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90"/>
        <w:gridCol w:w="6570"/>
      </w:tblGrid>
      <w:tr w:rsidR="000E0D66" w14:paraId="3C6642E3" w14:textId="77777777" w:rsidTr="141EBFE9">
        <w:trPr>
          <w:trHeight w:val="300"/>
        </w:trPr>
        <w:tc>
          <w:tcPr>
            <w:tcW w:w="1620" w:type="dxa"/>
            <w:tcBorders>
              <w:bottom w:val="single" w:sz="4" w:space="0" w:color="auto"/>
            </w:tcBorders>
            <w:shd w:val="clear" w:color="auto" w:fill="FFFFFF" w:themeFill="background1"/>
            <w:vAlign w:val="center"/>
          </w:tcPr>
          <w:p w14:paraId="1DB23675" w14:textId="77777777" w:rsidR="000E0D66" w:rsidRDefault="000E0D66" w:rsidP="000E0D66">
            <w:pPr>
              <w:pStyle w:val="Header"/>
            </w:pPr>
            <w:r>
              <w:t>NPRR Number</w:t>
            </w:r>
          </w:p>
        </w:tc>
        <w:tc>
          <w:tcPr>
            <w:tcW w:w="1260" w:type="dxa"/>
            <w:tcBorders>
              <w:bottom w:val="single" w:sz="4" w:space="0" w:color="auto"/>
            </w:tcBorders>
            <w:vAlign w:val="center"/>
          </w:tcPr>
          <w:p w14:paraId="58DFDEEC" w14:textId="6079FE91" w:rsidR="000E0D66" w:rsidRPr="004107EB" w:rsidRDefault="000E0D66" w:rsidP="000E0D66">
            <w:pPr>
              <w:pStyle w:val="Header"/>
              <w:rPr>
                <w:rStyle w:val="Hyperlink"/>
              </w:rPr>
            </w:pPr>
            <w:hyperlink r:id="rId11" w:history="1">
              <w:r w:rsidRPr="00ED5CA9">
                <w:rPr>
                  <w:rStyle w:val="Hyperlink"/>
                </w:rPr>
                <w:t>1309</w:t>
              </w:r>
            </w:hyperlink>
          </w:p>
        </w:tc>
        <w:tc>
          <w:tcPr>
            <w:tcW w:w="990" w:type="dxa"/>
            <w:tcBorders>
              <w:bottom w:val="single" w:sz="4" w:space="0" w:color="auto"/>
            </w:tcBorders>
            <w:shd w:val="clear" w:color="auto" w:fill="FFFFFF" w:themeFill="background1"/>
            <w:vAlign w:val="center"/>
          </w:tcPr>
          <w:p w14:paraId="1F77FB52" w14:textId="77777777" w:rsidR="000E0D66" w:rsidRPr="004577E3" w:rsidRDefault="000E0D66" w:rsidP="000E0D66">
            <w:pPr>
              <w:pStyle w:val="Header"/>
              <w:rPr>
                <w:bCs w:val="0"/>
              </w:rPr>
            </w:pPr>
            <w:r w:rsidRPr="004577E3">
              <w:rPr>
                <w:bCs w:val="0"/>
              </w:rPr>
              <w:t>NPRR Title</w:t>
            </w:r>
          </w:p>
        </w:tc>
        <w:tc>
          <w:tcPr>
            <w:tcW w:w="6570" w:type="dxa"/>
            <w:tcBorders>
              <w:bottom w:val="single" w:sz="4" w:space="0" w:color="auto"/>
            </w:tcBorders>
            <w:vAlign w:val="center"/>
          </w:tcPr>
          <w:p w14:paraId="58F14EBB" w14:textId="72EC9697" w:rsidR="000E0D66" w:rsidRPr="004107EB" w:rsidRDefault="000E0D66" w:rsidP="000E0D66">
            <w:pPr>
              <w:pStyle w:val="Header"/>
            </w:pPr>
            <w:r>
              <w:t>Board Priority - Dispatchable Reliability Reserve Service Ancillary Service</w:t>
            </w:r>
          </w:p>
        </w:tc>
      </w:tr>
      <w:tr w:rsidR="00E15D95" w:rsidRPr="00E01925" w14:paraId="398BCBF4" w14:textId="77777777" w:rsidTr="141EBFE9">
        <w:trPr>
          <w:trHeight w:val="518"/>
        </w:trPr>
        <w:tc>
          <w:tcPr>
            <w:tcW w:w="2880" w:type="dxa"/>
            <w:gridSpan w:val="2"/>
            <w:shd w:val="clear" w:color="auto" w:fill="FFFFFF" w:themeFill="background1"/>
            <w:vAlign w:val="center"/>
          </w:tcPr>
          <w:p w14:paraId="3A20C7F8" w14:textId="6D79AA06" w:rsidR="00E15D95" w:rsidRPr="00E01925" w:rsidRDefault="00E15D95" w:rsidP="00E15D95">
            <w:pPr>
              <w:pStyle w:val="Header"/>
              <w:spacing w:before="120" w:after="120"/>
              <w:rPr>
                <w:bCs w:val="0"/>
              </w:rPr>
            </w:pPr>
            <w:r w:rsidRPr="0027027D">
              <w:t>Date of Decision</w:t>
            </w:r>
          </w:p>
        </w:tc>
        <w:tc>
          <w:tcPr>
            <w:tcW w:w="7560" w:type="dxa"/>
            <w:gridSpan w:val="2"/>
            <w:vAlign w:val="center"/>
          </w:tcPr>
          <w:p w14:paraId="16A45634" w14:textId="1B99B1D5" w:rsidR="00E15D95" w:rsidRPr="00061496" w:rsidRDefault="00E15D95" w:rsidP="00E15D95">
            <w:pPr>
              <w:pStyle w:val="NormalArial"/>
              <w:spacing w:before="120" w:after="120"/>
              <w:rPr>
                <w:strike/>
              </w:rPr>
            </w:pPr>
            <w:r>
              <w:t>December 10</w:t>
            </w:r>
            <w:r w:rsidRPr="0027027D">
              <w:t>, 202</w:t>
            </w:r>
            <w:r>
              <w:t>5</w:t>
            </w:r>
          </w:p>
        </w:tc>
      </w:tr>
      <w:tr w:rsidR="00E15D95" w:rsidRPr="00E01925" w14:paraId="35559293" w14:textId="77777777" w:rsidTr="141EBFE9">
        <w:trPr>
          <w:trHeight w:val="518"/>
        </w:trPr>
        <w:tc>
          <w:tcPr>
            <w:tcW w:w="2880" w:type="dxa"/>
            <w:gridSpan w:val="2"/>
            <w:shd w:val="clear" w:color="auto" w:fill="FFFFFF" w:themeFill="background1"/>
            <w:vAlign w:val="center"/>
          </w:tcPr>
          <w:p w14:paraId="7033165F" w14:textId="7247F8BD" w:rsidR="00E15D95" w:rsidRPr="00E01925" w:rsidRDefault="00E15D95" w:rsidP="00E15D95">
            <w:pPr>
              <w:pStyle w:val="Header"/>
              <w:spacing w:before="120" w:after="120"/>
              <w:rPr>
                <w:bCs w:val="0"/>
              </w:rPr>
            </w:pPr>
            <w:r w:rsidRPr="0027027D">
              <w:t>Action</w:t>
            </w:r>
          </w:p>
        </w:tc>
        <w:tc>
          <w:tcPr>
            <w:tcW w:w="7560" w:type="dxa"/>
            <w:gridSpan w:val="2"/>
            <w:vAlign w:val="center"/>
          </w:tcPr>
          <w:p w14:paraId="72EE26DB" w14:textId="4E1E6BFC" w:rsidR="00E15D95" w:rsidRDefault="00E15D95" w:rsidP="00E15D95">
            <w:pPr>
              <w:pStyle w:val="NormalArial"/>
              <w:spacing w:before="120" w:after="120"/>
            </w:pPr>
            <w:r>
              <w:t>Tabled</w:t>
            </w:r>
          </w:p>
        </w:tc>
      </w:tr>
      <w:tr w:rsidR="000E0D66" w:rsidRPr="00E01925" w14:paraId="0D725700" w14:textId="77777777" w:rsidTr="141EBFE9">
        <w:trPr>
          <w:trHeight w:val="518"/>
        </w:trPr>
        <w:tc>
          <w:tcPr>
            <w:tcW w:w="2880" w:type="dxa"/>
            <w:gridSpan w:val="2"/>
            <w:shd w:val="clear" w:color="auto" w:fill="FFFFFF" w:themeFill="background1"/>
            <w:vAlign w:val="center"/>
          </w:tcPr>
          <w:p w14:paraId="04B9BE33" w14:textId="0021902C" w:rsidR="000E0D66" w:rsidRPr="00E01925" w:rsidRDefault="000E0D66" w:rsidP="000E0D66">
            <w:pPr>
              <w:pStyle w:val="Header"/>
              <w:spacing w:before="120" w:after="120"/>
              <w:rPr>
                <w:bCs w:val="0"/>
              </w:rPr>
            </w:pPr>
            <w:r w:rsidRPr="0027027D">
              <w:t xml:space="preserve">Timeline </w:t>
            </w:r>
          </w:p>
        </w:tc>
        <w:tc>
          <w:tcPr>
            <w:tcW w:w="7560" w:type="dxa"/>
            <w:gridSpan w:val="2"/>
            <w:vAlign w:val="center"/>
          </w:tcPr>
          <w:p w14:paraId="64C24F8A" w14:textId="02B0F6DA" w:rsidR="000E0D66" w:rsidRDefault="000E0D66" w:rsidP="000E0D66">
            <w:pPr>
              <w:pStyle w:val="NormalArial"/>
              <w:spacing w:before="120" w:after="120"/>
            </w:pPr>
            <w:r>
              <w:t xml:space="preserve">Urgent – On 12/8/25, the Board designated Nodal Protocol Revision Request (NPRR) 1309 a Board Priority Revision Request. </w:t>
            </w:r>
          </w:p>
        </w:tc>
      </w:tr>
      <w:tr w:rsidR="00E15D95" w:rsidRPr="00E01925" w14:paraId="71E4D0E6" w14:textId="77777777" w:rsidTr="141EBFE9">
        <w:trPr>
          <w:trHeight w:val="518"/>
        </w:trPr>
        <w:tc>
          <w:tcPr>
            <w:tcW w:w="2880" w:type="dxa"/>
            <w:gridSpan w:val="2"/>
            <w:shd w:val="clear" w:color="auto" w:fill="FFFFFF" w:themeFill="background1"/>
            <w:vAlign w:val="center"/>
          </w:tcPr>
          <w:p w14:paraId="527222D3" w14:textId="1E6E80BE" w:rsidR="00E15D95" w:rsidRPr="00E01925" w:rsidRDefault="00E15D95" w:rsidP="00E15D95">
            <w:pPr>
              <w:pStyle w:val="Header"/>
              <w:spacing w:before="120" w:after="120"/>
              <w:rPr>
                <w:bCs w:val="0"/>
              </w:rPr>
            </w:pPr>
            <w:r w:rsidRPr="0027027D">
              <w:t>Proposed Effective Date</w:t>
            </w:r>
          </w:p>
        </w:tc>
        <w:tc>
          <w:tcPr>
            <w:tcW w:w="7560" w:type="dxa"/>
            <w:gridSpan w:val="2"/>
            <w:vAlign w:val="center"/>
          </w:tcPr>
          <w:p w14:paraId="7FAED9C1" w14:textId="0C533BDA" w:rsidR="00E15D95" w:rsidRDefault="00C37E2F" w:rsidP="00E15D95">
            <w:pPr>
              <w:pStyle w:val="NormalArial"/>
              <w:spacing w:before="120" w:after="120"/>
            </w:pPr>
            <w:r>
              <w:t>To be determined</w:t>
            </w:r>
          </w:p>
        </w:tc>
      </w:tr>
      <w:tr w:rsidR="00E15D95" w:rsidRPr="00E01925" w14:paraId="27C868B1" w14:textId="77777777" w:rsidTr="141EBFE9">
        <w:trPr>
          <w:trHeight w:val="518"/>
        </w:trPr>
        <w:tc>
          <w:tcPr>
            <w:tcW w:w="2880" w:type="dxa"/>
            <w:gridSpan w:val="2"/>
            <w:shd w:val="clear" w:color="auto" w:fill="FFFFFF" w:themeFill="background1"/>
            <w:vAlign w:val="center"/>
          </w:tcPr>
          <w:p w14:paraId="252F7C5C" w14:textId="129CB11C" w:rsidR="00E15D95" w:rsidRPr="00E01925" w:rsidRDefault="00E15D95" w:rsidP="00E15D95">
            <w:pPr>
              <w:pStyle w:val="Header"/>
              <w:spacing w:before="120" w:after="120"/>
              <w:rPr>
                <w:bCs w:val="0"/>
              </w:rPr>
            </w:pPr>
            <w:r w:rsidRPr="0027027D">
              <w:t>Priority and Rank Assigned</w:t>
            </w:r>
          </w:p>
        </w:tc>
        <w:tc>
          <w:tcPr>
            <w:tcW w:w="7560" w:type="dxa"/>
            <w:gridSpan w:val="2"/>
            <w:vAlign w:val="center"/>
          </w:tcPr>
          <w:p w14:paraId="29C28DD8" w14:textId="7D605423" w:rsidR="00E15D95" w:rsidRDefault="00C37E2F" w:rsidP="00E15D95">
            <w:pPr>
              <w:pStyle w:val="NormalArial"/>
              <w:spacing w:before="120" w:after="120"/>
            </w:pPr>
            <w:r>
              <w:t>To be determined</w:t>
            </w:r>
          </w:p>
        </w:tc>
      </w:tr>
      <w:tr w:rsidR="009D17F0" w14:paraId="117EEC9D" w14:textId="77777777" w:rsidTr="141EBFE9">
        <w:trPr>
          <w:trHeight w:val="2690"/>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148DB2C" w14:textId="4E2676EA" w:rsidR="009D17F0" w:rsidRDefault="00B937CB" w:rsidP="00055EA2">
            <w:pPr>
              <w:pStyle w:val="NormalArial"/>
              <w:spacing w:before="120"/>
            </w:pPr>
            <w:r w:rsidRPr="00B937CB">
              <w:t>2.1</w:t>
            </w:r>
            <w:r w:rsidR="00732075">
              <w:t>, Definitions</w:t>
            </w:r>
          </w:p>
          <w:p w14:paraId="1F7F865E" w14:textId="0AEF46A1" w:rsidR="00B937CB" w:rsidRDefault="00B937CB" w:rsidP="00F44236">
            <w:pPr>
              <w:pStyle w:val="NormalArial"/>
            </w:pPr>
            <w:r w:rsidRPr="00B937CB">
              <w:t>2.2</w:t>
            </w:r>
            <w:r w:rsidR="00732075">
              <w:t>, Acronyms and Abbreviations</w:t>
            </w:r>
          </w:p>
          <w:p w14:paraId="48663F01" w14:textId="58F705B4" w:rsidR="00B937CB" w:rsidRDefault="00B937CB" w:rsidP="00F44236">
            <w:pPr>
              <w:pStyle w:val="NormalArial"/>
            </w:pPr>
            <w:r w:rsidRPr="00B937CB">
              <w:t>3.2.3</w:t>
            </w:r>
            <w:r w:rsidR="00732075">
              <w:t xml:space="preserve">, </w:t>
            </w:r>
            <w:r w:rsidRPr="00B937CB">
              <w:t>Short-Term System Adequacy Reports</w:t>
            </w:r>
          </w:p>
          <w:p w14:paraId="0A1F907A" w14:textId="18DF38C1" w:rsidR="00B937CB" w:rsidRDefault="00B937CB" w:rsidP="00F44236">
            <w:pPr>
              <w:pStyle w:val="NormalArial"/>
            </w:pPr>
            <w:r w:rsidRPr="00B937CB">
              <w:t>3.9.1</w:t>
            </w:r>
            <w:r w:rsidR="00732075">
              <w:t xml:space="preserve">, </w:t>
            </w:r>
            <w:r w:rsidRPr="00B937CB">
              <w:t>Current Operating Plan (COP) Criteria</w:t>
            </w:r>
          </w:p>
          <w:p w14:paraId="74F80561" w14:textId="019F6E6B" w:rsidR="00035873" w:rsidRDefault="00035873" w:rsidP="00F44236">
            <w:pPr>
              <w:pStyle w:val="NormalArial"/>
            </w:pPr>
            <w:r w:rsidRPr="00035873">
              <w:t>3.17.5</w:t>
            </w:r>
            <w:r w:rsidR="00732075">
              <w:t xml:space="preserve">, </w:t>
            </w:r>
            <w:r w:rsidRPr="00035873">
              <w:t>Dispatchable Reliability Reserve Service</w:t>
            </w:r>
            <w:r>
              <w:t xml:space="preserve"> (new)</w:t>
            </w:r>
          </w:p>
          <w:p w14:paraId="5EA3ACFF" w14:textId="3D035A6C" w:rsidR="00035873" w:rsidRDefault="00035873" w:rsidP="00F44236">
            <w:pPr>
              <w:pStyle w:val="NormalArial"/>
            </w:pPr>
            <w:r w:rsidRPr="00035873">
              <w:t>3.18</w:t>
            </w:r>
            <w:r w:rsidR="00732075">
              <w:t xml:space="preserve">, </w:t>
            </w:r>
            <w:r w:rsidRPr="00035873">
              <w:t>Resource Limits in Providing Ancillary Service</w:t>
            </w:r>
          </w:p>
          <w:p w14:paraId="5E941F08" w14:textId="6000D6F9" w:rsidR="00035873" w:rsidRDefault="00035873" w:rsidP="00F44236">
            <w:pPr>
              <w:pStyle w:val="NormalArial"/>
            </w:pPr>
            <w:r w:rsidRPr="00035873">
              <w:t>4.4.7.1</w:t>
            </w:r>
            <w:r w:rsidR="00732075">
              <w:t xml:space="preserve">, </w:t>
            </w:r>
            <w:r w:rsidRPr="00035873">
              <w:t>Self-Arranged Ancillary Service Quantities</w:t>
            </w:r>
          </w:p>
          <w:p w14:paraId="7E80B6C4" w14:textId="03BD1566" w:rsidR="00216153" w:rsidRDefault="00216153" w:rsidP="00F44236">
            <w:pPr>
              <w:pStyle w:val="NormalArial"/>
            </w:pPr>
            <w:r>
              <w:t xml:space="preserve">4.4.7.2, </w:t>
            </w:r>
            <w:r w:rsidR="008B12B0">
              <w:t>Ancillary Service Offers</w:t>
            </w:r>
          </w:p>
          <w:p w14:paraId="7FDBE3C7" w14:textId="4063EE5F" w:rsidR="00035873" w:rsidRDefault="00035873" w:rsidP="00F44236">
            <w:pPr>
              <w:pStyle w:val="NormalArial"/>
            </w:pPr>
            <w:r w:rsidRPr="00035873">
              <w:t>4.4.7.3</w:t>
            </w:r>
            <w:r w:rsidR="00732075">
              <w:t xml:space="preserve">, </w:t>
            </w:r>
            <w:r w:rsidRPr="00035873">
              <w:t>Ancillary Service Trades</w:t>
            </w:r>
          </w:p>
          <w:p w14:paraId="23710C98" w14:textId="60F1F24D" w:rsidR="00035873" w:rsidRDefault="00035873" w:rsidP="00F44236">
            <w:pPr>
              <w:pStyle w:val="NormalArial"/>
            </w:pPr>
            <w:r w:rsidRPr="00035873">
              <w:t>4.4.12</w:t>
            </w:r>
            <w:r w:rsidR="00732075">
              <w:t xml:space="preserve">, </w:t>
            </w:r>
            <w:r w:rsidRPr="00035873">
              <w:t>Determination of Ancillary Service Demand Curves for the Day-Ahead Market and Real-Time Market</w:t>
            </w:r>
          </w:p>
          <w:p w14:paraId="0EABD786" w14:textId="3E75B83A" w:rsidR="009D0447" w:rsidRDefault="002E18D6" w:rsidP="00F44236">
            <w:pPr>
              <w:pStyle w:val="NormalArial"/>
            </w:pPr>
            <w:r>
              <w:t>4.5.1</w:t>
            </w:r>
            <w:r w:rsidR="00E52F0F">
              <w:t>,</w:t>
            </w:r>
            <w:r>
              <w:t xml:space="preserve"> DAM Clearing Process</w:t>
            </w:r>
          </w:p>
          <w:p w14:paraId="2562C7B2" w14:textId="2899F3D3" w:rsidR="003F3FAC" w:rsidRDefault="003F3FAC" w:rsidP="00F44236">
            <w:pPr>
              <w:pStyle w:val="NormalArial"/>
            </w:pPr>
            <w:r w:rsidRPr="003F3FAC">
              <w:t>4.6.2.3</w:t>
            </w:r>
            <w:r>
              <w:t xml:space="preserve">, </w:t>
            </w:r>
            <w:r w:rsidRPr="003F3FAC">
              <w:t>Day-Ahead Make-Whole Settlements</w:t>
            </w:r>
          </w:p>
          <w:p w14:paraId="7D1EFE39" w14:textId="7A133C5F" w:rsidR="00035873" w:rsidRDefault="00035873" w:rsidP="00F44236">
            <w:pPr>
              <w:pStyle w:val="NormalArial"/>
            </w:pPr>
            <w:r w:rsidRPr="00035873">
              <w:t>4.6.2.3.1</w:t>
            </w:r>
            <w:r w:rsidR="00732075">
              <w:t xml:space="preserve">, </w:t>
            </w:r>
            <w:r w:rsidRPr="00035873">
              <w:t>Day-Ahead Make-Whole Payment</w:t>
            </w:r>
          </w:p>
          <w:p w14:paraId="75BAABBC" w14:textId="5DE008C3" w:rsidR="00035873" w:rsidRDefault="00035873" w:rsidP="00F44236">
            <w:pPr>
              <w:pStyle w:val="NormalArial"/>
            </w:pPr>
            <w:r w:rsidRPr="00035873">
              <w:t>4.6.4.1.6</w:t>
            </w:r>
            <w:r w:rsidR="00732075">
              <w:t xml:space="preserve">, </w:t>
            </w:r>
            <w:r w:rsidRPr="00035873">
              <w:t>Dispatchable Reliability Reserve Service Payment</w:t>
            </w:r>
            <w:r>
              <w:t xml:space="preserve"> (new)</w:t>
            </w:r>
          </w:p>
          <w:p w14:paraId="66F99750" w14:textId="4C2BB5C5" w:rsidR="003F3FAC" w:rsidRDefault="003F3FAC" w:rsidP="00F44236">
            <w:pPr>
              <w:pStyle w:val="NormalArial"/>
            </w:pPr>
            <w:r w:rsidRPr="003F3FAC">
              <w:t>4.6.4.2.6</w:t>
            </w:r>
            <w:r>
              <w:t xml:space="preserve">, </w:t>
            </w:r>
            <w:r w:rsidRPr="003F3FAC">
              <w:t>Dispatchable Reliability Reserve Service Charge</w:t>
            </w:r>
            <w:r>
              <w:t xml:space="preserve"> (new)</w:t>
            </w:r>
          </w:p>
          <w:p w14:paraId="2A028645" w14:textId="6CD1E5F3" w:rsidR="00EE0F17" w:rsidRDefault="00EE0F17" w:rsidP="00F44236">
            <w:pPr>
              <w:pStyle w:val="NormalArial"/>
            </w:pPr>
            <w:r w:rsidRPr="00EE0F17">
              <w:t>5.5.2</w:t>
            </w:r>
            <w:r w:rsidR="00732075">
              <w:t xml:space="preserve">, </w:t>
            </w:r>
            <w:r w:rsidRPr="00EE0F17">
              <w:t>Reliability Unit Commitment (RUC) Process</w:t>
            </w:r>
          </w:p>
          <w:p w14:paraId="5DC1D5E8" w14:textId="5EB37A08" w:rsidR="00F74205" w:rsidRDefault="00F74205" w:rsidP="00F44236">
            <w:pPr>
              <w:pStyle w:val="NormalArial"/>
            </w:pPr>
            <w:r w:rsidRPr="00F74205">
              <w:t>5.6.2</w:t>
            </w:r>
            <w:r w:rsidR="00732075">
              <w:t xml:space="preserve">, </w:t>
            </w:r>
            <w:r w:rsidRPr="00F74205">
              <w:t>RUC Startup Cost Eligibility</w:t>
            </w:r>
          </w:p>
          <w:p w14:paraId="787290A4" w14:textId="3EE77105" w:rsidR="00727A4F" w:rsidRDefault="00727A4F" w:rsidP="00727A4F">
            <w:pPr>
              <w:pStyle w:val="NormalArial"/>
            </w:pPr>
            <w:r>
              <w:t>5.7.1, RUC Make-Whole Payment</w:t>
            </w:r>
          </w:p>
          <w:p w14:paraId="3E51456C" w14:textId="7634DE5F" w:rsidR="00E81209" w:rsidRDefault="00E81209" w:rsidP="00727A4F">
            <w:pPr>
              <w:pStyle w:val="NormalArial"/>
            </w:pPr>
            <w:r w:rsidRPr="00E81209">
              <w:t>5.7.1.1</w:t>
            </w:r>
            <w:r>
              <w:t xml:space="preserve">, </w:t>
            </w:r>
            <w:r w:rsidRPr="00E81209">
              <w:t>RUC Guarantee</w:t>
            </w:r>
          </w:p>
          <w:p w14:paraId="3BE891A2" w14:textId="6882BD7C" w:rsidR="00C773CF" w:rsidRDefault="00C773CF" w:rsidP="00727A4F">
            <w:pPr>
              <w:pStyle w:val="NormalArial"/>
            </w:pPr>
            <w:r w:rsidRPr="00C773CF">
              <w:t>5.7.1.2</w:t>
            </w:r>
            <w:r>
              <w:t xml:space="preserve">, </w:t>
            </w:r>
            <w:r w:rsidRPr="00C773CF">
              <w:t>RUC Minimum-Energy Revenue</w:t>
            </w:r>
          </w:p>
          <w:p w14:paraId="3F26CDF6" w14:textId="77777777" w:rsidR="003C30C2" w:rsidRDefault="003C30C2" w:rsidP="003C30C2">
            <w:pPr>
              <w:pStyle w:val="NormalArial"/>
            </w:pPr>
            <w:r w:rsidRPr="00C6750C">
              <w:t>5.7.1.3</w:t>
            </w:r>
            <w:r>
              <w:t xml:space="preserve">, </w:t>
            </w:r>
            <w:r w:rsidRPr="00C6750C">
              <w:t>Revenue Less Cost Above LSL During RUC-Committed Hours</w:t>
            </w:r>
          </w:p>
          <w:p w14:paraId="4EB82ABD" w14:textId="77777777" w:rsidR="003C30C2" w:rsidRDefault="003C30C2" w:rsidP="003C30C2">
            <w:pPr>
              <w:pStyle w:val="NormalArial"/>
            </w:pPr>
            <w:r w:rsidRPr="00C16EC0">
              <w:t>5.7.1.4</w:t>
            </w:r>
            <w:r>
              <w:t xml:space="preserve">, </w:t>
            </w:r>
            <w:r w:rsidRPr="00C16EC0">
              <w:t xml:space="preserve">Revenue Less Cost During QSE </w:t>
            </w:r>
            <w:proofErr w:type="spellStart"/>
            <w:r w:rsidRPr="00C16EC0">
              <w:t>Clawback</w:t>
            </w:r>
            <w:proofErr w:type="spellEnd"/>
            <w:r w:rsidRPr="00C16EC0">
              <w:t xml:space="preserve"> Intervals</w:t>
            </w:r>
          </w:p>
          <w:p w14:paraId="4A370087" w14:textId="49977C14" w:rsidR="005A28FC" w:rsidRDefault="005A28FC" w:rsidP="00F44236">
            <w:pPr>
              <w:pStyle w:val="NormalArial"/>
            </w:pPr>
            <w:r>
              <w:t xml:space="preserve">5.7.2, </w:t>
            </w:r>
            <w:r w:rsidRPr="005A28FC">
              <w:t xml:space="preserve">RUC </w:t>
            </w:r>
            <w:proofErr w:type="spellStart"/>
            <w:r w:rsidRPr="005A28FC">
              <w:t>Clawback</w:t>
            </w:r>
            <w:proofErr w:type="spellEnd"/>
            <w:r w:rsidRPr="005A28FC">
              <w:t xml:space="preserve"> Charge</w:t>
            </w:r>
          </w:p>
          <w:p w14:paraId="2F11EF8E" w14:textId="011C180F" w:rsidR="00930179" w:rsidRDefault="00930179" w:rsidP="00F44236">
            <w:pPr>
              <w:pStyle w:val="NormalArial"/>
            </w:pPr>
            <w:r w:rsidRPr="00930179">
              <w:t>5.7.4.1.1</w:t>
            </w:r>
            <w:r>
              <w:t xml:space="preserve">, </w:t>
            </w:r>
            <w:r w:rsidRPr="00930179">
              <w:t>Capacity Shortfall Ratio Share</w:t>
            </w:r>
          </w:p>
          <w:p w14:paraId="25BCB08D" w14:textId="61156D92" w:rsidR="00BF047A" w:rsidRDefault="00F74205" w:rsidP="00F44236">
            <w:pPr>
              <w:pStyle w:val="NormalArial"/>
            </w:pPr>
            <w:r w:rsidRPr="00F74205">
              <w:t>6.1</w:t>
            </w:r>
            <w:r w:rsidR="00732075">
              <w:t xml:space="preserve">, </w:t>
            </w:r>
            <w:r w:rsidRPr="00F74205">
              <w:t>Introduction</w:t>
            </w:r>
          </w:p>
          <w:p w14:paraId="14DD0CEA" w14:textId="3E508046" w:rsidR="005625C8" w:rsidRDefault="005625C8" w:rsidP="00F44236">
            <w:pPr>
              <w:pStyle w:val="NormalArial"/>
            </w:pPr>
            <w:r>
              <w:t>6.5.7.3, Security Constrained Economic Dispatch</w:t>
            </w:r>
          </w:p>
          <w:p w14:paraId="63C61C9E" w14:textId="67D77B35" w:rsidR="00BF047A" w:rsidRDefault="00BF047A" w:rsidP="00F44236">
            <w:pPr>
              <w:pStyle w:val="NormalArial"/>
            </w:pPr>
            <w:r>
              <w:t>6.5.7.3.1</w:t>
            </w:r>
            <w:r w:rsidR="00732075">
              <w:t xml:space="preserve">, </w:t>
            </w:r>
            <w:r>
              <w:t>Determination of Real-Time On-Line Reliability Deployment Price Adder</w:t>
            </w:r>
          </w:p>
          <w:p w14:paraId="64B9EE9E" w14:textId="7102E711" w:rsidR="758E0BD8" w:rsidRDefault="758E0BD8">
            <w:r w:rsidRPr="0C5341C2">
              <w:rPr>
                <w:rFonts w:ascii="Arial" w:eastAsia="Arial" w:hAnsi="Arial" w:cs="Arial"/>
              </w:rPr>
              <w:t>6.5.7.5, Ancillary Services Capacity Monitor</w:t>
            </w:r>
          </w:p>
          <w:p w14:paraId="38B7CAFC" w14:textId="4E4C25F7" w:rsidR="00BF047A" w:rsidRDefault="00BF047A" w:rsidP="00F44236">
            <w:pPr>
              <w:pStyle w:val="NormalArial"/>
            </w:pPr>
            <w:r w:rsidRPr="00BF047A">
              <w:lastRenderedPageBreak/>
              <w:t>6.5.7.6.2.5</w:t>
            </w:r>
            <w:r w:rsidR="00732075">
              <w:t xml:space="preserve">, </w:t>
            </w:r>
            <w:r w:rsidRPr="00BF047A">
              <w:t>Deployment of Dispatchable Reliability Reserve Service (DRRS)</w:t>
            </w:r>
            <w:r>
              <w:t xml:space="preserve"> (new)</w:t>
            </w:r>
          </w:p>
          <w:p w14:paraId="257B5710" w14:textId="64A06D40" w:rsidR="00E0723D" w:rsidRDefault="00E0723D" w:rsidP="00F44236">
            <w:pPr>
              <w:pStyle w:val="NormalArial"/>
            </w:pPr>
            <w:r w:rsidRPr="00E0723D">
              <w:t>6.6.1.6</w:t>
            </w:r>
            <w:r>
              <w:t xml:space="preserve">, </w:t>
            </w:r>
            <w:r w:rsidRPr="00E0723D">
              <w:t>Real-Time Market Clearing Prices for Ancillary Services</w:t>
            </w:r>
          </w:p>
          <w:p w14:paraId="11CEBF02" w14:textId="10797C28" w:rsidR="00653920" w:rsidRDefault="00653920" w:rsidP="00F44236">
            <w:pPr>
              <w:pStyle w:val="NormalArial"/>
            </w:pPr>
            <w:r w:rsidRPr="00653920">
              <w:t xml:space="preserve">6.6.9.1 </w:t>
            </w:r>
            <w:r>
              <w:t xml:space="preserve">, </w:t>
            </w:r>
            <w:r w:rsidRPr="00653920">
              <w:t>Payment for Emergency Power Increase Directed by ERCOT</w:t>
            </w:r>
          </w:p>
          <w:p w14:paraId="7E6B9409" w14:textId="24A7ADAB" w:rsidR="00653920" w:rsidRDefault="00653920" w:rsidP="00F44236">
            <w:pPr>
              <w:pStyle w:val="NormalArial"/>
            </w:pPr>
            <w:r w:rsidRPr="00653920">
              <w:t xml:space="preserve">6.6.12.1 </w:t>
            </w:r>
            <w:r>
              <w:t xml:space="preserve">, </w:t>
            </w:r>
            <w:r w:rsidRPr="00653920">
              <w:t>Switchable Generation Make-Whole Payment</w:t>
            </w:r>
          </w:p>
          <w:p w14:paraId="27170264" w14:textId="131B5F30" w:rsidR="00895251" w:rsidRDefault="00AD7DB6" w:rsidP="00F44236">
            <w:pPr>
              <w:pStyle w:val="NormalArial"/>
            </w:pPr>
            <w:r w:rsidRPr="00AD7DB6">
              <w:t>6.7.</w:t>
            </w:r>
            <w:r w:rsidR="00C85A39">
              <w:t>1</w:t>
            </w:r>
            <w:r w:rsidR="00732075">
              <w:t xml:space="preserve">, </w:t>
            </w:r>
            <w:r w:rsidR="00503649">
              <w:t>Real-Time Settlement for Updated Day-Ahead Market Ancillary Service Obligations</w:t>
            </w:r>
          </w:p>
          <w:p w14:paraId="2E73955B" w14:textId="1C1F71F5" w:rsidR="001B1315" w:rsidRDefault="008013A0" w:rsidP="00F44236">
            <w:pPr>
              <w:pStyle w:val="NormalArial"/>
            </w:pPr>
            <w:r w:rsidRPr="008013A0">
              <w:t>6.7.</w:t>
            </w:r>
            <w:r w:rsidR="00C85A39">
              <w:t>2</w:t>
            </w:r>
            <w:r w:rsidRPr="008013A0">
              <w:t>.7</w:t>
            </w:r>
            <w:r>
              <w:t xml:space="preserve">, </w:t>
            </w:r>
            <w:r w:rsidRPr="008013A0">
              <w:t>Dispatchable Reliability Reserve Service Payments and Charges</w:t>
            </w:r>
            <w:r>
              <w:t xml:space="preserve"> (new)</w:t>
            </w:r>
          </w:p>
          <w:p w14:paraId="18F16388" w14:textId="7D637C59" w:rsidR="001B1315" w:rsidRDefault="001B1315" w:rsidP="00F44236">
            <w:pPr>
              <w:pStyle w:val="NormalArial"/>
            </w:pPr>
            <w:r w:rsidRPr="001B1315">
              <w:t>6.7.</w:t>
            </w:r>
            <w:r w:rsidR="00C85A39">
              <w:t>2</w:t>
            </w:r>
            <w:r w:rsidRPr="001B1315">
              <w:t>.</w:t>
            </w:r>
            <w:r w:rsidR="008F5A23">
              <w:t>7</w:t>
            </w:r>
            <w:r>
              <w:t xml:space="preserve">, </w:t>
            </w:r>
            <w:r w:rsidRPr="001B1315">
              <w:t>Real-Time Derated Ancillary Service Capability Payment</w:t>
            </w:r>
          </w:p>
          <w:p w14:paraId="5F413922" w14:textId="6CA652F2" w:rsidR="001B1315" w:rsidRDefault="001B1315" w:rsidP="00F44236">
            <w:pPr>
              <w:pStyle w:val="NormalArial"/>
            </w:pPr>
            <w:r w:rsidRPr="001B1315">
              <w:t>6.7.</w:t>
            </w:r>
            <w:r w:rsidR="00C85A39">
              <w:t>2</w:t>
            </w:r>
            <w:r w:rsidRPr="001B1315">
              <w:t>.</w:t>
            </w:r>
            <w:r w:rsidR="008F5A23">
              <w:t>8</w:t>
            </w:r>
            <w:r>
              <w:t xml:space="preserve">, </w:t>
            </w:r>
            <w:r w:rsidRPr="001B1315">
              <w:t>Real-Time Derated Ancillary Service Capability Charge</w:t>
            </w:r>
          </w:p>
          <w:p w14:paraId="7C57E83C" w14:textId="43C90E6B" w:rsidR="008013A0" w:rsidRDefault="008013A0" w:rsidP="00F44236">
            <w:pPr>
              <w:pStyle w:val="NormalArial"/>
            </w:pPr>
            <w:r w:rsidRPr="008013A0">
              <w:t>6.7.</w:t>
            </w:r>
            <w:r w:rsidR="00C85A39">
              <w:t>3</w:t>
            </w:r>
            <w:r>
              <w:t xml:space="preserve">, </w:t>
            </w:r>
            <w:r w:rsidRPr="008013A0">
              <w:t>Real-Time Ancillary Service Revenue Neutrality Allocation</w:t>
            </w:r>
          </w:p>
          <w:p w14:paraId="50C3C192" w14:textId="153585AA" w:rsidR="007A511D" w:rsidRDefault="007A511D" w:rsidP="00F44236">
            <w:pPr>
              <w:pStyle w:val="NormalArial"/>
            </w:pPr>
            <w:r w:rsidRPr="007A511D">
              <w:t>8.1.1.2.1.8</w:t>
            </w:r>
            <w:r w:rsidR="00732075">
              <w:t xml:space="preserve">, </w:t>
            </w:r>
            <w:r w:rsidRPr="007A511D">
              <w:t>Dispatchable Reliability Reserve Service Qualification</w:t>
            </w:r>
            <w:r w:rsidR="00365645">
              <w:t xml:space="preserve"> (new)</w:t>
            </w:r>
          </w:p>
          <w:p w14:paraId="7392BD4A" w14:textId="74D10259" w:rsidR="00061496" w:rsidRPr="00061496" w:rsidRDefault="00061496" w:rsidP="00F44236">
            <w:pPr>
              <w:pStyle w:val="NormalArial"/>
            </w:pPr>
            <w:r w:rsidRPr="00061496">
              <w:t>8.1.1.3.5, Dispatchable Reliability Reserve Service Capacity Monitoring Criteria</w:t>
            </w:r>
            <w:r>
              <w:t xml:space="preserve"> (new)</w:t>
            </w:r>
          </w:p>
          <w:p w14:paraId="4CCBAA4D" w14:textId="7CBF3680" w:rsidR="007A511D" w:rsidRDefault="007A511D" w:rsidP="00F44236">
            <w:pPr>
              <w:pStyle w:val="NormalArial"/>
            </w:pPr>
            <w:r w:rsidRPr="007A511D">
              <w:t>8.1.1.4.5</w:t>
            </w:r>
            <w:r w:rsidR="00732075">
              <w:t xml:space="preserve">, </w:t>
            </w:r>
            <w:r w:rsidRPr="007A511D">
              <w:t>Dispatchable Reliability Reserve Service Energy Deployment Criteria</w:t>
            </w:r>
            <w:r w:rsidR="00365645">
              <w:t xml:space="preserve"> (new)</w:t>
            </w:r>
          </w:p>
          <w:p w14:paraId="4C0F2D06" w14:textId="35163D12" w:rsidR="00871D61" w:rsidRDefault="00871D61" w:rsidP="00871D61">
            <w:pPr>
              <w:pStyle w:val="NormalArial"/>
            </w:pPr>
            <w:r>
              <w:t>9.2.3</w:t>
            </w:r>
            <w:r w:rsidR="00732075">
              <w:t xml:space="preserve">, </w:t>
            </w:r>
            <w:r>
              <w:t>DAM Settlement Charge Types</w:t>
            </w:r>
          </w:p>
          <w:p w14:paraId="6FBF43C9" w14:textId="2543B86F" w:rsidR="00D6389A" w:rsidRDefault="000426BB" w:rsidP="223A8697">
            <w:pPr>
              <w:pStyle w:val="NormalArial"/>
            </w:pPr>
            <w:r w:rsidRPr="00D70FDD">
              <w:t>9.14.10</w:t>
            </w:r>
            <w:r w:rsidR="009579E4">
              <w:t xml:space="preserve">, </w:t>
            </w:r>
            <w:r w:rsidRPr="00D70FDD">
              <w:t>Settlement for Market Participants Impacted by Omitted Procedures or Manual Actions to Resolve the DAM</w:t>
            </w:r>
          </w:p>
          <w:p w14:paraId="05212663" w14:textId="32C615FD" w:rsidR="00080E2E" w:rsidRPr="00D70FDD" w:rsidRDefault="00080E2E" w:rsidP="223A8697">
            <w:pPr>
              <w:pStyle w:val="NormalArial"/>
            </w:pPr>
            <w:r>
              <w:t>9.19.1</w:t>
            </w:r>
            <w:r w:rsidR="00150FAB">
              <w:t>,</w:t>
            </w:r>
            <w:r>
              <w:t xml:space="preserve"> Default Uplift Invoices</w:t>
            </w:r>
          </w:p>
          <w:p w14:paraId="77F2CCB6" w14:textId="77777777" w:rsidR="00871D61" w:rsidRPr="00690D97" w:rsidRDefault="1551C5BC" w:rsidP="00061496">
            <w:r w:rsidRPr="00690D97">
              <w:rPr>
                <w:rFonts w:ascii="Arial" w:hAnsi="Arial"/>
              </w:rPr>
              <w:t>16.11.4.3.1</w:t>
            </w:r>
            <w:r w:rsidR="005B4DE0" w:rsidRPr="00690D97">
              <w:rPr>
                <w:rFonts w:ascii="Arial" w:hAnsi="Arial"/>
              </w:rPr>
              <w:t xml:space="preserve">, </w:t>
            </w:r>
            <w:r w:rsidRPr="00690D97">
              <w:rPr>
                <w:rFonts w:ascii="Arial" w:hAnsi="Arial"/>
              </w:rPr>
              <w:t>Day-Ahead Liability Estimate</w:t>
            </w:r>
          </w:p>
          <w:p w14:paraId="3356516F" w14:textId="7818A1AF" w:rsidR="00871D61" w:rsidRPr="00061496" w:rsidRDefault="00CB2AC3" w:rsidP="00FF37CB">
            <w:pPr>
              <w:spacing w:after="120"/>
            </w:pPr>
            <w:r w:rsidRPr="00061496">
              <w:rPr>
                <w:rFonts w:ascii="Arial" w:hAnsi="Arial"/>
              </w:rPr>
              <w:t>16.11.4.3.2</w:t>
            </w:r>
            <w:r w:rsidR="0061309F" w:rsidRPr="00061496">
              <w:rPr>
                <w:rFonts w:ascii="Arial" w:hAnsi="Arial"/>
              </w:rPr>
              <w:t xml:space="preserve">, </w:t>
            </w:r>
            <w:r w:rsidRPr="00061496">
              <w:rPr>
                <w:rFonts w:ascii="Arial" w:hAnsi="Arial"/>
              </w:rPr>
              <w:t>Real-Time Liability Estimate</w:t>
            </w:r>
          </w:p>
        </w:tc>
      </w:tr>
      <w:tr w:rsidR="00C9766A" w14:paraId="112502C0" w14:textId="77777777" w:rsidTr="141EBFE9">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6C74F39" w14:textId="637195B8" w:rsidR="00ED5CA9" w:rsidRDefault="00ED5CA9" w:rsidP="00055EA2">
            <w:pPr>
              <w:pStyle w:val="NormalArial"/>
              <w:spacing w:before="120" w:after="120"/>
            </w:pPr>
            <w:r>
              <w:t xml:space="preserve">Nodal Operating Guide Revision Request (NOGRR) 283, </w:t>
            </w:r>
            <w:r w:rsidR="000E0D66">
              <w:t xml:space="preserve">Board Priority - </w:t>
            </w:r>
            <w:r>
              <w:t>Related to NPRR1309, Dispatchable Reliability Reserve Service Ancillary Service</w:t>
            </w:r>
          </w:p>
          <w:p w14:paraId="5D9AA7D2" w14:textId="0E1DC2D0" w:rsidR="00C9766A" w:rsidRPr="00FB509B" w:rsidRDefault="007A511D" w:rsidP="00055EA2">
            <w:pPr>
              <w:pStyle w:val="NormalArial"/>
              <w:spacing w:before="120" w:after="120"/>
            </w:pPr>
            <w:r w:rsidRPr="007A511D">
              <w:t>ERCOT and QSE Operations Business Practices During the Operating Hour</w:t>
            </w:r>
          </w:p>
        </w:tc>
      </w:tr>
      <w:tr w:rsidR="009D17F0" w14:paraId="37367474" w14:textId="77777777" w:rsidTr="141EBFE9">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C44C3B9" w14:textId="6195FD1D" w:rsidR="00793529" w:rsidRDefault="005B4DE0" w:rsidP="00793529">
            <w:pPr>
              <w:pStyle w:val="NormalArial"/>
              <w:spacing w:before="120" w:after="120"/>
            </w:pPr>
            <w:r>
              <w:t>This NPRR</w:t>
            </w:r>
            <w:r w:rsidR="00793529">
              <w:t xml:space="preserve"> </w:t>
            </w:r>
            <w:r w:rsidR="1D9BB770">
              <w:t>develops</w:t>
            </w:r>
            <w:r w:rsidR="00793529">
              <w:t xml:space="preserve"> Dispatchable Reliability Reserve Service (DRRS) </w:t>
            </w:r>
            <w:r w:rsidR="1FFD2A3E">
              <w:t>as a new Ancillary Service</w:t>
            </w:r>
            <w:r w:rsidR="36BAFDDE">
              <w:t xml:space="preserve"> that includes the following functionality</w:t>
            </w:r>
            <w:r w:rsidR="00793529">
              <w:t>:</w:t>
            </w:r>
          </w:p>
          <w:p w14:paraId="65155118" w14:textId="1B909065" w:rsidR="00793529" w:rsidRDefault="00793529" w:rsidP="00620FBF">
            <w:pPr>
              <w:pStyle w:val="NormalArial"/>
              <w:numPr>
                <w:ilvl w:val="0"/>
                <w:numId w:val="7"/>
              </w:numPr>
              <w:spacing w:before="120" w:after="120"/>
              <w:ind w:left="324"/>
            </w:pPr>
            <w:r>
              <w:rPr>
                <w:iCs/>
                <w:kern w:val="24"/>
              </w:rPr>
              <w:t xml:space="preserve">DRRS is added </w:t>
            </w:r>
            <w:r w:rsidRPr="1FDAC852">
              <w:rPr>
                <w:kern w:val="24"/>
              </w:rPr>
              <w:t>to</w:t>
            </w:r>
            <w:r>
              <w:rPr>
                <w:iCs/>
                <w:kern w:val="24"/>
              </w:rPr>
              <w:t xml:space="preserve"> the Protocols on top of Real-Time Co-optimization (RTC) and Energy Storage Resource (ESR) single-model Protocols;</w:t>
            </w:r>
          </w:p>
          <w:p w14:paraId="7DD4EB18" w14:textId="16C2974A" w:rsidR="00793529" w:rsidRDefault="00793529" w:rsidP="00620FBF">
            <w:pPr>
              <w:pStyle w:val="NormalArial"/>
              <w:numPr>
                <w:ilvl w:val="0"/>
                <w:numId w:val="7"/>
              </w:numPr>
              <w:spacing w:before="120" w:after="120"/>
              <w:ind w:left="324"/>
              <w:rPr>
                <w:kern w:val="24"/>
              </w:rPr>
            </w:pPr>
            <w:r w:rsidRPr="705C40C5">
              <w:rPr>
                <w:kern w:val="24"/>
              </w:rPr>
              <w:t>DRRS is offered, awarded</w:t>
            </w:r>
            <w:r w:rsidR="0944CC15">
              <w:t>,</w:t>
            </w:r>
            <w:r w:rsidRPr="705C40C5">
              <w:rPr>
                <w:kern w:val="24"/>
              </w:rPr>
              <w:t xml:space="preserve"> and </w:t>
            </w:r>
            <w:proofErr w:type="gramStart"/>
            <w:r w:rsidRPr="705C40C5">
              <w:rPr>
                <w:kern w:val="24"/>
              </w:rPr>
              <w:t>paid</w:t>
            </w:r>
            <w:proofErr w:type="gramEnd"/>
            <w:r w:rsidRPr="705C40C5">
              <w:rPr>
                <w:kern w:val="24"/>
              </w:rPr>
              <w:t xml:space="preserve"> in </w:t>
            </w:r>
            <w:r w:rsidR="00714F59">
              <w:rPr>
                <w:kern w:val="24"/>
              </w:rPr>
              <w:t xml:space="preserve">both </w:t>
            </w:r>
            <w:r w:rsidRPr="705C40C5">
              <w:rPr>
                <w:kern w:val="24"/>
              </w:rPr>
              <w:t>the Day</w:t>
            </w:r>
            <w:r w:rsidR="2667219A" w:rsidRPr="705C40C5">
              <w:rPr>
                <w:kern w:val="24"/>
              </w:rPr>
              <w:t>-</w:t>
            </w:r>
            <w:r w:rsidRPr="705C40C5">
              <w:rPr>
                <w:kern w:val="24"/>
              </w:rPr>
              <w:t>Ahead Market (DAM)</w:t>
            </w:r>
            <w:r w:rsidR="00714F59">
              <w:rPr>
                <w:kern w:val="24"/>
              </w:rPr>
              <w:t xml:space="preserve"> and the Real-Time Market (RTM)</w:t>
            </w:r>
            <w:r w:rsidRPr="705C40C5">
              <w:rPr>
                <w:kern w:val="24"/>
              </w:rPr>
              <w:t>;</w:t>
            </w:r>
          </w:p>
          <w:p w14:paraId="6C4BEEB4" w14:textId="5EA85FB0" w:rsidR="00793529" w:rsidRDefault="00793529" w:rsidP="00620FBF">
            <w:pPr>
              <w:pStyle w:val="NormalArial"/>
              <w:numPr>
                <w:ilvl w:val="0"/>
                <w:numId w:val="7"/>
              </w:numPr>
              <w:spacing w:before="120" w:after="120"/>
              <w:ind w:left="324"/>
            </w:pPr>
            <w:r w:rsidRPr="705C40C5">
              <w:rPr>
                <w:kern w:val="24"/>
              </w:rPr>
              <w:t>DRRS can be</w:t>
            </w:r>
            <w:r w:rsidR="00E036A3">
              <w:rPr>
                <w:kern w:val="24"/>
              </w:rPr>
              <w:t xml:space="preserve"> </w:t>
            </w:r>
            <w:r w:rsidRPr="705C40C5">
              <w:rPr>
                <w:kern w:val="24"/>
              </w:rPr>
              <w:t>self</w:t>
            </w:r>
            <w:r w:rsidR="00E036A3">
              <w:rPr>
                <w:kern w:val="24"/>
              </w:rPr>
              <w:t>-</w:t>
            </w:r>
            <w:r w:rsidRPr="705C40C5">
              <w:rPr>
                <w:kern w:val="24"/>
              </w:rPr>
              <w:t>arranged and traded</w:t>
            </w:r>
            <w:r w:rsidR="002320AD">
              <w:rPr>
                <w:kern w:val="24"/>
              </w:rPr>
              <w:t xml:space="preserve"> and </w:t>
            </w:r>
            <w:r w:rsidR="00913F22">
              <w:rPr>
                <w:kern w:val="24"/>
              </w:rPr>
              <w:t>A</w:t>
            </w:r>
            <w:r w:rsidR="00AE6FB8">
              <w:rPr>
                <w:kern w:val="24"/>
              </w:rPr>
              <w:t>ncillary Service</w:t>
            </w:r>
            <w:r w:rsidR="003678C1">
              <w:rPr>
                <w:kern w:val="24"/>
              </w:rPr>
              <w:t xml:space="preserve">-only </w:t>
            </w:r>
            <w:r w:rsidR="002320AD">
              <w:rPr>
                <w:kern w:val="24"/>
              </w:rPr>
              <w:t>DRRS offers (i.e</w:t>
            </w:r>
            <w:r w:rsidR="083D49B8">
              <w:rPr>
                <w:kern w:val="24"/>
              </w:rPr>
              <w:t>.,</w:t>
            </w:r>
            <w:r w:rsidR="002320AD">
              <w:rPr>
                <w:kern w:val="24"/>
              </w:rPr>
              <w:t xml:space="preserve"> virtual DRRS offers) can be submitted into the DAM</w:t>
            </w:r>
            <w:r w:rsidR="00295343">
              <w:rPr>
                <w:kern w:val="24"/>
              </w:rPr>
              <w:t>;</w:t>
            </w:r>
          </w:p>
          <w:p w14:paraId="26A4258F" w14:textId="20F6B506" w:rsidR="000A3A0F" w:rsidRPr="00344379" w:rsidRDefault="2CA8A36F" w:rsidP="00620FBF">
            <w:pPr>
              <w:pStyle w:val="NormalArial"/>
              <w:numPr>
                <w:ilvl w:val="0"/>
                <w:numId w:val="7"/>
              </w:numPr>
              <w:spacing w:before="120" w:after="120"/>
              <w:ind w:left="324"/>
            </w:pPr>
            <w:r w:rsidRPr="078CEA60">
              <w:rPr>
                <w:kern w:val="24"/>
              </w:rPr>
              <w:lastRenderedPageBreak/>
              <w:t xml:space="preserve">DRRS can be provided by </w:t>
            </w:r>
            <w:r w:rsidR="1BE64F2C">
              <w:rPr>
                <w:kern w:val="24"/>
              </w:rPr>
              <w:t xml:space="preserve">eligible </w:t>
            </w:r>
            <w:r w:rsidRPr="078CEA60">
              <w:rPr>
                <w:kern w:val="24"/>
              </w:rPr>
              <w:t>Off-Line Generation Resources</w:t>
            </w:r>
            <w:r w:rsidR="4C23CC27">
              <w:rPr>
                <w:kern w:val="24"/>
              </w:rPr>
              <w:t xml:space="preserve"> </w:t>
            </w:r>
            <w:r w:rsidR="00296953">
              <w:rPr>
                <w:kern w:val="24"/>
              </w:rPr>
              <w:t>and</w:t>
            </w:r>
            <w:r w:rsidR="4C23CC27">
              <w:rPr>
                <w:kern w:val="24"/>
              </w:rPr>
              <w:t xml:space="preserve"> </w:t>
            </w:r>
            <w:r w:rsidR="1BE64F2C">
              <w:rPr>
                <w:kern w:val="24"/>
              </w:rPr>
              <w:t>On-Line Generation</w:t>
            </w:r>
            <w:r w:rsidR="75CEA647">
              <w:rPr>
                <w:kern w:val="24"/>
              </w:rPr>
              <w:t xml:space="preserve"> </w:t>
            </w:r>
            <w:r w:rsidR="58FB3D6B">
              <w:rPr>
                <w:kern w:val="24"/>
              </w:rPr>
              <w:t>Resources</w:t>
            </w:r>
            <w:r w:rsidR="00FC7C1B" w:rsidRPr="00344379">
              <w:rPr>
                <w:kern w:val="24"/>
              </w:rPr>
              <w:t>;</w:t>
            </w:r>
            <w:bookmarkStart w:id="0" w:name="_Hlk212707131"/>
          </w:p>
          <w:bookmarkEnd w:id="0"/>
          <w:p w14:paraId="38115A50" w14:textId="0EF1A926" w:rsidR="00793529" w:rsidRDefault="00730B43" w:rsidP="00620FBF">
            <w:pPr>
              <w:pStyle w:val="NormalArial"/>
              <w:numPr>
                <w:ilvl w:val="0"/>
                <w:numId w:val="7"/>
              </w:numPr>
              <w:spacing w:before="120" w:after="120"/>
              <w:ind w:left="324"/>
            </w:pPr>
            <w:r w:rsidRPr="00344379">
              <w:t>A</w:t>
            </w:r>
            <w:r w:rsidR="65EED418">
              <w:t xml:space="preserve"> new </w:t>
            </w:r>
            <w:r w:rsidR="73D35D50">
              <w:t>R</w:t>
            </w:r>
            <w:r w:rsidR="65EED418">
              <w:t xml:space="preserve">esource </w:t>
            </w:r>
            <w:r w:rsidR="73D35D50">
              <w:t>S</w:t>
            </w:r>
            <w:r w:rsidR="65EED418">
              <w:t>tatus</w:t>
            </w:r>
            <w:r w:rsidR="2BC892E3">
              <w:t xml:space="preserve"> code</w:t>
            </w:r>
            <w:r w:rsidR="65EED418">
              <w:t xml:space="preserve"> will be developed for</w:t>
            </w:r>
            <w:r w:rsidR="64987E23">
              <w:t xml:space="preserve"> Off-Line</w:t>
            </w:r>
            <w:r w:rsidR="65EED418">
              <w:t xml:space="preserve"> </w:t>
            </w:r>
            <w:r w:rsidR="79AAB534">
              <w:t xml:space="preserve">Generation </w:t>
            </w:r>
            <w:r w:rsidR="0EF4871A">
              <w:t>R</w:t>
            </w:r>
            <w:r w:rsidR="65EED418">
              <w:t xml:space="preserve">esources </w:t>
            </w:r>
            <w:r w:rsidR="53707157">
              <w:t xml:space="preserve">providing </w:t>
            </w:r>
            <w:r w:rsidR="0EF4871A">
              <w:t>DRRS that have not be</w:t>
            </w:r>
            <w:r w:rsidR="39E23C11">
              <w:t>en deployed by ERCOT</w:t>
            </w:r>
            <w:r w:rsidR="00295343">
              <w:t>;</w:t>
            </w:r>
          </w:p>
          <w:p w14:paraId="1F35CA24" w14:textId="5FFDE9BD" w:rsidR="00793529" w:rsidRDefault="00793529" w:rsidP="00620FBF">
            <w:pPr>
              <w:pStyle w:val="NormalArial"/>
              <w:numPr>
                <w:ilvl w:val="0"/>
                <w:numId w:val="7"/>
              </w:numPr>
              <w:spacing w:before="120" w:after="120"/>
              <w:ind w:left="324"/>
            </w:pPr>
            <w:r>
              <w:t xml:space="preserve">When looking to commit capacity during the Reliability Unit Commitment (RUC) process, RUC will </w:t>
            </w:r>
            <w:r w:rsidR="1E8D797C">
              <w:t>prioritize</w:t>
            </w:r>
            <w:r w:rsidR="007D4D10">
              <w:t xml:space="preserve"> committing Off-Line</w:t>
            </w:r>
            <w:r w:rsidR="00042262">
              <w:t xml:space="preserve"> </w:t>
            </w:r>
            <w:r w:rsidR="007D4D10">
              <w:t>Generation Resources</w:t>
            </w:r>
            <w:r w:rsidR="00600AD7">
              <w:t xml:space="preserve"> providing DRRS</w:t>
            </w:r>
            <w:r w:rsidR="007D4D10">
              <w:t xml:space="preserve">.  This is </w:t>
            </w:r>
            <w:r w:rsidR="34050C20">
              <w:t xml:space="preserve">accomplished </w:t>
            </w:r>
            <w:r w:rsidR="007D4D10">
              <w:t xml:space="preserve">because Off-Line DRRS </w:t>
            </w:r>
            <w:r w:rsidR="001C3AAE">
              <w:t>R</w:t>
            </w:r>
            <w:r w:rsidR="007D4D10">
              <w:t xml:space="preserve">esources will appear </w:t>
            </w:r>
            <w:r w:rsidR="00AE6950">
              <w:t xml:space="preserve">to have lower start-up and minimum energy costs relative to </w:t>
            </w:r>
            <w:r w:rsidR="00AD3CB5">
              <w:t xml:space="preserve">other </w:t>
            </w:r>
            <w:r w:rsidR="00AE6950">
              <w:t>Off-Line Generation Resources in the RUC optimization</w:t>
            </w:r>
            <w:r w:rsidR="00295343">
              <w:t>;</w:t>
            </w:r>
          </w:p>
          <w:p w14:paraId="2E5092D3" w14:textId="5F66C92F" w:rsidR="00793529" w:rsidRPr="00793529" w:rsidRDefault="00793529" w:rsidP="00620FBF">
            <w:pPr>
              <w:pStyle w:val="NormalArial"/>
              <w:numPr>
                <w:ilvl w:val="0"/>
                <w:numId w:val="7"/>
              </w:numPr>
              <w:spacing w:before="120" w:after="120"/>
              <w:ind w:left="324"/>
            </w:pPr>
            <w:r>
              <w:rPr>
                <w:iCs/>
                <w:kern w:val="24"/>
              </w:rPr>
              <w:t xml:space="preserve">DRRS deployments </w:t>
            </w:r>
            <w:r w:rsidR="77920B61" w:rsidRPr="4CD90589">
              <w:rPr>
                <w:kern w:val="24"/>
              </w:rPr>
              <w:t xml:space="preserve">of Off-Line Generation Resources </w:t>
            </w:r>
            <w:r>
              <w:rPr>
                <w:iCs/>
                <w:kern w:val="24"/>
              </w:rPr>
              <w:t xml:space="preserve">will be included in the Reliability Deployment Price Adder </w:t>
            </w:r>
            <w:r w:rsidR="52840CA1" w:rsidRPr="4CD90589">
              <w:rPr>
                <w:kern w:val="24"/>
              </w:rPr>
              <w:t>(RDPA)</w:t>
            </w:r>
            <w:r w:rsidRPr="4CD90589">
              <w:rPr>
                <w:kern w:val="24"/>
              </w:rPr>
              <w:t xml:space="preserve"> </w:t>
            </w:r>
            <w:r>
              <w:rPr>
                <w:iCs/>
                <w:kern w:val="24"/>
              </w:rPr>
              <w:t>process</w:t>
            </w:r>
            <w:r w:rsidR="00F2445B">
              <w:rPr>
                <w:iCs/>
                <w:kern w:val="24"/>
              </w:rPr>
              <w:t>, in alignment with other existing</w:t>
            </w:r>
            <w:r w:rsidR="0033403A">
              <w:rPr>
                <w:iCs/>
                <w:kern w:val="24"/>
              </w:rPr>
              <w:t xml:space="preserve"> Protocol language </w:t>
            </w:r>
            <w:r w:rsidR="003250C8">
              <w:rPr>
                <w:iCs/>
                <w:kern w:val="24"/>
              </w:rPr>
              <w:t>for similar deployments</w:t>
            </w:r>
            <w:r>
              <w:rPr>
                <w:iCs/>
                <w:kern w:val="24"/>
              </w:rPr>
              <w:t>;</w:t>
            </w:r>
          </w:p>
          <w:p w14:paraId="3D6508AF" w14:textId="038226D2" w:rsidR="007C0F6B" w:rsidRDefault="002158B9" w:rsidP="00620FBF">
            <w:pPr>
              <w:pStyle w:val="NormalArial"/>
              <w:numPr>
                <w:ilvl w:val="0"/>
                <w:numId w:val="7"/>
              </w:numPr>
              <w:spacing w:before="120" w:after="120"/>
              <w:ind w:left="324"/>
            </w:pPr>
            <w:r>
              <w:t xml:space="preserve">DRRS </w:t>
            </w:r>
            <w:r w:rsidR="00C4726E">
              <w:t>capacity will be</w:t>
            </w:r>
            <w:r w:rsidR="00091ED5">
              <w:t xml:space="preserve"> considered in the calculation of </w:t>
            </w:r>
            <w:r w:rsidR="00284E6A">
              <w:t xml:space="preserve">the </w:t>
            </w:r>
            <w:r w:rsidR="2ABB7DEF">
              <w:t>Qualified Scheduling Entities’ (</w:t>
            </w:r>
            <w:r w:rsidR="00284E6A">
              <w:t>QSEs</w:t>
            </w:r>
            <w:r w:rsidR="00BB0CB0">
              <w:t>’</w:t>
            </w:r>
            <w:r w:rsidR="30C0EE91">
              <w:t>)</w:t>
            </w:r>
            <w:r w:rsidR="00284E6A">
              <w:t xml:space="preserve"> </w:t>
            </w:r>
            <w:r w:rsidR="00091ED5">
              <w:t>RUC Capacity Short charges</w:t>
            </w:r>
            <w:r w:rsidR="00295343">
              <w:t>;</w:t>
            </w:r>
          </w:p>
          <w:p w14:paraId="4421B792" w14:textId="2C352BB0" w:rsidR="00C250DF" w:rsidRDefault="00C250DF" w:rsidP="00620FBF">
            <w:pPr>
              <w:pStyle w:val="NormalArial"/>
              <w:numPr>
                <w:ilvl w:val="0"/>
                <w:numId w:val="7"/>
              </w:numPr>
              <w:spacing w:before="120" w:after="120"/>
              <w:ind w:left="324"/>
            </w:pPr>
            <w:r>
              <w:t xml:space="preserve">DRRS </w:t>
            </w:r>
            <w:r w:rsidR="6EBBD389">
              <w:t>d</w:t>
            </w:r>
            <w:r>
              <w:t xml:space="preserve">eployments will not qualify for RUC Make-Whole Payments or RUC </w:t>
            </w:r>
            <w:proofErr w:type="spellStart"/>
            <w:r>
              <w:t>Clawback</w:t>
            </w:r>
            <w:proofErr w:type="spellEnd"/>
            <w:r>
              <w:t xml:space="preserve"> Charges. </w:t>
            </w:r>
            <w:r w:rsidR="00471F37">
              <w:t xml:space="preserve">For RUC blocks that are contiguous with </w:t>
            </w:r>
            <w:proofErr w:type="gramStart"/>
            <w:r w:rsidR="00471F37">
              <w:t>a DRRS</w:t>
            </w:r>
            <w:proofErr w:type="gramEnd"/>
            <w:r w:rsidR="00471F37">
              <w:t xml:space="preserve"> </w:t>
            </w:r>
            <w:r w:rsidR="36D410DE">
              <w:t>d</w:t>
            </w:r>
            <w:r w:rsidR="00471F37">
              <w:t>eployment</w:t>
            </w:r>
            <w:r w:rsidR="00C527E9">
              <w:t xml:space="preserve">, </w:t>
            </w:r>
            <w:r w:rsidR="00E106C7">
              <w:t xml:space="preserve">only </w:t>
            </w:r>
            <w:r w:rsidR="70BA2102">
              <w:t>m</w:t>
            </w:r>
            <w:r w:rsidR="00E106C7">
              <w:t xml:space="preserve">inimum </w:t>
            </w:r>
            <w:r w:rsidR="34728D02">
              <w:t>e</w:t>
            </w:r>
            <w:r w:rsidR="00E106C7">
              <w:t>nergy costs for the RUC hours will be included in the RUC Guarantee</w:t>
            </w:r>
            <w:r w:rsidR="00295343">
              <w:t>;</w:t>
            </w:r>
          </w:p>
          <w:p w14:paraId="498DFAAB" w14:textId="16E787BB" w:rsidR="00E13A25" w:rsidRDefault="00E13A25" w:rsidP="00620FBF">
            <w:pPr>
              <w:pStyle w:val="NormalArial"/>
              <w:numPr>
                <w:ilvl w:val="0"/>
                <w:numId w:val="7"/>
              </w:numPr>
              <w:spacing w:before="120" w:after="120"/>
              <w:ind w:left="324"/>
            </w:pPr>
            <w:r>
              <w:t xml:space="preserve">An Ancillary Service Imbalance Settlement will be created for DRRS </w:t>
            </w:r>
            <w:r w:rsidR="00690314">
              <w:t>in RTM</w:t>
            </w:r>
            <w:r w:rsidR="00295343">
              <w:t>;</w:t>
            </w:r>
          </w:p>
          <w:p w14:paraId="23E046A4" w14:textId="42A7A3B1" w:rsidR="00165763" w:rsidRDefault="00D917AF" w:rsidP="00620FBF">
            <w:pPr>
              <w:pStyle w:val="NormalArial"/>
              <w:numPr>
                <w:ilvl w:val="0"/>
                <w:numId w:val="7"/>
              </w:numPr>
              <w:spacing w:before="120" w:after="120"/>
              <w:ind w:left="324"/>
            </w:pPr>
            <w:r>
              <w:t xml:space="preserve">DRRS </w:t>
            </w:r>
            <w:r w:rsidR="233A9A3C">
              <w:t>r</w:t>
            </w:r>
            <w:r w:rsidR="00972F24">
              <w:t xml:space="preserve">evenues will be considered </w:t>
            </w:r>
            <w:r w:rsidR="00831142">
              <w:t>in the following Settlement</w:t>
            </w:r>
            <w:r w:rsidR="004316F9">
              <w:t>s</w:t>
            </w:r>
            <w:r w:rsidR="00831142">
              <w:t xml:space="preserve">: </w:t>
            </w:r>
            <w:r w:rsidR="01C3C8FC">
              <w:t>r</w:t>
            </w:r>
            <w:r w:rsidR="004316F9">
              <w:t>evenues</w:t>
            </w:r>
            <w:r w:rsidR="004316F9" w:rsidRPr="004316F9">
              <w:t xml:space="preserve"> used to offset </w:t>
            </w:r>
            <w:r w:rsidR="005A2588">
              <w:t>the</w:t>
            </w:r>
            <w:r w:rsidR="004316F9" w:rsidRPr="004316F9">
              <w:t xml:space="preserve"> DAM guarantee in DAM Make-Whole Payment</w:t>
            </w:r>
            <w:r w:rsidR="005A2588">
              <w:t>s</w:t>
            </w:r>
            <w:r w:rsidR="004316F9">
              <w:t xml:space="preserve">, </w:t>
            </w:r>
            <w:r w:rsidR="17E14E7F">
              <w:t>r</w:t>
            </w:r>
            <w:r w:rsidR="002A4A11">
              <w:t>evenues</w:t>
            </w:r>
            <w:r w:rsidR="002A4A11" w:rsidRPr="002A4A11">
              <w:t xml:space="preserve"> used to offset </w:t>
            </w:r>
            <w:r w:rsidR="005A2588">
              <w:t xml:space="preserve">the </w:t>
            </w:r>
            <w:r w:rsidR="002A4A11" w:rsidRPr="002A4A11">
              <w:t>RUC guarantee in RUC Make-Whole Payment</w:t>
            </w:r>
            <w:r w:rsidR="005A2588">
              <w:t>s,</w:t>
            </w:r>
            <w:r w:rsidR="002A4A11">
              <w:t xml:space="preserve"> </w:t>
            </w:r>
            <w:r w:rsidR="7AAD683D">
              <w:t>e</w:t>
            </w:r>
            <w:r w:rsidR="004D7584">
              <w:t>mergency Settlement</w:t>
            </w:r>
            <w:r w:rsidR="004316F9">
              <w:t>s</w:t>
            </w:r>
            <w:r w:rsidR="004D7584">
              <w:t>, Switchable Generation Make-Whole Payment</w:t>
            </w:r>
            <w:r w:rsidR="005A2588">
              <w:t>s</w:t>
            </w:r>
            <w:r w:rsidR="004D7584">
              <w:t xml:space="preserve">, Real-Time Ancillary Service </w:t>
            </w:r>
            <w:r w:rsidR="7ED1941C">
              <w:t>d</w:t>
            </w:r>
            <w:r w:rsidR="004D7584">
              <w:t xml:space="preserve">eration </w:t>
            </w:r>
            <w:r w:rsidR="6768BB7F">
              <w:t>p</w:t>
            </w:r>
            <w:r w:rsidR="004D7584">
              <w:t>ayment</w:t>
            </w:r>
            <w:r w:rsidR="005A2588">
              <w:t>s</w:t>
            </w:r>
            <w:r w:rsidR="004D7584">
              <w:t>,</w:t>
            </w:r>
            <w:r w:rsidR="002A4A11" w:rsidRPr="00061496">
              <w:t xml:space="preserve"> and DAM Settlement for Market Participants </w:t>
            </w:r>
            <w:r w:rsidR="00CC2342" w:rsidRPr="00344379">
              <w:t>i</w:t>
            </w:r>
            <w:r w:rsidR="002A4A11" w:rsidRPr="00061496">
              <w:t xml:space="preserve">mpacted by </w:t>
            </w:r>
            <w:r w:rsidR="094E8EF7">
              <w:t>o</w:t>
            </w:r>
            <w:r w:rsidR="002A4A11">
              <w:t xml:space="preserve">mitted </w:t>
            </w:r>
            <w:r w:rsidR="23B6D5FF">
              <w:t>p</w:t>
            </w:r>
            <w:r w:rsidR="002A4A11">
              <w:t>rocedures</w:t>
            </w:r>
            <w:r w:rsidR="002A4A11" w:rsidRPr="00061496">
              <w:t xml:space="preserve"> or </w:t>
            </w:r>
            <w:r w:rsidR="193D5961">
              <w:t>m</w:t>
            </w:r>
            <w:r w:rsidR="002A4A11">
              <w:t xml:space="preserve">anual </w:t>
            </w:r>
            <w:r w:rsidR="291CB05A">
              <w:t>a</w:t>
            </w:r>
            <w:r w:rsidR="002A4A11">
              <w:t>ctions</w:t>
            </w:r>
            <w:r w:rsidR="002A4A11" w:rsidRPr="00061496">
              <w:t xml:space="preserve"> to </w:t>
            </w:r>
            <w:r w:rsidR="4645FFEC">
              <w:t>r</w:t>
            </w:r>
            <w:r w:rsidR="002A4A11">
              <w:t>esolve</w:t>
            </w:r>
            <w:r w:rsidR="002A4A11" w:rsidRPr="00061496">
              <w:t xml:space="preserve"> the DAM</w:t>
            </w:r>
            <w:r w:rsidR="00295343">
              <w:t>;</w:t>
            </w:r>
            <w:r w:rsidR="2F803598">
              <w:t xml:space="preserve"> and</w:t>
            </w:r>
          </w:p>
          <w:p w14:paraId="6A00AE95" w14:textId="0B810B1D" w:rsidR="00D3631C" w:rsidRPr="00FB509B" w:rsidRDefault="25AE2685" w:rsidP="00FC5049">
            <w:pPr>
              <w:pStyle w:val="NormalArial"/>
              <w:numPr>
                <w:ilvl w:val="0"/>
                <w:numId w:val="7"/>
              </w:numPr>
              <w:spacing w:before="120" w:after="120"/>
              <w:ind w:left="324"/>
            </w:pPr>
            <w:r>
              <w:t xml:space="preserve">DRRS-eligible Resources </w:t>
            </w:r>
            <w:r w:rsidR="4264AF42">
              <w:t xml:space="preserve">that did not receive a DAM award may offer into the </w:t>
            </w:r>
            <w:r w:rsidR="48E5E0D3">
              <w:t>RTM</w:t>
            </w:r>
            <w:r w:rsidR="4264AF42">
              <w:t xml:space="preserve"> provided</w:t>
            </w:r>
            <w:r w:rsidR="2318F1E9">
              <w:t xml:space="preserve"> that</w:t>
            </w:r>
            <w:r w:rsidR="4264AF42">
              <w:t xml:space="preserve"> they </w:t>
            </w:r>
            <w:r w:rsidR="11C3CA24">
              <w:t>submitted an</w:t>
            </w:r>
            <w:r w:rsidR="7756C5CB">
              <w:t>d</w:t>
            </w:r>
            <w:r w:rsidR="11C3CA24">
              <w:t xml:space="preserve"> maintained </w:t>
            </w:r>
            <w:r w:rsidR="2D8AD339">
              <w:t>a</w:t>
            </w:r>
            <w:r w:rsidR="7156AFE6">
              <w:t>n On-Line</w:t>
            </w:r>
            <w:r w:rsidR="2D8AD339">
              <w:t xml:space="preserve"> Resource Status </w:t>
            </w:r>
            <w:r w:rsidR="7E39FA09">
              <w:t xml:space="preserve">(or </w:t>
            </w:r>
            <w:r w:rsidR="213126CF">
              <w:t xml:space="preserve">statuses of </w:t>
            </w:r>
            <w:r w:rsidR="2D8AD339">
              <w:t>DRRS</w:t>
            </w:r>
            <w:r w:rsidR="530CC9C5">
              <w:t xml:space="preserve"> </w:t>
            </w:r>
            <w:r w:rsidR="6747488C">
              <w:t>or OFF if eligible to provide Non-Spin</w:t>
            </w:r>
            <w:r w:rsidR="272BD01E">
              <w:t xml:space="preserve">ning Reserve </w:t>
            </w:r>
            <w:r w:rsidR="00295343">
              <w:t>(Non-Spin)</w:t>
            </w:r>
            <w:r w:rsidR="272BD01E">
              <w:t xml:space="preserve">) </w:t>
            </w:r>
            <w:r w:rsidR="2D8AD339">
              <w:t xml:space="preserve">for a given </w:t>
            </w:r>
            <w:r w:rsidR="7756C5CB">
              <w:t xml:space="preserve">Operating Hour </w:t>
            </w:r>
            <w:r w:rsidR="2D8AD339">
              <w:t xml:space="preserve">in their </w:t>
            </w:r>
            <w:r w:rsidR="00295343">
              <w:t>Current Operating Plan (</w:t>
            </w:r>
            <w:r w:rsidR="2D8AD339">
              <w:t>COP</w:t>
            </w:r>
            <w:r w:rsidR="00295343">
              <w:t>)</w:t>
            </w:r>
            <w:r w:rsidR="2D8AD339">
              <w:t xml:space="preserve"> for D</w:t>
            </w:r>
            <w:r w:rsidR="47E76155">
              <w:t>ay-Ahe</w:t>
            </w:r>
            <w:r w:rsidR="1CFA3146">
              <w:t>a</w:t>
            </w:r>
            <w:r w:rsidR="47E76155">
              <w:t xml:space="preserve">d </w:t>
            </w:r>
            <w:r w:rsidR="2D8AD339">
              <w:t>R</w:t>
            </w:r>
            <w:r w:rsidR="47E76155">
              <w:t xml:space="preserve">eliability </w:t>
            </w:r>
            <w:r w:rsidR="2D8AD339">
              <w:t>U</w:t>
            </w:r>
            <w:r w:rsidR="47E76155">
              <w:t xml:space="preserve">nit </w:t>
            </w:r>
            <w:r w:rsidR="2D8AD339">
              <w:t>C</w:t>
            </w:r>
            <w:r w:rsidR="47E76155">
              <w:t>ommitment (DRUC)</w:t>
            </w:r>
            <w:r w:rsidR="2D8AD339">
              <w:t xml:space="preserve"> and each subsequent run of H</w:t>
            </w:r>
            <w:r w:rsidR="339B3823">
              <w:t xml:space="preserve">ourly </w:t>
            </w:r>
            <w:r w:rsidR="2D8AD339">
              <w:t>R</w:t>
            </w:r>
            <w:r w:rsidR="339B3823">
              <w:t xml:space="preserve">eliability </w:t>
            </w:r>
            <w:r w:rsidR="2D8AD339">
              <w:t>U</w:t>
            </w:r>
            <w:r w:rsidR="339B3823">
              <w:t xml:space="preserve">nit </w:t>
            </w:r>
            <w:r w:rsidR="2D8AD339">
              <w:t>C</w:t>
            </w:r>
            <w:r w:rsidR="339B3823">
              <w:t>ommitment (HRUC)</w:t>
            </w:r>
            <w:r w:rsidR="00202D5E">
              <w:t>.</w:t>
            </w:r>
          </w:p>
        </w:tc>
      </w:tr>
      <w:tr w:rsidR="003B458E" w14:paraId="7C0519CA" w14:textId="77777777" w:rsidTr="141EBFE9">
        <w:trPr>
          <w:trHeight w:val="518"/>
        </w:trPr>
        <w:tc>
          <w:tcPr>
            <w:tcW w:w="2880" w:type="dxa"/>
            <w:gridSpan w:val="2"/>
            <w:shd w:val="clear" w:color="auto" w:fill="FFFFFF" w:themeFill="background1"/>
            <w:vAlign w:val="center"/>
          </w:tcPr>
          <w:p w14:paraId="3F1E5650" w14:textId="57B8220A" w:rsidR="003B458E" w:rsidRDefault="003B458E" w:rsidP="003B458E">
            <w:pPr>
              <w:pStyle w:val="Header"/>
            </w:pPr>
            <w:r>
              <w:lastRenderedPageBreak/>
              <w:t>Reason for Revision</w:t>
            </w:r>
          </w:p>
        </w:tc>
        <w:tc>
          <w:tcPr>
            <w:tcW w:w="7560" w:type="dxa"/>
            <w:gridSpan w:val="2"/>
            <w:vAlign w:val="center"/>
          </w:tcPr>
          <w:p w14:paraId="0034C946" w14:textId="2D4ED073" w:rsidR="003B458E" w:rsidRDefault="00F7681C" w:rsidP="003B458E">
            <w:pPr>
              <w:pStyle w:val="NormalArial"/>
              <w:tabs>
                <w:tab w:val="left" w:pos="432"/>
              </w:tabs>
              <w:spacing w:before="120"/>
              <w:ind w:left="432" w:hanging="432"/>
              <w:rPr>
                <w:rFonts w:cs="Arial"/>
                <w:color w:val="000000"/>
              </w:rPr>
            </w:pPr>
            <w:r>
              <w:rPr>
                <w:rFonts w:eastAsia="Times New Roman"/>
              </w:rPr>
              <w:pict w14:anchorId="416881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12" o:title=""/>
                </v:shape>
              </w:pict>
            </w:r>
            <w:r w:rsidR="3EFCE4C4" w:rsidRPr="006629C8">
              <w:t xml:space="preserve">  </w:t>
            </w:r>
            <w:hyperlink r:id="rId13" w:history="1">
              <w:r w:rsidR="3EFCE4C4" w:rsidRPr="00BD53C5">
                <w:rPr>
                  <w:rStyle w:val="Hyperlink"/>
                  <w:rFonts w:cs="Arial"/>
                </w:rPr>
                <w:t>Strategic Plan</w:t>
              </w:r>
            </w:hyperlink>
            <w:r w:rsidR="3EFCE4C4">
              <w:rPr>
                <w:rFonts w:cs="Arial"/>
                <w:color w:val="000000"/>
              </w:rPr>
              <w:t xml:space="preserve"> Objective 1 – </w:t>
            </w:r>
            <w:r w:rsidR="3EFCE4C4" w:rsidRPr="00BD53C5">
              <w:rPr>
                <w:rFonts w:cs="Arial"/>
                <w:color w:val="000000"/>
              </w:rPr>
              <w:t>Be an industry leader for grid reliability and resilience</w:t>
            </w:r>
          </w:p>
          <w:p w14:paraId="041A2640" w14:textId="07C2CA7E" w:rsidR="003B458E" w:rsidRPr="00BD53C5" w:rsidRDefault="00F7681C" w:rsidP="003B458E">
            <w:pPr>
              <w:pStyle w:val="NormalArial"/>
              <w:tabs>
                <w:tab w:val="left" w:pos="432"/>
              </w:tabs>
              <w:spacing w:before="120"/>
              <w:ind w:left="432" w:hanging="432"/>
              <w:rPr>
                <w:rFonts w:cs="Arial"/>
                <w:color w:val="000000"/>
              </w:rPr>
            </w:pPr>
            <w:r>
              <w:rPr>
                <w:rFonts w:eastAsia="Times New Roman"/>
              </w:rPr>
              <w:lastRenderedPageBreak/>
              <w:pict w14:anchorId="6139748E">
                <v:shape id="_x0000_i1026" type="#_x0000_t75" style="width:15.6pt;height:15pt">
                  <v:imagedata r:id="rId12" o:title=""/>
                </v:shape>
              </w:pict>
            </w:r>
            <w:r w:rsidR="3EFCE4C4" w:rsidRPr="00CD242D">
              <w:t xml:space="preserve">  </w:t>
            </w:r>
            <w:hyperlink r:id="rId14" w:history="1">
              <w:r w:rsidR="3EFCE4C4" w:rsidRPr="00BD53C5">
                <w:rPr>
                  <w:rStyle w:val="Hyperlink"/>
                  <w:rFonts w:cs="Arial"/>
                </w:rPr>
                <w:t>Strategic Plan</w:t>
              </w:r>
            </w:hyperlink>
            <w:r w:rsidR="3EFCE4C4">
              <w:rPr>
                <w:rFonts w:cs="Arial"/>
                <w:color w:val="000000"/>
              </w:rPr>
              <w:t xml:space="preserve"> Objective 2 - </w:t>
            </w:r>
            <w:r w:rsidR="3EFCE4C4" w:rsidRPr="00BD53C5">
              <w:rPr>
                <w:rFonts w:cs="Arial"/>
                <w:color w:val="000000"/>
              </w:rPr>
              <w:t>Enhance the ERCOT region’s economic competitiveness</w:t>
            </w:r>
            <w:r w:rsidR="3EFCE4C4">
              <w:rPr>
                <w:rFonts w:cs="Arial"/>
                <w:color w:val="000000"/>
              </w:rPr>
              <w:t xml:space="preserve"> </w:t>
            </w:r>
            <w:r w:rsidR="3EFCE4C4" w:rsidRPr="00BD53C5">
              <w:rPr>
                <w:rFonts w:cs="Arial"/>
                <w:color w:val="000000"/>
              </w:rPr>
              <w:t>with respect to trends in wholesale power rates and retail</w:t>
            </w:r>
            <w:r w:rsidR="3EFCE4C4">
              <w:rPr>
                <w:rFonts w:cs="Arial"/>
                <w:color w:val="000000"/>
              </w:rPr>
              <w:t xml:space="preserve"> </w:t>
            </w:r>
            <w:r w:rsidR="3EFCE4C4" w:rsidRPr="00BD53C5">
              <w:rPr>
                <w:rFonts w:cs="Arial"/>
                <w:color w:val="000000"/>
              </w:rPr>
              <w:t>electricity prices to consumers</w:t>
            </w:r>
          </w:p>
          <w:p w14:paraId="7A3A11FB" w14:textId="65ACA9A1" w:rsidR="003B458E" w:rsidRPr="00BD53C5" w:rsidRDefault="00F7681C" w:rsidP="003B458E">
            <w:pPr>
              <w:pStyle w:val="NormalArial"/>
              <w:spacing w:before="120"/>
              <w:ind w:left="432" w:hanging="432"/>
              <w:rPr>
                <w:rFonts w:cs="Arial"/>
                <w:color w:val="000000"/>
              </w:rPr>
            </w:pPr>
            <w:r>
              <w:rPr>
                <w:rFonts w:eastAsia="Times New Roman"/>
              </w:rPr>
              <w:pict w14:anchorId="74395C80">
                <v:shape id="_x0000_i1027" type="#_x0000_t75" style="width:15.6pt;height:15pt">
                  <v:imagedata r:id="rId12" o:title=""/>
                </v:shape>
              </w:pict>
            </w:r>
            <w:r w:rsidR="579F844C" w:rsidRPr="006629C8">
              <w:t xml:space="preserve">  </w:t>
            </w:r>
            <w:hyperlink r:id="rId15" w:history="1">
              <w:r w:rsidR="579F844C" w:rsidRPr="00BD53C5">
                <w:rPr>
                  <w:rStyle w:val="Hyperlink"/>
                  <w:rFonts w:cs="Arial"/>
                </w:rPr>
                <w:t>Strategic Plan</w:t>
              </w:r>
            </w:hyperlink>
            <w:r w:rsidR="579F844C">
              <w:rPr>
                <w:rFonts w:cs="Arial"/>
                <w:color w:val="000000"/>
              </w:rPr>
              <w:t xml:space="preserve"> Objective 3 - </w:t>
            </w:r>
            <w:r w:rsidR="579F844C" w:rsidRPr="00BD53C5">
              <w:rPr>
                <w:rFonts w:cs="Arial"/>
                <w:color w:val="000000"/>
              </w:rPr>
              <w:t>Advance ERCOT, Inc. as an</w:t>
            </w:r>
            <w:r w:rsidR="579F844C">
              <w:rPr>
                <w:rFonts w:cs="Arial"/>
                <w:color w:val="000000"/>
              </w:rPr>
              <w:t xml:space="preserve"> </w:t>
            </w:r>
            <w:r w:rsidR="579F844C" w:rsidRPr="00BD53C5">
              <w:rPr>
                <w:rFonts w:cs="Arial"/>
                <w:color w:val="000000"/>
              </w:rPr>
              <w:t>independent leading</w:t>
            </w:r>
            <w:r w:rsidR="579F844C">
              <w:rPr>
                <w:rFonts w:cs="Arial"/>
                <w:color w:val="000000"/>
              </w:rPr>
              <w:t xml:space="preserve"> </w:t>
            </w:r>
            <w:r w:rsidR="579F844C" w:rsidRPr="00BD53C5">
              <w:rPr>
                <w:rFonts w:cs="Arial"/>
                <w:color w:val="000000"/>
              </w:rPr>
              <w:t xml:space="preserve">industry expert and an </w:t>
            </w:r>
            <w:proofErr w:type="gramStart"/>
            <w:r w:rsidR="579F844C" w:rsidRPr="00BD53C5">
              <w:rPr>
                <w:rFonts w:cs="Arial"/>
                <w:color w:val="000000"/>
              </w:rPr>
              <w:t>employer</w:t>
            </w:r>
            <w:proofErr w:type="gramEnd"/>
            <w:r w:rsidR="579F844C" w:rsidRPr="00BD53C5">
              <w:rPr>
                <w:rFonts w:cs="Arial"/>
                <w:color w:val="000000"/>
              </w:rPr>
              <w:t xml:space="preserve"> of choice by fostering</w:t>
            </w:r>
            <w:r w:rsidR="579F844C">
              <w:rPr>
                <w:rFonts w:cs="Arial"/>
                <w:color w:val="000000"/>
              </w:rPr>
              <w:t xml:space="preserve"> </w:t>
            </w:r>
            <w:r w:rsidR="579F844C" w:rsidRPr="00BD53C5">
              <w:rPr>
                <w:rFonts w:cs="Arial"/>
                <w:color w:val="000000"/>
              </w:rPr>
              <w:t>innovation, investing in our people, and emphasizing the</w:t>
            </w:r>
            <w:r w:rsidR="579F844C">
              <w:rPr>
                <w:rFonts w:cs="Arial"/>
                <w:color w:val="000000"/>
              </w:rPr>
              <w:t xml:space="preserve"> </w:t>
            </w:r>
            <w:r w:rsidR="579F844C" w:rsidRPr="00BD53C5">
              <w:rPr>
                <w:rFonts w:cs="Arial"/>
                <w:color w:val="000000"/>
              </w:rPr>
              <w:t>importance of our mission</w:t>
            </w:r>
          </w:p>
          <w:p w14:paraId="20D0C342" w14:textId="3A5F3B8D" w:rsidR="003B458E" w:rsidRDefault="00F7681C" w:rsidP="003B458E">
            <w:pPr>
              <w:pStyle w:val="NormalArial"/>
              <w:spacing w:before="120"/>
            </w:pPr>
            <w:r>
              <w:rPr>
                <w:rFonts w:eastAsia="Times New Roman"/>
              </w:rPr>
              <w:pict w14:anchorId="579E9070">
                <v:shape id="_x0000_i1028" type="#_x0000_t75" style="width:15.6pt;height:15pt">
                  <v:imagedata r:id="rId12" o:title=""/>
                </v:shape>
              </w:pict>
            </w:r>
            <w:r w:rsidR="3EFCE4C4" w:rsidRPr="006629C8">
              <w:t xml:space="preserve">  </w:t>
            </w:r>
            <w:r w:rsidR="3EFCE4C4" w:rsidRPr="79C6FA9D">
              <w:rPr>
                <w:kern w:val="24"/>
              </w:rPr>
              <w:t>General system and/or process improvement(s)</w:t>
            </w:r>
          </w:p>
          <w:p w14:paraId="03DF6C0F" w14:textId="46CC28B4" w:rsidR="003B458E" w:rsidRDefault="00F7681C" w:rsidP="003B458E">
            <w:pPr>
              <w:pStyle w:val="NormalArial"/>
              <w:spacing w:before="120"/>
            </w:pPr>
            <w:r>
              <w:rPr>
                <w:rFonts w:eastAsia="Times New Roman"/>
              </w:rPr>
              <w:pict w14:anchorId="7917EEED">
                <v:shape id="_x0000_i1029" type="#_x0000_t75" style="width:15.6pt;height:15pt">
                  <v:imagedata r:id="rId16" o:title=""/>
                </v:shape>
              </w:pict>
            </w:r>
            <w:r w:rsidR="3EFCE4C4" w:rsidRPr="006629C8">
              <w:t xml:space="preserve">  </w:t>
            </w:r>
            <w:r w:rsidR="3EFCE4C4" w:rsidRPr="79C6FA9D">
              <w:rPr>
                <w:kern w:val="24"/>
              </w:rPr>
              <w:t>Regulatory requirements</w:t>
            </w:r>
          </w:p>
          <w:p w14:paraId="2D412DF4" w14:textId="7916366A" w:rsidR="003B458E" w:rsidRPr="00CD242D" w:rsidRDefault="00F7681C" w:rsidP="003B458E">
            <w:pPr>
              <w:pStyle w:val="NormalArial"/>
              <w:spacing w:before="120"/>
              <w:rPr>
                <w:rFonts w:cs="Arial"/>
                <w:color w:val="000000"/>
              </w:rPr>
            </w:pPr>
            <w:r>
              <w:rPr>
                <w:rFonts w:eastAsia="Times New Roman"/>
              </w:rPr>
              <w:pict w14:anchorId="2635FCED">
                <v:shape id="_x0000_i1030" type="#_x0000_t75" style="width:15.6pt;height:15pt">
                  <v:imagedata r:id="rId12" o:title=""/>
                </v:shape>
              </w:pict>
            </w:r>
            <w:r w:rsidR="3EFCE4C4" w:rsidRPr="006629C8">
              <w:t xml:space="preserve">  </w:t>
            </w:r>
            <w:r w:rsidR="3EFCE4C4">
              <w:rPr>
                <w:rFonts w:cs="Arial"/>
                <w:color w:val="000000"/>
              </w:rPr>
              <w:t>ERCOT Board/PUCT Directive</w:t>
            </w:r>
          </w:p>
          <w:p w14:paraId="388CAD74" w14:textId="77777777" w:rsidR="003B458E" w:rsidRDefault="003B458E" w:rsidP="003B458E">
            <w:pPr>
              <w:pStyle w:val="NormalArial"/>
              <w:rPr>
                <w:i/>
                <w:sz w:val="20"/>
                <w:szCs w:val="20"/>
              </w:rPr>
            </w:pPr>
          </w:p>
          <w:p w14:paraId="4818D736" w14:textId="07E6FD62" w:rsidR="003B458E" w:rsidRPr="00732075" w:rsidRDefault="003B458E" w:rsidP="003B458E">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625E5D" w14:paraId="3F80A5FA" w14:textId="77777777" w:rsidTr="00E15D95">
        <w:trPr>
          <w:trHeight w:val="518"/>
        </w:trPr>
        <w:tc>
          <w:tcPr>
            <w:tcW w:w="2880" w:type="dxa"/>
            <w:gridSpan w:val="2"/>
            <w:shd w:val="clear" w:color="auto" w:fill="FFFFFF" w:themeFill="background1"/>
            <w:vAlign w:val="center"/>
          </w:tcPr>
          <w:p w14:paraId="6ABB5F27" w14:textId="61EC6BB8" w:rsidR="00625E5D" w:rsidRDefault="00555554" w:rsidP="00F44236">
            <w:pPr>
              <w:pStyle w:val="Header"/>
            </w:pPr>
            <w:bookmarkStart w:id="1" w:name="_Hlk156463564"/>
            <w:r>
              <w:lastRenderedPageBreak/>
              <w:t>Justification of Reason for Revision and Market Impacts</w:t>
            </w:r>
          </w:p>
        </w:tc>
        <w:tc>
          <w:tcPr>
            <w:tcW w:w="7560" w:type="dxa"/>
            <w:gridSpan w:val="2"/>
            <w:vAlign w:val="center"/>
          </w:tcPr>
          <w:p w14:paraId="313E5647" w14:textId="4C0BFEFB" w:rsidR="000E79D0" w:rsidRPr="00643E5E" w:rsidRDefault="00B7215B" w:rsidP="00793529">
            <w:pPr>
              <w:pStyle w:val="NormalArial"/>
              <w:spacing w:before="120" w:after="120"/>
            </w:pPr>
            <w:r>
              <w:t>This NPRR</w:t>
            </w:r>
            <w:r w:rsidR="00AB562A">
              <w:t xml:space="preserve"> </w:t>
            </w:r>
            <w:r w:rsidR="008C50FB">
              <w:t>has been developed pursuant to</w:t>
            </w:r>
            <w:r w:rsidR="00AD2C6E">
              <w:t xml:space="preserve"> </w:t>
            </w:r>
            <w:r w:rsidR="60E4D2D7">
              <w:t>Public Utility Regulatory Act</w:t>
            </w:r>
            <w:r w:rsidR="00463769">
              <w:t xml:space="preserve"> (PURA)</w:t>
            </w:r>
            <w:r w:rsidR="60E4D2D7">
              <w:t xml:space="preserve"> § </w:t>
            </w:r>
            <w:r w:rsidR="30BE97C7">
              <w:t>39.159(d)</w:t>
            </w:r>
            <w:r w:rsidR="3D1FF0EE">
              <w:t>,</w:t>
            </w:r>
            <w:r w:rsidR="004577E3">
              <w:t xml:space="preserve"> </w:t>
            </w:r>
            <w:r w:rsidR="00FE59A7">
              <w:t xml:space="preserve">which </w:t>
            </w:r>
            <w:r w:rsidR="00CE382D">
              <w:t xml:space="preserve">requires ERCOT </w:t>
            </w:r>
            <w:r w:rsidR="00C832F2">
              <w:t>“</w:t>
            </w:r>
            <w:r w:rsidR="00CE382D">
              <w:t xml:space="preserve">to </w:t>
            </w:r>
            <w:r w:rsidR="00C832F2">
              <w:t>develop and implement an ancillary services program to procure dispatchable reliability reserve services on a day-ahead and real-time basis to account for market uncertainty.”</w:t>
            </w:r>
          </w:p>
        </w:tc>
      </w:tr>
      <w:tr w:rsidR="00E15D95" w14:paraId="0BEEC374" w14:textId="77777777" w:rsidTr="00E15D95">
        <w:trPr>
          <w:trHeight w:val="518"/>
        </w:trPr>
        <w:tc>
          <w:tcPr>
            <w:tcW w:w="2880" w:type="dxa"/>
            <w:gridSpan w:val="2"/>
            <w:shd w:val="clear" w:color="auto" w:fill="FFFFFF" w:themeFill="background1"/>
            <w:vAlign w:val="center"/>
          </w:tcPr>
          <w:p w14:paraId="6BF7AF59" w14:textId="35CD6905" w:rsidR="00E15D95" w:rsidRDefault="00E15D95" w:rsidP="00E15D95">
            <w:pPr>
              <w:pStyle w:val="Header"/>
            </w:pPr>
            <w:r w:rsidRPr="0027027D">
              <w:rPr>
                <w:rFonts w:eastAsia="Times New Roman"/>
              </w:rPr>
              <w:t>PRS Decision</w:t>
            </w:r>
          </w:p>
        </w:tc>
        <w:tc>
          <w:tcPr>
            <w:tcW w:w="7560" w:type="dxa"/>
            <w:gridSpan w:val="2"/>
            <w:vAlign w:val="center"/>
          </w:tcPr>
          <w:p w14:paraId="180ED42F" w14:textId="7166A42A" w:rsidR="00E15D95" w:rsidRDefault="00E15D95" w:rsidP="00E15D95">
            <w:pPr>
              <w:pStyle w:val="NormalArial"/>
              <w:spacing w:before="120" w:after="120"/>
            </w:pPr>
            <w:r w:rsidRPr="0027027D">
              <w:rPr>
                <w:rFonts w:eastAsia="Times New Roman"/>
              </w:rPr>
              <w:t xml:space="preserve">On </w:t>
            </w:r>
            <w:r>
              <w:t>12/10</w:t>
            </w:r>
            <w:r>
              <w:rPr>
                <w:rFonts w:eastAsia="Times New Roman"/>
              </w:rPr>
              <w:t>/25</w:t>
            </w:r>
            <w:r w:rsidRPr="0027027D">
              <w:rPr>
                <w:rFonts w:eastAsia="Times New Roman"/>
              </w:rPr>
              <w:t xml:space="preserve">, PRS voted </w:t>
            </w:r>
            <w:r>
              <w:t xml:space="preserve">unanimously </w:t>
            </w:r>
            <w:r w:rsidRPr="0027027D">
              <w:rPr>
                <w:rFonts w:eastAsia="Times New Roman"/>
              </w:rPr>
              <w:t>to table NPRR1</w:t>
            </w:r>
            <w:r>
              <w:t>309</w:t>
            </w:r>
            <w:r w:rsidRPr="0027027D">
              <w:rPr>
                <w:rFonts w:eastAsia="Times New Roman"/>
              </w:rPr>
              <w:t>.</w:t>
            </w:r>
            <w:r>
              <w:rPr>
                <w:rFonts w:eastAsia="Times New Roman"/>
              </w:rPr>
              <w:t xml:space="preserve">  </w:t>
            </w:r>
            <w:r w:rsidRPr="0027027D">
              <w:rPr>
                <w:rFonts w:eastAsia="Times New Roman"/>
              </w:rPr>
              <w:t>All Market Segments participated in the vote.</w:t>
            </w:r>
          </w:p>
        </w:tc>
      </w:tr>
      <w:tr w:rsidR="00E15D95" w14:paraId="2DE6C06B" w14:textId="77777777" w:rsidTr="141EBFE9">
        <w:trPr>
          <w:trHeight w:val="518"/>
        </w:trPr>
        <w:tc>
          <w:tcPr>
            <w:tcW w:w="2880" w:type="dxa"/>
            <w:gridSpan w:val="2"/>
            <w:tcBorders>
              <w:bottom w:val="single" w:sz="4" w:space="0" w:color="auto"/>
            </w:tcBorders>
            <w:shd w:val="clear" w:color="auto" w:fill="FFFFFF" w:themeFill="background1"/>
            <w:vAlign w:val="center"/>
          </w:tcPr>
          <w:p w14:paraId="379FF2CA" w14:textId="2D995BB9" w:rsidR="00E15D95" w:rsidRDefault="00E15D95" w:rsidP="00E15D95">
            <w:pPr>
              <w:pStyle w:val="Header"/>
            </w:pPr>
            <w:r w:rsidRPr="0027027D">
              <w:rPr>
                <w:rFonts w:eastAsia="Times New Roman"/>
              </w:rPr>
              <w:t>Summary of PRS Discussion</w:t>
            </w:r>
          </w:p>
        </w:tc>
        <w:tc>
          <w:tcPr>
            <w:tcW w:w="7560" w:type="dxa"/>
            <w:gridSpan w:val="2"/>
            <w:tcBorders>
              <w:bottom w:val="single" w:sz="4" w:space="0" w:color="auto"/>
            </w:tcBorders>
            <w:vAlign w:val="center"/>
          </w:tcPr>
          <w:p w14:paraId="0E31F73E" w14:textId="036ADB20" w:rsidR="00E15D95" w:rsidRDefault="009F7DF6" w:rsidP="00E15D95">
            <w:pPr>
              <w:pStyle w:val="NormalArial"/>
              <w:spacing w:before="120" w:after="120"/>
            </w:pPr>
            <w:r w:rsidRPr="0027027D">
              <w:rPr>
                <w:rFonts w:eastAsia="Times New Roman"/>
              </w:rPr>
              <w:t xml:space="preserve">On </w:t>
            </w:r>
            <w:r>
              <w:t>12/10</w:t>
            </w:r>
            <w:r>
              <w:rPr>
                <w:rFonts w:eastAsia="Times New Roman"/>
              </w:rPr>
              <w:t>/25</w:t>
            </w:r>
            <w:r w:rsidRPr="0027027D">
              <w:rPr>
                <w:rFonts w:eastAsia="Times New Roman"/>
              </w:rPr>
              <w:t>, ERCOT Staff provided an overview of NPRR1</w:t>
            </w:r>
            <w:r>
              <w:t xml:space="preserve">309.  Participants discussed the relationship between NPRR1309 and NPRR1310, </w:t>
            </w:r>
            <w:r w:rsidR="00375CA5" w:rsidRPr="00375CA5">
              <w:t>Dispatchable Reliability Reserve Service Plus Energy Storage Resource Participation and Release Factor</w:t>
            </w:r>
            <w:r w:rsidR="00042A36">
              <w:t>,</w:t>
            </w:r>
            <w:r w:rsidR="00375CA5" w:rsidRPr="00375CA5">
              <w:t xml:space="preserve"> </w:t>
            </w:r>
            <w:r>
              <w:t>the proposed timeline for approval of each, and agreed to table both for continued discussions of both NPRRs at dedicated DRRS workshops in January 2026.</w:t>
            </w:r>
          </w:p>
        </w:tc>
      </w:tr>
    </w:tbl>
    <w:p w14:paraId="53B68B71" w14:textId="77777777" w:rsidR="00E15D95" w:rsidRPr="00E15D95" w:rsidRDefault="00E15D95" w:rsidP="00E15D95">
      <w:pPr>
        <w:spacing w:line="259" w:lineRule="auto"/>
        <w:rPr>
          <w:rFonts w:ascii="Arial" w:eastAsia="Calibri" w:hAnsi="Arial" w:cs="Arial"/>
          <w:kern w:val="2"/>
          <w:sz w:val="22"/>
          <w:szCs w:val="22"/>
          <w14:ligatures w14:val="standardContextual"/>
        </w:rPr>
      </w:pPr>
      <w:bookmarkStart w:id="2" w:name="_Hlk208944259"/>
      <w:bookmarkEnd w:id="1"/>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15D95" w:rsidRPr="00E15D95" w14:paraId="13D3D0D0" w14:textId="77777777" w:rsidTr="00F51528">
        <w:trPr>
          <w:trHeight w:val="432"/>
        </w:trPr>
        <w:tc>
          <w:tcPr>
            <w:tcW w:w="10440" w:type="dxa"/>
            <w:gridSpan w:val="2"/>
            <w:shd w:val="clear" w:color="auto" w:fill="FFFFFF"/>
            <w:vAlign w:val="center"/>
          </w:tcPr>
          <w:p w14:paraId="1D10427F" w14:textId="77777777" w:rsidR="00E15D95" w:rsidRPr="00E15D95" w:rsidRDefault="00E15D95" w:rsidP="00E15D95">
            <w:pPr>
              <w:ind w:hanging="2"/>
              <w:jc w:val="center"/>
              <w:rPr>
                <w:rFonts w:ascii="Arial" w:eastAsia="Times New Roman" w:hAnsi="Arial"/>
                <w:b/>
              </w:rPr>
            </w:pPr>
            <w:r w:rsidRPr="00E15D95">
              <w:rPr>
                <w:rFonts w:ascii="Arial" w:eastAsia="Times New Roman" w:hAnsi="Arial"/>
                <w:b/>
              </w:rPr>
              <w:t>Opinions</w:t>
            </w:r>
          </w:p>
        </w:tc>
      </w:tr>
      <w:tr w:rsidR="00E15D95" w:rsidRPr="00E15D95" w14:paraId="58CF2945" w14:textId="77777777" w:rsidTr="00F51528">
        <w:trPr>
          <w:trHeight w:val="432"/>
        </w:trPr>
        <w:tc>
          <w:tcPr>
            <w:tcW w:w="2880" w:type="dxa"/>
            <w:shd w:val="clear" w:color="auto" w:fill="FFFFFF"/>
            <w:vAlign w:val="center"/>
          </w:tcPr>
          <w:p w14:paraId="3FFE8AC3" w14:textId="77777777" w:rsidR="00E15D95" w:rsidRPr="00E15D95" w:rsidRDefault="00E15D95" w:rsidP="00E15D95">
            <w:pPr>
              <w:tabs>
                <w:tab w:val="center" w:pos="4320"/>
                <w:tab w:val="right" w:pos="8640"/>
              </w:tabs>
              <w:spacing w:before="120" w:after="120"/>
              <w:rPr>
                <w:rFonts w:ascii="Arial" w:eastAsia="Times New Roman" w:hAnsi="Arial"/>
                <w:b/>
                <w:bCs/>
              </w:rPr>
            </w:pPr>
            <w:r w:rsidRPr="00E15D95">
              <w:rPr>
                <w:rFonts w:ascii="Arial" w:eastAsia="Times New Roman" w:hAnsi="Arial"/>
                <w:b/>
                <w:bCs/>
              </w:rPr>
              <w:t>Credit Review</w:t>
            </w:r>
          </w:p>
        </w:tc>
        <w:tc>
          <w:tcPr>
            <w:tcW w:w="7560" w:type="dxa"/>
            <w:vAlign w:val="center"/>
          </w:tcPr>
          <w:p w14:paraId="231E3475" w14:textId="77777777" w:rsidR="00E15D95" w:rsidRPr="00E15D95" w:rsidRDefault="00E15D95" w:rsidP="00E15D95">
            <w:pPr>
              <w:spacing w:before="120" w:after="120"/>
              <w:ind w:hanging="2"/>
              <w:rPr>
                <w:rFonts w:ascii="Arial" w:eastAsia="Times New Roman" w:hAnsi="Arial"/>
              </w:rPr>
            </w:pPr>
            <w:r w:rsidRPr="00E15D95">
              <w:rPr>
                <w:rFonts w:ascii="Arial" w:eastAsia="Times New Roman" w:hAnsi="Arial"/>
              </w:rPr>
              <w:t>To be determined</w:t>
            </w:r>
          </w:p>
        </w:tc>
      </w:tr>
      <w:tr w:rsidR="00E15D95" w:rsidRPr="00E15D95" w14:paraId="1C0CCCA6" w14:textId="77777777" w:rsidTr="00F51528">
        <w:trPr>
          <w:trHeight w:val="432"/>
        </w:trPr>
        <w:tc>
          <w:tcPr>
            <w:tcW w:w="2880" w:type="dxa"/>
            <w:shd w:val="clear" w:color="auto" w:fill="FFFFFF"/>
            <w:vAlign w:val="center"/>
          </w:tcPr>
          <w:p w14:paraId="1E6F21D2" w14:textId="77777777" w:rsidR="00E15D95" w:rsidRPr="00E15D95" w:rsidRDefault="00E15D95" w:rsidP="00E15D95">
            <w:pPr>
              <w:tabs>
                <w:tab w:val="center" w:pos="4320"/>
                <w:tab w:val="right" w:pos="8640"/>
              </w:tabs>
              <w:spacing w:before="120" w:after="120"/>
              <w:rPr>
                <w:rFonts w:ascii="Arial" w:eastAsia="Times New Roman" w:hAnsi="Arial"/>
                <w:b/>
                <w:bCs/>
              </w:rPr>
            </w:pPr>
            <w:r w:rsidRPr="00E15D95">
              <w:rPr>
                <w:rFonts w:ascii="Arial" w:eastAsia="Times New Roman" w:hAnsi="Arial"/>
                <w:b/>
                <w:bCs/>
              </w:rPr>
              <w:t>Independent Market Monitor Opinion</w:t>
            </w:r>
          </w:p>
        </w:tc>
        <w:tc>
          <w:tcPr>
            <w:tcW w:w="7560" w:type="dxa"/>
            <w:vAlign w:val="center"/>
          </w:tcPr>
          <w:p w14:paraId="28714264" w14:textId="77777777" w:rsidR="00E15D95" w:rsidRPr="00E15D95" w:rsidRDefault="00E15D95" w:rsidP="00E15D95">
            <w:pPr>
              <w:spacing w:before="120" w:after="120"/>
              <w:ind w:hanging="2"/>
              <w:rPr>
                <w:rFonts w:ascii="Arial" w:eastAsia="Times New Roman" w:hAnsi="Arial"/>
                <w:b/>
                <w:bCs/>
              </w:rPr>
            </w:pPr>
            <w:r w:rsidRPr="00E15D95">
              <w:rPr>
                <w:rFonts w:ascii="Arial" w:eastAsia="Times New Roman" w:hAnsi="Arial"/>
              </w:rPr>
              <w:t>To be determined</w:t>
            </w:r>
          </w:p>
        </w:tc>
      </w:tr>
      <w:tr w:rsidR="00E15D95" w:rsidRPr="00E15D95" w14:paraId="617D2AE9" w14:textId="77777777" w:rsidTr="00F51528">
        <w:trPr>
          <w:trHeight w:val="432"/>
        </w:trPr>
        <w:tc>
          <w:tcPr>
            <w:tcW w:w="2880" w:type="dxa"/>
            <w:shd w:val="clear" w:color="auto" w:fill="FFFFFF"/>
            <w:vAlign w:val="center"/>
          </w:tcPr>
          <w:p w14:paraId="3213B95F" w14:textId="77777777" w:rsidR="00E15D95" w:rsidRPr="00E15D95" w:rsidRDefault="00E15D95" w:rsidP="00E15D95">
            <w:pPr>
              <w:tabs>
                <w:tab w:val="center" w:pos="4320"/>
                <w:tab w:val="right" w:pos="8640"/>
              </w:tabs>
              <w:spacing w:before="120" w:after="120"/>
              <w:rPr>
                <w:rFonts w:ascii="Arial" w:eastAsia="Times New Roman" w:hAnsi="Arial"/>
                <w:b/>
                <w:bCs/>
              </w:rPr>
            </w:pPr>
            <w:r w:rsidRPr="00E15D95">
              <w:rPr>
                <w:rFonts w:ascii="Arial" w:eastAsia="Times New Roman" w:hAnsi="Arial"/>
                <w:b/>
                <w:bCs/>
              </w:rPr>
              <w:t>ERCOT Opinion</w:t>
            </w:r>
          </w:p>
        </w:tc>
        <w:tc>
          <w:tcPr>
            <w:tcW w:w="7560" w:type="dxa"/>
            <w:vAlign w:val="center"/>
          </w:tcPr>
          <w:p w14:paraId="39BB4CC6" w14:textId="77777777" w:rsidR="00E15D95" w:rsidRPr="00E15D95" w:rsidRDefault="00E15D95" w:rsidP="00E15D95">
            <w:pPr>
              <w:spacing w:before="120" w:after="120"/>
              <w:ind w:hanging="2"/>
              <w:rPr>
                <w:rFonts w:ascii="Arial" w:eastAsia="Times New Roman" w:hAnsi="Arial"/>
                <w:b/>
                <w:bCs/>
              </w:rPr>
            </w:pPr>
            <w:r w:rsidRPr="00E15D95">
              <w:rPr>
                <w:rFonts w:ascii="Arial" w:eastAsia="Times New Roman" w:hAnsi="Arial"/>
              </w:rPr>
              <w:t>To be determined</w:t>
            </w:r>
          </w:p>
        </w:tc>
      </w:tr>
      <w:tr w:rsidR="00E15D95" w:rsidRPr="00E15D95" w14:paraId="23BE0530" w14:textId="77777777" w:rsidTr="00F51528">
        <w:trPr>
          <w:trHeight w:val="432"/>
        </w:trPr>
        <w:tc>
          <w:tcPr>
            <w:tcW w:w="2880" w:type="dxa"/>
            <w:shd w:val="clear" w:color="auto" w:fill="FFFFFF"/>
            <w:vAlign w:val="center"/>
          </w:tcPr>
          <w:p w14:paraId="19E40477" w14:textId="77777777" w:rsidR="00E15D95" w:rsidRPr="00E15D95" w:rsidRDefault="00E15D95" w:rsidP="00E15D95">
            <w:pPr>
              <w:tabs>
                <w:tab w:val="center" w:pos="4320"/>
                <w:tab w:val="right" w:pos="8640"/>
              </w:tabs>
              <w:spacing w:before="120" w:after="120"/>
              <w:rPr>
                <w:rFonts w:ascii="Arial" w:eastAsia="Times New Roman" w:hAnsi="Arial"/>
                <w:b/>
                <w:bCs/>
              </w:rPr>
            </w:pPr>
            <w:r w:rsidRPr="00E15D95">
              <w:rPr>
                <w:rFonts w:ascii="Arial" w:eastAsia="Times New Roman" w:hAnsi="Arial"/>
                <w:b/>
                <w:bCs/>
              </w:rPr>
              <w:t>ERCOT Market Impact Statement</w:t>
            </w:r>
          </w:p>
        </w:tc>
        <w:tc>
          <w:tcPr>
            <w:tcW w:w="7560" w:type="dxa"/>
            <w:vAlign w:val="center"/>
          </w:tcPr>
          <w:p w14:paraId="5B8BF836" w14:textId="77777777" w:rsidR="00E15D95" w:rsidRPr="00E15D95" w:rsidRDefault="00E15D95" w:rsidP="00E15D95">
            <w:pPr>
              <w:spacing w:before="120" w:after="120"/>
              <w:ind w:hanging="2"/>
              <w:rPr>
                <w:rFonts w:ascii="Arial" w:eastAsia="Times New Roman" w:hAnsi="Arial"/>
                <w:b/>
                <w:bCs/>
              </w:rPr>
            </w:pPr>
            <w:r w:rsidRPr="00E15D95">
              <w:rPr>
                <w:rFonts w:ascii="Arial" w:eastAsia="Times New Roman" w:hAnsi="Arial"/>
              </w:rPr>
              <w:t>To be determined</w:t>
            </w:r>
          </w:p>
        </w:tc>
      </w:tr>
      <w:bookmarkEnd w:id="2"/>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11BFE" w14:paraId="2BA6EB2B" w14:textId="77777777" w:rsidTr="15E400F9">
        <w:trPr>
          <w:cantSplit/>
          <w:trHeight w:val="432"/>
        </w:trPr>
        <w:tc>
          <w:tcPr>
            <w:tcW w:w="10440" w:type="dxa"/>
            <w:gridSpan w:val="2"/>
            <w:tcBorders>
              <w:top w:val="single" w:sz="4" w:space="0" w:color="auto"/>
            </w:tcBorders>
            <w:shd w:val="clear" w:color="auto" w:fill="FFFFFF" w:themeFill="background1"/>
            <w:vAlign w:val="center"/>
          </w:tcPr>
          <w:p w14:paraId="66CEEEAA" w14:textId="77777777" w:rsidR="009A3772" w:rsidRDefault="009A3772">
            <w:pPr>
              <w:pStyle w:val="Header"/>
              <w:jc w:val="center"/>
            </w:pPr>
            <w:r>
              <w:lastRenderedPageBreak/>
              <w:t>Sponsor</w:t>
            </w:r>
          </w:p>
        </w:tc>
      </w:tr>
      <w:tr w:rsidR="00111BFE" w14:paraId="18960E6E" w14:textId="77777777" w:rsidTr="15E400F9">
        <w:trPr>
          <w:cantSplit/>
          <w:trHeight w:val="432"/>
        </w:trPr>
        <w:tc>
          <w:tcPr>
            <w:tcW w:w="2880" w:type="dxa"/>
            <w:shd w:val="clear" w:color="auto" w:fill="FFFFFF" w:themeFill="background1"/>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DA231A9" w:rsidR="009A3772" w:rsidRDefault="00E77AF1">
            <w:pPr>
              <w:pStyle w:val="NormalArial"/>
            </w:pPr>
            <w:r>
              <w:t>Gordon Drake</w:t>
            </w:r>
          </w:p>
        </w:tc>
      </w:tr>
      <w:tr w:rsidR="00111BFE" w14:paraId="7FB64D61" w14:textId="77777777" w:rsidTr="15E400F9">
        <w:trPr>
          <w:cantSplit/>
          <w:trHeight w:val="432"/>
        </w:trPr>
        <w:tc>
          <w:tcPr>
            <w:tcW w:w="2880" w:type="dxa"/>
            <w:shd w:val="clear" w:color="auto" w:fill="FFFFFF" w:themeFill="background1"/>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FC2D31E" w:rsidR="009A3772" w:rsidRDefault="00295343">
            <w:pPr>
              <w:pStyle w:val="NormalArial"/>
            </w:pPr>
            <w:hyperlink r:id="rId17" w:history="1">
              <w:r w:rsidRPr="00120E10">
                <w:rPr>
                  <w:rStyle w:val="Hyperlink"/>
                </w:rPr>
                <w:t>gordon.drake@ercot.com</w:t>
              </w:r>
            </w:hyperlink>
          </w:p>
        </w:tc>
      </w:tr>
      <w:tr w:rsidR="00111BFE" w14:paraId="343A715E" w14:textId="77777777" w:rsidTr="15E400F9">
        <w:trPr>
          <w:cantSplit/>
          <w:trHeight w:val="432"/>
        </w:trPr>
        <w:tc>
          <w:tcPr>
            <w:tcW w:w="2880" w:type="dxa"/>
            <w:shd w:val="clear" w:color="auto" w:fill="FFFFFF" w:themeFill="background1"/>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A3B5761" w:rsidR="009A3772" w:rsidRDefault="00793529">
            <w:pPr>
              <w:pStyle w:val="NormalArial"/>
            </w:pPr>
            <w:r>
              <w:t>ERCOT</w:t>
            </w:r>
          </w:p>
        </w:tc>
      </w:tr>
      <w:tr w:rsidR="00111BFE" w14:paraId="1B4A534D" w14:textId="77777777" w:rsidTr="15E400F9">
        <w:trPr>
          <w:cantSplit/>
          <w:trHeight w:val="432"/>
        </w:trPr>
        <w:tc>
          <w:tcPr>
            <w:tcW w:w="2880" w:type="dxa"/>
            <w:tcBorders>
              <w:bottom w:val="single" w:sz="4" w:space="0" w:color="auto"/>
            </w:tcBorders>
            <w:shd w:val="clear" w:color="auto" w:fill="FFFFFF" w:themeFill="background1"/>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47F6AF0" w:rsidR="009A3772" w:rsidRDefault="00AE2304">
            <w:pPr>
              <w:pStyle w:val="NormalArial"/>
            </w:pPr>
            <w:r w:rsidRPr="00AE2304">
              <w:t>512-248-3069</w:t>
            </w:r>
          </w:p>
        </w:tc>
      </w:tr>
      <w:tr w:rsidR="00111BFE" w14:paraId="5A40C307" w14:textId="77777777" w:rsidTr="15E400F9">
        <w:trPr>
          <w:cantSplit/>
          <w:trHeight w:val="432"/>
        </w:trPr>
        <w:tc>
          <w:tcPr>
            <w:tcW w:w="2880" w:type="dxa"/>
            <w:shd w:val="clear" w:color="auto" w:fill="FFFFFF" w:themeFill="background1"/>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111BFE" w14:paraId="2E8FB013" w14:textId="77777777" w:rsidTr="15E400F9">
        <w:trPr>
          <w:cantSplit/>
          <w:trHeight w:val="432"/>
        </w:trPr>
        <w:tc>
          <w:tcPr>
            <w:tcW w:w="2880" w:type="dxa"/>
            <w:tcBorders>
              <w:bottom w:val="single" w:sz="4" w:space="0" w:color="auto"/>
            </w:tcBorders>
            <w:shd w:val="clear" w:color="auto" w:fill="FFFFFF" w:themeFill="background1"/>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1CB3766" w:rsidR="009A3772" w:rsidRDefault="00793529">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1E3E49"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1E3E49"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F932108" w:rsidR="009A3772" w:rsidRPr="00D56D61" w:rsidRDefault="0086429B">
            <w:pPr>
              <w:pStyle w:val="NormalArial"/>
            </w:pPr>
            <w:r>
              <w:t>Cory Phillips</w:t>
            </w:r>
          </w:p>
        </w:tc>
      </w:tr>
      <w:tr w:rsidR="001E3E49"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56779B0" w:rsidR="009A3772" w:rsidRPr="00D56D61" w:rsidRDefault="0086429B">
            <w:pPr>
              <w:pStyle w:val="NormalArial"/>
            </w:pPr>
            <w:hyperlink r:id="rId18" w:history="1">
              <w:r w:rsidRPr="00A10F92">
                <w:rPr>
                  <w:rStyle w:val="Hyperlink"/>
                </w:rPr>
                <w:t>cory.phillips@ercot.com</w:t>
              </w:r>
            </w:hyperlink>
          </w:p>
        </w:tc>
      </w:tr>
      <w:tr w:rsidR="001E3E49"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B45D4C3" w:rsidR="009A3772" w:rsidRDefault="0086429B">
            <w:pPr>
              <w:pStyle w:val="NormalArial"/>
            </w:pPr>
            <w:r>
              <w:t>512-248-6464</w:t>
            </w:r>
          </w:p>
        </w:tc>
      </w:tr>
    </w:tbl>
    <w:p w14:paraId="3916C1D7" w14:textId="77777777" w:rsidR="00E15D95" w:rsidRPr="00E15D95" w:rsidRDefault="00E15D95" w:rsidP="00E15D95">
      <w:pPr>
        <w:tabs>
          <w:tab w:val="num" w:pos="0"/>
        </w:tabs>
        <w:spacing w:line="259" w:lineRule="auto"/>
        <w:rPr>
          <w:rFonts w:ascii="Arial" w:eastAsia="Calibri" w:hAnsi="Arial" w:cs="Arial"/>
          <w:kern w:val="2"/>
          <w:sz w:val="22"/>
          <w:szCs w:val="22"/>
          <w14:ligatures w14:val="standardContextu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15D95" w:rsidRPr="00E15D95" w14:paraId="45A2576D" w14:textId="77777777" w:rsidTr="00F5152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917158B" w14:textId="77777777" w:rsidR="00E15D95" w:rsidRPr="00E15D95" w:rsidRDefault="00E15D95" w:rsidP="00E15D95">
            <w:pPr>
              <w:ind w:hanging="2"/>
              <w:jc w:val="center"/>
              <w:rPr>
                <w:rFonts w:ascii="Arial" w:eastAsia="Times New Roman" w:hAnsi="Arial"/>
                <w:b/>
              </w:rPr>
            </w:pPr>
            <w:r w:rsidRPr="00E15D95">
              <w:rPr>
                <w:rFonts w:ascii="Arial" w:eastAsia="Times New Roman" w:hAnsi="Arial"/>
                <w:b/>
              </w:rPr>
              <w:t>Comments Received</w:t>
            </w:r>
          </w:p>
        </w:tc>
      </w:tr>
      <w:tr w:rsidR="00E15D95" w:rsidRPr="00E15D95" w14:paraId="5067CE2E" w14:textId="77777777" w:rsidTr="00F5152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00D9F3" w14:textId="77777777" w:rsidR="00E15D95" w:rsidRPr="00E15D95" w:rsidRDefault="00E15D95" w:rsidP="00E15D95">
            <w:pPr>
              <w:ind w:hanging="2"/>
              <w:rPr>
                <w:rFonts w:ascii="Arial" w:eastAsia="Times New Roman" w:hAnsi="Arial"/>
                <w:bCs/>
              </w:rPr>
            </w:pPr>
            <w:r w:rsidRPr="00E15D95">
              <w:rPr>
                <w:rFonts w:ascii="Arial" w:eastAsia="Times New Roman"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BB60197" w14:textId="77777777" w:rsidR="00E15D95" w:rsidRPr="00E15D95" w:rsidRDefault="00E15D95" w:rsidP="00E15D95">
            <w:pPr>
              <w:ind w:hanging="2"/>
              <w:rPr>
                <w:rFonts w:ascii="Arial" w:eastAsia="Times New Roman" w:hAnsi="Arial"/>
                <w:b/>
              </w:rPr>
            </w:pPr>
            <w:r w:rsidRPr="00E15D95">
              <w:rPr>
                <w:rFonts w:ascii="Arial" w:eastAsia="Times New Roman" w:hAnsi="Arial"/>
                <w:b/>
              </w:rPr>
              <w:t>Comment Summary</w:t>
            </w:r>
          </w:p>
        </w:tc>
      </w:tr>
      <w:tr w:rsidR="00E15D95" w:rsidRPr="00E15D95" w14:paraId="482DD435" w14:textId="77777777" w:rsidTr="00F5152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5D978C" w14:textId="4C8E1D6E" w:rsidR="00E15D95" w:rsidRPr="00E15D95" w:rsidRDefault="00E15D95" w:rsidP="00E15D95">
            <w:pPr>
              <w:spacing w:before="120" w:after="120"/>
              <w:rPr>
                <w:rFonts w:ascii="Arial" w:eastAsia="Times New Roman" w:hAnsi="Arial"/>
              </w:rPr>
            </w:pPr>
            <w:r>
              <w:rPr>
                <w:rFonts w:ascii="Arial" w:eastAsia="Times New Roman"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68BB1B8" w14:textId="2910D56D" w:rsidR="00E15D95" w:rsidRPr="00E15D95" w:rsidRDefault="00E15D95" w:rsidP="00E15D95">
            <w:pPr>
              <w:spacing w:before="120" w:after="120"/>
              <w:rPr>
                <w:rFonts w:ascii="Arial" w:eastAsia="Times New Roman" w:hAnsi="Arial"/>
              </w:rPr>
            </w:pPr>
          </w:p>
        </w:tc>
      </w:tr>
    </w:tbl>
    <w:p w14:paraId="39D6FB67" w14:textId="77777777" w:rsidR="00E15D95" w:rsidRDefault="00E15D95" w:rsidP="00216B8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1BFE" w14:paraId="53560986" w14:textId="77777777" w:rsidTr="00933F0A">
        <w:trPr>
          <w:trHeight w:val="350"/>
        </w:trPr>
        <w:tc>
          <w:tcPr>
            <w:tcW w:w="10440" w:type="dxa"/>
            <w:tcBorders>
              <w:bottom w:val="single" w:sz="4" w:space="0" w:color="auto"/>
            </w:tcBorders>
            <w:shd w:val="clear" w:color="auto" w:fill="FFFFFF"/>
            <w:vAlign w:val="center"/>
          </w:tcPr>
          <w:p w14:paraId="5EAAA3AD" w14:textId="77777777" w:rsidR="00216B86" w:rsidRDefault="00216B86" w:rsidP="00933F0A">
            <w:pPr>
              <w:pStyle w:val="Header"/>
              <w:jc w:val="center"/>
            </w:pPr>
            <w:r>
              <w:t>Market Rules Notes</w:t>
            </w:r>
          </w:p>
        </w:tc>
      </w:tr>
    </w:tbl>
    <w:p w14:paraId="5B45E70F" w14:textId="60616F1B" w:rsidR="00D2714B" w:rsidRPr="00D2714B" w:rsidRDefault="00D2714B" w:rsidP="00D2714B">
      <w:pPr>
        <w:tabs>
          <w:tab w:val="num" w:pos="0"/>
        </w:tabs>
        <w:spacing w:before="120" w:after="120"/>
        <w:rPr>
          <w:rFonts w:ascii="Arial" w:eastAsia="Times New Roman" w:hAnsi="Arial" w:cs="Arial"/>
        </w:rPr>
      </w:pPr>
      <w:bookmarkStart w:id="3" w:name="_Hlk216168828"/>
      <w:r w:rsidRPr="00D2714B">
        <w:rPr>
          <w:rFonts w:ascii="Arial" w:eastAsia="Times New Roman" w:hAnsi="Arial" w:cs="Arial"/>
        </w:rPr>
        <w:t>Please note the baseline Protocol language in the following section(s) has been updated to reflect the incorporation of the following NPRR(s) into the Protocols:</w:t>
      </w:r>
    </w:p>
    <w:p w14:paraId="32CAC81C" w14:textId="1C79DBF6" w:rsidR="00991A95" w:rsidRDefault="00991A95" w:rsidP="001E1F25">
      <w:pPr>
        <w:numPr>
          <w:ilvl w:val="0"/>
          <w:numId w:val="6"/>
        </w:numPr>
        <w:rPr>
          <w:rFonts w:ascii="Arial" w:hAnsi="Arial" w:cs="Arial"/>
        </w:rPr>
      </w:pPr>
      <w:r>
        <w:rPr>
          <w:rFonts w:ascii="Arial" w:hAnsi="Arial" w:cs="Arial"/>
        </w:rPr>
        <w:t xml:space="preserve">NPRR1000, </w:t>
      </w:r>
      <w:r w:rsidRPr="00991A95">
        <w:rPr>
          <w:rFonts w:ascii="Arial" w:hAnsi="Arial" w:cs="Arial"/>
        </w:rPr>
        <w:t xml:space="preserve">Elimination of Dynamically Scheduled Resources </w:t>
      </w:r>
      <w:r>
        <w:rPr>
          <w:rFonts w:ascii="Arial" w:hAnsi="Arial" w:cs="Arial"/>
        </w:rPr>
        <w:t>(unboxed 12/5/25)</w:t>
      </w:r>
    </w:p>
    <w:p w14:paraId="09F7EAEB" w14:textId="1755D313" w:rsidR="00991A95" w:rsidRDefault="00991A95" w:rsidP="00921D32">
      <w:pPr>
        <w:numPr>
          <w:ilvl w:val="1"/>
          <w:numId w:val="6"/>
        </w:numPr>
        <w:rPr>
          <w:rFonts w:ascii="Arial" w:hAnsi="Arial" w:cs="Arial"/>
        </w:rPr>
      </w:pPr>
      <w:r>
        <w:rPr>
          <w:rFonts w:ascii="Arial" w:hAnsi="Arial" w:cs="Arial"/>
        </w:rPr>
        <w:t>Section 3.9.1</w:t>
      </w:r>
    </w:p>
    <w:p w14:paraId="43A80DC8" w14:textId="5DE4ECCB" w:rsidR="00921D32" w:rsidRDefault="00921D32" w:rsidP="00991A95">
      <w:pPr>
        <w:numPr>
          <w:ilvl w:val="1"/>
          <w:numId w:val="6"/>
        </w:numPr>
        <w:spacing w:after="120"/>
        <w:rPr>
          <w:rFonts w:ascii="Arial" w:hAnsi="Arial" w:cs="Arial"/>
        </w:rPr>
      </w:pPr>
      <w:r>
        <w:rPr>
          <w:rFonts w:ascii="Arial" w:hAnsi="Arial" w:cs="Arial"/>
        </w:rPr>
        <w:t>Section 6.5.7.3</w:t>
      </w:r>
    </w:p>
    <w:p w14:paraId="7DCE87F6" w14:textId="519A981F" w:rsidR="00991A95" w:rsidRDefault="00991A95" w:rsidP="001E1F25">
      <w:pPr>
        <w:numPr>
          <w:ilvl w:val="0"/>
          <w:numId w:val="6"/>
        </w:numPr>
        <w:rPr>
          <w:rFonts w:ascii="Arial" w:hAnsi="Arial" w:cs="Arial"/>
        </w:rPr>
      </w:pPr>
      <w:r>
        <w:rPr>
          <w:rFonts w:ascii="Arial" w:hAnsi="Arial" w:cs="Arial"/>
        </w:rPr>
        <w:t xml:space="preserve">NPRR1007, </w:t>
      </w:r>
      <w:r w:rsidRPr="00991A95">
        <w:rPr>
          <w:rFonts w:ascii="Arial" w:hAnsi="Arial" w:cs="Arial"/>
        </w:rPr>
        <w:t>RTC – NP 3: Management Activities for the ERCOT System</w:t>
      </w:r>
      <w:r>
        <w:rPr>
          <w:rFonts w:ascii="Arial" w:hAnsi="Arial" w:cs="Arial"/>
        </w:rPr>
        <w:t xml:space="preserve"> (unboxed 12/5/25)</w:t>
      </w:r>
    </w:p>
    <w:p w14:paraId="78FF39D4" w14:textId="123CD9EC" w:rsidR="00991A95" w:rsidRDefault="00991A95" w:rsidP="00991A95">
      <w:pPr>
        <w:numPr>
          <w:ilvl w:val="1"/>
          <w:numId w:val="6"/>
        </w:numPr>
        <w:rPr>
          <w:rFonts w:ascii="Arial" w:hAnsi="Arial" w:cs="Arial"/>
        </w:rPr>
      </w:pPr>
      <w:r>
        <w:rPr>
          <w:rFonts w:ascii="Arial" w:hAnsi="Arial" w:cs="Arial"/>
        </w:rPr>
        <w:t>Section 3.2.3</w:t>
      </w:r>
    </w:p>
    <w:p w14:paraId="4ABBA39C" w14:textId="42ACE57C" w:rsidR="00991A95" w:rsidRDefault="00991A95" w:rsidP="00C82C99">
      <w:pPr>
        <w:numPr>
          <w:ilvl w:val="1"/>
          <w:numId w:val="6"/>
        </w:numPr>
        <w:rPr>
          <w:rFonts w:ascii="Arial" w:hAnsi="Arial" w:cs="Arial"/>
        </w:rPr>
      </w:pPr>
      <w:r>
        <w:rPr>
          <w:rFonts w:ascii="Arial" w:hAnsi="Arial" w:cs="Arial"/>
        </w:rPr>
        <w:t>Section 3.9.1</w:t>
      </w:r>
    </w:p>
    <w:p w14:paraId="5ECB15F2" w14:textId="3A22B375" w:rsidR="00C82C99" w:rsidRDefault="00C82C99" w:rsidP="00991A95">
      <w:pPr>
        <w:numPr>
          <w:ilvl w:val="1"/>
          <w:numId w:val="6"/>
        </w:numPr>
        <w:spacing w:after="120"/>
        <w:rPr>
          <w:rFonts w:ascii="Arial" w:hAnsi="Arial" w:cs="Arial"/>
        </w:rPr>
      </w:pPr>
      <w:r>
        <w:rPr>
          <w:rFonts w:ascii="Arial" w:hAnsi="Arial" w:cs="Arial"/>
        </w:rPr>
        <w:t>Section 3.18</w:t>
      </w:r>
    </w:p>
    <w:p w14:paraId="253F9D70" w14:textId="54D93F00" w:rsidR="00C82C99" w:rsidRDefault="00C82C99" w:rsidP="00C82C99">
      <w:pPr>
        <w:numPr>
          <w:ilvl w:val="0"/>
          <w:numId w:val="6"/>
        </w:numPr>
        <w:rPr>
          <w:rFonts w:ascii="Arial" w:hAnsi="Arial" w:cs="Arial"/>
        </w:rPr>
      </w:pPr>
      <w:r>
        <w:rPr>
          <w:rFonts w:ascii="Arial" w:hAnsi="Arial" w:cs="Arial"/>
        </w:rPr>
        <w:t xml:space="preserve">NPRR1008, </w:t>
      </w:r>
      <w:r w:rsidRPr="00C82C99">
        <w:rPr>
          <w:rFonts w:ascii="Arial" w:hAnsi="Arial" w:cs="Arial"/>
        </w:rPr>
        <w:t>RTC – NP 4: Day-Ahead Operations</w:t>
      </w:r>
      <w:r>
        <w:rPr>
          <w:rFonts w:ascii="Arial" w:hAnsi="Arial" w:cs="Arial"/>
        </w:rPr>
        <w:t xml:space="preserve"> (unboxed 12/5/25)</w:t>
      </w:r>
    </w:p>
    <w:p w14:paraId="6D42583A" w14:textId="799F2680" w:rsidR="00C82C99" w:rsidRDefault="00C82C99" w:rsidP="00D53B83">
      <w:pPr>
        <w:numPr>
          <w:ilvl w:val="1"/>
          <w:numId w:val="6"/>
        </w:numPr>
        <w:rPr>
          <w:rFonts w:ascii="Arial" w:hAnsi="Arial" w:cs="Arial"/>
        </w:rPr>
      </w:pPr>
      <w:r>
        <w:rPr>
          <w:rFonts w:ascii="Arial" w:hAnsi="Arial" w:cs="Arial"/>
        </w:rPr>
        <w:t>Section 4.4.7.1</w:t>
      </w:r>
    </w:p>
    <w:p w14:paraId="0E01496D" w14:textId="16C0D0AE" w:rsidR="00D53B83" w:rsidRDefault="00D53B83" w:rsidP="005417EB">
      <w:pPr>
        <w:numPr>
          <w:ilvl w:val="1"/>
          <w:numId w:val="6"/>
        </w:numPr>
        <w:rPr>
          <w:rFonts w:ascii="Arial" w:hAnsi="Arial" w:cs="Arial"/>
        </w:rPr>
      </w:pPr>
      <w:r>
        <w:rPr>
          <w:rFonts w:ascii="Arial" w:hAnsi="Arial" w:cs="Arial"/>
        </w:rPr>
        <w:t>Section 4.4.7.2</w:t>
      </w:r>
    </w:p>
    <w:p w14:paraId="6EF7B111" w14:textId="3E5D207C" w:rsidR="00D53B83" w:rsidRDefault="00D53B83" w:rsidP="005417EB">
      <w:pPr>
        <w:numPr>
          <w:ilvl w:val="1"/>
          <w:numId w:val="6"/>
        </w:numPr>
        <w:rPr>
          <w:rFonts w:ascii="Arial" w:hAnsi="Arial" w:cs="Arial"/>
        </w:rPr>
      </w:pPr>
      <w:r>
        <w:rPr>
          <w:rFonts w:ascii="Arial" w:hAnsi="Arial" w:cs="Arial"/>
        </w:rPr>
        <w:t>Section 4.4.7.3</w:t>
      </w:r>
    </w:p>
    <w:p w14:paraId="58516D8A" w14:textId="42604CBC" w:rsidR="00D53B83" w:rsidRDefault="00D53B83" w:rsidP="005417EB">
      <w:pPr>
        <w:numPr>
          <w:ilvl w:val="1"/>
          <w:numId w:val="6"/>
        </w:numPr>
        <w:rPr>
          <w:rFonts w:ascii="Arial" w:hAnsi="Arial" w:cs="Arial"/>
        </w:rPr>
      </w:pPr>
      <w:r>
        <w:rPr>
          <w:rFonts w:ascii="Arial" w:hAnsi="Arial" w:cs="Arial"/>
        </w:rPr>
        <w:t>Section 4.4.12</w:t>
      </w:r>
    </w:p>
    <w:p w14:paraId="049E4047" w14:textId="5B3957DE" w:rsidR="005417EB" w:rsidRDefault="005417EB" w:rsidP="007B6C8D">
      <w:pPr>
        <w:numPr>
          <w:ilvl w:val="1"/>
          <w:numId w:val="6"/>
        </w:numPr>
        <w:rPr>
          <w:rFonts w:ascii="Arial" w:hAnsi="Arial" w:cs="Arial"/>
        </w:rPr>
      </w:pPr>
      <w:r>
        <w:rPr>
          <w:rFonts w:ascii="Arial" w:hAnsi="Arial" w:cs="Arial"/>
        </w:rPr>
        <w:t>Section 4.5.1</w:t>
      </w:r>
    </w:p>
    <w:p w14:paraId="1F74638E" w14:textId="75A919EA" w:rsidR="007B6C8D" w:rsidRPr="00C82C99" w:rsidRDefault="007B6C8D" w:rsidP="00C82C99">
      <w:pPr>
        <w:numPr>
          <w:ilvl w:val="1"/>
          <w:numId w:val="6"/>
        </w:numPr>
        <w:spacing w:after="120"/>
        <w:rPr>
          <w:rFonts w:ascii="Arial" w:hAnsi="Arial" w:cs="Arial"/>
        </w:rPr>
      </w:pPr>
      <w:r>
        <w:rPr>
          <w:rFonts w:ascii="Arial" w:hAnsi="Arial" w:cs="Arial"/>
        </w:rPr>
        <w:t>Section 4.6.2.3.1</w:t>
      </w:r>
    </w:p>
    <w:p w14:paraId="007C8A32" w14:textId="3FBEB26A" w:rsidR="007541DA" w:rsidRDefault="007541DA" w:rsidP="001E1F25">
      <w:pPr>
        <w:numPr>
          <w:ilvl w:val="0"/>
          <w:numId w:val="6"/>
        </w:numPr>
        <w:rPr>
          <w:rFonts w:ascii="Arial" w:hAnsi="Arial" w:cs="Arial"/>
        </w:rPr>
      </w:pPr>
      <w:r>
        <w:rPr>
          <w:rFonts w:ascii="Arial" w:hAnsi="Arial" w:cs="Arial"/>
        </w:rPr>
        <w:lastRenderedPageBreak/>
        <w:t>NPRR1009,</w:t>
      </w:r>
      <w:r w:rsidRPr="007541DA">
        <w:t xml:space="preserve"> </w:t>
      </w:r>
      <w:r w:rsidRPr="007541DA">
        <w:rPr>
          <w:rFonts w:ascii="Arial" w:hAnsi="Arial" w:cs="Arial"/>
        </w:rPr>
        <w:t>RTC – NP 5: Transmission Security Analysis and Reliability Unit Commitment</w:t>
      </w:r>
      <w:r>
        <w:rPr>
          <w:rFonts w:ascii="Arial" w:hAnsi="Arial" w:cs="Arial"/>
        </w:rPr>
        <w:t xml:space="preserve"> (unboxed 12/5/25)</w:t>
      </w:r>
    </w:p>
    <w:p w14:paraId="0064C0E1" w14:textId="3AD8D208" w:rsidR="007541DA" w:rsidRDefault="007541DA" w:rsidP="005C5757">
      <w:pPr>
        <w:numPr>
          <w:ilvl w:val="1"/>
          <w:numId w:val="6"/>
        </w:numPr>
        <w:rPr>
          <w:rFonts w:ascii="Arial" w:hAnsi="Arial" w:cs="Arial"/>
        </w:rPr>
      </w:pPr>
      <w:r>
        <w:rPr>
          <w:rFonts w:ascii="Arial" w:hAnsi="Arial" w:cs="Arial"/>
        </w:rPr>
        <w:t>Section 5.5.2</w:t>
      </w:r>
    </w:p>
    <w:p w14:paraId="5ED7FA7D" w14:textId="7B7377F6" w:rsidR="005C5757" w:rsidRDefault="005C5757" w:rsidP="005C5757">
      <w:pPr>
        <w:numPr>
          <w:ilvl w:val="1"/>
          <w:numId w:val="6"/>
        </w:numPr>
        <w:rPr>
          <w:rFonts w:ascii="Arial" w:hAnsi="Arial" w:cs="Arial"/>
        </w:rPr>
      </w:pPr>
      <w:r>
        <w:rPr>
          <w:rFonts w:ascii="Arial" w:hAnsi="Arial" w:cs="Arial"/>
        </w:rPr>
        <w:t>Section 5.6.2</w:t>
      </w:r>
    </w:p>
    <w:p w14:paraId="7FB45A60" w14:textId="6EBC1CE0" w:rsidR="005C5757" w:rsidRDefault="005C5757" w:rsidP="007D70AF">
      <w:pPr>
        <w:numPr>
          <w:ilvl w:val="1"/>
          <w:numId w:val="6"/>
        </w:numPr>
        <w:rPr>
          <w:rFonts w:ascii="Arial" w:hAnsi="Arial" w:cs="Arial"/>
        </w:rPr>
      </w:pPr>
      <w:r>
        <w:rPr>
          <w:rFonts w:ascii="Arial" w:hAnsi="Arial" w:cs="Arial"/>
        </w:rPr>
        <w:t>Section 5.7.1.3</w:t>
      </w:r>
    </w:p>
    <w:p w14:paraId="4E7AB4BC" w14:textId="746F6339" w:rsidR="007D70AF" w:rsidRDefault="007D70AF" w:rsidP="007A0B59">
      <w:pPr>
        <w:numPr>
          <w:ilvl w:val="1"/>
          <w:numId w:val="6"/>
        </w:numPr>
        <w:rPr>
          <w:rFonts w:ascii="Arial" w:hAnsi="Arial" w:cs="Arial"/>
        </w:rPr>
      </w:pPr>
      <w:r>
        <w:rPr>
          <w:rFonts w:ascii="Arial" w:hAnsi="Arial" w:cs="Arial"/>
        </w:rPr>
        <w:t>Section 5.7.1.4</w:t>
      </w:r>
    </w:p>
    <w:p w14:paraId="62250D13" w14:textId="5B89403B" w:rsidR="007A0B59" w:rsidRDefault="007A0B59" w:rsidP="007541DA">
      <w:pPr>
        <w:numPr>
          <w:ilvl w:val="1"/>
          <w:numId w:val="6"/>
        </w:numPr>
        <w:spacing w:after="120"/>
        <w:rPr>
          <w:rFonts w:ascii="Arial" w:hAnsi="Arial" w:cs="Arial"/>
        </w:rPr>
      </w:pPr>
      <w:r>
        <w:rPr>
          <w:rFonts w:ascii="Arial" w:hAnsi="Arial" w:cs="Arial"/>
        </w:rPr>
        <w:t>Section 5.7.4.1.1</w:t>
      </w:r>
    </w:p>
    <w:p w14:paraId="23BE1E84" w14:textId="486FB4EC" w:rsidR="00D2714B" w:rsidRDefault="00D2714B" w:rsidP="001E1F25">
      <w:pPr>
        <w:numPr>
          <w:ilvl w:val="0"/>
          <w:numId w:val="6"/>
        </w:numPr>
        <w:rPr>
          <w:rFonts w:ascii="Arial" w:hAnsi="Arial" w:cs="Arial"/>
        </w:rPr>
      </w:pPr>
      <w:r w:rsidRPr="00D2714B">
        <w:rPr>
          <w:rFonts w:ascii="Arial" w:hAnsi="Arial" w:cs="Arial"/>
        </w:rPr>
        <w:t>NPRR1010, RTC – NP 6: Adjustment Period and Real-Time Operations (unboxed 12/5/25)</w:t>
      </w:r>
    </w:p>
    <w:p w14:paraId="49EB4FFF" w14:textId="7C16FEC1" w:rsidR="001E1F25" w:rsidRDefault="001E1F25" w:rsidP="00921D32">
      <w:pPr>
        <w:numPr>
          <w:ilvl w:val="1"/>
          <w:numId w:val="6"/>
        </w:numPr>
        <w:rPr>
          <w:rFonts w:ascii="Arial" w:hAnsi="Arial" w:cs="Arial"/>
        </w:rPr>
      </w:pPr>
      <w:r>
        <w:rPr>
          <w:rFonts w:ascii="Arial" w:hAnsi="Arial" w:cs="Arial"/>
        </w:rPr>
        <w:t>Section 6.1</w:t>
      </w:r>
    </w:p>
    <w:p w14:paraId="38D87DB6" w14:textId="7F1CB8D7" w:rsidR="00921D32" w:rsidRDefault="00921D32" w:rsidP="00700012">
      <w:pPr>
        <w:numPr>
          <w:ilvl w:val="1"/>
          <w:numId w:val="6"/>
        </w:numPr>
        <w:rPr>
          <w:rFonts w:ascii="Arial" w:hAnsi="Arial" w:cs="Arial"/>
        </w:rPr>
      </w:pPr>
      <w:r>
        <w:rPr>
          <w:rFonts w:ascii="Arial" w:hAnsi="Arial" w:cs="Arial"/>
        </w:rPr>
        <w:t>Section 6.5.7.3</w:t>
      </w:r>
    </w:p>
    <w:p w14:paraId="11F014A2" w14:textId="4D565A27" w:rsidR="00700012" w:rsidRDefault="00700012" w:rsidP="00700012">
      <w:pPr>
        <w:numPr>
          <w:ilvl w:val="1"/>
          <w:numId w:val="6"/>
        </w:numPr>
        <w:rPr>
          <w:rFonts w:ascii="Arial" w:hAnsi="Arial" w:cs="Arial"/>
        </w:rPr>
      </w:pPr>
      <w:r>
        <w:rPr>
          <w:rFonts w:ascii="Arial" w:hAnsi="Arial" w:cs="Arial"/>
        </w:rPr>
        <w:t>Section 6.5.7.3.1</w:t>
      </w:r>
    </w:p>
    <w:p w14:paraId="53149E41" w14:textId="7E52B7A0" w:rsidR="00700012" w:rsidRDefault="00700012" w:rsidP="00700012">
      <w:pPr>
        <w:numPr>
          <w:ilvl w:val="1"/>
          <w:numId w:val="6"/>
        </w:numPr>
        <w:rPr>
          <w:rFonts w:ascii="Arial" w:hAnsi="Arial" w:cs="Arial"/>
        </w:rPr>
      </w:pPr>
      <w:r>
        <w:rPr>
          <w:rFonts w:ascii="Arial" w:hAnsi="Arial" w:cs="Arial"/>
        </w:rPr>
        <w:t>Section 6.5.7.5</w:t>
      </w:r>
    </w:p>
    <w:p w14:paraId="1CD2BF3C" w14:textId="3F8CC89E" w:rsidR="00700012" w:rsidRDefault="00700012" w:rsidP="00C05701">
      <w:pPr>
        <w:numPr>
          <w:ilvl w:val="1"/>
          <w:numId w:val="6"/>
        </w:numPr>
        <w:rPr>
          <w:rFonts w:ascii="Arial" w:hAnsi="Arial" w:cs="Arial"/>
        </w:rPr>
      </w:pPr>
      <w:r>
        <w:rPr>
          <w:rFonts w:ascii="Arial" w:hAnsi="Arial" w:cs="Arial"/>
        </w:rPr>
        <w:t>Section 6.6.1.6</w:t>
      </w:r>
    </w:p>
    <w:p w14:paraId="07A292AB" w14:textId="62306168" w:rsidR="00C05701" w:rsidRDefault="00C05701" w:rsidP="00C05701">
      <w:pPr>
        <w:numPr>
          <w:ilvl w:val="1"/>
          <w:numId w:val="6"/>
        </w:numPr>
        <w:rPr>
          <w:rFonts w:ascii="Arial" w:hAnsi="Arial" w:cs="Arial"/>
        </w:rPr>
      </w:pPr>
      <w:r>
        <w:rPr>
          <w:rFonts w:ascii="Arial" w:hAnsi="Arial" w:cs="Arial"/>
        </w:rPr>
        <w:t>Section 6.6.9.1</w:t>
      </w:r>
    </w:p>
    <w:p w14:paraId="3592A730" w14:textId="66BAB3E4" w:rsidR="00C05701" w:rsidRDefault="00C05701" w:rsidP="00C05701">
      <w:pPr>
        <w:numPr>
          <w:ilvl w:val="1"/>
          <w:numId w:val="6"/>
        </w:numPr>
        <w:rPr>
          <w:rFonts w:ascii="Arial" w:hAnsi="Arial" w:cs="Arial"/>
        </w:rPr>
      </w:pPr>
      <w:r>
        <w:rPr>
          <w:rFonts w:ascii="Arial" w:hAnsi="Arial" w:cs="Arial"/>
        </w:rPr>
        <w:t>Section 6.6.12.1</w:t>
      </w:r>
    </w:p>
    <w:p w14:paraId="187D77F1" w14:textId="385A14B3" w:rsidR="00C05701" w:rsidRDefault="00C05701" w:rsidP="00C05701">
      <w:pPr>
        <w:numPr>
          <w:ilvl w:val="1"/>
          <w:numId w:val="6"/>
        </w:numPr>
        <w:rPr>
          <w:rFonts w:ascii="Arial" w:hAnsi="Arial" w:cs="Arial"/>
        </w:rPr>
      </w:pPr>
      <w:r>
        <w:rPr>
          <w:rFonts w:ascii="Arial" w:hAnsi="Arial" w:cs="Arial"/>
        </w:rPr>
        <w:t>Section 6.7.1</w:t>
      </w:r>
    </w:p>
    <w:p w14:paraId="0624B744" w14:textId="5FE280D1" w:rsidR="00C05701" w:rsidRDefault="00C05701" w:rsidP="00C05701">
      <w:pPr>
        <w:numPr>
          <w:ilvl w:val="1"/>
          <w:numId w:val="6"/>
        </w:numPr>
        <w:rPr>
          <w:rFonts w:ascii="Arial" w:hAnsi="Arial" w:cs="Arial"/>
        </w:rPr>
      </w:pPr>
      <w:r>
        <w:rPr>
          <w:rFonts w:ascii="Arial" w:hAnsi="Arial" w:cs="Arial"/>
        </w:rPr>
        <w:t>Section 6.7.2.7</w:t>
      </w:r>
    </w:p>
    <w:p w14:paraId="5BEBAE72" w14:textId="53740489" w:rsidR="00C05701" w:rsidRDefault="00C05701" w:rsidP="00C05701">
      <w:pPr>
        <w:numPr>
          <w:ilvl w:val="1"/>
          <w:numId w:val="6"/>
        </w:numPr>
        <w:rPr>
          <w:rFonts w:ascii="Arial" w:hAnsi="Arial" w:cs="Arial"/>
        </w:rPr>
      </w:pPr>
      <w:r>
        <w:rPr>
          <w:rFonts w:ascii="Arial" w:hAnsi="Arial" w:cs="Arial"/>
        </w:rPr>
        <w:t>Section 6.7.2.8</w:t>
      </w:r>
    </w:p>
    <w:p w14:paraId="5B81B9B7" w14:textId="0B354675" w:rsidR="00C05701" w:rsidRPr="00D2714B" w:rsidRDefault="00C05701" w:rsidP="001E1F25">
      <w:pPr>
        <w:numPr>
          <w:ilvl w:val="1"/>
          <w:numId w:val="6"/>
        </w:numPr>
        <w:spacing w:after="120"/>
        <w:rPr>
          <w:rFonts w:ascii="Arial" w:hAnsi="Arial" w:cs="Arial"/>
        </w:rPr>
      </w:pPr>
      <w:r>
        <w:rPr>
          <w:rFonts w:ascii="Arial" w:hAnsi="Arial" w:cs="Arial"/>
        </w:rPr>
        <w:t>Section 6.7.3</w:t>
      </w:r>
    </w:p>
    <w:bookmarkEnd w:id="3"/>
    <w:p w14:paraId="21A34070" w14:textId="5B1BFD3C" w:rsidR="00C05701" w:rsidRDefault="00C05701" w:rsidP="00991A95">
      <w:pPr>
        <w:numPr>
          <w:ilvl w:val="0"/>
          <w:numId w:val="6"/>
        </w:numPr>
        <w:rPr>
          <w:rFonts w:ascii="Arial" w:hAnsi="Arial" w:cs="Arial"/>
        </w:rPr>
      </w:pPr>
      <w:r>
        <w:rPr>
          <w:rFonts w:ascii="Arial" w:hAnsi="Arial" w:cs="Arial"/>
        </w:rPr>
        <w:t xml:space="preserve">NPRR1012, </w:t>
      </w:r>
      <w:r w:rsidRPr="00C05701">
        <w:rPr>
          <w:rFonts w:ascii="Arial" w:hAnsi="Arial" w:cs="Arial"/>
        </w:rPr>
        <w:t xml:space="preserve">RTC – NP 9: Settlement and Billing </w:t>
      </w:r>
      <w:r>
        <w:rPr>
          <w:rFonts w:ascii="Arial" w:hAnsi="Arial" w:cs="Arial"/>
        </w:rPr>
        <w:t>(unboxed 12/5/25)</w:t>
      </w:r>
    </w:p>
    <w:p w14:paraId="256DA2A4" w14:textId="2A48F72C" w:rsidR="00C05701" w:rsidRDefault="00C05701" w:rsidP="00C05701">
      <w:pPr>
        <w:numPr>
          <w:ilvl w:val="1"/>
          <w:numId w:val="6"/>
        </w:numPr>
        <w:spacing w:after="120"/>
        <w:rPr>
          <w:rFonts w:ascii="Arial" w:hAnsi="Arial" w:cs="Arial"/>
        </w:rPr>
      </w:pPr>
      <w:r>
        <w:rPr>
          <w:rFonts w:ascii="Arial" w:hAnsi="Arial" w:cs="Arial"/>
        </w:rPr>
        <w:t>Section 9.19.1</w:t>
      </w:r>
    </w:p>
    <w:p w14:paraId="4A8F6C52" w14:textId="734E16AB" w:rsidR="00C05701" w:rsidRDefault="00C05701" w:rsidP="00C05701">
      <w:pPr>
        <w:numPr>
          <w:ilvl w:val="0"/>
          <w:numId w:val="6"/>
        </w:numPr>
        <w:rPr>
          <w:rFonts w:ascii="Arial" w:hAnsi="Arial" w:cs="Arial"/>
        </w:rPr>
      </w:pPr>
      <w:r>
        <w:rPr>
          <w:rFonts w:ascii="Arial" w:hAnsi="Arial" w:cs="Arial"/>
        </w:rPr>
        <w:t xml:space="preserve">NPRR1013, </w:t>
      </w:r>
      <w:r w:rsidRPr="00C05701">
        <w:rPr>
          <w:rFonts w:ascii="Arial" w:hAnsi="Arial" w:cs="Arial"/>
        </w:rPr>
        <w:tab/>
        <w:t xml:space="preserve">RTC – NP 1, 2, 16, and 25: Overview, Definitions and Acronyms, Registration and Qualification of Market Participants, and Market Suspension and Restart </w:t>
      </w:r>
      <w:r>
        <w:rPr>
          <w:rFonts w:ascii="Arial" w:hAnsi="Arial" w:cs="Arial"/>
        </w:rPr>
        <w:t>(unboxed 12/5/25)</w:t>
      </w:r>
    </w:p>
    <w:p w14:paraId="7B3B60E6" w14:textId="6397EA1B" w:rsidR="00C05701" w:rsidRDefault="00C05701" w:rsidP="00C05701">
      <w:pPr>
        <w:numPr>
          <w:ilvl w:val="1"/>
          <w:numId w:val="6"/>
        </w:numPr>
        <w:spacing w:after="120"/>
        <w:rPr>
          <w:rFonts w:ascii="Arial" w:hAnsi="Arial" w:cs="Arial"/>
        </w:rPr>
      </w:pPr>
      <w:r>
        <w:rPr>
          <w:rFonts w:ascii="Arial" w:hAnsi="Arial" w:cs="Arial"/>
        </w:rPr>
        <w:t>Section 16.11.4.3.2</w:t>
      </w:r>
    </w:p>
    <w:p w14:paraId="4FA56F4A" w14:textId="406945B0" w:rsidR="00D2714B" w:rsidRDefault="00D2714B" w:rsidP="00991A95">
      <w:pPr>
        <w:numPr>
          <w:ilvl w:val="0"/>
          <w:numId w:val="6"/>
        </w:numPr>
        <w:rPr>
          <w:rFonts w:ascii="Arial" w:hAnsi="Arial" w:cs="Arial"/>
        </w:rPr>
      </w:pPr>
      <w:r w:rsidRPr="00D2714B">
        <w:rPr>
          <w:rFonts w:ascii="Arial" w:hAnsi="Arial" w:cs="Arial"/>
        </w:rPr>
        <w:t>NPRR1014, BESTF-4 Energy Storage Resource Single Model (unboxed 12/5/25)</w:t>
      </w:r>
    </w:p>
    <w:p w14:paraId="7B510707" w14:textId="7D6C6210" w:rsidR="00991A95" w:rsidRDefault="00991A95" w:rsidP="00D53B83">
      <w:pPr>
        <w:numPr>
          <w:ilvl w:val="1"/>
          <w:numId w:val="6"/>
        </w:numPr>
        <w:rPr>
          <w:rFonts w:ascii="Arial" w:hAnsi="Arial" w:cs="Arial"/>
        </w:rPr>
      </w:pPr>
      <w:r>
        <w:rPr>
          <w:rFonts w:ascii="Arial" w:hAnsi="Arial" w:cs="Arial"/>
        </w:rPr>
        <w:t>Section 3.9.1</w:t>
      </w:r>
    </w:p>
    <w:p w14:paraId="1F863BC5" w14:textId="611EA6B1" w:rsidR="00D53B83" w:rsidRDefault="00D53B83" w:rsidP="005417EB">
      <w:pPr>
        <w:numPr>
          <w:ilvl w:val="1"/>
          <w:numId w:val="6"/>
        </w:numPr>
        <w:rPr>
          <w:rFonts w:ascii="Arial" w:hAnsi="Arial" w:cs="Arial"/>
        </w:rPr>
      </w:pPr>
      <w:r>
        <w:rPr>
          <w:rFonts w:ascii="Arial" w:hAnsi="Arial" w:cs="Arial"/>
        </w:rPr>
        <w:t>Section 4.4.7.2</w:t>
      </w:r>
    </w:p>
    <w:p w14:paraId="4988AFB6" w14:textId="11E8D8B5" w:rsidR="005417EB" w:rsidRDefault="005417EB" w:rsidP="007B6C8D">
      <w:pPr>
        <w:numPr>
          <w:ilvl w:val="1"/>
          <w:numId w:val="6"/>
        </w:numPr>
        <w:rPr>
          <w:rFonts w:ascii="Arial" w:hAnsi="Arial" w:cs="Arial"/>
        </w:rPr>
      </w:pPr>
      <w:r>
        <w:rPr>
          <w:rFonts w:ascii="Arial" w:hAnsi="Arial" w:cs="Arial"/>
        </w:rPr>
        <w:t>Section 4.5.1</w:t>
      </w:r>
    </w:p>
    <w:p w14:paraId="3941DB7A" w14:textId="1530059B" w:rsidR="007B6C8D" w:rsidRDefault="007B6C8D" w:rsidP="005C5757">
      <w:pPr>
        <w:numPr>
          <w:ilvl w:val="1"/>
          <w:numId w:val="6"/>
        </w:numPr>
        <w:rPr>
          <w:rFonts w:ascii="Arial" w:hAnsi="Arial" w:cs="Arial"/>
        </w:rPr>
      </w:pPr>
      <w:r>
        <w:rPr>
          <w:rFonts w:ascii="Arial" w:hAnsi="Arial" w:cs="Arial"/>
        </w:rPr>
        <w:t>Section 4.6.2.3</w:t>
      </w:r>
    </w:p>
    <w:p w14:paraId="59FE7A6F" w14:textId="7D258C52" w:rsidR="005C5757" w:rsidRDefault="005C5757" w:rsidP="005C5757">
      <w:pPr>
        <w:numPr>
          <w:ilvl w:val="1"/>
          <w:numId w:val="6"/>
        </w:numPr>
        <w:rPr>
          <w:rFonts w:ascii="Arial" w:hAnsi="Arial" w:cs="Arial"/>
        </w:rPr>
      </w:pPr>
      <w:r>
        <w:rPr>
          <w:rFonts w:ascii="Arial" w:hAnsi="Arial" w:cs="Arial"/>
        </w:rPr>
        <w:t>Section 5.7.1</w:t>
      </w:r>
    </w:p>
    <w:p w14:paraId="1B7E821A" w14:textId="230A3895" w:rsidR="005C5757" w:rsidRDefault="005C5757" w:rsidP="007D70AF">
      <w:pPr>
        <w:numPr>
          <w:ilvl w:val="1"/>
          <w:numId w:val="6"/>
        </w:numPr>
        <w:rPr>
          <w:rFonts w:ascii="Arial" w:hAnsi="Arial" w:cs="Arial"/>
        </w:rPr>
      </w:pPr>
      <w:r>
        <w:rPr>
          <w:rFonts w:ascii="Arial" w:hAnsi="Arial" w:cs="Arial"/>
        </w:rPr>
        <w:t>Section 5.7.1.3</w:t>
      </w:r>
    </w:p>
    <w:p w14:paraId="0C7E0780" w14:textId="5FAC7FD3" w:rsidR="007D70AF" w:rsidRDefault="007D70AF" w:rsidP="007D70AF">
      <w:pPr>
        <w:numPr>
          <w:ilvl w:val="1"/>
          <w:numId w:val="6"/>
        </w:numPr>
        <w:rPr>
          <w:rFonts w:ascii="Arial" w:hAnsi="Arial" w:cs="Arial"/>
        </w:rPr>
      </w:pPr>
      <w:r>
        <w:rPr>
          <w:rFonts w:ascii="Arial" w:hAnsi="Arial" w:cs="Arial"/>
        </w:rPr>
        <w:t>Section 5.7.1.4</w:t>
      </w:r>
    </w:p>
    <w:p w14:paraId="26221AD0" w14:textId="2C3E9852" w:rsidR="007D70AF" w:rsidRDefault="007D70AF" w:rsidP="007A0B59">
      <w:pPr>
        <w:numPr>
          <w:ilvl w:val="1"/>
          <w:numId w:val="6"/>
        </w:numPr>
        <w:rPr>
          <w:rFonts w:ascii="Arial" w:hAnsi="Arial" w:cs="Arial"/>
        </w:rPr>
      </w:pPr>
      <w:r>
        <w:rPr>
          <w:rFonts w:ascii="Arial" w:hAnsi="Arial" w:cs="Arial"/>
        </w:rPr>
        <w:t>Section 5.7.2</w:t>
      </w:r>
    </w:p>
    <w:p w14:paraId="1CC361CB" w14:textId="7DC87DD8" w:rsidR="007A0B59" w:rsidRDefault="007A0B59" w:rsidP="00105A59">
      <w:pPr>
        <w:numPr>
          <w:ilvl w:val="1"/>
          <w:numId w:val="6"/>
        </w:numPr>
        <w:rPr>
          <w:rFonts w:ascii="Arial" w:hAnsi="Arial" w:cs="Arial"/>
        </w:rPr>
      </w:pPr>
      <w:r>
        <w:rPr>
          <w:rFonts w:ascii="Arial" w:hAnsi="Arial" w:cs="Arial"/>
        </w:rPr>
        <w:t>Section 5.7.4.1.1</w:t>
      </w:r>
    </w:p>
    <w:p w14:paraId="45057E32" w14:textId="513B324A" w:rsidR="00105A59" w:rsidRDefault="00105A59" w:rsidP="00700012">
      <w:pPr>
        <w:numPr>
          <w:ilvl w:val="1"/>
          <w:numId w:val="6"/>
        </w:numPr>
        <w:rPr>
          <w:rFonts w:ascii="Arial" w:hAnsi="Arial" w:cs="Arial"/>
        </w:rPr>
      </w:pPr>
      <w:r>
        <w:rPr>
          <w:rFonts w:ascii="Arial" w:hAnsi="Arial" w:cs="Arial"/>
        </w:rPr>
        <w:t>Section 6.5.7.3</w:t>
      </w:r>
    </w:p>
    <w:p w14:paraId="582BDF42" w14:textId="62EB36B3" w:rsidR="00700012" w:rsidRDefault="00700012" w:rsidP="00700012">
      <w:pPr>
        <w:numPr>
          <w:ilvl w:val="1"/>
          <w:numId w:val="6"/>
        </w:numPr>
        <w:rPr>
          <w:rFonts w:ascii="Arial" w:hAnsi="Arial" w:cs="Arial"/>
        </w:rPr>
      </w:pPr>
      <w:r>
        <w:rPr>
          <w:rFonts w:ascii="Arial" w:hAnsi="Arial" w:cs="Arial"/>
        </w:rPr>
        <w:t>Section 6.5.7.3.1</w:t>
      </w:r>
    </w:p>
    <w:p w14:paraId="3A30119D" w14:textId="53F1E930" w:rsidR="00700012" w:rsidRDefault="00700012" w:rsidP="00C05701">
      <w:pPr>
        <w:numPr>
          <w:ilvl w:val="1"/>
          <w:numId w:val="6"/>
        </w:numPr>
        <w:rPr>
          <w:rFonts w:ascii="Arial" w:hAnsi="Arial" w:cs="Arial"/>
        </w:rPr>
      </w:pPr>
      <w:r>
        <w:rPr>
          <w:rFonts w:ascii="Arial" w:hAnsi="Arial" w:cs="Arial"/>
        </w:rPr>
        <w:t>Section 6.5.7.5</w:t>
      </w:r>
    </w:p>
    <w:p w14:paraId="5E664095" w14:textId="16CCD131" w:rsidR="00C05701" w:rsidRDefault="00C05701" w:rsidP="00C05701">
      <w:pPr>
        <w:numPr>
          <w:ilvl w:val="1"/>
          <w:numId w:val="6"/>
        </w:numPr>
        <w:rPr>
          <w:rFonts w:ascii="Arial" w:hAnsi="Arial" w:cs="Arial"/>
        </w:rPr>
      </w:pPr>
      <w:r>
        <w:rPr>
          <w:rFonts w:ascii="Arial" w:hAnsi="Arial" w:cs="Arial"/>
        </w:rPr>
        <w:t>Section 6.6.9.1</w:t>
      </w:r>
    </w:p>
    <w:p w14:paraId="7A3B1E92" w14:textId="7776E398" w:rsidR="00C05701" w:rsidRDefault="00C05701" w:rsidP="00991A95">
      <w:pPr>
        <w:numPr>
          <w:ilvl w:val="1"/>
          <w:numId w:val="6"/>
        </w:numPr>
        <w:spacing w:after="120"/>
        <w:rPr>
          <w:rFonts w:ascii="Arial" w:hAnsi="Arial" w:cs="Arial"/>
        </w:rPr>
      </w:pPr>
      <w:r>
        <w:rPr>
          <w:rFonts w:ascii="Arial" w:hAnsi="Arial" w:cs="Arial"/>
        </w:rPr>
        <w:t>Section 6.6.12.1</w:t>
      </w:r>
    </w:p>
    <w:p w14:paraId="513CAFA8" w14:textId="77777777" w:rsidR="00217E5D" w:rsidRDefault="00217E5D" w:rsidP="00217E5D">
      <w:pPr>
        <w:numPr>
          <w:ilvl w:val="0"/>
          <w:numId w:val="6"/>
        </w:numPr>
        <w:rPr>
          <w:rFonts w:ascii="Arial" w:hAnsi="Arial" w:cs="Arial"/>
        </w:rPr>
      </w:pPr>
      <w:r>
        <w:rPr>
          <w:rFonts w:ascii="Arial" w:hAnsi="Arial" w:cs="Arial"/>
        </w:rPr>
        <w:t xml:space="preserve">NPRR1080, </w:t>
      </w:r>
      <w:r w:rsidRPr="00BB33D8">
        <w:rPr>
          <w:rFonts w:ascii="Arial" w:hAnsi="Arial" w:cs="Arial"/>
        </w:rPr>
        <w:t>Limiting Ancillary Service Price to System-Wide Offer Cap</w:t>
      </w:r>
      <w:r>
        <w:rPr>
          <w:rFonts w:ascii="Arial" w:hAnsi="Arial" w:cs="Arial"/>
        </w:rPr>
        <w:t xml:space="preserve"> (unboxed 12/5/25)</w:t>
      </w:r>
    </w:p>
    <w:p w14:paraId="6F14752E" w14:textId="3D49BF4D" w:rsidR="00217E5D" w:rsidRPr="00217E5D" w:rsidRDefault="00217E5D" w:rsidP="00217E5D">
      <w:pPr>
        <w:numPr>
          <w:ilvl w:val="1"/>
          <w:numId w:val="6"/>
        </w:numPr>
        <w:rPr>
          <w:rFonts w:ascii="Arial" w:hAnsi="Arial" w:cs="Arial"/>
        </w:rPr>
      </w:pPr>
      <w:r w:rsidRPr="00217E5D">
        <w:rPr>
          <w:rFonts w:ascii="Arial" w:hAnsi="Arial" w:cs="Arial"/>
        </w:rPr>
        <w:t>Section 4.5.1</w:t>
      </w:r>
    </w:p>
    <w:p w14:paraId="6CFB4B4A" w14:textId="4B2E7DBD" w:rsidR="00AB3D81" w:rsidRDefault="00AB3D81" w:rsidP="00AB3D81">
      <w:pPr>
        <w:numPr>
          <w:ilvl w:val="0"/>
          <w:numId w:val="6"/>
        </w:numPr>
        <w:rPr>
          <w:rFonts w:ascii="Arial" w:hAnsi="Arial" w:cs="Arial"/>
        </w:rPr>
      </w:pPr>
      <w:r>
        <w:rPr>
          <w:rFonts w:ascii="Arial" w:hAnsi="Arial" w:cs="Arial"/>
        </w:rPr>
        <w:lastRenderedPageBreak/>
        <w:t xml:space="preserve">NPRR1172, </w:t>
      </w:r>
      <w:r w:rsidR="00991A95" w:rsidRPr="00991A95">
        <w:rPr>
          <w:rFonts w:ascii="Arial" w:hAnsi="Arial" w:cs="Arial"/>
        </w:rPr>
        <w:t xml:space="preserve">Fuel Adder Definition, Mitigated Offer Caps, and RUC </w:t>
      </w:r>
      <w:proofErr w:type="spellStart"/>
      <w:r w:rsidR="00991A95" w:rsidRPr="00991A95">
        <w:rPr>
          <w:rFonts w:ascii="Arial" w:hAnsi="Arial" w:cs="Arial"/>
        </w:rPr>
        <w:t>Clawback</w:t>
      </w:r>
      <w:proofErr w:type="spellEnd"/>
      <w:r w:rsidR="00991A95" w:rsidRPr="00991A95">
        <w:rPr>
          <w:rFonts w:ascii="Arial" w:hAnsi="Arial" w:cs="Arial"/>
        </w:rPr>
        <w:t xml:space="preserve"> </w:t>
      </w:r>
      <w:r w:rsidRPr="00D2714B">
        <w:rPr>
          <w:rFonts w:ascii="Arial" w:hAnsi="Arial" w:cs="Arial"/>
        </w:rPr>
        <w:t>(unboxed 12/5/25)</w:t>
      </w:r>
    </w:p>
    <w:p w14:paraId="7F844466" w14:textId="715DE9D4" w:rsidR="00AB3D81" w:rsidRDefault="00AB3D81" w:rsidP="00AB3D81">
      <w:pPr>
        <w:numPr>
          <w:ilvl w:val="1"/>
          <w:numId w:val="6"/>
        </w:numPr>
        <w:spacing w:after="120"/>
        <w:rPr>
          <w:rFonts w:ascii="Arial" w:hAnsi="Arial" w:cs="Arial"/>
        </w:rPr>
      </w:pPr>
      <w:r>
        <w:rPr>
          <w:rFonts w:ascii="Arial" w:hAnsi="Arial" w:cs="Arial"/>
        </w:rPr>
        <w:t>Section 5.7.2</w:t>
      </w:r>
    </w:p>
    <w:p w14:paraId="54C0D0AF" w14:textId="224E019E" w:rsidR="00991A95" w:rsidRDefault="00991A95" w:rsidP="00FA5632">
      <w:pPr>
        <w:numPr>
          <w:ilvl w:val="0"/>
          <w:numId w:val="6"/>
        </w:numPr>
        <w:rPr>
          <w:rFonts w:ascii="Arial" w:hAnsi="Arial" w:cs="Arial"/>
        </w:rPr>
      </w:pPr>
      <w:r>
        <w:rPr>
          <w:rFonts w:ascii="Arial" w:hAnsi="Arial" w:cs="Arial"/>
        </w:rPr>
        <w:t>NPRR1204,</w:t>
      </w:r>
      <w:r w:rsidRPr="00991A95">
        <w:t xml:space="preserve"> </w:t>
      </w:r>
      <w:r w:rsidRPr="00991A95">
        <w:rPr>
          <w:rFonts w:ascii="Arial" w:hAnsi="Arial" w:cs="Arial"/>
        </w:rPr>
        <w:t>Considerations of State of Charge with Real-Time Co-Optimization Implementation</w:t>
      </w:r>
      <w:r>
        <w:rPr>
          <w:rFonts w:ascii="Arial" w:hAnsi="Arial" w:cs="Arial"/>
        </w:rPr>
        <w:t xml:space="preserve"> (unboxed 12/5/25)</w:t>
      </w:r>
    </w:p>
    <w:p w14:paraId="24AC85F5" w14:textId="15AEEBC6" w:rsidR="00991A95" w:rsidRDefault="00991A95" w:rsidP="005C5757">
      <w:pPr>
        <w:numPr>
          <w:ilvl w:val="1"/>
          <w:numId w:val="6"/>
        </w:numPr>
        <w:rPr>
          <w:rFonts w:ascii="Arial" w:hAnsi="Arial" w:cs="Arial"/>
        </w:rPr>
      </w:pPr>
      <w:r>
        <w:rPr>
          <w:rFonts w:ascii="Arial" w:hAnsi="Arial" w:cs="Arial"/>
        </w:rPr>
        <w:t>Section 3.9.1</w:t>
      </w:r>
    </w:p>
    <w:p w14:paraId="6299E280" w14:textId="6C2CA717" w:rsidR="005C5757" w:rsidRDefault="005C5757" w:rsidP="00105A59">
      <w:pPr>
        <w:numPr>
          <w:ilvl w:val="1"/>
          <w:numId w:val="6"/>
        </w:numPr>
        <w:rPr>
          <w:rFonts w:ascii="Arial" w:hAnsi="Arial" w:cs="Arial"/>
        </w:rPr>
      </w:pPr>
      <w:r>
        <w:rPr>
          <w:rFonts w:ascii="Arial" w:hAnsi="Arial" w:cs="Arial"/>
        </w:rPr>
        <w:t>Section 5.5.2</w:t>
      </w:r>
    </w:p>
    <w:p w14:paraId="4929E507" w14:textId="0CBC89F2" w:rsidR="00105A59" w:rsidRDefault="00105A59" w:rsidP="00700012">
      <w:pPr>
        <w:numPr>
          <w:ilvl w:val="1"/>
          <w:numId w:val="6"/>
        </w:numPr>
        <w:rPr>
          <w:rFonts w:ascii="Arial" w:hAnsi="Arial" w:cs="Arial"/>
        </w:rPr>
      </w:pPr>
      <w:r>
        <w:rPr>
          <w:rFonts w:ascii="Arial" w:hAnsi="Arial" w:cs="Arial"/>
        </w:rPr>
        <w:t>Section 6.5.7.3</w:t>
      </w:r>
    </w:p>
    <w:p w14:paraId="477A2873" w14:textId="3631E850" w:rsidR="00700012" w:rsidRDefault="00700012" w:rsidP="00991A95">
      <w:pPr>
        <w:numPr>
          <w:ilvl w:val="1"/>
          <w:numId w:val="6"/>
        </w:numPr>
        <w:spacing w:after="120"/>
        <w:rPr>
          <w:rFonts w:ascii="Arial" w:hAnsi="Arial" w:cs="Arial"/>
        </w:rPr>
      </w:pPr>
      <w:r>
        <w:rPr>
          <w:rFonts w:ascii="Arial" w:hAnsi="Arial" w:cs="Arial"/>
        </w:rPr>
        <w:t>Section 6.5.7.5</w:t>
      </w:r>
    </w:p>
    <w:p w14:paraId="3EC495B1" w14:textId="6FE33284" w:rsidR="007B6C8D" w:rsidRDefault="007B6C8D" w:rsidP="005417EB">
      <w:pPr>
        <w:numPr>
          <w:ilvl w:val="0"/>
          <w:numId w:val="6"/>
        </w:numPr>
        <w:rPr>
          <w:rFonts w:ascii="Arial" w:hAnsi="Arial" w:cs="Arial"/>
        </w:rPr>
      </w:pPr>
      <w:r>
        <w:rPr>
          <w:rFonts w:ascii="Arial" w:hAnsi="Arial" w:cs="Arial"/>
        </w:rPr>
        <w:t>NPRR1216,</w:t>
      </w:r>
      <w:r w:rsidRPr="007B6C8D">
        <w:t xml:space="preserve"> </w:t>
      </w:r>
      <w:r w:rsidRPr="007B6C8D">
        <w:rPr>
          <w:rFonts w:ascii="Arial" w:hAnsi="Arial" w:cs="Arial"/>
        </w:rPr>
        <w:t>Implementation of Emergency Pricing Program</w:t>
      </w:r>
      <w:r>
        <w:rPr>
          <w:rFonts w:ascii="Arial" w:hAnsi="Arial" w:cs="Arial"/>
        </w:rPr>
        <w:t xml:space="preserve"> (unboxed 12/5/25)</w:t>
      </w:r>
    </w:p>
    <w:p w14:paraId="0B93B425" w14:textId="02453F37" w:rsidR="00217E5D" w:rsidRDefault="00217E5D" w:rsidP="00217E5D">
      <w:pPr>
        <w:numPr>
          <w:ilvl w:val="1"/>
          <w:numId w:val="6"/>
        </w:numPr>
        <w:rPr>
          <w:rFonts w:ascii="Arial" w:hAnsi="Arial" w:cs="Arial"/>
        </w:rPr>
      </w:pPr>
      <w:r>
        <w:rPr>
          <w:rFonts w:ascii="Arial" w:hAnsi="Arial" w:cs="Arial"/>
        </w:rPr>
        <w:t>Section 4.4.12</w:t>
      </w:r>
    </w:p>
    <w:p w14:paraId="068A93FB" w14:textId="1A2153AC" w:rsidR="007B6C8D" w:rsidRDefault="007B6C8D" w:rsidP="00217E5D">
      <w:pPr>
        <w:numPr>
          <w:ilvl w:val="1"/>
          <w:numId w:val="6"/>
        </w:numPr>
        <w:rPr>
          <w:rFonts w:ascii="Arial" w:hAnsi="Arial" w:cs="Arial"/>
        </w:rPr>
      </w:pPr>
      <w:r>
        <w:rPr>
          <w:rFonts w:ascii="Arial" w:hAnsi="Arial" w:cs="Arial"/>
        </w:rPr>
        <w:t>Section 4.6.2.3.1</w:t>
      </w:r>
    </w:p>
    <w:p w14:paraId="3AE6AD8F" w14:textId="53CD99D9" w:rsidR="00217E5D" w:rsidRDefault="00217E5D" w:rsidP="007B6C8D">
      <w:pPr>
        <w:numPr>
          <w:ilvl w:val="1"/>
          <w:numId w:val="6"/>
        </w:numPr>
        <w:spacing w:after="120"/>
        <w:rPr>
          <w:rFonts w:ascii="Arial" w:hAnsi="Arial" w:cs="Arial"/>
        </w:rPr>
      </w:pPr>
      <w:r>
        <w:rPr>
          <w:rFonts w:ascii="Arial" w:hAnsi="Arial" w:cs="Arial"/>
        </w:rPr>
        <w:t>Section 6.6.9.1</w:t>
      </w:r>
    </w:p>
    <w:p w14:paraId="414B9798" w14:textId="4C0B577B" w:rsidR="007A0B59" w:rsidRDefault="007A0B59" w:rsidP="005417EB">
      <w:pPr>
        <w:numPr>
          <w:ilvl w:val="0"/>
          <w:numId w:val="6"/>
        </w:numPr>
        <w:rPr>
          <w:rFonts w:ascii="Arial" w:hAnsi="Arial" w:cs="Arial"/>
        </w:rPr>
      </w:pPr>
      <w:r>
        <w:rPr>
          <w:rFonts w:ascii="Arial" w:hAnsi="Arial" w:cs="Arial"/>
        </w:rPr>
        <w:t xml:space="preserve">NPRR1236, </w:t>
      </w:r>
      <w:r w:rsidRPr="007A0B59">
        <w:rPr>
          <w:rFonts w:ascii="Arial" w:hAnsi="Arial" w:cs="Arial"/>
        </w:rPr>
        <w:t xml:space="preserve">RTC+B Modifications to RUC Capacity Short Calculations </w:t>
      </w:r>
      <w:r>
        <w:rPr>
          <w:rFonts w:ascii="Arial" w:hAnsi="Arial" w:cs="Arial"/>
        </w:rPr>
        <w:t>(unboxed 12/5/25)</w:t>
      </w:r>
    </w:p>
    <w:p w14:paraId="78557606" w14:textId="6A7A3E6D" w:rsidR="007A0B59" w:rsidRDefault="007A0B59" w:rsidP="007A0B59">
      <w:pPr>
        <w:numPr>
          <w:ilvl w:val="1"/>
          <w:numId w:val="6"/>
        </w:numPr>
        <w:spacing w:after="120"/>
        <w:rPr>
          <w:rFonts w:ascii="Arial" w:hAnsi="Arial" w:cs="Arial"/>
        </w:rPr>
      </w:pPr>
      <w:r>
        <w:rPr>
          <w:rFonts w:ascii="Arial" w:hAnsi="Arial" w:cs="Arial"/>
        </w:rPr>
        <w:t>Section 5.7.4.1.1</w:t>
      </w:r>
    </w:p>
    <w:p w14:paraId="0E40F59B" w14:textId="0F90CE6B" w:rsidR="00D53B83" w:rsidRDefault="00D53B83" w:rsidP="005417EB">
      <w:pPr>
        <w:numPr>
          <w:ilvl w:val="0"/>
          <w:numId w:val="6"/>
        </w:numPr>
        <w:rPr>
          <w:rFonts w:ascii="Arial" w:hAnsi="Arial" w:cs="Arial"/>
        </w:rPr>
      </w:pPr>
      <w:r>
        <w:rPr>
          <w:rFonts w:ascii="Arial" w:hAnsi="Arial" w:cs="Arial"/>
        </w:rPr>
        <w:t xml:space="preserve">NPRR1245, </w:t>
      </w:r>
      <w:r w:rsidRPr="00D53B83">
        <w:rPr>
          <w:rFonts w:ascii="Arial" w:hAnsi="Arial" w:cs="Arial"/>
        </w:rPr>
        <w:t>Additional Clarifying Revisions to Real-Time Co-Optimization</w:t>
      </w:r>
      <w:r>
        <w:rPr>
          <w:rFonts w:ascii="Arial" w:hAnsi="Arial" w:cs="Arial"/>
        </w:rPr>
        <w:t xml:space="preserve"> (unboxed 12/5/25)</w:t>
      </w:r>
    </w:p>
    <w:p w14:paraId="0EBB5FE0" w14:textId="132B5EF1" w:rsidR="00D53B83" w:rsidRDefault="00D53B83" w:rsidP="005417EB">
      <w:pPr>
        <w:numPr>
          <w:ilvl w:val="1"/>
          <w:numId w:val="6"/>
        </w:numPr>
        <w:rPr>
          <w:rFonts w:ascii="Arial" w:hAnsi="Arial" w:cs="Arial"/>
        </w:rPr>
      </w:pPr>
      <w:r>
        <w:rPr>
          <w:rFonts w:ascii="Arial" w:hAnsi="Arial" w:cs="Arial"/>
        </w:rPr>
        <w:t>Section 4.4.7.2</w:t>
      </w:r>
    </w:p>
    <w:p w14:paraId="79612CB6" w14:textId="3CD48E5A" w:rsidR="00D53B83" w:rsidRDefault="00D53B83" w:rsidP="007541DA">
      <w:pPr>
        <w:numPr>
          <w:ilvl w:val="1"/>
          <w:numId w:val="6"/>
        </w:numPr>
        <w:rPr>
          <w:rFonts w:ascii="Arial" w:hAnsi="Arial" w:cs="Arial"/>
        </w:rPr>
      </w:pPr>
      <w:r>
        <w:rPr>
          <w:rFonts w:ascii="Arial" w:hAnsi="Arial" w:cs="Arial"/>
        </w:rPr>
        <w:t>Section 4.4.12</w:t>
      </w:r>
    </w:p>
    <w:p w14:paraId="161C7118" w14:textId="6D8C2400" w:rsidR="007541DA" w:rsidRDefault="007541DA" w:rsidP="00700012">
      <w:pPr>
        <w:numPr>
          <w:ilvl w:val="1"/>
          <w:numId w:val="6"/>
        </w:numPr>
        <w:rPr>
          <w:rFonts w:ascii="Arial" w:hAnsi="Arial" w:cs="Arial"/>
        </w:rPr>
      </w:pPr>
      <w:r>
        <w:rPr>
          <w:rFonts w:ascii="Arial" w:hAnsi="Arial" w:cs="Arial"/>
        </w:rPr>
        <w:t>Section 5.5.2</w:t>
      </w:r>
    </w:p>
    <w:p w14:paraId="7A42FA71" w14:textId="2218390E" w:rsidR="00700012" w:rsidRDefault="00700012" w:rsidP="00C05701">
      <w:pPr>
        <w:numPr>
          <w:ilvl w:val="1"/>
          <w:numId w:val="6"/>
        </w:numPr>
        <w:rPr>
          <w:rFonts w:ascii="Arial" w:hAnsi="Arial" w:cs="Arial"/>
        </w:rPr>
      </w:pPr>
      <w:r>
        <w:rPr>
          <w:rFonts w:ascii="Arial" w:hAnsi="Arial" w:cs="Arial"/>
        </w:rPr>
        <w:t>Section 6.5.7.3.1</w:t>
      </w:r>
    </w:p>
    <w:p w14:paraId="7AE741E1" w14:textId="464F3260" w:rsidR="00C05701" w:rsidRDefault="00C05701" w:rsidP="00C05701">
      <w:pPr>
        <w:numPr>
          <w:ilvl w:val="1"/>
          <w:numId w:val="6"/>
        </w:numPr>
        <w:rPr>
          <w:rFonts w:ascii="Arial" w:hAnsi="Arial" w:cs="Arial"/>
        </w:rPr>
      </w:pPr>
      <w:r>
        <w:rPr>
          <w:rFonts w:ascii="Arial" w:hAnsi="Arial" w:cs="Arial"/>
        </w:rPr>
        <w:t>Section 6.6.9.1</w:t>
      </w:r>
    </w:p>
    <w:p w14:paraId="06D77403" w14:textId="02C6C848" w:rsidR="00C05701" w:rsidRDefault="00C05701" w:rsidP="00C05701">
      <w:pPr>
        <w:numPr>
          <w:ilvl w:val="1"/>
          <w:numId w:val="6"/>
        </w:numPr>
        <w:rPr>
          <w:rFonts w:ascii="Arial" w:hAnsi="Arial" w:cs="Arial"/>
        </w:rPr>
      </w:pPr>
      <w:r>
        <w:rPr>
          <w:rFonts w:ascii="Arial" w:hAnsi="Arial" w:cs="Arial"/>
        </w:rPr>
        <w:t>Section 6.7.1</w:t>
      </w:r>
    </w:p>
    <w:p w14:paraId="0C4CD497" w14:textId="18A5BA19" w:rsidR="00C05701" w:rsidRDefault="00C05701" w:rsidP="00C05701">
      <w:pPr>
        <w:numPr>
          <w:ilvl w:val="1"/>
          <w:numId w:val="6"/>
        </w:numPr>
        <w:rPr>
          <w:rFonts w:ascii="Arial" w:hAnsi="Arial" w:cs="Arial"/>
        </w:rPr>
      </w:pPr>
      <w:r>
        <w:rPr>
          <w:rFonts w:ascii="Arial" w:hAnsi="Arial" w:cs="Arial"/>
        </w:rPr>
        <w:t>Section 6.7.2.7</w:t>
      </w:r>
    </w:p>
    <w:p w14:paraId="14DAC628" w14:textId="3E84A8CF" w:rsidR="00C05701" w:rsidRDefault="00C05701" w:rsidP="00FF37CB">
      <w:pPr>
        <w:numPr>
          <w:ilvl w:val="1"/>
          <w:numId w:val="6"/>
        </w:numPr>
        <w:rPr>
          <w:rFonts w:ascii="Arial" w:hAnsi="Arial" w:cs="Arial"/>
        </w:rPr>
      </w:pPr>
      <w:r>
        <w:rPr>
          <w:rFonts w:ascii="Arial" w:hAnsi="Arial" w:cs="Arial"/>
        </w:rPr>
        <w:t>Section 6.7.2.8</w:t>
      </w:r>
    </w:p>
    <w:p w14:paraId="502F344D" w14:textId="5DFC1709" w:rsidR="00C05701" w:rsidRDefault="00C05701" w:rsidP="00D53B83">
      <w:pPr>
        <w:numPr>
          <w:ilvl w:val="1"/>
          <w:numId w:val="6"/>
        </w:numPr>
        <w:spacing w:after="120"/>
        <w:rPr>
          <w:rFonts w:ascii="Arial" w:hAnsi="Arial" w:cs="Arial"/>
        </w:rPr>
      </w:pPr>
      <w:r>
        <w:rPr>
          <w:rFonts w:ascii="Arial" w:hAnsi="Arial" w:cs="Arial"/>
        </w:rPr>
        <w:t>Section 9.14.10</w:t>
      </w:r>
    </w:p>
    <w:p w14:paraId="495FB7C5" w14:textId="0B56EC72" w:rsidR="00C82C99" w:rsidRDefault="00C82C99" w:rsidP="00FA5632">
      <w:pPr>
        <w:numPr>
          <w:ilvl w:val="0"/>
          <w:numId w:val="6"/>
        </w:numPr>
        <w:rPr>
          <w:rFonts w:ascii="Arial" w:hAnsi="Arial" w:cs="Arial"/>
        </w:rPr>
      </w:pPr>
      <w:r>
        <w:rPr>
          <w:rFonts w:ascii="Arial" w:hAnsi="Arial" w:cs="Arial"/>
        </w:rPr>
        <w:t>NPRR1246,</w:t>
      </w:r>
      <w:r w:rsidRPr="00C82C99">
        <w:t xml:space="preserve"> </w:t>
      </w:r>
      <w:r w:rsidRPr="00C82C99">
        <w:rPr>
          <w:rFonts w:ascii="Arial" w:hAnsi="Arial" w:cs="Arial"/>
        </w:rPr>
        <w:t>Energy Storage Resource Terminology Alignment for the Single-Model Era</w:t>
      </w:r>
      <w:r>
        <w:rPr>
          <w:rFonts w:ascii="Arial" w:hAnsi="Arial" w:cs="Arial"/>
        </w:rPr>
        <w:t xml:space="preserve"> (unboxed 12/5/25)</w:t>
      </w:r>
    </w:p>
    <w:p w14:paraId="1ABAA5E0" w14:textId="2F25DB77" w:rsidR="00C82C99" w:rsidRDefault="00C82C99" w:rsidP="005417EB">
      <w:pPr>
        <w:numPr>
          <w:ilvl w:val="1"/>
          <w:numId w:val="6"/>
        </w:numPr>
        <w:rPr>
          <w:rFonts w:ascii="Arial" w:hAnsi="Arial" w:cs="Arial"/>
        </w:rPr>
      </w:pPr>
      <w:r>
        <w:rPr>
          <w:rFonts w:ascii="Arial" w:hAnsi="Arial" w:cs="Arial"/>
        </w:rPr>
        <w:t>Section 3.18</w:t>
      </w:r>
    </w:p>
    <w:p w14:paraId="374470CB" w14:textId="6CB64C9C" w:rsidR="00D53B83" w:rsidRDefault="00D53B83" w:rsidP="00FF37CB">
      <w:pPr>
        <w:numPr>
          <w:ilvl w:val="1"/>
          <w:numId w:val="6"/>
        </w:numPr>
        <w:rPr>
          <w:rFonts w:ascii="Arial" w:hAnsi="Arial" w:cs="Arial"/>
        </w:rPr>
      </w:pPr>
      <w:r>
        <w:rPr>
          <w:rFonts w:ascii="Arial" w:hAnsi="Arial" w:cs="Arial"/>
        </w:rPr>
        <w:t>Section 4.4.7.3</w:t>
      </w:r>
    </w:p>
    <w:p w14:paraId="2B8E1005" w14:textId="5EF34977" w:rsidR="00C05701" w:rsidRDefault="00C05701" w:rsidP="00C82C99">
      <w:pPr>
        <w:numPr>
          <w:ilvl w:val="1"/>
          <w:numId w:val="6"/>
        </w:numPr>
        <w:spacing w:after="120"/>
        <w:rPr>
          <w:rFonts w:ascii="Arial" w:hAnsi="Arial" w:cs="Arial"/>
        </w:rPr>
      </w:pPr>
      <w:r>
        <w:rPr>
          <w:rFonts w:ascii="Arial" w:hAnsi="Arial" w:cs="Arial"/>
        </w:rPr>
        <w:t>Section 9.19.1</w:t>
      </w:r>
    </w:p>
    <w:p w14:paraId="6F2D5B21" w14:textId="53769A87" w:rsidR="00D53B83" w:rsidRDefault="00D53B83" w:rsidP="00FA5632">
      <w:pPr>
        <w:numPr>
          <w:ilvl w:val="0"/>
          <w:numId w:val="6"/>
        </w:numPr>
        <w:rPr>
          <w:rFonts w:ascii="Arial" w:hAnsi="Arial" w:cs="Arial"/>
        </w:rPr>
      </w:pPr>
      <w:r>
        <w:rPr>
          <w:rFonts w:ascii="Arial" w:hAnsi="Arial" w:cs="Arial"/>
        </w:rPr>
        <w:t xml:space="preserve">NPRR1268, </w:t>
      </w:r>
      <w:r w:rsidRPr="00D53B83">
        <w:rPr>
          <w:rFonts w:ascii="Arial" w:hAnsi="Arial" w:cs="Arial"/>
        </w:rPr>
        <w:t xml:space="preserve">RTC – Modification of Ancillary Service Demand Curves </w:t>
      </w:r>
      <w:r>
        <w:rPr>
          <w:rFonts w:ascii="Arial" w:hAnsi="Arial" w:cs="Arial"/>
        </w:rPr>
        <w:t xml:space="preserve">(unboxed 12/5/25) </w:t>
      </w:r>
    </w:p>
    <w:p w14:paraId="39001347" w14:textId="640BC6BA" w:rsidR="00D53B83" w:rsidRDefault="00D53B83" w:rsidP="007B6C8D">
      <w:pPr>
        <w:numPr>
          <w:ilvl w:val="1"/>
          <w:numId w:val="6"/>
        </w:numPr>
        <w:rPr>
          <w:rFonts w:ascii="Arial" w:hAnsi="Arial" w:cs="Arial"/>
        </w:rPr>
      </w:pPr>
      <w:r>
        <w:rPr>
          <w:rFonts w:ascii="Arial" w:hAnsi="Arial" w:cs="Arial"/>
        </w:rPr>
        <w:t>Section 4.4.12</w:t>
      </w:r>
    </w:p>
    <w:p w14:paraId="0729BF44" w14:textId="5B8B8BD4" w:rsidR="007B6C8D" w:rsidRDefault="007B6C8D" w:rsidP="00105A59">
      <w:pPr>
        <w:numPr>
          <w:ilvl w:val="1"/>
          <w:numId w:val="6"/>
        </w:numPr>
        <w:rPr>
          <w:rFonts w:ascii="Arial" w:hAnsi="Arial" w:cs="Arial"/>
        </w:rPr>
      </w:pPr>
      <w:r>
        <w:rPr>
          <w:rFonts w:ascii="Arial" w:hAnsi="Arial" w:cs="Arial"/>
        </w:rPr>
        <w:t>Section 4.5.1</w:t>
      </w:r>
    </w:p>
    <w:p w14:paraId="293D742F" w14:textId="7C9B3FB0" w:rsidR="00105A59" w:rsidRDefault="00105A59" w:rsidP="00D53B83">
      <w:pPr>
        <w:numPr>
          <w:ilvl w:val="1"/>
          <w:numId w:val="6"/>
        </w:numPr>
        <w:spacing w:after="120"/>
        <w:rPr>
          <w:rFonts w:ascii="Arial" w:hAnsi="Arial" w:cs="Arial"/>
        </w:rPr>
      </w:pPr>
      <w:r>
        <w:rPr>
          <w:rFonts w:ascii="Arial" w:hAnsi="Arial" w:cs="Arial"/>
        </w:rPr>
        <w:t>Section 6.5.7.3</w:t>
      </w:r>
    </w:p>
    <w:p w14:paraId="6780187E" w14:textId="10A197B5" w:rsidR="00D53B83" w:rsidRDefault="00D53B83" w:rsidP="00FA5632">
      <w:pPr>
        <w:numPr>
          <w:ilvl w:val="0"/>
          <w:numId w:val="6"/>
        </w:numPr>
        <w:rPr>
          <w:rFonts w:ascii="Arial" w:hAnsi="Arial" w:cs="Arial"/>
        </w:rPr>
      </w:pPr>
      <w:r>
        <w:rPr>
          <w:rFonts w:ascii="Arial" w:hAnsi="Arial" w:cs="Arial"/>
        </w:rPr>
        <w:t xml:space="preserve">NPRR1269, </w:t>
      </w:r>
      <w:r w:rsidRPr="00D53B83">
        <w:rPr>
          <w:rFonts w:ascii="Arial" w:hAnsi="Arial" w:cs="Arial"/>
        </w:rPr>
        <w:t xml:space="preserve">RTC+B Three Parameters Policy Issues </w:t>
      </w:r>
      <w:r>
        <w:rPr>
          <w:rFonts w:ascii="Arial" w:hAnsi="Arial" w:cs="Arial"/>
        </w:rPr>
        <w:t>(unboxed 12/5/25)</w:t>
      </w:r>
    </w:p>
    <w:p w14:paraId="66372550" w14:textId="6AE73101" w:rsidR="00D53B83" w:rsidRDefault="00D53B83" w:rsidP="007541DA">
      <w:pPr>
        <w:numPr>
          <w:ilvl w:val="1"/>
          <w:numId w:val="6"/>
        </w:numPr>
        <w:rPr>
          <w:rFonts w:ascii="Arial" w:hAnsi="Arial" w:cs="Arial"/>
        </w:rPr>
      </w:pPr>
      <w:r>
        <w:rPr>
          <w:rFonts w:ascii="Arial" w:hAnsi="Arial" w:cs="Arial"/>
        </w:rPr>
        <w:t>Section 4.4.12</w:t>
      </w:r>
    </w:p>
    <w:p w14:paraId="5BF25D60" w14:textId="749D663D" w:rsidR="007541DA" w:rsidRDefault="007541DA" w:rsidP="00105A59">
      <w:pPr>
        <w:numPr>
          <w:ilvl w:val="1"/>
          <w:numId w:val="6"/>
        </w:numPr>
        <w:rPr>
          <w:rFonts w:ascii="Arial" w:hAnsi="Arial" w:cs="Arial"/>
        </w:rPr>
      </w:pPr>
      <w:r>
        <w:rPr>
          <w:rFonts w:ascii="Arial" w:hAnsi="Arial" w:cs="Arial"/>
        </w:rPr>
        <w:t>Section 5.5.2</w:t>
      </w:r>
    </w:p>
    <w:p w14:paraId="0F489E8C" w14:textId="6A05C7E3" w:rsidR="00105A59" w:rsidRDefault="00105A59" w:rsidP="00D53B83">
      <w:pPr>
        <w:numPr>
          <w:ilvl w:val="1"/>
          <w:numId w:val="6"/>
        </w:numPr>
        <w:spacing w:after="120"/>
        <w:rPr>
          <w:rFonts w:ascii="Arial" w:hAnsi="Arial" w:cs="Arial"/>
        </w:rPr>
      </w:pPr>
      <w:r>
        <w:rPr>
          <w:rFonts w:ascii="Arial" w:hAnsi="Arial" w:cs="Arial"/>
        </w:rPr>
        <w:t>Section 6.5.7.3</w:t>
      </w:r>
    </w:p>
    <w:p w14:paraId="331E5BBF" w14:textId="77777777" w:rsidR="00B0695B" w:rsidRDefault="00B0695B" w:rsidP="00B0695B">
      <w:pPr>
        <w:numPr>
          <w:ilvl w:val="0"/>
          <w:numId w:val="6"/>
        </w:numPr>
        <w:rPr>
          <w:rFonts w:ascii="Arial" w:hAnsi="Arial" w:cs="Arial"/>
        </w:rPr>
      </w:pPr>
      <w:r>
        <w:rPr>
          <w:rFonts w:ascii="Arial" w:hAnsi="Arial" w:cs="Arial"/>
        </w:rPr>
        <w:lastRenderedPageBreak/>
        <w:t xml:space="preserve">NPRR1282, </w:t>
      </w:r>
      <w:r w:rsidRPr="000D01EB">
        <w:rPr>
          <w:rFonts w:ascii="Arial" w:hAnsi="Arial" w:cs="Arial"/>
        </w:rPr>
        <w:t>Ancillary Service Duration under Real-Time Co-Optimization</w:t>
      </w:r>
      <w:r>
        <w:rPr>
          <w:rFonts w:ascii="Arial" w:hAnsi="Arial" w:cs="Arial"/>
        </w:rPr>
        <w:t xml:space="preserve"> (unboxed 12/5/25)</w:t>
      </w:r>
    </w:p>
    <w:p w14:paraId="2E2CF7DA" w14:textId="06C948A8" w:rsidR="00B0695B" w:rsidRPr="00B0695B" w:rsidRDefault="00B0695B" w:rsidP="00B0695B">
      <w:pPr>
        <w:numPr>
          <w:ilvl w:val="1"/>
          <w:numId w:val="6"/>
        </w:numPr>
        <w:spacing w:after="120"/>
        <w:rPr>
          <w:rFonts w:ascii="Arial" w:hAnsi="Arial" w:cs="Arial"/>
        </w:rPr>
      </w:pPr>
      <w:r>
        <w:rPr>
          <w:rFonts w:ascii="Arial" w:hAnsi="Arial" w:cs="Arial"/>
        </w:rPr>
        <w:t>Section 5.5.2</w:t>
      </w:r>
    </w:p>
    <w:p w14:paraId="2E691302" w14:textId="3DA46157" w:rsidR="00FA5632" w:rsidRDefault="00FA5632" w:rsidP="00FA5632">
      <w:pPr>
        <w:numPr>
          <w:ilvl w:val="0"/>
          <w:numId w:val="6"/>
        </w:numPr>
        <w:rPr>
          <w:rFonts w:ascii="Arial" w:hAnsi="Arial" w:cs="Arial"/>
        </w:rPr>
      </w:pPr>
      <w:r>
        <w:rPr>
          <w:rFonts w:ascii="Arial" w:hAnsi="Arial" w:cs="Arial"/>
        </w:rPr>
        <w:t xml:space="preserve">NPRR1290, </w:t>
      </w:r>
      <w:r w:rsidRPr="003C30C2">
        <w:rPr>
          <w:rFonts w:ascii="Arial" w:hAnsi="Arial" w:cs="Arial"/>
        </w:rPr>
        <w:t>Gap Resolutions and Clarifications for the Implementation of RTC+B</w:t>
      </w:r>
      <w:r w:rsidRPr="00D2714B">
        <w:rPr>
          <w:rFonts w:ascii="Arial" w:hAnsi="Arial" w:cs="Arial"/>
        </w:rPr>
        <w:t xml:space="preserve"> (unboxed 12/5/25)</w:t>
      </w:r>
    </w:p>
    <w:p w14:paraId="100AED20" w14:textId="77777777" w:rsidR="00FA5632" w:rsidRDefault="00FA5632" w:rsidP="00FA5632">
      <w:pPr>
        <w:numPr>
          <w:ilvl w:val="1"/>
          <w:numId w:val="6"/>
        </w:numPr>
        <w:rPr>
          <w:rFonts w:ascii="Arial" w:hAnsi="Arial" w:cs="Arial"/>
        </w:rPr>
      </w:pPr>
      <w:r>
        <w:rPr>
          <w:rFonts w:ascii="Arial" w:hAnsi="Arial" w:cs="Arial"/>
        </w:rPr>
        <w:t>Section 3.18</w:t>
      </w:r>
    </w:p>
    <w:p w14:paraId="0E379D59" w14:textId="77777777" w:rsidR="00FA5632" w:rsidRDefault="00FA5632" w:rsidP="00FA5632">
      <w:pPr>
        <w:numPr>
          <w:ilvl w:val="1"/>
          <w:numId w:val="6"/>
        </w:numPr>
        <w:rPr>
          <w:rFonts w:ascii="Arial" w:hAnsi="Arial" w:cs="Arial"/>
        </w:rPr>
      </w:pPr>
      <w:r>
        <w:rPr>
          <w:rFonts w:ascii="Arial" w:hAnsi="Arial" w:cs="Arial"/>
        </w:rPr>
        <w:t>Section 4.4.7.1</w:t>
      </w:r>
    </w:p>
    <w:p w14:paraId="069C2611" w14:textId="77777777" w:rsidR="00FA5632" w:rsidRDefault="00FA5632" w:rsidP="00FA5632">
      <w:pPr>
        <w:numPr>
          <w:ilvl w:val="1"/>
          <w:numId w:val="6"/>
        </w:numPr>
        <w:rPr>
          <w:rFonts w:ascii="Arial" w:hAnsi="Arial" w:cs="Arial"/>
        </w:rPr>
      </w:pPr>
      <w:r>
        <w:rPr>
          <w:rFonts w:ascii="Arial" w:hAnsi="Arial" w:cs="Arial"/>
        </w:rPr>
        <w:t>Section 6.5.7.3</w:t>
      </w:r>
    </w:p>
    <w:p w14:paraId="2F6D1FA3" w14:textId="77777777" w:rsidR="00FA5632" w:rsidRDefault="00FA5632" w:rsidP="00FA5632">
      <w:pPr>
        <w:numPr>
          <w:ilvl w:val="1"/>
          <w:numId w:val="6"/>
        </w:numPr>
        <w:rPr>
          <w:rFonts w:ascii="Arial" w:hAnsi="Arial" w:cs="Arial"/>
        </w:rPr>
      </w:pPr>
      <w:r>
        <w:rPr>
          <w:rFonts w:ascii="Arial" w:hAnsi="Arial" w:cs="Arial"/>
        </w:rPr>
        <w:t>Section 6.5.7.3.1</w:t>
      </w:r>
    </w:p>
    <w:p w14:paraId="0863724E" w14:textId="77777777" w:rsidR="00FA5632" w:rsidRDefault="00FA5632" w:rsidP="00FA5632">
      <w:pPr>
        <w:numPr>
          <w:ilvl w:val="1"/>
          <w:numId w:val="6"/>
        </w:numPr>
        <w:rPr>
          <w:rFonts w:ascii="Arial" w:hAnsi="Arial" w:cs="Arial"/>
        </w:rPr>
      </w:pPr>
      <w:r>
        <w:rPr>
          <w:rFonts w:ascii="Arial" w:hAnsi="Arial" w:cs="Arial"/>
        </w:rPr>
        <w:t>Section 6.5.7.5</w:t>
      </w:r>
    </w:p>
    <w:p w14:paraId="6A24D5C0" w14:textId="77777777" w:rsidR="00FA5632" w:rsidRDefault="00FA5632" w:rsidP="00FA5632">
      <w:pPr>
        <w:numPr>
          <w:ilvl w:val="1"/>
          <w:numId w:val="6"/>
        </w:numPr>
        <w:spacing w:after="120"/>
        <w:rPr>
          <w:rFonts w:ascii="Arial" w:hAnsi="Arial" w:cs="Arial"/>
        </w:rPr>
      </w:pPr>
      <w:r>
        <w:rPr>
          <w:rFonts w:ascii="Arial" w:hAnsi="Arial" w:cs="Arial"/>
        </w:rPr>
        <w:t>Section 6.6.9.1</w:t>
      </w:r>
    </w:p>
    <w:p w14:paraId="26B8462D" w14:textId="77777777" w:rsidR="00216B86" w:rsidRDefault="00216B86" w:rsidP="00216B86">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4946A7F8" w14:textId="1D8D28E4" w:rsidR="003A424C" w:rsidRDefault="003A424C" w:rsidP="00620FBF">
      <w:pPr>
        <w:numPr>
          <w:ilvl w:val="0"/>
          <w:numId w:val="6"/>
        </w:numPr>
        <w:rPr>
          <w:rFonts w:ascii="Arial" w:hAnsi="Arial" w:cs="Arial"/>
        </w:rPr>
      </w:pPr>
      <w:r>
        <w:rPr>
          <w:rFonts w:ascii="Arial" w:hAnsi="Arial" w:cs="Arial"/>
        </w:rPr>
        <w:t xml:space="preserve">NPRR1214, </w:t>
      </w:r>
      <w:r w:rsidRPr="003A424C">
        <w:rPr>
          <w:rFonts w:ascii="Arial" w:hAnsi="Arial" w:cs="Arial"/>
        </w:rPr>
        <w:t>Reliability Deployment Price Adder Fix to Provide Locational Price Signals, Reduce Uplift and Risk</w:t>
      </w:r>
    </w:p>
    <w:p w14:paraId="66203B1B" w14:textId="0BF4475C" w:rsidR="009A3772" w:rsidRDefault="003A424C" w:rsidP="00620FBF">
      <w:pPr>
        <w:numPr>
          <w:ilvl w:val="1"/>
          <w:numId w:val="6"/>
        </w:numPr>
        <w:rPr>
          <w:rFonts w:ascii="Arial" w:hAnsi="Arial" w:cs="Arial"/>
        </w:rPr>
      </w:pPr>
      <w:r>
        <w:rPr>
          <w:rFonts w:ascii="Arial" w:hAnsi="Arial" w:cs="Arial"/>
        </w:rPr>
        <w:t>Section 6.5.7.3.1</w:t>
      </w:r>
    </w:p>
    <w:p w14:paraId="08323749" w14:textId="17837003" w:rsidR="003C30C2" w:rsidRDefault="003C30C2" w:rsidP="00620FBF">
      <w:pPr>
        <w:numPr>
          <w:ilvl w:val="1"/>
          <w:numId w:val="6"/>
        </w:numPr>
        <w:spacing w:after="120"/>
        <w:rPr>
          <w:rFonts w:ascii="Arial" w:hAnsi="Arial" w:cs="Arial"/>
        </w:rPr>
      </w:pPr>
      <w:r>
        <w:rPr>
          <w:rFonts w:ascii="Arial" w:hAnsi="Arial" w:cs="Arial"/>
        </w:rPr>
        <w:t>Section 6.7.6</w:t>
      </w:r>
    </w:p>
    <w:p w14:paraId="2480AB4E" w14:textId="4CCD73E9" w:rsidR="00ED5CA9" w:rsidRDefault="00ED5CA9" w:rsidP="00ED5CA9">
      <w:pPr>
        <w:numPr>
          <w:ilvl w:val="0"/>
          <w:numId w:val="6"/>
        </w:numPr>
        <w:rPr>
          <w:rFonts w:ascii="Arial" w:hAnsi="Arial" w:cs="Arial"/>
        </w:rPr>
      </w:pPr>
      <w:bookmarkStart w:id="4" w:name="_Hlk214556902"/>
      <w:r>
        <w:rPr>
          <w:rFonts w:ascii="Arial" w:hAnsi="Arial" w:cs="Arial"/>
        </w:rPr>
        <w:t xml:space="preserve">NPRR1310, </w:t>
      </w:r>
      <w:r w:rsidRPr="00ED5CA9">
        <w:rPr>
          <w:rFonts w:ascii="Arial" w:hAnsi="Arial" w:cs="Arial"/>
        </w:rPr>
        <w:t>Dispatchable Reliability Reserve Service Plus Energy Storage Resource Participation and Release Factor</w:t>
      </w:r>
    </w:p>
    <w:p w14:paraId="0BEE8FC0" w14:textId="77777777" w:rsidR="00ED5CA9" w:rsidRPr="00ED5CA9" w:rsidRDefault="00ED5CA9" w:rsidP="00ED5CA9">
      <w:pPr>
        <w:numPr>
          <w:ilvl w:val="1"/>
          <w:numId w:val="6"/>
        </w:numPr>
        <w:rPr>
          <w:rFonts w:ascii="Arial" w:hAnsi="Arial" w:cs="Arial"/>
        </w:rPr>
      </w:pPr>
      <w:r w:rsidRPr="00ED5CA9">
        <w:rPr>
          <w:rFonts w:ascii="Arial" w:hAnsi="Arial" w:cs="Arial"/>
        </w:rPr>
        <w:t>Section 2.1</w:t>
      </w:r>
    </w:p>
    <w:p w14:paraId="5A0D67CE" w14:textId="77777777" w:rsidR="00ED5CA9" w:rsidRPr="00ED5CA9" w:rsidRDefault="00ED5CA9" w:rsidP="00ED5CA9">
      <w:pPr>
        <w:numPr>
          <w:ilvl w:val="1"/>
          <w:numId w:val="6"/>
        </w:numPr>
        <w:rPr>
          <w:rFonts w:ascii="Arial" w:hAnsi="Arial" w:cs="Arial"/>
        </w:rPr>
      </w:pPr>
      <w:r w:rsidRPr="00ED5CA9">
        <w:rPr>
          <w:rFonts w:ascii="Arial" w:hAnsi="Arial" w:cs="Arial"/>
        </w:rPr>
        <w:t>Section 2.2</w:t>
      </w:r>
    </w:p>
    <w:p w14:paraId="4F54265F" w14:textId="77777777" w:rsidR="00ED5CA9" w:rsidRPr="00ED5CA9" w:rsidRDefault="00ED5CA9" w:rsidP="00ED5CA9">
      <w:pPr>
        <w:numPr>
          <w:ilvl w:val="1"/>
          <w:numId w:val="6"/>
        </w:numPr>
        <w:rPr>
          <w:rFonts w:ascii="Arial" w:hAnsi="Arial" w:cs="Arial"/>
        </w:rPr>
      </w:pPr>
      <w:r w:rsidRPr="00ED5CA9">
        <w:rPr>
          <w:rFonts w:ascii="Arial" w:hAnsi="Arial" w:cs="Arial"/>
        </w:rPr>
        <w:t>Section 3.2.3</w:t>
      </w:r>
    </w:p>
    <w:p w14:paraId="6A50F0DD" w14:textId="77777777" w:rsidR="00ED5CA9" w:rsidRPr="00ED5CA9" w:rsidRDefault="00ED5CA9" w:rsidP="00ED5CA9">
      <w:pPr>
        <w:numPr>
          <w:ilvl w:val="1"/>
          <w:numId w:val="6"/>
        </w:numPr>
        <w:rPr>
          <w:rFonts w:ascii="Arial" w:hAnsi="Arial" w:cs="Arial"/>
        </w:rPr>
      </w:pPr>
      <w:r w:rsidRPr="00ED5CA9">
        <w:rPr>
          <w:rFonts w:ascii="Arial" w:hAnsi="Arial" w:cs="Arial"/>
        </w:rPr>
        <w:t>Section 3.9.1</w:t>
      </w:r>
    </w:p>
    <w:p w14:paraId="3E352CC5" w14:textId="77777777" w:rsidR="00ED5CA9" w:rsidRPr="00ED5CA9" w:rsidRDefault="00ED5CA9" w:rsidP="00ED5CA9">
      <w:pPr>
        <w:numPr>
          <w:ilvl w:val="1"/>
          <w:numId w:val="6"/>
        </w:numPr>
        <w:rPr>
          <w:rFonts w:ascii="Arial" w:hAnsi="Arial" w:cs="Arial"/>
        </w:rPr>
      </w:pPr>
      <w:r w:rsidRPr="00ED5CA9">
        <w:rPr>
          <w:rFonts w:ascii="Arial" w:hAnsi="Arial" w:cs="Arial"/>
        </w:rPr>
        <w:t>Section 3.17.5</w:t>
      </w:r>
    </w:p>
    <w:p w14:paraId="19035D48" w14:textId="77777777" w:rsidR="00ED5CA9" w:rsidRPr="00ED5CA9" w:rsidRDefault="00ED5CA9" w:rsidP="00ED5CA9">
      <w:pPr>
        <w:numPr>
          <w:ilvl w:val="1"/>
          <w:numId w:val="6"/>
        </w:numPr>
        <w:rPr>
          <w:rFonts w:ascii="Arial" w:hAnsi="Arial" w:cs="Arial"/>
        </w:rPr>
      </w:pPr>
      <w:r w:rsidRPr="00ED5CA9">
        <w:rPr>
          <w:rFonts w:ascii="Arial" w:hAnsi="Arial" w:cs="Arial"/>
        </w:rPr>
        <w:t>Section 3.18</w:t>
      </w:r>
    </w:p>
    <w:p w14:paraId="311E5339" w14:textId="77777777" w:rsidR="00ED5CA9" w:rsidRPr="00ED5CA9" w:rsidRDefault="00ED5CA9" w:rsidP="00ED5CA9">
      <w:pPr>
        <w:numPr>
          <w:ilvl w:val="1"/>
          <w:numId w:val="6"/>
        </w:numPr>
        <w:rPr>
          <w:rFonts w:ascii="Arial" w:hAnsi="Arial" w:cs="Arial"/>
        </w:rPr>
      </w:pPr>
      <w:r w:rsidRPr="00ED5CA9">
        <w:rPr>
          <w:rFonts w:ascii="Arial" w:hAnsi="Arial" w:cs="Arial"/>
        </w:rPr>
        <w:t>Section 4.4.7.1</w:t>
      </w:r>
    </w:p>
    <w:p w14:paraId="736B70CB" w14:textId="77777777" w:rsidR="00ED5CA9" w:rsidRPr="00ED5CA9" w:rsidRDefault="00ED5CA9" w:rsidP="00ED5CA9">
      <w:pPr>
        <w:numPr>
          <w:ilvl w:val="1"/>
          <w:numId w:val="6"/>
        </w:numPr>
        <w:rPr>
          <w:rFonts w:ascii="Arial" w:hAnsi="Arial" w:cs="Arial"/>
        </w:rPr>
      </w:pPr>
      <w:r w:rsidRPr="00ED5CA9">
        <w:rPr>
          <w:rFonts w:ascii="Arial" w:hAnsi="Arial" w:cs="Arial"/>
        </w:rPr>
        <w:t>Section 4.4.7.2</w:t>
      </w:r>
    </w:p>
    <w:p w14:paraId="7BD319B2" w14:textId="77777777" w:rsidR="00ED5CA9" w:rsidRPr="00ED5CA9" w:rsidRDefault="00ED5CA9" w:rsidP="00ED5CA9">
      <w:pPr>
        <w:numPr>
          <w:ilvl w:val="1"/>
          <w:numId w:val="6"/>
        </w:numPr>
        <w:rPr>
          <w:rFonts w:ascii="Arial" w:hAnsi="Arial" w:cs="Arial"/>
        </w:rPr>
      </w:pPr>
      <w:r w:rsidRPr="00ED5CA9">
        <w:rPr>
          <w:rFonts w:ascii="Arial" w:hAnsi="Arial" w:cs="Arial"/>
        </w:rPr>
        <w:t>Section 4.4.7.3</w:t>
      </w:r>
    </w:p>
    <w:p w14:paraId="6C8DCEE7" w14:textId="77777777" w:rsidR="00ED5CA9" w:rsidRPr="00ED5CA9" w:rsidRDefault="00ED5CA9" w:rsidP="00ED5CA9">
      <w:pPr>
        <w:numPr>
          <w:ilvl w:val="1"/>
          <w:numId w:val="6"/>
        </w:numPr>
        <w:rPr>
          <w:rFonts w:ascii="Arial" w:hAnsi="Arial" w:cs="Arial"/>
        </w:rPr>
      </w:pPr>
      <w:r w:rsidRPr="00ED5CA9">
        <w:rPr>
          <w:rFonts w:ascii="Arial" w:hAnsi="Arial" w:cs="Arial"/>
        </w:rPr>
        <w:t>Section 4.4.12</w:t>
      </w:r>
    </w:p>
    <w:p w14:paraId="17475CE5" w14:textId="77777777" w:rsidR="00ED5CA9" w:rsidRPr="00ED5CA9" w:rsidRDefault="00ED5CA9" w:rsidP="00ED5CA9">
      <w:pPr>
        <w:numPr>
          <w:ilvl w:val="1"/>
          <w:numId w:val="6"/>
        </w:numPr>
        <w:rPr>
          <w:rFonts w:ascii="Arial" w:hAnsi="Arial" w:cs="Arial"/>
        </w:rPr>
      </w:pPr>
      <w:r w:rsidRPr="00ED5CA9">
        <w:rPr>
          <w:rFonts w:ascii="Arial" w:hAnsi="Arial" w:cs="Arial"/>
        </w:rPr>
        <w:t>Section 4.5.1</w:t>
      </w:r>
    </w:p>
    <w:p w14:paraId="27C3831A" w14:textId="77777777" w:rsidR="00ED5CA9" w:rsidRPr="00ED5CA9" w:rsidRDefault="00ED5CA9" w:rsidP="00ED5CA9">
      <w:pPr>
        <w:numPr>
          <w:ilvl w:val="1"/>
          <w:numId w:val="6"/>
        </w:numPr>
        <w:rPr>
          <w:rFonts w:ascii="Arial" w:hAnsi="Arial" w:cs="Arial"/>
        </w:rPr>
      </w:pPr>
      <w:r w:rsidRPr="00ED5CA9">
        <w:rPr>
          <w:rFonts w:ascii="Arial" w:hAnsi="Arial" w:cs="Arial"/>
        </w:rPr>
        <w:t>Section 4.6.2.3</w:t>
      </w:r>
    </w:p>
    <w:p w14:paraId="128941FB" w14:textId="77777777" w:rsidR="00ED5CA9" w:rsidRPr="00ED5CA9" w:rsidRDefault="00ED5CA9" w:rsidP="00ED5CA9">
      <w:pPr>
        <w:numPr>
          <w:ilvl w:val="1"/>
          <w:numId w:val="6"/>
        </w:numPr>
        <w:rPr>
          <w:rFonts w:ascii="Arial" w:hAnsi="Arial" w:cs="Arial"/>
        </w:rPr>
      </w:pPr>
      <w:r w:rsidRPr="00ED5CA9">
        <w:rPr>
          <w:rFonts w:ascii="Arial" w:hAnsi="Arial" w:cs="Arial"/>
        </w:rPr>
        <w:t>Section 4.6.2.3.1</w:t>
      </w:r>
    </w:p>
    <w:p w14:paraId="36B5033D" w14:textId="77777777" w:rsidR="00ED5CA9" w:rsidRPr="00ED5CA9" w:rsidRDefault="00ED5CA9" w:rsidP="00ED5CA9">
      <w:pPr>
        <w:numPr>
          <w:ilvl w:val="1"/>
          <w:numId w:val="6"/>
        </w:numPr>
        <w:rPr>
          <w:rFonts w:ascii="Arial" w:hAnsi="Arial" w:cs="Arial"/>
        </w:rPr>
      </w:pPr>
      <w:r w:rsidRPr="00ED5CA9">
        <w:rPr>
          <w:rFonts w:ascii="Arial" w:hAnsi="Arial" w:cs="Arial"/>
        </w:rPr>
        <w:t>Section 4.6.4.1.6</w:t>
      </w:r>
    </w:p>
    <w:p w14:paraId="594A18D2" w14:textId="77777777" w:rsidR="00ED5CA9" w:rsidRPr="00ED5CA9" w:rsidRDefault="00ED5CA9" w:rsidP="00ED5CA9">
      <w:pPr>
        <w:numPr>
          <w:ilvl w:val="1"/>
          <w:numId w:val="6"/>
        </w:numPr>
        <w:rPr>
          <w:rFonts w:ascii="Arial" w:hAnsi="Arial" w:cs="Arial"/>
        </w:rPr>
      </w:pPr>
      <w:r w:rsidRPr="00ED5CA9">
        <w:rPr>
          <w:rFonts w:ascii="Arial" w:hAnsi="Arial" w:cs="Arial"/>
        </w:rPr>
        <w:t>Section 4.6.4.2.6</w:t>
      </w:r>
    </w:p>
    <w:p w14:paraId="0AA70C14" w14:textId="77777777" w:rsidR="00ED5CA9" w:rsidRPr="00ED5CA9" w:rsidRDefault="00ED5CA9" w:rsidP="00ED5CA9">
      <w:pPr>
        <w:numPr>
          <w:ilvl w:val="1"/>
          <w:numId w:val="6"/>
        </w:numPr>
        <w:rPr>
          <w:rFonts w:ascii="Arial" w:hAnsi="Arial" w:cs="Arial"/>
        </w:rPr>
      </w:pPr>
      <w:r w:rsidRPr="00ED5CA9">
        <w:rPr>
          <w:rFonts w:ascii="Arial" w:hAnsi="Arial" w:cs="Arial"/>
        </w:rPr>
        <w:t>Section 5.5.2</w:t>
      </w:r>
    </w:p>
    <w:p w14:paraId="4587224C" w14:textId="77777777" w:rsidR="00ED5CA9" w:rsidRPr="00ED5CA9" w:rsidRDefault="00ED5CA9" w:rsidP="00ED5CA9">
      <w:pPr>
        <w:numPr>
          <w:ilvl w:val="1"/>
          <w:numId w:val="6"/>
        </w:numPr>
        <w:rPr>
          <w:rFonts w:ascii="Arial" w:hAnsi="Arial" w:cs="Arial"/>
        </w:rPr>
      </w:pPr>
      <w:r w:rsidRPr="00ED5CA9">
        <w:rPr>
          <w:rFonts w:ascii="Arial" w:hAnsi="Arial" w:cs="Arial"/>
        </w:rPr>
        <w:t>Section 5.6.2</w:t>
      </w:r>
    </w:p>
    <w:p w14:paraId="6C3B9EF0" w14:textId="77777777" w:rsidR="00ED5CA9" w:rsidRPr="00ED5CA9" w:rsidRDefault="00ED5CA9" w:rsidP="00ED5CA9">
      <w:pPr>
        <w:numPr>
          <w:ilvl w:val="1"/>
          <w:numId w:val="6"/>
        </w:numPr>
        <w:rPr>
          <w:rFonts w:ascii="Arial" w:hAnsi="Arial" w:cs="Arial"/>
        </w:rPr>
      </w:pPr>
      <w:r w:rsidRPr="00ED5CA9">
        <w:rPr>
          <w:rFonts w:ascii="Arial" w:hAnsi="Arial" w:cs="Arial"/>
        </w:rPr>
        <w:t>Section 5.7.1</w:t>
      </w:r>
    </w:p>
    <w:p w14:paraId="464D5B84" w14:textId="77777777" w:rsidR="00ED5CA9" w:rsidRPr="00ED5CA9" w:rsidRDefault="00ED5CA9" w:rsidP="00ED5CA9">
      <w:pPr>
        <w:numPr>
          <w:ilvl w:val="1"/>
          <w:numId w:val="6"/>
        </w:numPr>
        <w:rPr>
          <w:rFonts w:ascii="Arial" w:hAnsi="Arial" w:cs="Arial"/>
        </w:rPr>
      </w:pPr>
      <w:r w:rsidRPr="00ED5CA9">
        <w:rPr>
          <w:rFonts w:ascii="Arial" w:hAnsi="Arial" w:cs="Arial"/>
        </w:rPr>
        <w:t>Section 5.7.1.1</w:t>
      </w:r>
    </w:p>
    <w:p w14:paraId="20BCBA63" w14:textId="77777777" w:rsidR="00ED5CA9" w:rsidRPr="00ED5CA9" w:rsidRDefault="00ED5CA9" w:rsidP="00ED5CA9">
      <w:pPr>
        <w:numPr>
          <w:ilvl w:val="1"/>
          <w:numId w:val="6"/>
        </w:numPr>
        <w:rPr>
          <w:rFonts w:ascii="Arial" w:hAnsi="Arial" w:cs="Arial"/>
        </w:rPr>
      </w:pPr>
      <w:r w:rsidRPr="00ED5CA9">
        <w:rPr>
          <w:rFonts w:ascii="Arial" w:hAnsi="Arial" w:cs="Arial"/>
        </w:rPr>
        <w:t>Section 5.7.1.2</w:t>
      </w:r>
    </w:p>
    <w:p w14:paraId="03471CDE" w14:textId="77777777" w:rsidR="00ED5CA9" w:rsidRPr="00ED5CA9" w:rsidRDefault="00ED5CA9" w:rsidP="00ED5CA9">
      <w:pPr>
        <w:numPr>
          <w:ilvl w:val="1"/>
          <w:numId w:val="6"/>
        </w:numPr>
        <w:rPr>
          <w:rFonts w:ascii="Arial" w:hAnsi="Arial" w:cs="Arial"/>
        </w:rPr>
      </w:pPr>
      <w:r w:rsidRPr="00ED5CA9">
        <w:rPr>
          <w:rFonts w:ascii="Arial" w:hAnsi="Arial" w:cs="Arial"/>
        </w:rPr>
        <w:t>Section 5.7.1.3</w:t>
      </w:r>
    </w:p>
    <w:p w14:paraId="5A2B2D44" w14:textId="77777777" w:rsidR="00ED5CA9" w:rsidRPr="00ED5CA9" w:rsidRDefault="00ED5CA9" w:rsidP="00ED5CA9">
      <w:pPr>
        <w:numPr>
          <w:ilvl w:val="1"/>
          <w:numId w:val="6"/>
        </w:numPr>
        <w:rPr>
          <w:rFonts w:ascii="Arial" w:hAnsi="Arial" w:cs="Arial"/>
        </w:rPr>
      </w:pPr>
      <w:r w:rsidRPr="00ED5CA9">
        <w:rPr>
          <w:rFonts w:ascii="Arial" w:hAnsi="Arial" w:cs="Arial"/>
        </w:rPr>
        <w:t>Section 5.7.1.4</w:t>
      </w:r>
    </w:p>
    <w:p w14:paraId="45746185" w14:textId="77777777" w:rsidR="00ED5CA9" w:rsidRPr="00ED5CA9" w:rsidRDefault="00ED5CA9" w:rsidP="00ED5CA9">
      <w:pPr>
        <w:numPr>
          <w:ilvl w:val="1"/>
          <w:numId w:val="6"/>
        </w:numPr>
        <w:rPr>
          <w:rFonts w:ascii="Arial" w:hAnsi="Arial" w:cs="Arial"/>
        </w:rPr>
      </w:pPr>
      <w:r w:rsidRPr="00ED5CA9">
        <w:rPr>
          <w:rFonts w:ascii="Arial" w:hAnsi="Arial" w:cs="Arial"/>
        </w:rPr>
        <w:t>Section 5.7.2</w:t>
      </w:r>
    </w:p>
    <w:p w14:paraId="1CCE17AA" w14:textId="77777777" w:rsidR="00ED5CA9" w:rsidRPr="00ED5CA9" w:rsidRDefault="00ED5CA9" w:rsidP="00ED5CA9">
      <w:pPr>
        <w:numPr>
          <w:ilvl w:val="1"/>
          <w:numId w:val="6"/>
        </w:numPr>
        <w:rPr>
          <w:rFonts w:ascii="Arial" w:hAnsi="Arial" w:cs="Arial"/>
        </w:rPr>
      </w:pPr>
      <w:r w:rsidRPr="00ED5CA9">
        <w:rPr>
          <w:rFonts w:ascii="Arial" w:hAnsi="Arial" w:cs="Arial"/>
        </w:rPr>
        <w:t>Section 5.7.4.1.1</w:t>
      </w:r>
    </w:p>
    <w:p w14:paraId="296EA143" w14:textId="77777777" w:rsidR="00ED5CA9" w:rsidRPr="00ED5CA9" w:rsidRDefault="00ED5CA9" w:rsidP="00ED5CA9">
      <w:pPr>
        <w:numPr>
          <w:ilvl w:val="1"/>
          <w:numId w:val="6"/>
        </w:numPr>
        <w:rPr>
          <w:rFonts w:ascii="Arial" w:hAnsi="Arial" w:cs="Arial"/>
        </w:rPr>
      </w:pPr>
      <w:r w:rsidRPr="00ED5CA9">
        <w:rPr>
          <w:rFonts w:ascii="Arial" w:hAnsi="Arial" w:cs="Arial"/>
        </w:rPr>
        <w:t>Section 6.1</w:t>
      </w:r>
    </w:p>
    <w:p w14:paraId="142D4C47" w14:textId="77777777" w:rsidR="00ED5CA9" w:rsidRPr="00ED5CA9" w:rsidRDefault="00ED5CA9" w:rsidP="00ED5CA9">
      <w:pPr>
        <w:numPr>
          <w:ilvl w:val="1"/>
          <w:numId w:val="6"/>
        </w:numPr>
        <w:rPr>
          <w:rFonts w:ascii="Arial" w:hAnsi="Arial" w:cs="Arial"/>
        </w:rPr>
      </w:pPr>
      <w:r w:rsidRPr="00ED5CA9">
        <w:rPr>
          <w:rFonts w:ascii="Arial" w:hAnsi="Arial" w:cs="Arial"/>
        </w:rPr>
        <w:lastRenderedPageBreak/>
        <w:t>Section 6.5.7.3</w:t>
      </w:r>
    </w:p>
    <w:p w14:paraId="28D3F777" w14:textId="77777777" w:rsidR="00ED5CA9" w:rsidRPr="00ED5CA9" w:rsidRDefault="00ED5CA9" w:rsidP="00ED5CA9">
      <w:pPr>
        <w:numPr>
          <w:ilvl w:val="1"/>
          <w:numId w:val="6"/>
        </w:numPr>
        <w:rPr>
          <w:rFonts w:ascii="Arial" w:hAnsi="Arial" w:cs="Arial"/>
        </w:rPr>
      </w:pPr>
      <w:r w:rsidRPr="00ED5CA9">
        <w:rPr>
          <w:rFonts w:ascii="Arial" w:hAnsi="Arial" w:cs="Arial"/>
        </w:rPr>
        <w:t>Section 6.5.7.3.1</w:t>
      </w:r>
    </w:p>
    <w:p w14:paraId="66C9687E" w14:textId="77777777" w:rsidR="00ED5CA9" w:rsidRPr="00ED5CA9" w:rsidRDefault="00ED5CA9" w:rsidP="00ED5CA9">
      <w:pPr>
        <w:numPr>
          <w:ilvl w:val="1"/>
          <w:numId w:val="6"/>
        </w:numPr>
        <w:rPr>
          <w:rFonts w:ascii="Arial" w:hAnsi="Arial" w:cs="Arial"/>
        </w:rPr>
      </w:pPr>
      <w:r w:rsidRPr="00ED5CA9">
        <w:rPr>
          <w:rFonts w:ascii="Arial" w:hAnsi="Arial" w:cs="Arial"/>
        </w:rPr>
        <w:t>Section 6.5.7.5</w:t>
      </w:r>
    </w:p>
    <w:p w14:paraId="57BAA8ED" w14:textId="77777777" w:rsidR="00ED5CA9" w:rsidRPr="00ED5CA9" w:rsidRDefault="00ED5CA9" w:rsidP="00ED5CA9">
      <w:pPr>
        <w:numPr>
          <w:ilvl w:val="1"/>
          <w:numId w:val="6"/>
        </w:numPr>
        <w:rPr>
          <w:rFonts w:ascii="Arial" w:hAnsi="Arial" w:cs="Arial"/>
        </w:rPr>
      </w:pPr>
      <w:r w:rsidRPr="00ED5CA9">
        <w:rPr>
          <w:rFonts w:ascii="Arial" w:hAnsi="Arial" w:cs="Arial"/>
        </w:rPr>
        <w:t>Section 6.5.7.6.2.5</w:t>
      </w:r>
    </w:p>
    <w:p w14:paraId="2EEF6F4E" w14:textId="77777777" w:rsidR="00ED5CA9" w:rsidRPr="00ED5CA9" w:rsidRDefault="00ED5CA9" w:rsidP="00ED5CA9">
      <w:pPr>
        <w:numPr>
          <w:ilvl w:val="1"/>
          <w:numId w:val="6"/>
        </w:numPr>
        <w:rPr>
          <w:rFonts w:ascii="Arial" w:hAnsi="Arial" w:cs="Arial"/>
        </w:rPr>
      </w:pPr>
      <w:r w:rsidRPr="00ED5CA9">
        <w:rPr>
          <w:rFonts w:ascii="Arial" w:hAnsi="Arial" w:cs="Arial"/>
        </w:rPr>
        <w:t>Section 6.6.1.6</w:t>
      </w:r>
    </w:p>
    <w:p w14:paraId="328DC9B2" w14:textId="77777777" w:rsidR="00ED5CA9" w:rsidRPr="00ED5CA9" w:rsidRDefault="00ED5CA9" w:rsidP="00ED5CA9">
      <w:pPr>
        <w:numPr>
          <w:ilvl w:val="1"/>
          <w:numId w:val="6"/>
        </w:numPr>
        <w:rPr>
          <w:rFonts w:ascii="Arial" w:hAnsi="Arial" w:cs="Arial"/>
        </w:rPr>
      </w:pPr>
      <w:r w:rsidRPr="00ED5CA9">
        <w:rPr>
          <w:rFonts w:ascii="Arial" w:hAnsi="Arial" w:cs="Arial"/>
        </w:rPr>
        <w:t xml:space="preserve">Section 6.6.9.1 </w:t>
      </w:r>
    </w:p>
    <w:p w14:paraId="047F7AA6" w14:textId="77777777" w:rsidR="00ED5CA9" w:rsidRPr="00ED5CA9" w:rsidRDefault="00ED5CA9" w:rsidP="00ED5CA9">
      <w:pPr>
        <w:numPr>
          <w:ilvl w:val="1"/>
          <w:numId w:val="6"/>
        </w:numPr>
        <w:rPr>
          <w:rFonts w:ascii="Arial" w:hAnsi="Arial" w:cs="Arial"/>
        </w:rPr>
      </w:pPr>
      <w:r w:rsidRPr="00ED5CA9">
        <w:rPr>
          <w:rFonts w:ascii="Arial" w:hAnsi="Arial" w:cs="Arial"/>
        </w:rPr>
        <w:t xml:space="preserve">Section 6.6.12.1 </w:t>
      </w:r>
    </w:p>
    <w:p w14:paraId="2990E2A3" w14:textId="77777777" w:rsidR="00ED5CA9" w:rsidRPr="00ED5CA9" w:rsidRDefault="00ED5CA9" w:rsidP="00ED5CA9">
      <w:pPr>
        <w:numPr>
          <w:ilvl w:val="1"/>
          <w:numId w:val="6"/>
        </w:numPr>
        <w:rPr>
          <w:rFonts w:ascii="Arial" w:hAnsi="Arial" w:cs="Arial"/>
        </w:rPr>
      </w:pPr>
      <w:r w:rsidRPr="00ED5CA9">
        <w:rPr>
          <w:rFonts w:ascii="Arial" w:hAnsi="Arial" w:cs="Arial"/>
        </w:rPr>
        <w:t>Section 6.7.4</w:t>
      </w:r>
    </w:p>
    <w:p w14:paraId="365340C3" w14:textId="77777777" w:rsidR="00ED5CA9" w:rsidRPr="00ED5CA9" w:rsidRDefault="00ED5CA9" w:rsidP="00ED5CA9">
      <w:pPr>
        <w:numPr>
          <w:ilvl w:val="1"/>
          <w:numId w:val="6"/>
        </w:numPr>
        <w:rPr>
          <w:rFonts w:ascii="Arial" w:hAnsi="Arial" w:cs="Arial"/>
        </w:rPr>
      </w:pPr>
      <w:r w:rsidRPr="00ED5CA9">
        <w:rPr>
          <w:rFonts w:ascii="Arial" w:hAnsi="Arial" w:cs="Arial"/>
        </w:rPr>
        <w:t>Section 6.7.5.7</w:t>
      </w:r>
    </w:p>
    <w:p w14:paraId="32E83F80" w14:textId="77777777" w:rsidR="00ED5CA9" w:rsidRPr="00ED5CA9" w:rsidRDefault="00ED5CA9" w:rsidP="00ED5CA9">
      <w:pPr>
        <w:numPr>
          <w:ilvl w:val="1"/>
          <w:numId w:val="6"/>
        </w:numPr>
        <w:rPr>
          <w:rFonts w:ascii="Arial" w:hAnsi="Arial" w:cs="Arial"/>
        </w:rPr>
      </w:pPr>
      <w:r w:rsidRPr="00ED5CA9">
        <w:rPr>
          <w:rFonts w:ascii="Arial" w:hAnsi="Arial" w:cs="Arial"/>
        </w:rPr>
        <w:t>Section 6.7.5.7</w:t>
      </w:r>
    </w:p>
    <w:p w14:paraId="12D8CFFE" w14:textId="77777777" w:rsidR="00ED5CA9" w:rsidRPr="00ED5CA9" w:rsidRDefault="00ED5CA9" w:rsidP="00ED5CA9">
      <w:pPr>
        <w:numPr>
          <w:ilvl w:val="1"/>
          <w:numId w:val="6"/>
        </w:numPr>
        <w:rPr>
          <w:rFonts w:ascii="Arial" w:hAnsi="Arial" w:cs="Arial"/>
        </w:rPr>
      </w:pPr>
      <w:r w:rsidRPr="00ED5CA9">
        <w:rPr>
          <w:rFonts w:ascii="Arial" w:hAnsi="Arial" w:cs="Arial"/>
        </w:rPr>
        <w:t>Section 6.7.5.8</w:t>
      </w:r>
    </w:p>
    <w:p w14:paraId="22B0097C" w14:textId="77777777" w:rsidR="00ED5CA9" w:rsidRPr="00ED5CA9" w:rsidRDefault="00ED5CA9" w:rsidP="00ED5CA9">
      <w:pPr>
        <w:numPr>
          <w:ilvl w:val="1"/>
          <w:numId w:val="6"/>
        </w:numPr>
        <w:rPr>
          <w:rFonts w:ascii="Arial" w:hAnsi="Arial" w:cs="Arial"/>
        </w:rPr>
      </w:pPr>
      <w:r w:rsidRPr="00ED5CA9">
        <w:rPr>
          <w:rFonts w:ascii="Arial" w:hAnsi="Arial" w:cs="Arial"/>
        </w:rPr>
        <w:t>Section 6.7.6</w:t>
      </w:r>
    </w:p>
    <w:p w14:paraId="56689517" w14:textId="77777777" w:rsidR="00ED5CA9" w:rsidRPr="00ED5CA9" w:rsidRDefault="00ED5CA9" w:rsidP="00ED5CA9">
      <w:pPr>
        <w:numPr>
          <w:ilvl w:val="1"/>
          <w:numId w:val="6"/>
        </w:numPr>
        <w:rPr>
          <w:rFonts w:ascii="Arial" w:hAnsi="Arial" w:cs="Arial"/>
        </w:rPr>
      </w:pPr>
      <w:r w:rsidRPr="00ED5CA9">
        <w:rPr>
          <w:rFonts w:ascii="Arial" w:hAnsi="Arial" w:cs="Arial"/>
        </w:rPr>
        <w:t>Section 8.1.1.2.1.8</w:t>
      </w:r>
    </w:p>
    <w:p w14:paraId="052C724B" w14:textId="77777777" w:rsidR="00ED5CA9" w:rsidRPr="00ED5CA9" w:rsidRDefault="00ED5CA9" w:rsidP="00ED5CA9">
      <w:pPr>
        <w:numPr>
          <w:ilvl w:val="1"/>
          <w:numId w:val="6"/>
        </w:numPr>
        <w:rPr>
          <w:rFonts w:ascii="Arial" w:hAnsi="Arial" w:cs="Arial"/>
        </w:rPr>
      </w:pPr>
      <w:r w:rsidRPr="00ED5CA9">
        <w:rPr>
          <w:rFonts w:ascii="Arial" w:hAnsi="Arial" w:cs="Arial"/>
        </w:rPr>
        <w:t>Section 8.1.1.3.5</w:t>
      </w:r>
    </w:p>
    <w:p w14:paraId="1529600B" w14:textId="77777777" w:rsidR="00ED5CA9" w:rsidRPr="00ED5CA9" w:rsidRDefault="00ED5CA9" w:rsidP="00ED5CA9">
      <w:pPr>
        <w:numPr>
          <w:ilvl w:val="1"/>
          <w:numId w:val="6"/>
        </w:numPr>
        <w:rPr>
          <w:rFonts w:ascii="Arial" w:hAnsi="Arial" w:cs="Arial"/>
        </w:rPr>
      </w:pPr>
      <w:r w:rsidRPr="00ED5CA9">
        <w:rPr>
          <w:rFonts w:ascii="Arial" w:hAnsi="Arial" w:cs="Arial"/>
        </w:rPr>
        <w:t>Section 8.1.1.4.5</w:t>
      </w:r>
    </w:p>
    <w:p w14:paraId="6F5653B2" w14:textId="77777777" w:rsidR="00ED5CA9" w:rsidRPr="00ED5CA9" w:rsidRDefault="00ED5CA9" w:rsidP="00ED5CA9">
      <w:pPr>
        <w:numPr>
          <w:ilvl w:val="1"/>
          <w:numId w:val="6"/>
        </w:numPr>
        <w:rPr>
          <w:rFonts w:ascii="Arial" w:hAnsi="Arial" w:cs="Arial"/>
        </w:rPr>
      </w:pPr>
      <w:r w:rsidRPr="00ED5CA9">
        <w:rPr>
          <w:rFonts w:ascii="Arial" w:hAnsi="Arial" w:cs="Arial"/>
        </w:rPr>
        <w:t>Section 9.2.3</w:t>
      </w:r>
    </w:p>
    <w:p w14:paraId="5DD5BB5D" w14:textId="77777777" w:rsidR="00ED5CA9" w:rsidRPr="00ED5CA9" w:rsidRDefault="00ED5CA9" w:rsidP="00ED5CA9">
      <w:pPr>
        <w:numPr>
          <w:ilvl w:val="1"/>
          <w:numId w:val="6"/>
        </w:numPr>
        <w:rPr>
          <w:rFonts w:ascii="Arial" w:hAnsi="Arial" w:cs="Arial"/>
        </w:rPr>
      </w:pPr>
      <w:r w:rsidRPr="00ED5CA9">
        <w:rPr>
          <w:rFonts w:ascii="Arial" w:hAnsi="Arial" w:cs="Arial"/>
        </w:rPr>
        <w:t>Section 9.14.10</w:t>
      </w:r>
    </w:p>
    <w:p w14:paraId="6B81C79C" w14:textId="77777777" w:rsidR="00ED5CA9" w:rsidRPr="00ED5CA9" w:rsidRDefault="00ED5CA9" w:rsidP="00ED5CA9">
      <w:pPr>
        <w:numPr>
          <w:ilvl w:val="1"/>
          <w:numId w:val="6"/>
        </w:numPr>
        <w:rPr>
          <w:rFonts w:ascii="Arial" w:hAnsi="Arial" w:cs="Arial"/>
        </w:rPr>
      </w:pPr>
      <w:r w:rsidRPr="00ED5CA9">
        <w:rPr>
          <w:rFonts w:ascii="Arial" w:hAnsi="Arial" w:cs="Arial"/>
        </w:rPr>
        <w:t>Section 9.19.1</w:t>
      </w:r>
    </w:p>
    <w:p w14:paraId="6CD389EE" w14:textId="77777777" w:rsidR="00ED5CA9" w:rsidRPr="00ED5CA9" w:rsidRDefault="00ED5CA9" w:rsidP="00ED5CA9">
      <w:pPr>
        <w:numPr>
          <w:ilvl w:val="1"/>
          <w:numId w:val="6"/>
        </w:numPr>
        <w:rPr>
          <w:rFonts w:ascii="Arial" w:hAnsi="Arial" w:cs="Arial"/>
        </w:rPr>
      </w:pPr>
      <w:r w:rsidRPr="00ED5CA9">
        <w:rPr>
          <w:rFonts w:ascii="Arial" w:hAnsi="Arial" w:cs="Arial"/>
        </w:rPr>
        <w:t>Section 16.11.4.3.1</w:t>
      </w:r>
    </w:p>
    <w:p w14:paraId="6DAF579D" w14:textId="0A5F5CC9" w:rsidR="00ED5CA9" w:rsidRDefault="00ED5CA9" w:rsidP="00ED5CA9">
      <w:pPr>
        <w:numPr>
          <w:ilvl w:val="1"/>
          <w:numId w:val="6"/>
        </w:numPr>
        <w:spacing w:after="120"/>
        <w:rPr>
          <w:rFonts w:ascii="Arial" w:hAnsi="Arial" w:cs="Arial"/>
        </w:rPr>
      </w:pPr>
      <w:r w:rsidRPr="00ED5CA9">
        <w:rPr>
          <w:rFonts w:ascii="Arial" w:hAnsi="Arial" w:cs="Arial"/>
        </w:rPr>
        <w:t>Section 16.11.4.3.2</w:t>
      </w:r>
    </w:p>
    <w:p w14:paraId="05DC2182" w14:textId="0152F690" w:rsidR="00835264" w:rsidRDefault="00835264" w:rsidP="00835264">
      <w:pPr>
        <w:numPr>
          <w:ilvl w:val="0"/>
          <w:numId w:val="6"/>
        </w:numPr>
        <w:rPr>
          <w:rFonts w:ascii="Arial" w:hAnsi="Arial" w:cs="Arial"/>
        </w:rPr>
      </w:pPr>
      <w:r>
        <w:rPr>
          <w:rFonts w:ascii="Arial" w:hAnsi="Arial" w:cs="Arial"/>
        </w:rPr>
        <w:t xml:space="preserve">NPRR1311, </w:t>
      </w:r>
      <w:r w:rsidRPr="00835264">
        <w:rPr>
          <w:rFonts w:ascii="Arial" w:hAnsi="Arial" w:cs="Arial"/>
        </w:rPr>
        <w:t>Correction to Real-Time Reliability Deployment Price Adders for Ancillary Services under Load Shed for RTC+B</w:t>
      </w:r>
    </w:p>
    <w:p w14:paraId="7C88FC86" w14:textId="3A3D07DA" w:rsidR="00835264" w:rsidRPr="00835264" w:rsidRDefault="00835264" w:rsidP="00835264">
      <w:pPr>
        <w:numPr>
          <w:ilvl w:val="1"/>
          <w:numId w:val="6"/>
        </w:numPr>
        <w:spacing w:after="120"/>
        <w:rPr>
          <w:rFonts w:ascii="Arial" w:hAnsi="Arial" w:cs="Arial"/>
        </w:rPr>
      </w:pPr>
      <w:r>
        <w:rPr>
          <w:rFonts w:ascii="Arial" w:hAnsi="Arial" w:cs="Arial"/>
        </w:rPr>
        <w:t>Section 6.5.7.3.1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1BFE" w14:paraId="77AD5637" w14:textId="77777777">
        <w:trPr>
          <w:trHeight w:val="350"/>
        </w:trPr>
        <w:tc>
          <w:tcPr>
            <w:tcW w:w="10440" w:type="dxa"/>
            <w:tcBorders>
              <w:bottom w:val="single" w:sz="4" w:space="0" w:color="auto"/>
            </w:tcBorders>
            <w:shd w:val="clear" w:color="auto" w:fill="FFFFFF"/>
            <w:vAlign w:val="center"/>
          </w:tcPr>
          <w:bookmarkEnd w:id="4"/>
          <w:p w14:paraId="7D887995" w14:textId="77777777" w:rsidR="009A3772" w:rsidRDefault="009A3772">
            <w:pPr>
              <w:pStyle w:val="Header"/>
              <w:jc w:val="center"/>
            </w:pPr>
            <w:r>
              <w:t>Proposed Protocol Language Revision</w:t>
            </w:r>
          </w:p>
        </w:tc>
      </w:tr>
    </w:tbl>
    <w:p w14:paraId="0BD97197" w14:textId="77777777" w:rsidR="00D901E1" w:rsidRDefault="00D901E1" w:rsidP="00D901E1">
      <w:pPr>
        <w:pStyle w:val="Heading2"/>
        <w:numPr>
          <w:ilvl w:val="0"/>
          <w:numId w:val="0"/>
        </w:numPr>
      </w:pPr>
      <w:bookmarkStart w:id="5" w:name="_Toc73847662"/>
      <w:bookmarkStart w:id="6" w:name="_Toc118224377"/>
      <w:bookmarkStart w:id="7" w:name="_Toc118909445"/>
      <w:bookmarkStart w:id="8" w:name="_Toc205190238"/>
      <w:commentRangeStart w:id="9"/>
      <w:r>
        <w:t>2.1</w:t>
      </w:r>
      <w:commentRangeEnd w:id="9"/>
      <w:r w:rsidR="00AE2304">
        <w:rPr>
          <w:rStyle w:val="CommentReference"/>
          <w:b w:val="0"/>
        </w:rPr>
        <w:commentReference w:id="9"/>
      </w:r>
      <w:r>
        <w:tab/>
        <w:t>DEFINITIONS</w:t>
      </w:r>
      <w:bookmarkEnd w:id="5"/>
      <w:bookmarkEnd w:id="6"/>
      <w:bookmarkEnd w:id="7"/>
      <w:bookmarkEnd w:id="8"/>
    </w:p>
    <w:p w14:paraId="118F572F" w14:textId="77777777" w:rsidR="00845464" w:rsidRPr="008505EE" w:rsidRDefault="00845464" w:rsidP="00845464">
      <w:pPr>
        <w:pStyle w:val="BodyText"/>
        <w:rPr>
          <w:ins w:id="10" w:author="ERCOT" w:date="2025-11-19T20:16:00Z" w16du:dateUtc="2025-11-20T02:16:00Z"/>
          <w:b/>
          <w:bCs/>
        </w:rPr>
      </w:pPr>
      <w:bookmarkStart w:id="11" w:name="_Hlk161665448"/>
      <w:ins w:id="12" w:author="ERCOT" w:date="2025-11-19T20:16:00Z" w16du:dateUtc="2025-11-20T02:16:00Z">
        <w:r w:rsidRPr="008505EE">
          <w:rPr>
            <w:b/>
            <w:bCs/>
          </w:rPr>
          <w:t>Dispatchable Reliability Reserve Service (DRRS)</w:t>
        </w:r>
        <w:r>
          <w:rPr>
            <w:b/>
            <w:bCs/>
          </w:rPr>
          <w:t xml:space="preserve"> </w:t>
        </w:r>
      </w:ins>
    </w:p>
    <w:p w14:paraId="43106038" w14:textId="77777777" w:rsidR="00845464" w:rsidRPr="000A63BC" w:rsidRDefault="00845464" w:rsidP="00845464">
      <w:pPr>
        <w:pStyle w:val="BodyText"/>
        <w:rPr>
          <w:ins w:id="13" w:author="ERCOT" w:date="2025-11-19T20:16:00Z" w16du:dateUtc="2025-11-20T02:16:00Z"/>
        </w:rPr>
      </w:pPr>
      <w:ins w:id="14" w:author="ERCOT" w:date="2025-11-19T20:16:00Z" w16du:dateUtc="2025-11-20T02:16:00Z">
        <w:r>
          <w:t xml:space="preserve">An Ancillary Service that provides operating reserves that are intended to manage uncertainty on the ERCOT System while mitigating the need for Reliability Unit Commitment (RUC) instructions.  </w:t>
        </w:r>
      </w:ins>
    </w:p>
    <w:p w14:paraId="395B79F6" w14:textId="77777777" w:rsidR="006D13B0" w:rsidRPr="004222A1" w:rsidRDefault="006D13B0" w:rsidP="006D13B0">
      <w:pPr>
        <w:pStyle w:val="H2"/>
        <w:ind w:left="907" w:hanging="907"/>
        <w:rPr>
          <w:b w:val="0"/>
        </w:rPr>
      </w:pPr>
      <w:r w:rsidRPr="004222A1">
        <w:t>Qualified Scheduling Entity (QSE)-Committed Interval</w:t>
      </w:r>
    </w:p>
    <w:p w14:paraId="05629E46" w14:textId="24FA890A" w:rsidR="006D13B0" w:rsidRDefault="006D13B0" w:rsidP="006D13B0">
      <w:pPr>
        <w:pStyle w:val="BodyText"/>
      </w:pPr>
      <w:r w:rsidRPr="00927819">
        <w:rPr>
          <w:color w:val="000000"/>
        </w:rPr>
        <w:t xml:space="preserve">A Settlement Interval for which the QSE for a Resource has committed the Resource without a </w:t>
      </w:r>
      <w:r>
        <w:rPr>
          <w:color w:val="000000"/>
        </w:rPr>
        <w:t>Reliability Unit Commitment (</w:t>
      </w:r>
      <w:r w:rsidRPr="00927819">
        <w:rPr>
          <w:color w:val="000000"/>
        </w:rPr>
        <w:t>RUC</w:t>
      </w:r>
      <w:r>
        <w:rPr>
          <w:color w:val="000000"/>
        </w:rPr>
        <w:t>)</w:t>
      </w:r>
      <w:r w:rsidRPr="00927819">
        <w:rPr>
          <w:color w:val="000000"/>
        </w:rPr>
        <w:t xml:space="preserve"> instruction </w:t>
      </w:r>
      <w:ins w:id="15" w:author="ERCOT" w:date="2024-03-18T14:44:00Z">
        <w:r>
          <w:rPr>
            <w:color w:val="000000"/>
          </w:rPr>
          <w:t>o</w:t>
        </w:r>
      </w:ins>
      <w:ins w:id="16" w:author="ERCOT" w:date="2024-03-18T14:45:00Z">
        <w:r>
          <w:rPr>
            <w:color w:val="000000"/>
          </w:rPr>
          <w:t xml:space="preserve">r a deployment for </w:t>
        </w:r>
      </w:ins>
      <w:ins w:id="17" w:author="ERCOT" w:date="2024-03-19T13:23:00Z">
        <w:r w:rsidR="003A0B4A" w:rsidRPr="003A0B4A">
          <w:rPr>
            <w:color w:val="000000"/>
          </w:rPr>
          <w:t xml:space="preserve">Dispatchable Reliability Reserve Service </w:t>
        </w:r>
        <w:r w:rsidR="003A0B4A">
          <w:rPr>
            <w:color w:val="000000"/>
          </w:rPr>
          <w:t>(</w:t>
        </w:r>
      </w:ins>
      <w:ins w:id="18" w:author="ERCOT" w:date="2024-03-18T14:45:00Z">
        <w:r>
          <w:rPr>
            <w:color w:val="000000"/>
          </w:rPr>
          <w:t>DRRS</w:t>
        </w:r>
      </w:ins>
      <w:ins w:id="19" w:author="ERCOT" w:date="2024-03-19T13:23:00Z">
        <w:r w:rsidR="003A0B4A">
          <w:rPr>
            <w:color w:val="000000"/>
          </w:rPr>
          <w:t>)</w:t>
        </w:r>
      </w:ins>
      <w:ins w:id="20" w:author="ERCOT" w:date="2024-03-18T14:45:00Z">
        <w:r>
          <w:rPr>
            <w:color w:val="000000"/>
          </w:rPr>
          <w:t xml:space="preserve"> </w:t>
        </w:r>
      </w:ins>
      <w:r w:rsidRPr="00927819">
        <w:rPr>
          <w:color w:val="000000"/>
        </w:rPr>
        <w:t>to commit it.</w:t>
      </w:r>
      <w:r w:rsidRPr="004B32CF">
        <w:rPr>
          <w:color w:val="000000"/>
        </w:rPr>
        <w:t xml:space="preserve">  For Settlement purposes, a</w:t>
      </w:r>
      <w:r w:rsidRPr="004B32CF">
        <w:t xml:space="preserve"> Resource with a Current Operating Plan (COP) Resource Status of OFFQS will not be considered as QSE-committed for the Settlement Interval unless that interval has been committed due to a Day-Ahead Market (DAM) award for energy.</w:t>
      </w:r>
    </w:p>
    <w:p w14:paraId="1B603113" w14:textId="77777777" w:rsidR="00775D8E" w:rsidRDefault="00775D8E" w:rsidP="006D13B0">
      <w:pPr>
        <w:pStyle w:val="BodyText"/>
      </w:pPr>
      <w:r w:rsidRPr="00775D8E">
        <w:rPr>
          <w:b/>
          <w:bCs/>
        </w:rPr>
        <w:t>Reliability Unit Commitment for Additional Capacity (RUCAC)-Hour</w:t>
      </w:r>
      <w:r>
        <w:t xml:space="preserve"> </w:t>
      </w:r>
    </w:p>
    <w:p w14:paraId="5489901E" w14:textId="0F46BB26" w:rsidR="00775D8E" w:rsidRDefault="00775D8E" w:rsidP="006D13B0">
      <w:pPr>
        <w:pStyle w:val="BodyText"/>
      </w:pPr>
      <w:r>
        <w:t xml:space="preserve">An Operating Hour for which a Combined Cycle Generation Resource is Qualified Scheduling Entity (QSE)-committed and receives a Reliability Unit Commitment (RUC) instruction from </w:t>
      </w:r>
      <w:r>
        <w:lastRenderedPageBreak/>
        <w:t>ERCOT to transition to a configuration with additional capacity above the configuration that was QSE-committed</w:t>
      </w:r>
      <w:ins w:id="21" w:author="ERCOT" w:date="2024-05-20T15:57:00Z">
        <w:r w:rsidR="0011378D">
          <w:t xml:space="preserve"> or DRRS</w:t>
        </w:r>
      </w:ins>
      <w:ins w:id="22" w:author="ERCOT" w:date="2025-10-24T20:14:00Z">
        <w:r w:rsidR="7EAE707F">
          <w:t>-</w:t>
        </w:r>
      </w:ins>
      <w:ins w:id="23" w:author="ERCOT" w:date="2024-05-20T15:57:00Z">
        <w:r w:rsidR="0011378D">
          <w:t>deployed</w:t>
        </w:r>
      </w:ins>
      <w:r>
        <w:t>.</w:t>
      </w:r>
    </w:p>
    <w:p w14:paraId="311F0066" w14:textId="4316961C" w:rsidR="006115B0" w:rsidRPr="006115B0" w:rsidRDefault="006115B0" w:rsidP="006D13B0">
      <w:pPr>
        <w:pStyle w:val="BodyText"/>
        <w:rPr>
          <w:b/>
          <w:bCs/>
        </w:rPr>
      </w:pPr>
      <w:r w:rsidRPr="006115B0">
        <w:rPr>
          <w:b/>
          <w:bCs/>
        </w:rPr>
        <w:t xml:space="preserve">Reliability Unit Commitment for Additional Capacity (RUCAC)-Interval </w:t>
      </w:r>
    </w:p>
    <w:p w14:paraId="1AB02F3D" w14:textId="121D3047" w:rsidR="006115B0" w:rsidRDefault="006115B0" w:rsidP="006D13B0">
      <w:pPr>
        <w:pStyle w:val="BodyText"/>
        <w:rPr>
          <w:color w:val="000000"/>
        </w:rPr>
      </w:pPr>
      <w:r>
        <w:t>A Settlement Interval within the hour for which there is a Reliability Unit Commitment (RUC) instruction from ERCOT for a Combined Cycle Generation Resource to transition to a configuration with additional capacity above the configuration that was Qualified Scheduling Entity (QSE)-committed</w:t>
      </w:r>
      <w:ins w:id="24" w:author="ERCOT" w:date="2024-05-20T15:53:00Z">
        <w:r>
          <w:t xml:space="preserve"> or DRRS</w:t>
        </w:r>
      </w:ins>
      <w:ins w:id="25" w:author="ERCOT" w:date="2025-10-24T20:15:00Z">
        <w:r w:rsidR="3243B824">
          <w:t>-</w:t>
        </w:r>
      </w:ins>
      <w:ins w:id="26" w:author="ERCOT" w:date="2024-05-20T15:53:00Z">
        <w:r>
          <w:t>deployed</w:t>
        </w:r>
      </w:ins>
      <w:r>
        <w:t>.</w:t>
      </w:r>
    </w:p>
    <w:p w14:paraId="010A3923" w14:textId="38AA0067" w:rsidR="00D901E1" w:rsidRDefault="3F72B8C8" w:rsidP="00D901E1">
      <w:pPr>
        <w:pStyle w:val="Heading2"/>
        <w:numPr>
          <w:ilvl w:val="1"/>
          <w:numId w:val="0"/>
        </w:numPr>
        <w:spacing w:after="360"/>
      </w:pPr>
      <w:bookmarkStart w:id="27" w:name="_Toc118224650"/>
      <w:bookmarkStart w:id="28" w:name="_Toc118909718"/>
      <w:bookmarkStart w:id="29" w:name="_Toc205190567"/>
      <w:bookmarkEnd w:id="11"/>
      <w:commentRangeStart w:id="30"/>
      <w:r>
        <w:t>2.2</w:t>
      </w:r>
      <w:commentRangeEnd w:id="30"/>
      <w:r w:rsidR="00AE2304">
        <w:rPr>
          <w:rStyle w:val="CommentReference"/>
          <w:b w:val="0"/>
        </w:rPr>
        <w:commentReference w:id="30"/>
      </w:r>
      <w:r w:rsidR="00D901E1">
        <w:tab/>
      </w:r>
      <w:r>
        <w:t>ACRONYMS AND ABBREVIATIONS</w:t>
      </w:r>
      <w:bookmarkEnd w:id="27"/>
      <w:bookmarkEnd w:id="28"/>
      <w:bookmarkEnd w:id="29"/>
    </w:p>
    <w:p w14:paraId="34D2EA11" w14:textId="77777777" w:rsidR="00D901E1" w:rsidRDefault="00D901E1" w:rsidP="00D901E1">
      <w:pPr>
        <w:tabs>
          <w:tab w:val="left" w:pos="2160"/>
        </w:tabs>
        <w:rPr>
          <w:ins w:id="31" w:author="ERCOT" w:date="2025-10-24T20:15:00Z" w16du:dateUtc="2025-10-24T20:15:06Z"/>
        </w:rPr>
      </w:pPr>
      <w:ins w:id="32" w:author="ERCOT" w:date="2024-01-08T10:56:00Z">
        <w:r>
          <w:rPr>
            <w:b/>
          </w:rPr>
          <w:t>DRRS</w:t>
        </w:r>
        <w:r>
          <w:tab/>
          <w:t>Dispatchable Reliability Reserve Service</w:t>
        </w:r>
      </w:ins>
    </w:p>
    <w:p w14:paraId="7EC2A24D" w14:textId="07CB78B3" w:rsidR="00D901E1" w:rsidRDefault="00D901E1" w:rsidP="00D901E1">
      <w:pPr>
        <w:rPr>
          <w:ins w:id="33" w:author="ERCOT" w:date="2024-01-08T12:59:00Z"/>
        </w:rPr>
      </w:pPr>
    </w:p>
    <w:p w14:paraId="732DE5BA" w14:textId="77777777" w:rsidR="003F4C40" w:rsidRDefault="003F4C40" w:rsidP="003F4C40">
      <w:pPr>
        <w:pStyle w:val="H3"/>
      </w:pPr>
      <w:bookmarkStart w:id="34" w:name="_Toc204048508"/>
      <w:bookmarkStart w:id="35" w:name="_Toc400526095"/>
      <w:bookmarkStart w:id="36" w:name="_Toc405534413"/>
      <w:bookmarkStart w:id="37" w:name="_Toc406570426"/>
      <w:bookmarkStart w:id="38" w:name="_Toc410910578"/>
      <w:bookmarkStart w:id="39" w:name="_Toc411841006"/>
      <w:bookmarkStart w:id="40" w:name="_Toc422146968"/>
      <w:bookmarkStart w:id="41" w:name="_Toc433020564"/>
      <w:bookmarkStart w:id="42" w:name="_Toc437262005"/>
      <w:bookmarkStart w:id="43" w:name="_Toc478375177"/>
      <w:bookmarkStart w:id="44" w:name="_Toc91055053"/>
      <w:bookmarkStart w:id="45" w:name="_Toc135988922"/>
      <w:commentRangeStart w:id="46"/>
      <w:r>
        <w:t>3.2.3</w:t>
      </w:r>
      <w:commentRangeEnd w:id="46"/>
      <w:r w:rsidR="00AE2304">
        <w:rPr>
          <w:rStyle w:val="CommentReference"/>
          <w:b w:val="0"/>
          <w:bCs w:val="0"/>
          <w:i w:val="0"/>
        </w:rPr>
        <w:commentReference w:id="46"/>
      </w:r>
      <w:r>
        <w:tab/>
        <w:t>Short-Term System Adequacy Reports</w:t>
      </w:r>
      <w:bookmarkEnd w:id="34"/>
      <w:bookmarkEnd w:id="35"/>
      <w:bookmarkEnd w:id="36"/>
      <w:bookmarkEnd w:id="37"/>
      <w:bookmarkEnd w:id="38"/>
      <w:bookmarkEnd w:id="39"/>
      <w:bookmarkEnd w:id="40"/>
      <w:bookmarkEnd w:id="41"/>
      <w:bookmarkEnd w:id="42"/>
      <w:bookmarkEnd w:id="43"/>
      <w:bookmarkEnd w:id="44"/>
      <w:bookmarkEnd w:id="45"/>
    </w:p>
    <w:p w14:paraId="3D638291" w14:textId="77777777" w:rsidR="00D62000" w:rsidRPr="005274A2" w:rsidRDefault="00D62000" w:rsidP="00D62000">
      <w:pPr>
        <w:spacing w:after="240"/>
        <w:ind w:left="720" w:hanging="720"/>
        <w:rPr>
          <w:iCs/>
          <w:color w:val="000000"/>
        </w:rPr>
      </w:pPr>
      <w:bookmarkStart w:id="47" w:name="_Toc199405301"/>
      <w:bookmarkStart w:id="48" w:name="_Toc400526142"/>
      <w:bookmarkStart w:id="49" w:name="_Toc405534460"/>
      <w:bookmarkStart w:id="50" w:name="_Toc406570473"/>
      <w:bookmarkStart w:id="51" w:name="_Toc410910625"/>
      <w:bookmarkStart w:id="52" w:name="_Toc411841053"/>
      <w:bookmarkStart w:id="53" w:name="_Toc422147015"/>
      <w:bookmarkStart w:id="54" w:name="_Toc433020611"/>
      <w:bookmarkStart w:id="55" w:name="_Toc437262052"/>
      <w:bookmarkStart w:id="56" w:name="_Toc478375227"/>
      <w:bookmarkStart w:id="57" w:name="_Toc135988977"/>
      <w:bookmarkStart w:id="58" w:name="_Toc135989105"/>
      <w:r w:rsidRPr="005274A2">
        <w:rPr>
          <w:iCs/>
          <w:color w:val="000000"/>
        </w:rPr>
        <w:t>(1)</w:t>
      </w:r>
      <w:r w:rsidRPr="005274A2">
        <w:rPr>
          <w:iCs/>
          <w:color w:val="000000"/>
        </w:rPr>
        <w:tab/>
        <w:t xml:space="preserve">ERCOT shall generate and post short-term adequacy reports on the </w:t>
      </w:r>
      <w:r>
        <w:t>ERCOT website</w:t>
      </w:r>
      <w:r w:rsidRPr="005274A2">
        <w:rPr>
          <w:iCs/>
          <w:color w:val="000000"/>
        </w:rPr>
        <w:t xml:space="preserve">.  ERCOT shall update these reports hourly following updates to the Seven-Day Load Forecast, except </w:t>
      </w:r>
      <w:proofErr w:type="gramStart"/>
      <w:r w:rsidRPr="005274A2">
        <w:rPr>
          <w:iCs/>
          <w:color w:val="000000"/>
        </w:rPr>
        <w:t>where</w:t>
      </w:r>
      <w:proofErr w:type="gramEnd"/>
      <w:r w:rsidRPr="005274A2">
        <w:rPr>
          <w:iCs/>
          <w:color w:val="000000"/>
        </w:rPr>
        <w:t xml:space="preserve"> noted otherwise.  The short-term adequacy reports will provide:</w:t>
      </w:r>
    </w:p>
    <w:p w14:paraId="2D94DCC1" w14:textId="77777777" w:rsidR="00D62000" w:rsidRPr="005274A2" w:rsidRDefault="00D62000" w:rsidP="00D62000">
      <w:pPr>
        <w:spacing w:after="240"/>
        <w:ind w:left="1440" w:hanging="720"/>
        <w:rPr>
          <w:color w:val="000000"/>
        </w:rPr>
      </w:pPr>
      <w:r w:rsidRPr="005274A2">
        <w:rPr>
          <w:color w:val="000000"/>
        </w:rPr>
        <w:t>(a)</w:t>
      </w:r>
      <w:r w:rsidRPr="005274A2">
        <w:rPr>
          <w:color w:val="000000"/>
        </w:rPr>
        <w:tab/>
        <w:t xml:space="preserve">For Generation Resources, the available On-Line Resource capacity for each hour, aggregated by </w:t>
      </w:r>
      <w:r>
        <w:rPr>
          <w:color w:val="000000"/>
        </w:rPr>
        <w:t>Forecast</w:t>
      </w:r>
      <w:r w:rsidRPr="005274A2">
        <w:rPr>
          <w:color w:val="000000"/>
        </w:rPr>
        <w:t xml:space="preserve"> Zone, using the COP for the first seven days</w:t>
      </w:r>
      <w:r w:rsidRPr="005274A2">
        <w:t xml:space="preserve"> and considering Resources with a COP Resource Status listed in paragraph (5)(b)(i) of Section 3.9.1, Current Operating Plan (COP) Criteria</w:t>
      </w:r>
      <w:r w:rsidRPr="005274A2">
        <w:rPr>
          <w:color w:val="000000"/>
        </w:rPr>
        <w:t>;</w:t>
      </w:r>
    </w:p>
    <w:p w14:paraId="42E5970E" w14:textId="77777777" w:rsidR="00D62000" w:rsidRPr="005274A2" w:rsidRDefault="00D62000" w:rsidP="00D62000">
      <w:pPr>
        <w:spacing w:after="240"/>
        <w:ind w:left="1440" w:hanging="720"/>
      </w:pPr>
      <w:r w:rsidRPr="005274A2">
        <w:t>(b)</w:t>
      </w:r>
      <w:r w:rsidRPr="005274A2">
        <w:tab/>
        <w:t xml:space="preserve">The total system-wide capacity of Resource Outages as reflected in the Outage Scheduler that are accepted or approved.  The Resource Outage capacity amount shall be based </w:t>
      </w:r>
      <w:proofErr w:type="gramStart"/>
      <w:r w:rsidRPr="005274A2">
        <w:t>from</w:t>
      </w:r>
      <w:proofErr w:type="gramEnd"/>
      <w:r w:rsidRPr="005274A2">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t>Forecast</w:t>
      </w:r>
      <w:r w:rsidRPr="005274A2">
        <w:t xml:space="preserve"> Zone basis in three categories:</w:t>
      </w:r>
    </w:p>
    <w:p w14:paraId="7CE0BDBD" w14:textId="77777777" w:rsidR="00D62000" w:rsidRPr="005274A2" w:rsidRDefault="00D62000" w:rsidP="00D62000">
      <w:pPr>
        <w:spacing w:after="240"/>
        <w:ind w:left="2160" w:hanging="720"/>
      </w:pPr>
      <w:r w:rsidRPr="005274A2">
        <w:t>(i)</w:t>
      </w:r>
      <w:r w:rsidRPr="005274A2">
        <w:tab/>
        <w:t xml:space="preserve">IRRs with an Outage Scheduler nature of work other than “New Equipment Energization”;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2000" w14:paraId="756B7D2B" w14:textId="77777777" w:rsidTr="002A5BF3">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4DBEAB4" w14:textId="77777777" w:rsidR="00D62000" w:rsidRDefault="00D62000" w:rsidP="002A5BF3">
            <w:pPr>
              <w:spacing w:before="120" w:after="240"/>
              <w:rPr>
                <w:b/>
                <w:i/>
              </w:rPr>
            </w:pPr>
            <w:r>
              <w:rPr>
                <w:b/>
                <w:i/>
              </w:rPr>
              <w:t>[NPRR1029:  Replace paragraph (i) above with the following upon system implementation:]</w:t>
            </w:r>
          </w:p>
          <w:p w14:paraId="13C7DCBA" w14:textId="77777777" w:rsidR="00D62000" w:rsidRPr="007F7DC3" w:rsidRDefault="00D62000" w:rsidP="002A5BF3">
            <w:pPr>
              <w:spacing w:after="240"/>
              <w:ind w:left="2160" w:hanging="720"/>
            </w:pPr>
            <w:r w:rsidRPr="005274A2">
              <w:t>(i)</w:t>
            </w:r>
            <w:r w:rsidRPr="005274A2">
              <w:tab/>
              <w:t xml:space="preserve">IRRs </w:t>
            </w:r>
            <w:r w:rsidRPr="00950C1F">
              <w:t xml:space="preserve">and </w:t>
            </w:r>
            <w:r>
              <w:t xml:space="preserve">the </w:t>
            </w:r>
            <w:r w:rsidRPr="00950C1F">
              <w:t xml:space="preserve">intermittent renewable generation component of </w:t>
            </w:r>
            <w:r>
              <w:t xml:space="preserve">each </w:t>
            </w:r>
            <w:r w:rsidRPr="00950C1F">
              <w:t>DC-</w:t>
            </w:r>
            <w:r w:rsidRPr="00950C1F">
              <w:rPr>
                <w:color w:val="000000"/>
              </w:rPr>
              <w:t>Coupled Resource</w:t>
            </w:r>
            <w:r w:rsidRPr="005274A2">
              <w:t xml:space="preserve"> with an Outage Scheduler nature of work other than “New Equipment Energization”;</w:t>
            </w:r>
          </w:p>
        </w:tc>
      </w:tr>
    </w:tbl>
    <w:p w14:paraId="37ADE444" w14:textId="77777777" w:rsidR="00D62000" w:rsidRPr="005274A2" w:rsidRDefault="00D62000" w:rsidP="00D62000">
      <w:pPr>
        <w:spacing w:before="240" w:after="240"/>
        <w:ind w:left="2160" w:hanging="720"/>
      </w:pPr>
      <w:r w:rsidRPr="005274A2">
        <w:t>(ii)</w:t>
      </w:r>
      <w:r w:rsidRPr="005274A2">
        <w:tab/>
        <w:t>Other Resources with an Outage Scheduler nature of work other than “New Equipment Energization”; and</w:t>
      </w:r>
    </w:p>
    <w:p w14:paraId="251AD21B" w14:textId="77777777" w:rsidR="00D62000" w:rsidRPr="005274A2" w:rsidRDefault="00D62000" w:rsidP="00D62000">
      <w:pPr>
        <w:spacing w:after="240"/>
        <w:ind w:left="2160" w:hanging="720"/>
        <w:rPr>
          <w:color w:val="000000"/>
        </w:rPr>
      </w:pPr>
      <w:r w:rsidRPr="005274A2">
        <w:lastRenderedPageBreak/>
        <w:t>(iii)</w:t>
      </w:r>
      <w:r w:rsidRPr="005274A2">
        <w:tab/>
        <w:t>Resources with an Outage Scheduler nature of work “New Equipment Energization”;</w:t>
      </w:r>
    </w:p>
    <w:p w14:paraId="10FB21A4" w14:textId="77777777" w:rsidR="00D62000" w:rsidRPr="005274A2" w:rsidRDefault="00D62000" w:rsidP="00D62000">
      <w:pPr>
        <w:spacing w:after="240"/>
        <w:ind w:left="1440" w:hanging="720"/>
        <w:rPr>
          <w:color w:val="000000"/>
        </w:rPr>
      </w:pPr>
      <w:r w:rsidRPr="005274A2">
        <w:rPr>
          <w:color w:val="000000"/>
        </w:rPr>
        <w:t>(c)</w:t>
      </w:r>
      <w:r w:rsidRPr="005274A2">
        <w:rPr>
          <w:color w:val="000000"/>
        </w:rPr>
        <w:tab/>
        <w:t xml:space="preserve">For Load Resources, the available capacity for each hour aggregated by </w:t>
      </w:r>
      <w:r>
        <w:rPr>
          <w:color w:val="000000"/>
        </w:rPr>
        <w:t>Forecast</w:t>
      </w:r>
      <w:r w:rsidRPr="005274A2">
        <w:rPr>
          <w:color w:val="000000"/>
        </w:rPr>
        <w:t xml:space="preserve"> Zone, using the COP</w:t>
      </w:r>
      <w:r w:rsidRPr="005274A2">
        <w:t xml:space="preserve"> for the first seven days and considering Resources with a COP Resource Status of ONL</w:t>
      </w:r>
      <w:r w:rsidRPr="005274A2">
        <w:rPr>
          <w:color w:val="000000"/>
        </w:rPr>
        <w:t>;</w:t>
      </w:r>
    </w:p>
    <w:p w14:paraId="0D463D2A" w14:textId="77777777" w:rsidR="00D62000" w:rsidRDefault="00D62000" w:rsidP="00D62000">
      <w:pPr>
        <w:spacing w:after="240"/>
        <w:ind w:left="1440" w:hanging="720"/>
        <w:rPr>
          <w:color w:val="000000"/>
        </w:rPr>
      </w:pPr>
      <w:r>
        <w:rPr>
          <w:color w:val="000000"/>
        </w:rPr>
        <w:t>(d)</w:t>
      </w:r>
      <w:r>
        <w:rPr>
          <w:color w:val="000000"/>
        </w:rPr>
        <w:tab/>
        <w:t>T</w:t>
      </w:r>
      <w:r w:rsidRPr="00E20476">
        <w:rPr>
          <w:color w:val="000000"/>
        </w:rPr>
        <w:t xml:space="preserve">he total capability of Resources </w:t>
      </w:r>
      <w:proofErr w:type="gramStart"/>
      <w:r>
        <w:rPr>
          <w:color w:val="000000"/>
        </w:rPr>
        <w:t>available</w:t>
      </w:r>
      <w:proofErr w:type="gramEnd"/>
      <w:r>
        <w:rPr>
          <w:color w:val="000000"/>
        </w:rPr>
        <w:t xml:space="preserv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5AA52AA8" w14:textId="77777777" w:rsidR="00D62000" w:rsidRPr="003E7C8A" w:rsidRDefault="00D62000" w:rsidP="00D62000">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w:t>
      </w:r>
      <w:r>
        <w:rPr>
          <w:color w:val="000000"/>
        </w:rPr>
        <w:t>Regulation Up Service (</w:t>
      </w:r>
      <w:r w:rsidRPr="003E7C8A">
        <w:rPr>
          <w:color w:val="000000"/>
        </w:rPr>
        <w:t>Reg-Up</w:t>
      </w:r>
      <w:r>
        <w:rPr>
          <w:color w:val="000000"/>
        </w:rPr>
        <w:t>)</w:t>
      </w:r>
      <w:r w:rsidRPr="003E7C8A">
        <w:rPr>
          <w:color w:val="000000"/>
        </w:rPr>
        <w:t xml:space="preserve">,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0D6243EE" w14:textId="77777777" w:rsidR="00D62000" w:rsidRPr="003E7C8A" w:rsidRDefault="00D62000" w:rsidP="00D62000">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w:t>
      </w:r>
      <w:r>
        <w:rPr>
          <w:color w:val="000000"/>
        </w:rPr>
        <w:t>Responsive Reserve (</w:t>
      </w:r>
      <w:r w:rsidRPr="003E7C8A">
        <w:rPr>
          <w:color w:val="000000"/>
        </w:rPr>
        <w:t>RRS</w:t>
      </w:r>
      <w:r>
        <w:rPr>
          <w:color w:val="000000"/>
        </w:rPr>
        <w:t>)</w:t>
      </w:r>
      <w:r w:rsidRPr="003E7C8A">
        <w:rPr>
          <w:color w:val="000000"/>
        </w:rPr>
        <w:t xml:space="preserve">,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0DD4AD39" w14:textId="77777777" w:rsidR="00D62000" w:rsidRPr="003E7C8A" w:rsidRDefault="00D62000" w:rsidP="00D62000">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w:t>
      </w:r>
      <w:r>
        <w:rPr>
          <w:color w:val="000000"/>
        </w:rPr>
        <w:t>ERCOT Contingency Reserve Service (</w:t>
      </w:r>
      <w:r w:rsidRPr="003E7C8A">
        <w:rPr>
          <w:color w:val="000000"/>
        </w:rPr>
        <w:t>ECRS</w:t>
      </w:r>
      <w:r>
        <w:rPr>
          <w:color w:val="000000"/>
        </w:rPr>
        <w:t>)</w:t>
      </w:r>
      <w:r w:rsidRPr="003E7C8A">
        <w:rPr>
          <w:color w:val="000000"/>
        </w:rPr>
        <w:t xml:space="preserve">, </w:t>
      </w:r>
      <w:r>
        <w:rPr>
          <w:color w:val="000000"/>
        </w:rPr>
        <w:t>irrespective of</w:t>
      </w:r>
      <w:r w:rsidRPr="003E7C8A">
        <w:rPr>
          <w:color w:val="000000"/>
        </w:rPr>
        <w:t xml:space="preserve"> 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33061A2E" w14:textId="77777777" w:rsidR="00D62000" w:rsidRPr="003E7C8A" w:rsidRDefault="00D62000" w:rsidP="00D62000">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w:t>
      </w:r>
      <w:r>
        <w:rPr>
          <w:color w:val="000000"/>
        </w:rPr>
        <w:t>Non-Spinning Reserve (</w:t>
      </w:r>
      <w:r w:rsidRPr="003E7C8A">
        <w:rPr>
          <w:color w:val="000000"/>
        </w:rPr>
        <w:t>Non-Spin</w:t>
      </w:r>
      <w:r>
        <w:rPr>
          <w:color w:val="000000"/>
        </w:rPr>
        <w:t>)</w:t>
      </w:r>
      <w:r w:rsidRPr="003E7C8A">
        <w:rPr>
          <w:color w:val="000000"/>
        </w:rPr>
        <w:t xml:space="preserve">,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0C273294" w14:textId="78E28076" w:rsidR="00D62000" w:rsidRPr="003E7C8A" w:rsidRDefault="00D62000" w:rsidP="00D62000">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ECRS</w:t>
      </w:r>
      <w:ins w:id="59" w:author="ERCOT" w:date="2025-12-08T08:35:00Z" w16du:dateUtc="2025-12-08T14:35:00Z">
        <w:r w:rsidR="004727CE">
          <w:rPr>
            <w:color w:val="000000"/>
          </w:rPr>
          <w:t>,</w:t>
        </w:r>
      </w:ins>
      <w:del w:id="60" w:author="ERCOT" w:date="2025-12-08T08:35:00Z" w16du:dateUtc="2025-12-08T14:35:00Z">
        <w:r w:rsidRPr="003E7C8A" w:rsidDel="004727CE">
          <w:rPr>
            <w:color w:val="000000"/>
          </w:rPr>
          <w:delText xml:space="preserve"> or</w:delText>
        </w:r>
      </w:del>
      <w:r w:rsidRPr="003E7C8A">
        <w:rPr>
          <w:color w:val="000000"/>
        </w:rPr>
        <w:t xml:space="preserve"> Non-Spin</w:t>
      </w:r>
      <w:ins w:id="61" w:author="ERCOT" w:date="2025-12-08T08:35:00Z" w16du:dateUtc="2025-12-08T14:35:00Z">
        <w:r w:rsidR="004727CE">
          <w:rPr>
            <w:color w:val="000000"/>
          </w:rPr>
          <w:t>, or DRRS</w:t>
        </w:r>
      </w:ins>
      <w:r w:rsidRPr="003E7C8A">
        <w:rPr>
          <w:color w:val="000000"/>
        </w:rPr>
        <w:t>;</w:t>
      </w:r>
    </w:p>
    <w:p w14:paraId="56CBFF67" w14:textId="5CD70C08" w:rsidR="00D62000" w:rsidRPr="003E7C8A" w:rsidRDefault="00D62000" w:rsidP="00D62000">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w:t>
      </w:r>
      <w:ins w:id="62" w:author="ERCOT" w:date="2025-12-08T08:35:00Z" w16du:dateUtc="2025-12-08T14:35:00Z">
        <w:r w:rsidR="004727CE">
          <w:rPr>
            <w:color w:val="000000"/>
          </w:rPr>
          <w:t xml:space="preserve"> thereof</w:t>
        </w:r>
      </w:ins>
      <w:r w:rsidRPr="003E7C8A">
        <w:rPr>
          <w:color w:val="000000"/>
        </w:rPr>
        <w:t xml:space="preserve">,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Non-Spin</w:t>
      </w:r>
      <w:ins w:id="63" w:author="ERCOT" w:date="2025-12-08T08:35:00Z" w16du:dateUtc="2025-12-08T14:35:00Z">
        <w:r w:rsidR="004727CE">
          <w:rPr>
            <w:color w:val="000000"/>
          </w:rPr>
          <w:t xml:space="preserve"> or DRRS</w:t>
        </w:r>
      </w:ins>
      <w:r w:rsidRPr="003E7C8A">
        <w:rPr>
          <w:color w:val="000000"/>
        </w:rPr>
        <w:t>;</w:t>
      </w:r>
    </w:p>
    <w:p w14:paraId="6B11EFA0" w14:textId="4A9B443C" w:rsidR="00D62000" w:rsidRDefault="00D62000" w:rsidP="00D62000">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D62000">
        <w:rPr>
          <w:color w:val="000000" w:themeColor="text1"/>
        </w:rPr>
        <w:t xml:space="preserve"> </w:t>
      </w:r>
      <w:ins w:id="64" w:author="ERCOT" w:date="2025-10-24T20:16:00Z">
        <w:r w:rsidRPr="4CD90589">
          <w:rPr>
            <w:color w:val="000000" w:themeColor="text1"/>
          </w:rPr>
          <w:t>thereof</w:t>
        </w:r>
      </w:ins>
      <w:ins w:id="65" w:author="ERCOT" w:date="2025-08-22T16:42:00Z" w16du:dateUtc="2025-08-22T21:42:00Z">
        <w:r w:rsidRPr="4CD90589">
          <w:rPr>
            <w:color w:val="000000" w:themeColor="text1"/>
          </w:rPr>
          <w:t xml:space="preserve">, irrespective of whether it </w:t>
        </w:r>
        <w:proofErr w:type="gramStart"/>
        <w:r w:rsidRPr="4CD90589">
          <w:rPr>
            <w:color w:val="000000" w:themeColor="text1"/>
          </w:rPr>
          <w:t>is capable of providing</w:t>
        </w:r>
        <w:proofErr w:type="gramEnd"/>
        <w:r w:rsidRPr="4CD90589">
          <w:rPr>
            <w:color w:val="000000" w:themeColor="text1"/>
          </w:rPr>
          <w:t xml:space="preserve"> DRRS</w:t>
        </w:r>
      </w:ins>
      <w:r w:rsidRPr="00E20476">
        <w:rPr>
          <w:color w:val="000000"/>
        </w:rPr>
        <w:t>;</w:t>
      </w:r>
      <w:del w:id="66" w:author="ERCOT" w:date="2025-12-08T08:35:00Z" w16du:dateUtc="2025-12-08T14:35:00Z">
        <w:r w:rsidDel="004727CE">
          <w:rPr>
            <w:color w:val="000000"/>
          </w:rPr>
          <w:delText xml:space="preserve"> and</w:delText>
        </w:r>
      </w:del>
    </w:p>
    <w:p w14:paraId="143A3673" w14:textId="77777777" w:rsidR="00D62000" w:rsidRDefault="00D62000" w:rsidP="00D62000">
      <w:pPr>
        <w:spacing w:after="240"/>
        <w:ind w:left="2160" w:hanging="720"/>
        <w:rPr>
          <w:ins w:id="67" w:author="ERCOT" w:date="2025-08-22T16:43:00Z" w16du:dateUtc="2025-08-22T21:43:00Z"/>
          <w:color w:val="000000"/>
        </w:rPr>
      </w:pPr>
      <w:r>
        <w:rPr>
          <w:color w:val="000000"/>
        </w:rPr>
        <w:t>(viii)</w:t>
      </w:r>
      <w:r>
        <w:rPr>
          <w:color w:val="000000"/>
        </w:rPr>
        <w:tab/>
      </w:r>
      <w:ins w:id="68" w:author="ERCOT" w:date="2025-08-22T16:43:00Z" w16du:dateUtc="2025-08-22T21:43:00Z">
        <w:r w:rsidRPr="4CD90589">
          <w:rPr>
            <w:color w:val="000000" w:themeColor="text1"/>
          </w:rPr>
          <w:t>Capacity to provide Reg-Up, RRS, ECRS, Non-Spin, DRRS, or any combination</w:t>
        </w:r>
      </w:ins>
      <w:ins w:id="69" w:author="ERCOT" w:date="2025-10-24T20:16:00Z">
        <w:r w:rsidRPr="4CD90589">
          <w:rPr>
            <w:color w:val="000000" w:themeColor="text1"/>
          </w:rPr>
          <w:t xml:space="preserve"> thereof</w:t>
        </w:r>
      </w:ins>
      <w:ins w:id="70" w:author="ERCOT" w:date="2025-08-22T16:43:00Z" w16du:dateUtc="2025-08-22T21:43:00Z">
        <w:r w:rsidRPr="4CD90589">
          <w:rPr>
            <w:color w:val="000000" w:themeColor="text1"/>
          </w:rPr>
          <w:t>; and</w:t>
        </w:r>
      </w:ins>
    </w:p>
    <w:p w14:paraId="2A22CBD5" w14:textId="184792BA" w:rsidR="00D62000" w:rsidRPr="005010AA" w:rsidRDefault="00D62000" w:rsidP="00D62000">
      <w:pPr>
        <w:spacing w:after="240"/>
        <w:ind w:left="2160" w:hanging="720"/>
        <w:rPr>
          <w:color w:val="000000"/>
        </w:rPr>
      </w:pPr>
      <w:ins w:id="71" w:author="ERCOT" w:date="2025-08-22T16:43:00Z" w16du:dateUtc="2025-08-22T21:43:00Z">
        <w:r>
          <w:rPr>
            <w:color w:val="000000"/>
          </w:rPr>
          <w:t xml:space="preserve">(ix)     </w:t>
        </w:r>
      </w:ins>
      <w:r>
        <w:rPr>
          <w:color w:val="000000"/>
        </w:rPr>
        <w:t>Capacity to provide</w:t>
      </w:r>
      <w:r w:rsidRPr="003E7C8A">
        <w:rPr>
          <w:color w:val="000000"/>
        </w:rPr>
        <w:t xml:space="preserve"> </w:t>
      </w:r>
      <w:r>
        <w:rPr>
          <w:color w:val="000000"/>
        </w:rPr>
        <w:t>Regulation Down Service (Reg-Down);</w:t>
      </w:r>
    </w:p>
    <w:p w14:paraId="13F263DA" w14:textId="77777777" w:rsidR="00D62000" w:rsidRPr="005274A2" w:rsidRDefault="00D62000" w:rsidP="00D62000">
      <w:pPr>
        <w:spacing w:after="240"/>
        <w:ind w:left="1440" w:hanging="720"/>
        <w:rPr>
          <w:color w:val="000000"/>
        </w:rPr>
      </w:pPr>
      <w:r w:rsidRPr="005274A2">
        <w:rPr>
          <w:color w:val="000000"/>
        </w:rPr>
        <w:t>(</w:t>
      </w:r>
      <w:r>
        <w:rPr>
          <w:color w:val="000000"/>
        </w:rPr>
        <w:t>e</w:t>
      </w:r>
      <w:r w:rsidRPr="005274A2">
        <w:rPr>
          <w:color w:val="000000"/>
        </w:rPr>
        <w:t>)</w:t>
      </w:r>
      <w:r w:rsidRPr="005274A2">
        <w:rPr>
          <w:color w:val="000000"/>
        </w:rPr>
        <w:tab/>
        <w:t>Forecast Demand for each hour described in Section 3.2.2, Demand Forecasts;</w:t>
      </w:r>
    </w:p>
    <w:p w14:paraId="54ED61E2" w14:textId="77777777" w:rsidR="00D62000" w:rsidRPr="005274A2" w:rsidRDefault="00D62000" w:rsidP="00D62000">
      <w:pPr>
        <w:spacing w:after="240"/>
        <w:ind w:left="1440" w:hanging="720"/>
        <w:rPr>
          <w:color w:val="000000"/>
        </w:rPr>
      </w:pPr>
      <w:r w:rsidRPr="005274A2">
        <w:rPr>
          <w:color w:val="000000"/>
        </w:rPr>
        <w:t>(</w:t>
      </w:r>
      <w:r>
        <w:rPr>
          <w:color w:val="000000"/>
        </w:rPr>
        <w:t>f</w:t>
      </w:r>
      <w:r w:rsidRPr="005274A2">
        <w:rPr>
          <w:color w:val="000000"/>
        </w:rPr>
        <w:t>)</w:t>
      </w:r>
      <w:r w:rsidRPr="005274A2">
        <w:rPr>
          <w:color w:val="000000"/>
        </w:rPr>
        <w:tab/>
        <w:t xml:space="preserve">For Generation Resources, the available Off-Line Resource capacity that can be started for each hour, aggregated by </w:t>
      </w:r>
      <w:r>
        <w:rPr>
          <w:color w:val="000000"/>
        </w:rPr>
        <w:t>Forecast</w:t>
      </w:r>
      <w:r w:rsidRPr="005274A2">
        <w:rPr>
          <w:color w:val="000000"/>
        </w:rPr>
        <w:t xml:space="preserve"> Zone, using the COP for the first seven days and considering</w:t>
      </w:r>
      <w:r w:rsidRPr="005274A2">
        <w:t xml:space="preserve"> Resources with a COP Resource Status of OFF and temporal constraints</w:t>
      </w:r>
      <w:r w:rsidRPr="005274A2">
        <w:rPr>
          <w:color w:val="000000"/>
        </w:rPr>
        <w:t xml:space="preserve">; </w:t>
      </w:r>
    </w:p>
    <w:p w14:paraId="31D10414" w14:textId="77777777" w:rsidR="00D62000" w:rsidRPr="00432FE4" w:rsidRDefault="00D62000" w:rsidP="00D62000">
      <w:pPr>
        <w:spacing w:after="240"/>
        <w:ind w:left="1440" w:hanging="720"/>
        <w:rPr>
          <w:color w:val="000000"/>
        </w:rPr>
      </w:pPr>
      <w:r w:rsidRPr="00432FE4">
        <w:rPr>
          <w:color w:val="000000"/>
        </w:rPr>
        <w:lastRenderedPageBreak/>
        <w:t>(</w:t>
      </w:r>
      <w:r>
        <w:rPr>
          <w:color w:val="000000"/>
        </w:rPr>
        <w:t>g</w:t>
      </w:r>
      <w:r w:rsidRPr="00432FE4">
        <w:rPr>
          <w:color w:val="000000"/>
        </w:rPr>
        <w:t>)</w:t>
      </w:r>
      <w:r w:rsidRPr="00432FE4">
        <w:rPr>
          <w:color w:val="000000"/>
        </w:rPr>
        <w:tab/>
        <w:t xml:space="preserve">Following each Hourly Reliability Unit Commitment (HRUC), the available On-Line capacity from </w:t>
      </w:r>
      <w:r w:rsidRPr="005274A2">
        <w:rPr>
          <w:color w:val="000000"/>
        </w:rPr>
        <w:t>Generation</w:t>
      </w:r>
      <w:r w:rsidRPr="00432FE4">
        <w:rPr>
          <w:color w:val="000000"/>
        </w:rPr>
        <w:t xml:space="preserve"> Resources, </w:t>
      </w:r>
      <w:r w:rsidRPr="005274A2">
        <w:rPr>
          <w:color w:val="000000"/>
        </w:rPr>
        <w:t xml:space="preserve">aggregated by </w:t>
      </w:r>
      <w:r>
        <w:rPr>
          <w:color w:val="000000"/>
        </w:rPr>
        <w:t>Forecast</w:t>
      </w:r>
      <w:r w:rsidRPr="005274A2">
        <w:rPr>
          <w:color w:val="000000"/>
        </w:rPr>
        <w:t xml:space="preserve"> Zone, </w:t>
      </w:r>
      <w:r w:rsidRPr="00432FE4">
        <w:rPr>
          <w:color w:val="000000"/>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Pr>
          <w:color w:val="000000"/>
        </w:rPr>
        <w:t>;</w:t>
      </w:r>
      <w:r w:rsidRPr="00432FE4">
        <w:rPr>
          <w:color w:val="000000"/>
        </w:rPr>
        <w:t xml:space="preserve"> </w:t>
      </w:r>
    </w:p>
    <w:p w14:paraId="3A963919" w14:textId="77777777" w:rsidR="00D62000" w:rsidRPr="00432FE4" w:rsidRDefault="00D62000" w:rsidP="00D62000">
      <w:pPr>
        <w:spacing w:after="240"/>
        <w:ind w:left="1440" w:hanging="720"/>
        <w:rPr>
          <w:color w:val="000000"/>
        </w:rPr>
      </w:pPr>
      <w:proofErr w:type="gramStart"/>
      <w:r w:rsidRPr="00432FE4">
        <w:rPr>
          <w:color w:val="000000"/>
        </w:rPr>
        <w:t>(</w:t>
      </w:r>
      <w:r>
        <w:rPr>
          <w:color w:val="000000"/>
        </w:rPr>
        <w:t>h</w:t>
      </w:r>
      <w:r w:rsidRPr="00432FE4">
        <w:rPr>
          <w:color w:val="000000"/>
        </w:rPr>
        <w:t>)</w:t>
      </w:r>
      <w:r w:rsidRPr="00432FE4">
        <w:rPr>
          <w:color w:val="000000"/>
        </w:rPr>
        <w:tab/>
        <w:t>For</w:t>
      </w:r>
      <w:proofErr w:type="gramEnd"/>
      <w:r w:rsidRPr="00432FE4">
        <w:rPr>
          <w:color w:val="000000"/>
        </w:rPr>
        <w:t xml:space="preserve"> each Direct Current Tie (DC Tie), the sum of any ERCOT-approved DC Tie Schedules for each 15-minute interval for the first seven days.  The sum shall be displayed as </w:t>
      </w:r>
      <w:proofErr w:type="gramStart"/>
      <w:r w:rsidRPr="00432FE4">
        <w:rPr>
          <w:color w:val="000000"/>
        </w:rPr>
        <w:t>an absolute</w:t>
      </w:r>
      <w:proofErr w:type="gramEnd"/>
      <w:r w:rsidRPr="00432FE4">
        <w:rPr>
          <w:color w:val="000000"/>
        </w:rPr>
        <w:t xml:space="preserve"> value and classified as a net import or net export</w:t>
      </w:r>
      <w:r>
        <w:rPr>
          <w:color w:val="000000"/>
        </w:rPr>
        <w:t>;</w:t>
      </w:r>
      <w:r w:rsidRPr="00432FE4">
        <w:rPr>
          <w:color w:val="000000"/>
        </w:rPr>
        <w:t xml:space="preserve"> </w:t>
      </w:r>
    </w:p>
    <w:p w14:paraId="30195903" w14:textId="77777777" w:rsidR="00D62000" w:rsidRPr="00432FE4" w:rsidRDefault="00D62000" w:rsidP="00D62000">
      <w:pPr>
        <w:spacing w:after="240"/>
        <w:ind w:left="1440" w:hanging="720"/>
        <w:rPr>
          <w:color w:val="000000"/>
        </w:rPr>
      </w:pPr>
      <w:r w:rsidRPr="00432FE4">
        <w:rPr>
          <w:color w:val="000000"/>
        </w:rPr>
        <w:t>(</w:t>
      </w:r>
      <w:r>
        <w:rPr>
          <w:color w:val="000000"/>
        </w:rPr>
        <w:t>i</w:t>
      </w:r>
      <w:r w:rsidRPr="00432FE4">
        <w:rPr>
          <w:color w:val="000000"/>
        </w:rPr>
        <w:t>)</w:t>
      </w:r>
      <w:r w:rsidRPr="00432FE4">
        <w:rPr>
          <w:color w:val="000000"/>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Pr>
          <w:color w:val="000000"/>
        </w:rPr>
        <w:t>f</w:t>
      </w:r>
      <w:r w:rsidRPr="00432FE4">
        <w:rPr>
          <w:color w:val="000000"/>
        </w:rPr>
        <w:t xml:space="preserve">) above, except that for IRRs the forecasted output will be used instead of COP values, and DC Tie </w:t>
      </w:r>
      <w:r>
        <w:rPr>
          <w:color w:val="000000"/>
        </w:rPr>
        <w:t>e</w:t>
      </w:r>
      <w:r w:rsidRPr="00432FE4">
        <w:rPr>
          <w:color w:val="000000"/>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r>
        <w:rPr>
          <w:color w:val="000000"/>
        </w:rPr>
        <w:t>; and</w:t>
      </w:r>
    </w:p>
    <w:p w14:paraId="57789544" w14:textId="77777777" w:rsidR="00D62000" w:rsidRPr="00294EB0" w:rsidRDefault="00D62000" w:rsidP="00D62000">
      <w:pPr>
        <w:spacing w:after="240"/>
        <w:ind w:left="1440" w:hanging="720"/>
        <w:rPr>
          <w:color w:val="000000"/>
        </w:rPr>
      </w:pPr>
      <w:r w:rsidRPr="00432FE4">
        <w:rPr>
          <w:color w:val="000000"/>
        </w:rPr>
        <w:t>(</w:t>
      </w:r>
      <w:r>
        <w:rPr>
          <w:color w:val="000000"/>
        </w:rPr>
        <w:t>j</w:t>
      </w:r>
      <w:r w:rsidRPr="00432FE4">
        <w:rPr>
          <w:color w:val="000000"/>
        </w:rPr>
        <w:t>)</w:t>
      </w:r>
      <w:r w:rsidRPr="00432FE4">
        <w:rPr>
          <w:color w:val="000000"/>
        </w:rPr>
        <w:tab/>
        <w:t>The available capacity for reserves for each hour, which will be the available capacity calculated in paragraph (</w:t>
      </w:r>
      <w:r>
        <w:rPr>
          <w:color w:val="000000"/>
        </w:rPr>
        <w:t>i</w:t>
      </w:r>
      <w:r w:rsidRPr="00432FE4">
        <w:rPr>
          <w:color w:val="000000"/>
        </w:rPr>
        <w:t xml:space="preserve">) above minus the forecasted Demand for that hour. </w:t>
      </w:r>
    </w:p>
    <w:p w14:paraId="429F675D" w14:textId="2634F101" w:rsidR="00FD6D57" w:rsidRPr="00FD6D57" w:rsidRDefault="00FD6D57" w:rsidP="00FD6D57">
      <w:pPr>
        <w:keepNext/>
        <w:tabs>
          <w:tab w:val="left" w:pos="1080"/>
        </w:tabs>
        <w:spacing w:before="240" w:after="240"/>
        <w:ind w:left="1080" w:hanging="1080"/>
        <w:outlineLvl w:val="2"/>
        <w:rPr>
          <w:rFonts w:eastAsia="Times New Roman"/>
          <w:b/>
          <w:bCs/>
          <w:i/>
          <w:szCs w:val="20"/>
        </w:rPr>
      </w:pPr>
      <w:commentRangeStart w:id="72"/>
      <w:r w:rsidRPr="00FD6D57">
        <w:rPr>
          <w:rFonts w:eastAsia="Times New Roman"/>
          <w:b/>
          <w:bCs/>
          <w:i/>
          <w:szCs w:val="20"/>
        </w:rPr>
        <w:t>3.9.1</w:t>
      </w:r>
      <w:commentRangeEnd w:id="72"/>
      <w:r w:rsidR="00AE2304">
        <w:rPr>
          <w:rStyle w:val="CommentReference"/>
        </w:rPr>
        <w:commentReference w:id="72"/>
      </w:r>
      <w:r w:rsidRPr="00FD6D57">
        <w:rPr>
          <w:rFonts w:eastAsia="Times New Roman"/>
          <w:b/>
          <w:bCs/>
          <w:i/>
          <w:szCs w:val="20"/>
        </w:rPr>
        <w:tab/>
        <w:t>Current Operating Plan (COP) Criteria</w:t>
      </w:r>
      <w:bookmarkEnd w:id="47"/>
    </w:p>
    <w:p w14:paraId="724FA5BD" w14:textId="77777777" w:rsidR="00952F6F" w:rsidRPr="00952F6F" w:rsidRDefault="00952F6F" w:rsidP="00952F6F">
      <w:pPr>
        <w:spacing w:after="240"/>
        <w:ind w:left="720" w:hanging="720"/>
        <w:rPr>
          <w:rFonts w:eastAsia="Times New Roman"/>
          <w:iCs/>
          <w:szCs w:val="20"/>
        </w:rPr>
      </w:pPr>
      <w:bookmarkStart w:id="73" w:name="_Hlk213925065"/>
      <w:r w:rsidRPr="00952F6F">
        <w:rPr>
          <w:rFonts w:eastAsia="Times New Roman"/>
          <w:iCs/>
          <w:szCs w:val="20"/>
        </w:rPr>
        <w:t>(1)</w:t>
      </w:r>
      <w:r w:rsidRPr="00952F6F">
        <w:rPr>
          <w:rFonts w:eastAsia="Times New Roman"/>
          <w:iCs/>
          <w:szCs w:val="20"/>
        </w:rPr>
        <w:tab/>
        <w:t>Each QSE that represents a Resource must submit a COP to ERCOT that reflects expected operating conditions for each Resource for each hour in the next seven Operating Days.</w:t>
      </w:r>
    </w:p>
    <w:p w14:paraId="74962D15" w14:textId="77777777" w:rsidR="00952F6F" w:rsidRPr="00952F6F" w:rsidRDefault="00952F6F" w:rsidP="00952F6F">
      <w:pPr>
        <w:spacing w:after="240"/>
        <w:ind w:left="720" w:hanging="720"/>
        <w:rPr>
          <w:rFonts w:eastAsia="Times New Roman"/>
          <w:iCs/>
          <w:szCs w:val="20"/>
        </w:rPr>
      </w:pPr>
      <w:r w:rsidRPr="00952F6F">
        <w:rPr>
          <w:rFonts w:eastAsia="Times New Roman"/>
          <w:iCs/>
          <w:szCs w:val="20"/>
        </w:rPr>
        <w:t>(2)</w:t>
      </w:r>
      <w:r w:rsidRPr="00952F6F">
        <w:rPr>
          <w:rFonts w:eastAsia="Times New Roman"/>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952F6F">
        <w:rPr>
          <w:rFonts w:eastAsia="Times New Roman"/>
          <w:iCs/>
          <w:color w:val="000000"/>
        </w:rPr>
        <w:t>The time for updating the COP begins once the undue threat to safety, undue risk of bodily harm, or undue damage to equipment no longer exists.</w:t>
      </w:r>
    </w:p>
    <w:p w14:paraId="404C6E59" w14:textId="77777777" w:rsidR="00952F6F" w:rsidRPr="00952F6F" w:rsidRDefault="00952F6F" w:rsidP="00952F6F">
      <w:pPr>
        <w:spacing w:after="240"/>
        <w:ind w:left="720" w:hanging="720"/>
        <w:rPr>
          <w:rFonts w:eastAsia="Times New Roman"/>
          <w:iCs/>
          <w:szCs w:val="20"/>
        </w:rPr>
      </w:pPr>
      <w:bookmarkStart w:id="74" w:name="_Hlk216075459"/>
      <w:r w:rsidRPr="00952F6F">
        <w:rPr>
          <w:rFonts w:eastAsia="Times New Roman"/>
          <w:iCs/>
          <w:szCs w:val="20"/>
        </w:rPr>
        <w:t>(3)</w:t>
      </w:r>
      <w:r w:rsidRPr="00952F6F">
        <w:rPr>
          <w:rFonts w:eastAsia="Times New Roman"/>
          <w:iCs/>
          <w:szCs w:val="20"/>
        </w:rPr>
        <w:tab/>
        <w:t>Each QSE that represents a Resource shall update its COP to reflect the ability of the Resource to provide each Ancillary Service by product and sub-type.  Additionally, for a COP provided for an ESR, the QSE shall ensure that the Hour Beginning Planned State of Charge (HBSOC) for any two consecutive hours shall be feasible based on the ESR’s maximum rate of charge or discharge.</w:t>
      </w:r>
    </w:p>
    <w:bookmarkEnd w:id="74"/>
    <w:p w14:paraId="4F321F94" w14:textId="77777777" w:rsidR="00952F6F" w:rsidRPr="00952F6F" w:rsidRDefault="00952F6F" w:rsidP="00952F6F">
      <w:pPr>
        <w:spacing w:after="240"/>
        <w:ind w:left="720" w:hanging="720"/>
        <w:rPr>
          <w:rFonts w:eastAsia="Times New Roman"/>
          <w:iCs/>
          <w:szCs w:val="20"/>
        </w:rPr>
      </w:pPr>
      <w:r w:rsidRPr="00952F6F">
        <w:rPr>
          <w:rFonts w:eastAsia="Times New Roman"/>
          <w:iCs/>
          <w:szCs w:val="20"/>
        </w:rPr>
        <w:lastRenderedPageBreak/>
        <w:t>(4)</w:t>
      </w:r>
      <w:r w:rsidRPr="00952F6F">
        <w:rPr>
          <w:rFonts w:eastAsia="Times New Roman"/>
          <w:iCs/>
          <w:szCs w:val="20"/>
        </w:rPr>
        <w:tab/>
      </w:r>
      <w:r w:rsidRPr="00952F6F">
        <w:rPr>
          <w:rFonts w:eastAsia="Times New Roman"/>
          <w:szCs w:val="20"/>
        </w:rPr>
        <w:t xml:space="preserve">Load Resource COP values may be adjusted to reflect Distribution Losses in accordance with Section 8.1.1.2, </w:t>
      </w:r>
      <w:r w:rsidRPr="00952F6F">
        <w:rPr>
          <w:rFonts w:eastAsia="Times New Roman"/>
          <w:iCs/>
          <w:szCs w:val="20"/>
        </w:rPr>
        <w:t>General Capacity Testing Requirements.</w:t>
      </w:r>
    </w:p>
    <w:p w14:paraId="50F24309" w14:textId="77777777" w:rsidR="00952F6F" w:rsidRPr="00952F6F" w:rsidRDefault="00952F6F" w:rsidP="00952F6F">
      <w:pPr>
        <w:spacing w:after="240"/>
        <w:ind w:left="720" w:hanging="720"/>
        <w:rPr>
          <w:rFonts w:eastAsia="Times New Roman"/>
          <w:iCs/>
          <w:szCs w:val="20"/>
        </w:rPr>
      </w:pPr>
      <w:r w:rsidRPr="00952F6F">
        <w:rPr>
          <w:rFonts w:eastAsia="Times New Roman"/>
          <w:iCs/>
          <w:szCs w:val="20"/>
        </w:rPr>
        <w:t>(5)</w:t>
      </w:r>
      <w:r w:rsidRPr="00952F6F">
        <w:rPr>
          <w:rFonts w:eastAsia="Times New Roman"/>
          <w:iCs/>
          <w:szCs w:val="20"/>
        </w:rPr>
        <w:tab/>
        <w:t>A COP must include the following for each Resource represented by the QSE:</w:t>
      </w:r>
    </w:p>
    <w:p w14:paraId="79029B0A" w14:textId="77777777" w:rsidR="00952F6F" w:rsidRPr="00952F6F" w:rsidRDefault="00952F6F" w:rsidP="00952F6F">
      <w:pPr>
        <w:spacing w:after="240"/>
        <w:ind w:left="1440" w:hanging="720"/>
        <w:rPr>
          <w:rFonts w:eastAsia="Times New Roman"/>
          <w:szCs w:val="20"/>
        </w:rPr>
      </w:pPr>
      <w:r w:rsidRPr="00952F6F">
        <w:rPr>
          <w:rFonts w:eastAsia="Times New Roman"/>
          <w:szCs w:val="20"/>
        </w:rPr>
        <w:t>(a)</w:t>
      </w:r>
      <w:r w:rsidRPr="00952F6F">
        <w:rPr>
          <w:rFonts w:eastAsia="Times New Roman"/>
          <w:szCs w:val="20"/>
        </w:rPr>
        <w:tab/>
        <w:t>The name of the Resource;</w:t>
      </w:r>
    </w:p>
    <w:p w14:paraId="7402C89D" w14:textId="77777777" w:rsidR="00952F6F" w:rsidRPr="00952F6F" w:rsidRDefault="00952F6F" w:rsidP="00952F6F">
      <w:pPr>
        <w:spacing w:after="240"/>
        <w:ind w:left="1440" w:hanging="720"/>
        <w:rPr>
          <w:rFonts w:eastAsia="Times New Roman"/>
          <w:szCs w:val="20"/>
        </w:rPr>
      </w:pPr>
      <w:r w:rsidRPr="00952F6F">
        <w:rPr>
          <w:rFonts w:eastAsia="Times New Roman"/>
          <w:szCs w:val="20"/>
        </w:rPr>
        <w:t>(b)</w:t>
      </w:r>
      <w:r w:rsidRPr="00952F6F">
        <w:rPr>
          <w:rFonts w:eastAsia="Times New Roman"/>
          <w:szCs w:val="20"/>
        </w:rPr>
        <w:tab/>
        <w:t>The expected Resource Status:</w:t>
      </w:r>
    </w:p>
    <w:p w14:paraId="29D72426" w14:textId="77777777" w:rsidR="00952F6F" w:rsidRPr="00952F6F" w:rsidRDefault="00952F6F" w:rsidP="00952F6F">
      <w:pPr>
        <w:spacing w:after="240"/>
        <w:ind w:left="2160" w:hanging="720"/>
        <w:rPr>
          <w:rFonts w:eastAsia="Times New Roman"/>
          <w:szCs w:val="20"/>
        </w:rPr>
      </w:pPr>
      <w:r w:rsidRPr="00952F6F">
        <w:rPr>
          <w:rFonts w:eastAsia="Times New Roman"/>
          <w:szCs w:val="20"/>
        </w:rPr>
        <w:t>(i)</w:t>
      </w:r>
      <w:r w:rsidRPr="00952F6F">
        <w:rPr>
          <w:rFonts w:eastAsia="Times New Roman"/>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3D929C0C" w14:textId="77777777" w:rsidR="00952F6F" w:rsidRPr="00952F6F" w:rsidRDefault="00952F6F" w:rsidP="00952F6F">
      <w:pPr>
        <w:spacing w:after="240"/>
        <w:ind w:left="2880" w:hanging="720"/>
        <w:rPr>
          <w:rFonts w:eastAsia="Times New Roman"/>
          <w:szCs w:val="20"/>
        </w:rPr>
      </w:pPr>
      <w:r w:rsidRPr="00952F6F">
        <w:rPr>
          <w:rFonts w:eastAsia="Times New Roman"/>
          <w:szCs w:val="20"/>
        </w:rPr>
        <w:t>(A)</w:t>
      </w:r>
      <w:r w:rsidRPr="00952F6F">
        <w:rPr>
          <w:rFonts w:eastAsia="Times New Roman"/>
          <w:szCs w:val="20"/>
        </w:rPr>
        <w:tab/>
        <w:t>ONRUC – On-Line and the hour is a RUC-Committed Hour;</w:t>
      </w:r>
    </w:p>
    <w:p w14:paraId="3C7954D2" w14:textId="77777777" w:rsidR="00952F6F" w:rsidRPr="00952F6F" w:rsidRDefault="00952F6F" w:rsidP="00952F6F">
      <w:pPr>
        <w:spacing w:before="240" w:after="240"/>
        <w:ind w:left="2880" w:hanging="720"/>
        <w:rPr>
          <w:rFonts w:eastAsia="Times New Roman"/>
          <w:szCs w:val="20"/>
        </w:rPr>
      </w:pPr>
      <w:r w:rsidRPr="00952F6F">
        <w:rPr>
          <w:rFonts w:eastAsia="Times New Roman"/>
          <w:szCs w:val="20"/>
        </w:rPr>
        <w:t>(B)</w:t>
      </w:r>
      <w:r w:rsidRPr="00952F6F">
        <w:rPr>
          <w:rFonts w:eastAsia="Times New Roman"/>
          <w:szCs w:val="20"/>
        </w:rPr>
        <w:tab/>
        <w:t>ON – On-Line Resource with Energy Offer Curve;</w:t>
      </w:r>
    </w:p>
    <w:p w14:paraId="15B7DBAD" w14:textId="77777777" w:rsidR="00952F6F" w:rsidRPr="00952F6F" w:rsidRDefault="00952F6F" w:rsidP="00952F6F">
      <w:pPr>
        <w:spacing w:after="240"/>
        <w:ind w:left="2880" w:hanging="720"/>
        <w:rPr>
          <w:rFonts w:eastAsia="Times New Roman"/>
          <w:szCs w:val="20"/>
        </w:rPr>
      </w:pPr>
      <w:r w:rsidRPr="00952F6F">
        <w:rPr>
          <w:rFonts w:eastAsia="Times New Roman"/>
          <w:szCs w:val="20"/>
        </w:rPr>
        <w:t>(C)</w:t>
      </w:r>
      <w:r w:rsidRPr="00952F6F">
        <w:rPr>
          <w:rFonts w:eastAsia="Times New Roman"/>
          <w:szCs w:val="20"/>
        </w:rPr>
        <w:tab/>
        <w:t>ONOS – On-Line Resource with Output Schedule;</w:t>
      </w:r>
    </w:p>
    <w:p w14:paraId="49733817" w14:textId="77777777" w:rsidR="00952F6F" w:rsidRPr="00952F6F" w:rsidRDefault="00952F6F" w:rsidP="00952F6F">
      <w:pPr>
        <w:spacing w:after="240"/>
        <w:ind w:left="2880" w:hanging="720"/>
        <w:rPr>
          <w:rFonts w:eastAsia="Times New Roman"/>
          <w:szCs w:val="20"/>
        </w:rPr>
      </w:pPr>
      <w:r w:rsidRPr="00952F6F">
        <w:rPr>
          <w:rFonts w:eastAsia="Times New Roman"/>
          <w:szCs w:val="20"/>
        </w:rPr>
        <w:t>(D)</w:t>
      </w:r>
      <w:r w:rsidRPr="00952F6F">
        <w:rPr>
          <w:rFonts w:eastAsia="Times New Roman"/>
          <w:szCs w:val="20"/>
        </w:rPr>
        <w:tab/>
        <w:t>ONTEST – On-Line blocked from Security-Constrained Economic Dispatch (SCED) for operations testing (while ONTEST, a Generation Resource may be shown on Outage in the Outage Scheduler);</w:t>
      </w:r>
    </w:p>
    <w:p w14:paraId="643BA5B1" w14:textId="77777777" w:rsidR="00952F6F" w:rsidRPr="00952F6F" w:rsidRDefault="00952F6F" w:rsidP="00952F6F">
      <w:pPr>
        <w:spacing w:after="240"/>
        <w:ind w:left="2880" w:hanging="720"/>
        <w:rPr>
          <w:rFonts w:eastAsia="Times New Roman"/>
          <w:szCs w:val="20"/>
        </w:rPr>
      </w:pPr>
      <w:r w:rsidRPr="00952F6F">
        <w:rPr>
          <w:rFonts w:eastAsia="Times New Roman"/>
          <w:szCs w:val="20"/>
        </w:rPr>
        <w:t>(E)</w:t>
      </w:r>
      <w:r w:rsidRPr="00952F6F">
        <w:rPr>
          <w:rFonts w:eastAsia="Times New Roman"/>
          <w:szCs w:val="20"/>
        </w:rPr>
        <w:tab/>
        <w:t>ONEMR – On-Line EMR (available for commitment or dispatch only for ERCOT-declared Emergency Conditions; the QSE may appropriately set LSL and High Sustained Limit (HSL) to reflect operating limits);</w:t>
      </w:r>
    </w:p>
    <w:p w14:paraId="5F50613F" w14:textId="77777777" w:rsidR="00952F6F" w:rsidRPr="00952F6F" w:rsidRDefault="00952F6F" w:rsidP="00952F6F">
      <w:pPr>
        <w:spacing w:after="240"/>
        <w:ind w:left="2880" w:hanging="720"/>
        <w:rPr>
          <w:rFonts w:eastAsia="Times New Roman"/>
          <w:szCs w:val="20"/>
        </w:rPr>
      </w:pPr>
      <w:r w:rsidRPr="00952F6F">
        <w:rPr>
          <w:rFonts w:eastAsia="Times New Roman"/>
          <w:szCs w:val="20"/>
        </w:rPr>
        <w:t>(F)</w:t>
      </w:r>
      <w:r w:rsidRPr="00952F6F">
        <w:rPr>
          <w:rFonts w:eastAsia="Times New Roman"/>
          <w:szCs w:val="20"/>
        </w:rPr>
        <w:tab/>
        <w:t xml:space="preserve">ONOPTOUT – On-Line and the hour is a RUC Buy-Back Hour; </w:t>
      </w:r>
    </w:p>
    <w:p w14:paraId="29AFA7F2" w14:textId="77777777" w:rsidR="00952F6F" w:rsidRPr="00952F6F" w:rsidRDefault="00952F6F" w:rsidP="00952F6F">
      <w:pPr>
        <w:spacing w:after="240"/>
        <w:ind w:left="2880" w:hanging="720"/>
        <w:rPr>
          <w:rFonts w:eastAsia="Times New Roman"/>
          <w:szCs w:val="20"/>
        </w:rPr>
      </w:pPr>
      <w:r w:rsidRPr="00952F6F">
        <w:rPr>
          <w:rFonts w:eastAsia="Times New Roman"/>
          <w:szCs w:val="20"/>
        </w:rPr>
        <w:t>(G)</w:t>
      </w:r>
      <w:r w:rsidRPr="00952F6F">
        <w:rPr>
          <w:rFonts w:eastAsia="Times New Roman"/>
          <w:szCs w:val="20"/>
        </w:rPr>
        <w:tab/>
        <w:t>SHUTDOWN – The Resource is On-Line and in a shutdown sequence, and is not eligible for an Ancillary Service award.  This Resource Status is only to be used for Real-Time telemetry purposes;</w:t>
      </w:r>
    </w:p>
    <w:p w14:paraId="52CAC4A2" w14:textId="77777777" w:rsidR="00952F6F" w:rsidRPr="00952F6F" w:rsidRDefault="00952F6F" w:rsidP="00952F6F">
      <w:pPr>
        <w:spacing w:after="240"/>
        <w:ind w:left="2880" w:hanging="720"/>
        <w:rPr>
          <w:rFonts w:eastAsia="Times New Roman"/>
          <w:szCs w:val="20"/>
        </w:rPr>
      </w:pPr>
      <w:r w:rsidRPr="00952F6F">
        <w:rPr>
          <w:rFonts w:eastAsia="Times New Roman"/>
          <w:szCs w:val="20"/>
        </w:rPr>
        <w:t>(H)</w:t>
      </w:r>
      <w:r w:rsidRPr="00952F6F">
        <w:rPr>
          <w:rFonts w:eastAsia="Times New Roman"/>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p w14:paraId="47E64CE6" w14:textId="3324BEE1" w:rsidR="00952F6F" w:rsidRPr="00952F6F" w:rsidRDefault="00952F6F" w:rsidP="00952F6F">
      <w:pPr>
        <w:spacing w:after="240"/>
        <w:ind w:left="2880" w:hanging="720"/>
        <w:rPr>
          <w:rFonts w:eastAsia="Times New Roman"/>
          <w:szCs w:val="20"/>
        </w:rPr>
      </w:pPr>
      <w:r w:rsidRPr="00952F6F">
        <w:rPr>
          <w:rFonts w:eastAsia="Times New Roman"/>
          <w:szCs w:val="20"/>
        </w:rPr>
        <w:t>(I)</w:t>
      </w:r>
      <w:r w:rsidRPr="00952F6F">
        <w:rPr>
          <w:rFonts w:eastAsia="Times New Roman"/>
          <w:szCs w:val="20"/>
        </w:rPr>
        <w:tab/>
        <w:t>OFFQS – Off-Line but available for SCED deployment and to provide ECRS</w:t>
      </w:r>
      <w:ins w:id="75" w:author="ERCOT" w:date="2025-12-08T08:40:00Z" w16du:dateUtc="2025-12-08T14:40:00Z">
        <w:r>
          <w:rPr>
            <w:rFonts w:eastAsia="Times New Roman"/>
            <w:szCs w:val="20"/>
          </w:rPr>
          <w:t>,</w:t>
        </w:r>
      </w:ins>
      <w:del w:id="76" w:author="ERCOT" w:date="2025-12-08T08:40:00Z" w16du:dateUtc="2025-12-08T14:40:00Z">
        <w:r w:rsidRPr="00952F6F" w:rsidDel="00952F6F">
          <w:rPr>
            <w:rFonts w:eastAsia="Times New Roman"/>
            <w:szCs w:val="20"/>
          </w:rPr>
          <w:delText xml:space="preserve"> and</w:delText>
        </w:r>
      </w:del>
      <w:r w:rsidRPr="00952F6F">
        <w:rPr>
          <w:rFonts w:eastAsia="Times New Roman"/>
          <w:szCs w:val="20"/>
        </w:rPr>
        <w:t xml:space="preserve"> Non-Spin</w:t>
      </w:r>
      <w:ins w:id="77" w:author="ERCOT" w:date="2025-12-08T08:40:00Z" w16du:dateUtc="2025-12-08T14:40:00Z">
        <w:r>
          <w:rPr>
            <w:rFonts w:eastAsia="Times New Roman"/>
            <w:szCs w:val="20"/>
          </w:rPr>
          <w:t>, and DRRS</w:t>
        </w:r>
      </w:ins>
      <w:r w:rsidRPr="00952F6F">
        <w:rPr>
          <w:rFonts w:eastAsia="Times New Roman"/>
          <w:szCs w:val="20"/>
        </w:rPr>
        <w:t xml:space="preserve">, if qualified and capable.  Only qualified Quick Start Generation Resources (QSGRs) may utilize this status; </w:t>
      </w:r>
    </w:p>
    <w:p w14:paraId="6920E96C" w14:textId="77777777" w:rsidR="00952F6F" w:rsidRPr="00952F6F" w:rsidRDefault="00952F6F" w:rsidP="00952F6F">
      <w:pPr>
        <w:spacing w:after="240"/>
        <w:ind w:left="2880" w:hanging="720"/>
        <w:rPr>
          <w:rFonts w:eastAsia="Times New Roman"/>
          <w:szCs w:val="20"/>
        </w:rPr>
      </w:pPr>
      <w:r w:rsidRPr="00952F6F">
        <w:rPr>
          <w:rFonts w:eastAsia="Times New Roman"/>
          <w:szCs w:val="20"/>
        </w:rPr>
        <w:lastRenderedPageBreak/>
        <w:t>(J)</w:t>
      </w:r>
      <w:r w:rsidRPr="00952F6F">
        <w:rPr>
          <w:rFonts w:eastAsia="Times New Roman"/>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2EA7B438" w14:textId="77777777" w:rsidR="00952F6F" w:rsidRPr="00952F6F" w:rsidRDefault="00952F6F" w:rsidP="00952F6F">
      <w:pPr>
        <w:spacing w:after="240"/>
        <w:ind w:left="2880" w:hanging="720"/>
        <w:rPr>
          <w:rFonts w:eastAsia="Times New Roman"/>
          <w:szCs w:val="20"/>
        </w:rPr>
      </w:pPr>
      <w:r w:rsidRPr="00952F6F">
        <w:rPr>
          <w:rFonts w:eastAsia="Times New Roman"/>
          <w:szCs w:val="20"/>
        </w:rPr>
        <w:t>(K)</w:t>
      </w:r>
      <w:r w:rsidRPr="00952F6F">
        <w:rPr>
          <w:rFonts w:eastAsia="Times New Roman"/>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52F6F" w:rsidRPr="00952F6F" w14:paraId="2B8D2AAD" w14:textId="77777777" w:rsidTr="002A5BF3">
        <w:tc>
          <w:tcPr>
            <w:tcW w:w="9332" w:type="dxa"/>
            <w:tcBorders>
              <w:top w:val="single" w:sz="4" w:space="0" w:color="auto"/>
              <w:left w:val="single" w:sz="4" w:space="0" w:color="auto"/>
              <w:bottom w:val="single" w:sz="4" w:space="0" w:color="auto"/>
              <w:right w:val="single" w:sz="4" w:space="0" w:color="auto"/>
            </w:tcBorders>
            <w:shd w:val="clear" w:color="auto" w:fill="D9D9D9"/>
          </w:tcPr>
          <w:p w14:paraId="72B995F7" w14:textId="77777777" w:rsidR="00952F6F" w:rsidRPr="00952F6F" w:rsidRDefault="00952F6F" w:rsidP="00952F6F">
            <w:pPr>
              <w:spacing w:before="120" w:after="240"/>
              <w:rPr>
                <w:rFonts w:eastAsia="Times New Roman"/>
                <w:b/>
                <w:i/>
                <w:szCs w:val="20"/>
              </w:rPr>
            </w:pPr>
            <w:r w:rsidRPr="00952F6F">
              <w:rPr>
                <w:rFonts w:eastAsia="Times New Roman"/>
                <w:b/>
                <w:i/>
                <w:szCs w:val="20"/>
              </w:rPr>
              <w:t>[NPRR1188:  Replace item (K) above with the following upon system implementation:]</w:t>
            </w:r>
          </w:p>
          <w:p w14:paraId="54BB2BD3" w14:textId="77777777" w:rsidR="00952F6F" w:rsidRPr="00952F6F" w:rsidRDefault="00952F6F" w:rsidP="00952F6F">
            <w:pPr>
              <w:spacing w:after="240"/>
              <w:ind w:left="2880" w:hanging="720"/>
              <w:rPr>
                <w:rFonts w:eastAsia="Times New Roman"/>
                <w:szCs w:val="20"/>
              </w:rPr>
            </w:pPr>
            <w:r w:rsidRPr="00952F6F">
              <w:rPr>
                <w:rFonts w:eastAsia="Times New Roman"/>
                <w:szCs w:val="20"/>
              </w:rPr>
              <w:t>(K)</w:t>
            </w:r>
            <w:r w:rsidRPr="00952F6F">
              <w:rPr>
                <w:rFonts w:eastAsia="Times New Roman"/>
                <w:szCs w:val="20"/>
              </w:rPr>
              <w:tab/>
              <w:t>ONHOLD – Resource is On-Line but temporarily unavailable for Dispatch by SCED or Ancillary Service awards due to a valid and verifiable operational reason.  This Resource Status is only to be used for Real-Time telemetry purposes.  For SCED, Resource Base Points will be set equal to the telemetered net real power of the Resource available at the time of the SCED execution.</w:t>
            </w:r>
          </w:p>
        </w:tc>
      </w:tr>
    </w:tbl>
    <w:p w14:paraId="61AAED56" w14:textId="77777777" w:rsidR="00952F6F" w:rsidRPr="00952F6F" w:rsidRDefault="00952F6F" w:rsidP="00952F6F">
      <w:pPr>
        <w:spacing w:before="240" w:after="240"/>
        <w:ind w:left="2160" w:hanging="720"/>
        <w:rPr>
          <w:rFonts w:eastAsia="Times New Roman"/>
          <w:szCs w:val="20"/>
        </w:rPr>
      </w:pPr>
      <w:r w:rsidRPr="00952F6F">
        <w:rPr>
          <w:rFonts w:eastAsia="Times New Roman"/>
          <w:szCs w:val="20"/>
        </w:rPr>
        <w:t>(ii)</w:t>
      </w:r>
      <w:r w:rsidRPr="00952F6F">
        <w:rPr>
          <w:rFonts w:eastAsia="Times New Roman"/>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755FE8CF" w14:textId="77777777" w:rsidR="00952F6F" w:rsidRPr="00952F6F" w:rsidRDefault="00952F6F" w:rsidP="00952F6F">
      <w:pPr>
        <w:spacing w:after="240"/>
        <w:ind w:left="2880" w:hanging="720"/>
        <w:rPr>
          <w:rFonts w:eastAsia="Times New Roman"/>
          <w:szCs w:val="20"/>
        </w:rPr>
      </w:pPr>
      <w:r w:rsidRPr="00952F6F">
        <w:rPr>
          <w:rFonts w:eastAsia="Times New Roman"/>
          <w:szCs w:val="20"/>
        </w:rPr>
        <w:t>(A)</w:t>
      </w:r>
      <w:r w:rsidRPr="00952F6F">
        <w:rPr>
          <w:rFonts w:eastAsia="Times New Roman"/>
          <w:szCs w:val="20"/>
        </w:rPr>
        <w:tab/>
        <w:t>OUT – Off-Line and unavailable, or not connected to the ERCOT System and operating in a Private Microgrid Island (PMI);</w:t>
      </w:r>
    </w:p>
    <w:p w14:paraId="7B7354F7" w14:textId="0A62031C" w:rsidR="00952F6F" w:rsidRDefault="00952F6F" w:rsidP="00952F6F">
      <w:pPr>
        <w:spacing w:before="240" w:after="240"/>
        <w:ind w:left="2880" w:hanging="720"/>
        <w:rPr>
          <w:ins w:id="78" w:author="ERCOT" w:date="2025-12-08T08:41:00Z" w16du:dateUtc="2025-12-08T14:41:00Z"/>
          <w:rFonts w:eastAsia="Times New Roman"/>
          <w:szCs w:val="20"/>
        </w:rPr>
      </w:pPr>
      <w:r w:rsidRPr="00952F6F">
        <w:rPr>
          <w:rFonts w:eastAsia="Times New Roman"/>
          <w:szCs w:val="20"/>
        </w:rPr>
        <w:t>(B)</w:t>
      </w:r>
      <w:r w:rsidRPr="00952F6F">
        <w:rPr>
          <w:rFonts w:eastAsia="Times New Roman"/>
          <w:szCs w:val="20"/>
        </w:rPr>
        <w:tab/>
        <w:t>OFF – Off-Line but available for commitment in the Day-Ahead Market (DAM), RUC, and providing Non-Spin</w:t>
      </w:r>
      <w:ins w:id="79" w:author="ERCOT" w:date="2025-12-08T08:41:00Z" w16du:dateUtc="2025-12-08T14:41:00Z">
        <w:r>
          <w:rPr>
            <w:rFonts w:eastAsia="Times New Roman"/>
            <w:szCs w:val="20"/>
          </w:rPr>
          <w:t xml:space="preserve"> or DRRS</w:t>
        </w:r>
      </w:ins>
      <w:r w:rsidRPr="00952F6F">
        <w:rPr>
          <w:rFonts w:eastAsia="Times New Roman"/>
          <w:szCs w:val="20"/>
        </w:rPr>
        <w:t>, if qualified and capable;</w:t>
      </w:r>
    </w:p>
    <w:p w14:paraId="3B45B36D" w14:textId="4596BC21" w:rsidR="00952F6F" w:rsidRPr="00952F6F" w:rsidRDefault="00952F6F" w:rsidP="00952F6F">
      <w:pPr>
        <w:spacing w:before="240" w:after="240"/>
        <w:ind w:left="2880" w:hanging="720"/>
        <w:rPr>
          <w:rFonts w:eastAsia="Times New Roman"/>
          <w:szCs w:val="20"/>
        </w:rPr>
      </w:pPr>
      <w:ins w:id="80" w:author="ERCOT" w:date="2025-12-08T08:41:00Z" w16du:dateUtc="2025-12-08T14:41:00Z">
        <w:r>
          <w:rPr>
            <w:rFonts w:eastAsia="Times New Roman"/>
            <w:szCs w:val="20"/>
          </w:rPr>
          <w:t>(C)</w:t>
        </w:r>
        <w:r>
          <w:rPr>
            <w:rFonts w:eastAsia="Times New Roman"/>
            <w:szCs w:val="20"/>
          </w:rPr>
          <w:tab/>
          <w:t>DRRS</w:t>
        </w:r>
      </w:ins>
      <w:ins w:id="81" w:author="ERCOT" w:date="2025-12-08T08:42:00Z" w16du:dateUtc="2025-12-08T14:42:00Z">
        <w:r>
          <w:rPr>
            <w:rFonts w:eastAsia="Times New Roman"/>
            <w:szCs w:val="20"/>
          </w:rPr>
          <w:t xml:space="preserve"> – Off-Line and available for DRRS deployment;</w:t>
        </w:r>
      </w:ins>
    </w:p>
    <w:p w14:paraId="128F8D08" w14:textId="25B3F054" w:rsidR="00952F6F" w:rsidRPr="00952F6F" w:rsidRDefault="00952F6F" w:rsidP="00952F6F">
      <w:pPr>
        <w:spacing w:after="240"/>
        <w:ind w:left="2880" w:hanging="720"/>
        <w:rPr>
          <w:rFonts w:eastAsia="Times New Roman"/>
          <w:szCs w:val="20"/>
        </w:rPr>
      </w:pPr>
      <w:r w:rsidRPr="00952F6F">
        <w:rPr>
          <w:rFonts w:eastAsia="Times New Roman"/>
          <w:szCs w:val="20"/>
        </w:rPr>
        <w:t>(</w:t>
      </w:r>
      <w:ins w:id="82" w:author="ERCOT" w:date="2025-12-08T08:42:00Z" w16du:dateUtc="2025-12-08T14:42:00Z">
        <w:r>
          <w:rPr>
            <w:rFonts w:eastAsia="Times New Roman"/>
            <w:szCs w:val="20"/>
          </w:rPr>
          <w:t>D</w:t>
        </w:r>
      </w:ins>
      <w:del w:id="83" w:author="ERCOT" w:date="2025-12-08T08:42:00Z" w16du:dateUtc="2025-12-08T14:42:00Z">
        <w:r w:rsidRPr="00952F6F" w:rsidDel="00952F6F">
          <w:rPr>
            <w:rFonts w:eastAsia="Times New Roman"/>
            <w:szCs w:val="20"/>
          </w:rPr>
          <w:delText>C</w:delText>
        </w:r>
      </w:del>
      <w:r w:rsidRPr="00952F6F">
        <w:rPr>
          <w:rFonts w:eastAsia="Times New Roman"/>
          <w:szCs w:val="20"/>
        </w:rPr>
        <w:t>)</w:t>
      </w:r>
      <w:r w:rsidRPr="00952F6F">
        <w:rPr>
          <w:rFonts w:eastAsia="Times New Roman"/>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282224C7" w14:textId="3F90BCE4" w:rsidR="00952F6F" w:rsidRPr="00952F6F" w:rsidRDefault="00952F6F" w:rsidP="00952F6F">
      <w:pPr>
        <w:spacing w:after="240"/>
        <w:ind w:left="2880" w:hanging="720"/>
        <w:rPr>
          <w:rFonts w:eastAsia="Times New Roman"/>
          <w:szCs w:val="20"/>
        </w:rPr>
      </w:pPr>
      <w:r w:rsidRPr="00952F6F">
        <w:rPr>
          <w:rFonts w:eastAsia="Times New Roman"/>
          <w:szCs w:val="20"/>
        </w:rPr>
        <w:lastRenderedPageBreak/>
        <w:t>(</w:t>
      </w:r>
      <w:ins w:id="84" w:author="ERCOT" w:date="2025-12-08T08:42:00Z" w16du:dateUtc="2025-12-08T14:42:00Z">
        <w:r>
          <w:rPr>
            <w:rFonts w:eastAsia="Times New Roman"/>
            <w:szCs w:val="20"/>
          </w:rPr>
          <w:t>E</w:t>
        </w:r>
      </w:ins>
      <w:del w:id="85" w:author="ERCOT" w:date="2025-12-08T08:42:00Z" w16du:dateUtc="2025-12-08T14:42:00Z">
        <w:r w:rsidRPr="00952F6F" w:rsidDel="00952F6F">
          <w:rPr>
            <w:rFonts w:eastAsia="Times New Roman"/>
            <w:szCs w:val="20"/>
          </w:rPr>
          <w:delText>D</w:delText>
        </w:r>
      </w:del>
      <w:r w:rsidRPr="00952F6F">
        <w:rPr>
          <w:rFonts w:eastAsia="Times New Roman"/>
          <w:szCs w:val="20"/>
        </w:rPr>
        <w:t>)</w:t>
      </w:r>
      <w:r w:rsidRPr="00952F6F">
        <w:rPr>
          <w:rFonts w:eastAsia="Times New Roman"/>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40E9BAF6" w14:textId="77777777" w:rsidR="00952F6F" w:rsidRPr="00952F6F" w:rsidRDefault="00952F6F" w:rsidP="00952F6F">
      <w:pPr>
        <w:spacing w:after="240"/>
        <w:ind w:left="2160" w:hanging="720"/>
        <w:rPr>
          <w:rFonts w:eastAsia="Times New Roman"/>
          <w:szCs w:val="20"/>
        </w:rPr>
      </w:pPr>
      <w:r w:rsidRPr="00952F6F">
        <w:rPr>
          <w:rFonts w:eastAsia="Times New Roman"/>
          <w:szCs w:val="20"/>
        </w:rPr>
        <w:t>(iii)</w:t>
      </w:r>
      <w:r w:rsidRPr="00952F6F">
        <w:rPr>
          <w:rFonts w:eastAsia="Times New Roman"/>
          <w:szCs w:val="20"/>
        </w:rPr>
        <w:tab/>
        <w:t>Select one of the following for Load Resources.  Unless otherwise provided below, these Resource Statuses are to be used for COP and/or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52F6F" w:rsidRPr="00952F6F" w14:paraId="275DCBFF" w14:textId="77777777" w:rsidTr="002A5BF3">
        <w:tc>
          <w:tcPr>
            <w:tcW w:w="9350" w:type="dxa"/>
            <w:tcBorders>
              <w:top w:val="single" w:sz="4" w:space="0" w:color="auto"/>
              <w:left w:val="single" w:sz="4" w:space="0" w:color="auto"/>
              <w:bottom w:val="single" w:sz="4" w:space="0" w:color="auto"/>
              <w:right w:val="single" w:sz="4" w:space="0" w:color="auto"/>
            </w:tcBorders>
            <w:shd w:val="clear" w:color="auto" w:fill="D9D9D9"/>
          </w:tcPr>
          <w:p w14:paraId="61B652F2" w14:textId="77777777" w:rsidR="00952F6F" w:rsidRPr="00952F6F" w:rsidRDefault="00952F6F" w:rsidP="00952F6F">
            <w:pPr>
              <w:spacing w:before="120" w:after="240"/>
              <w:rPr>
                <w:rFonts w:eastAsia="Times New Roman"/>
                <w:b/>
                <w:i/>
                <w:szCs w:val="20"/>
              </w:rPr>
            </w:pPr>
            <w:r w:rsidRPr="00952F6F">
              <w:rPr>
                <w:rFonts w:eastAsia="Times New Roman"/>
                <w:b/>
                <w:i/>
                <w:szCs w:val="20"/>
              </w:rPr>
              <w:t>[NPRR1188:  Insert items (A) and (B) below upon system implementation and renumber accordingly:]</w:t>
            </w:r>
          </w:p>
          <w:p w14:paraId="2A98F71D" w14:textId="77777777" w:rsidR="00952F6F" w:rsidRPr="00952F6F" w:rsidRDefault="00952F6F" w:rsidP="00952F6F">
            <w:pPr>
              <w:spacing w:after="240"/>
              <w:ind w:left="2880" w:hanging="720"/>
              <w:rPr>
                <w:rFonts w:eastAsia="Times New Roman"/>
                <w:szCs w:val="20"/>
              </w:rPr>
            </w:pPr>
            <w:r w:rsidRPr="00952F6F">
              <w:rPr>
                <w:rFonts w:eastAsia="Times New Roman"/>
                <w:szCs w:val="20"/>
              </w:rPr>
              <w:t>(A)</w:t>
            </w:r>
            <w:r w:rsidRPr="00952F6F">
              <w:rPr>
                <w:rFonts w:eastAsia="Times New Roman"/>
                <w:szCs w:val="20"/>
              </w:rPr>
              <w:tab/>
              <w:t>ONTEST – On-Line blocked from SCED for operations testing;</w:t>
            </w:r>
          </w:p>
          <w:p w14:paraId="494CEE46" w14:textId="77777777" w:rsidR="00952F6F" w:rsidRPr="00952F6F" w:rsidRDefault="00952F6F" w:rsidP="00952F6F">
            <w:pPr>
              <w:spacing w:after="240"/>
              <w:ind w:left="2880" w:hanging="720"/>
              <w:rPr>
                <w:rFonts w:eastAsia="Times New Roman"/>
                <w:szCs w:val="20"/>
              </w:rPr>
            </w:pPr>
            <w:r w:rsidRPr="00952F6F">
              <w:rPr>
                <w:rFonts w:eastAsia="Times New Roman"/>
                <w:szCs w:val="20"/>
              </w:rPr>
              <w:t>(B)</w:t>
            </w:r>
            <w:r w:rsidRPr="00952F6F">
              <w:rPr>
                <w:rFonts w:eastAsia="Times New Roman"/>
                <w:szCs w:val="20"/>
              </w:rPr>
              <w:tab/>
              <w:t>ONHOLD – CLR is On-Line but temporarily unavailable for Dispatch by SCED or providing Ancillary Service due to a valid and verifiable operational reason.  This Resource Status is only to be used for Real-Time telemetry purposes.  For SCED, Resource Base Points will be set equal to the telemetered net real power of the Resource available at the time of the SCED execution.</w:t>
            </w:r>
          </w:p>
        </w:tc>
      </w:tr>
    </w:tbl>
    <w:p w14:paraId="5467C3F0" w14:textId="77777777" w:rsidR="00952F6F" w:rsidRPr="00952F6F" w:rsidRDefault="00952F6F" w:rsidP="00952F6F">
      <w:pPr>
        <w:spacing w:before="240" w:after="240"/>
        <w:ind w:left="2880" w:hanging="720"/>
        <w:rPr>
          <w:rFonts w:eastAsia="Times New Roman"/>
          <w:szCs w:val="20"/>
        </w:rPr>
      </w:pPr>
      <w:r w:rsidRPr="00952F6F">
        <w:rPr>
          <w:rFonts w:eastAsia="Times New Roman"/>
          <w:szCs w:val="20"/>
        </w:rPr>
        <w:t>(A)</w:t>
      </w:r>
      <w:r w:rsidRPr="00952F6F">
        <w:rPr>
          <w:rFonts w:eastAsia="Times New Roman"/>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52F6F" w:rsidRPr="00952F6F" w14:paraId="53F159C2" w14:textId="77777777" w:rsidTr="002A5BF3">
        <w:tc>
          <w:tcPr>
            <w:tcW w:w="9350" w:type="dxa"/>
            <w:tcBorders>
              <w:top w:val="single" w:sz="4" w:space="0" w:color="auto"/>
              <w:left w:val="single" w:sz="4" w:space="0" w:color="auto"/>
              <w:bottom w:val="single" w:sz="4" w:space="0" w:color="auto"/>
              <w:right w:val="single" w:sz="4" w:space="0" w:color="auto"/>
            </w:tcBorders>
            <w:shd w:val="clear" w:color="auto" w:fill="D9D9D9"/>
          </w:tcPr>
          <w:p w14:paraId="2BD4A0E9" w14:textId="77777777" w:rsidR="00952F6F" w:rsidRPr="00952F6F" w:rsidRDefault="00952F6F" w:rsidP="00952F6F">
            <w:pPr>
              <w:spacing w:before="120" w:after="240"/>
              <w:rPr>
                <w:rFonts w:eastAsia="Times New Roman"/>
                <w:b/>
                <w:i/>
                <w:szCs w:val="20"/>
              </w:rPr>
            </w:pPr>
            <w:r w:rsidRPr="00952F6F">
              <w:rPr>
                <w:rFonts w:eastAsia="Times New Roman"/>
                <w:b/>
                <w:i/>
                <w:szCs w:val="20"/>
              </w:rPr>
              <w:t>[NPRR1188:  Replace item (A) above with the following upon system implementation:]</w:t>
            </w:r>
          </w:p>
          <w:p w14:paraId="172DD281" w14:textId="77777777" w:rsidR="00952F6F" w:rsidRPr="00952F6F" w:rsidRDefault="00952F6F" w:rsidP="00952F6F">
            <w:pPr>
              <w:spacing w:after="240"/>
              <w:ind w:left="2880" w:hanging="720"/>
              <w:rPr>
                <w:rFonts w:eastAsia="Times New Roman"/>
                <w:szCs w:val="20"/>
              </w:rPr>
            </w:pPr>
            <w:r w:rsidRPr="00952F6F">
              <w:rPr>
                <w:rFonts w:eastAsia="Times New Roman"/>
                <w:szCs w:val="20"/>
              </w:rPr>
              <w:t>(A)</w:t>
            </w:r>
            <w:r w:rsidRPr="00952F6F">
              <w:rPr>
                <w:rFonts w:eastAsia="Times New Roman"/>
                <w:szCs w:val="20"/>
              </w:rPr>
              <w:tab/>
              <w:t>OUTL – Not available.  For a CLR that is not an Aggregate Load Resource (ALR), this status can only be used when the Resource is Off-Line and unavailable with its energy consumption at zero;</w:t>
            </w:r>
          </w:p>
        </w:tc>
      </w:tr>
    </w:tbl>
    <w:p w14:paraId="6D0D3879" w14:textId="77777777" w:rsidR="00952F6F" w:rsidRPr="00952F6F" w:rsidRDefault="00952F6F" w:rsidP="00952F6F">
      <w:pPr>
        <w:spacing w:before="240" w:after="240"/>
        <w:ind w:left="2880" w:hanging="720"/>
        <w:rPr>
          <w:rFonts w:eastAsia="Times New Roman"/>
          <w:szCs w:val="20"/>
        </w:rPr>
      </w:pPr>
      <w:r w:rsidRPr="00952F6F">
        <w:rPr>
          <w:rFonts w:eastAsia="Times New Roman"/>
          <w:szCs w:val="20"/>
        </w:rPr>
        <w:t>(B)</w:t>
      </w:r>
      <w:r w:rsidRPr="00952F6F">
        <w:rPr>
          <w:rFonts w:eastAsia="Times New Roman"/>
          <w:szCs w:val="20"/>
        </w:rPr>
        <w:tab/>
        <w:t>ONL – On-Line and available for Dispatch by SCED or providing Ancillary Services.</w:t>
      </w:r>
    </w:p>
    <w:p w14:paraId="2F3C615C" w14:textId="77777777" w:rsidR="00952F6F" w:rsidRPr="00952F6F" w:rsidRDefault="00952F6F" w:rsidP="00952F6F">
      <w:pPr>
        <w:spacing w:after="240"/>
        <w:ind w:left="2160" w:hanging="720"/>
        <w:rPr>
          <w:rFonts w:eastAsia="Times New Roman"/>
          <w:szCs w:val="20"/>
        </w:rPr>
      </w:pPr>
      <w:r w:rsidRPr="00952F6F">
        <w:rPr>
          <w:rFonts w:eastAsia="Times New Roman"/>
          <w:szCs w:val="20"/>
        </w:rPr>
        <w:t>(iv)</w:t>
      </w:r>
      <w:r w:rsidRPr="00952F6F">
        <w:rPr>
          <w:rFonts w:eastAsia="Times New Roman"/>
          <w:szCs w:val="20"/>
        </w:rPr>
        <w:tab/>
        <w:t>Select one of the following for ESRs.  Unless otherwise provided below, these Resource Statuses are to be used for COP and Real-Time telemetry purposes:</w:t>
      </w:r>
    </w:p>
    <w:p w14:paraId="3A6FD360" w14:textId="77777777" w:rsidR="00952F6F" w:rsidRPr="00952F6F" w:rsidRDefault="00952F6F" w:rsidP="00952F6F">
      <w:pPr>
        <w:spacing w:after="240"/>
        <w:ind w:left="2880" w:hanging="720"/>
        <w:rPr>
          <w:rFonts w:eastAsia="Times New Roman"/>
          <w:szCs w:val="20"/>
        </w:rPr>
      </w:pPr>
      <w:r w:rsidRPr="00952F6F">
        <w:rPr>
          <w:rFonts w:eastAsia="Times New Roman"/>
          <w:szCs w:val="20"/>
        </w:rPr>
        <w:t>(A)</w:t>
      </w:r>
      <w:r w:rsidRPr="00952F6F">
        <w:rPr>
          <w:rFonts w:eastAsia="Times New Roman"/>
          <w:szCs w:val="20"/>
        </w:rPr>
        <w:tab/>
        <w:t>ON – On-Line Resource with Energy Bid/Offer Curve;</w:t>
      </w:r>
    </w:p>
    <w:p w14:paraId="6F0CD241" w14:textId="77777777" w:rsidR="00952F6F" w:rsidRPr="00952F6F" w:rsidRDefault="00952F6F" w:rsidP="00952F6F">
      <w:pPr>
        <w:spacing w:after="240"/>
        <w:ind w:left="2880" w:hanging="720"/>
        <w:rPr>
          <w:rFonts w:eastAsia="Times New Roman"/>
          <w:szCs w:val="20"/>
        </w:rPr>
      </w:pPr>
      <w:r w:rsidRPr="00952F6F">
        <w:rPr>
          <w:rFonts w:eastAsia="Times New Roman"/>
          <w:szCs w:val="20"/>
        </w:rPr>
        <w:t>(B)</w:t>
      </w:r>
      <w:r w:rsidRPr="00952F6F">
        <w:rPr>
          <w:rFonts w:eastAsia="Times New Roman"/>
          <w:szCs w:val="20"/>
        </w:rPr>
        <w:tab/>
        <w:t>ONOS – On-Line Resource with Output Schedule;</w:t>
      </w:r>
    </w:p>
    <w:p w14:paraId="59EAF349" w14:textId="77777777" w:rsidR="00952F6F" w:rsidRPr="00952F6F" w:rsidRDefault="00952F6F" w:rsidP="00952F6F">
      <w:pPr>
        <w:spacing w:after="240"/>
        <w:ind w:left="2880" w:hanging="720"/>
        <w:rPr>
          <w:rFonts w:eastAsia="Times New Roman"/>
          <w:szCs w:val="20"/>
        </w:rPr>
      </w:pPr>
      <w:r w:rsidRPr="00952F6F">
        <w:rPr>
          <w:rFonts w:eastAsia="Times New Roman"/>
          <w:szCs w:val="20"/>
        </w:rPr>
        <w:lastRenderedPageBreak/>
        <w:t>(C)</w:t>
      </w:r>
      <w:r w:rsidRPr="00952F6F">
        <w:rPr>
          <w:rFonts w:eastAsia="Times New Roman"/>
          <w:szCs w:val="20"/>
        </w:rPr>
        <w:tab/>
        <w:t>ONTEST – On-Line blocked from SCED for operations testing (while ONTEST, an ESR may be shown on Outage in the Outage Scheduler);</w:t>
      </w:r>
    </w:p>
    <w:p w14:paraId="2584121C" w14:textId="77777777" w:rsidR="00952F6F" w:rsidRPr="00952F6F" w:rsidRDefault="00952F6F" w:rsidP="00952F6F">
      <w:pPr>
        <w:spacing w:after="240"/>
        <w:ind w:left="2880" w:hanging="720"/>
        <w:rPr>
          <w:rFonts w:eastAsia="Times New Roman"/>
          <w:szCs w:val="20"/>
        </w:rPr>
      </w:pPr>
      <w:r w:rsidRPr="00952F6F">
        <w:rPr>
          <w:rFonts w:eastAsia="Times New Roman"/>
          <w:szCs w:val="20"/>
        </w:rPr>
        <w:t>(D)</w:t>
      </w:r>
      <w:r w:rsidRPr="00952F6F">
        <w:rPr>
          <w:rFonts w:eastAsia="Times New Roman"/>
          <w:szCs w:val="20"/>
        </w:rPr>
        <w:tab/>
        <w:t>ONEMR – On-Line EMR (available for commitment or dispatch only for ERCOT-declared Emergency Conditions; the QSE may appropriately set LSL and HSL to reflect operating limits);</w:t>
      </w:r>
    </w:p>
    <w:p w14:paraId="56B786CD" w14:textId="77777777" w:rsidR="00952F6F" w:rsidRPr="00952F6F" w:rsidRDefault="00952F6F" w:rsidP="00952F6F">
      <w:pPr>
        <w:spacing w:after="240"/>
        <w:ind w:left="2880" w:hanging="720"/>
        <w:rPr>
          <w:rFonts w:eastAsia="Times New Roman"/>
          <w:szCs w:val="20"/>
        </w:rPr>
      </w:pPr>
      <w:r w:rsidRPr="00952F6F">
        <w:rPr>
          <w:rFonts w:eastAsia="Times New Roman"/>
          <w:szCs w:val="20"/>
        </w:rPr>
        <w:t>(E)</w:t>
      </w:r>
      <w:r w:rsidRPr="00952F6F">
        <w:rPr>
          <w:rFonts w:eastAsia="Times New Roman"/>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59BB3D03" w14:textId="77777777" w:rsidR="00952F6F" w:rsidRPr="00952F6F" w:rsidRDefault="00952F6F" w:rsidP="00952F6F">
      <w:pPr>
        <w:spacing w:after="240"/>
        <w:ind w:left="2880" w:hanging="720"/>
        <w:rPr>
          <w:rFonts w:eastAsia="Times New Roman"/>
          <w:szCs w:val="20"/>
        </w:rPr>
      </w:pPr>
      <w:r w:rsidRPr="00952F6F">
        <w:rPr>
          <w:rFonts w:eastAsia="Times New Roman"/>
          <w:szCs w:val="20"/>
        </w:rPr>
        <w:t>(F)</w:t>
      </w:r>
      <w:r w:rsidRPr="00952F6F">
        <w:rPr>
          <w:rFonts w:eastAsia="Times New Roman"/>
          <w:szCs w:val="20"/>
        </w:rPr>
        <w:tab/>
        <w:t>OUT – Off-Line and unavailable, or not connected to the ERCOT System and operating in a PMI;</w:t>
      </w:r>
    </w:p>
    <w:p w14:paraId="7F20946C" w14:textId="77777777" w:rsidR="00952F6F" w:rsidRPr="00952F6F" w:rsidRDefault="00952F6F" w:rsidP="00952F6F">
      <w:pPr>
        <w:spacing w:after="240"/>
        <w:ind w:left="1440" w:hanging="720"/>
        <w:rPr>
          <w:rFonts w:eastAsia="Times New Roman"/>
          <w:szCs w:val="20"/>
        </w:rPr>
      </w:pPr>
      <w:r w:rsidRPr="00952F6F">
        <w:rPr>
          <w:rFonts w:eastAsia="Times New Roman"/>
          <w:szCs w:val="20"/>
        </w:rPr>
        <w:t>(c)</w:t>
      </w:r>
      <w:r w:rsidRPr="00952F6F">
        <w:rPr>
          <w:rFonts w:eastAsia="Times New Roman"/>
          <w:szCs w:val="20"/>
        </w:rPr>
        <w:tab/>
      </w:r>
      <w:proofErr w:type="gramStart"/>
      <w:r w:rsidRPr="00952F6F">
        <w:rPr>
          <w:rFonts w:eastAsia="Times New Roman"/>
          <w:szCs w:val="20"/>
        </w:rPr>
        <w:t>The HSL</w:t>
      </w:r>
      <w:proofErr w:type="gramEnd"/>
      <w:r w:rsidRPr="00952F6F">
        <w:rPr>
          <w:rFonts w:eastAsia="Times New Roman"/>
          <w:szCs w:val="20"/>
        </w:rPr>
        <w:t>;</w:t>
      </w:r>
    </w:p>
    <w:p w14:paraId="1FEAE880" w14:textId="77777777" w:rsidR="00952F6F" w:rsidRPr="00952F6F" w:rsidRDefault="00952F6F" w:rsidP="00952F6F">
      <w:pPr>
        <w:spacing w:after="240"/>
        <w:ind w:left="2160" w:hanging="720"/>
        <w:rPr>
          <w:rFonts w:eastAsia="Times New Roman"/>
          <w:szCs w:val="20"/>
        </w:rPr>
      </w:pPr>
      <w:r w:rsidRPr="00952F6F">
        <w:rPr>
          <w:rFonts w:eastAsia="Times New Roman"/>
          <w:szCs w:val="20"/>
        </w:rPr>
        <w:t>(i)</w:t>
      </w:r>
      <w:r w:rsidRPr="00952F6F">
        <w:rPr>
          <w:rFonts w:eastAsia="Times New Roman"/>
          <w:szCs w:val="20"/>
        </w:rPr>
        <w:tab/>
        <w:t xml:space="preserve">For Load Resources other than CLRs, </w:t>
      </w:r>
      <w:proofErr w:type="gramStart"/>
      <w:r w:rsidRPr="00952F6F">
        <w:rPr>
          <w:rFonts w:eastAsia="Times New Roman"/>
          <w:szCs w:val="20"/>
        </w:rPr>
        <w:t>the HSL</w:t>
      </w:r>
      <w:proofErr w:type="gramEnd"/>
      <w:r w:rsidRPr="00952F6F">
        <w:rPr>
          <w:rFonts w:eastAsia="Times New Roman"/>
          <w:szCs w:val="20"/>
        </w:rPr>
        <w:t xml:space="preserve"> should equal the expected power consumption;</w:t>
      </w:r>
    </w:p>
    <w:p w14:paraId="11E63452" w14:textId="77777777" w:rsidR="00952F6F" w:rsidRPr="00952F6F" w:rsidRDefault="00952F6F" w:rsidP="00952F6F">
      <w:pPr>
        <w:spacing w:after="240"/>
        <w:ind w:left="2160" w:hanging="720"/>
        <w:rPr>
          <w:rFonts w:eastAsia="Times New Roman"/>
          <w:szCs w:val="20"/>
        </w:rPr>
      </w:pPr>
      <w:r w:rsidRPr="00952F6F">
        <w:rPr>
          <w:rFonts w:eastAsia="Times New Roman"/>
          <w:szCs w:val="20"/>
        </w:rPr>
        <w:t>(ii)</w:t>
      </w:r>
      <w:r w:rsidRPr="00952F6F">
        <w:rPr>
          <w:rFonts w:eastAsia="Times New Roman"/>
          <w:szCs w:val="20"/>
        </w:rPr>
        <w:tab/>
        <w:t>For ESRs, the HSL may be negative;</w:t>
      </w:r>
    </w:p>
    <w:p w14:paraId="4771DBA5" w14:textId="77777777" w:rsidR="00952F6F" w:rsidRPr="00952F6F" w:rsidRDefault="00952F6F" w:rsidP="00952F6F">
      <w:pPr>
        <w:spacing w:after="240"/>
        <w:ind w:left="1440" w:hanging="720"/>
        <w:rPr>
          <w:rFonts w:eastAsia="Times New Roman"/>
          <w:szCs w:val="20"/>
        </w:rPr>
      </w:pPr>
      <w:r w:rsidRPr="00952F6F">
        <w:rPr>
          <w:rFonts w:eastAsia="Times New Roman"/>
          <w:szCs w:val="20"/>
        </w:rPr>
        <w:t>(d)</w:t>
      </w:r>
      <w:r w:rsidRPr="00952F6F">
        <w:rPr>
          <w:rFonts w:eastAsia="Times New Roman"/>
          <w:szCs w:val="20"/>
        </w:rPr>
        <w:tab/>
        <w:t>The LSL;</w:t>
      </w:r>
    </w:p>
    <w:p w14:paraId="76042912" w14:textId="77777777" w:rsidR="00952F6F" w:rsidRPr="00952F6F" w:rsidRDefault="00952F6F" w:rsidP="00952F6F">
      <w:pPr>
        <w:spacing w:after="240"/>
        <w:ind w:left="2160" w:hanging="720"/>
        <w:rPr>
          <w:rFonts w:eastAsia="Times New Roman"/>
          <w:szCs w:val="20"/>
        </w:rPr>
      </w:pPr>
      <w:r w:rsidRPr="00952F6F">
        <w:rPr>
          <w:rFonts w:eastAsia="Times New Roman"/>
          <w:szCs w:val="20"/>
        </w:rPr>
        <w:t>(i)</w:t>
      </w:r>
      <w:r w:rsidRPr="00952F6F">
        <w:rPr>
          <w:rFonts w:eastAsia="Times New Roman"/>
          <w:szCs w:val="20"/>
        </w:rPr>
        <w:tab/>
        <w:t>For Load Resources other than CLRs, the LSL should equal the expected Low Power Consumption (LPC);</w:t>
      </w:r>
    </w:p>
    <w:p w14:paraId="18A89978" w14:textId="77777777" w:rsidR="00952F6F" w:rsidRPr="00952F6F" w:rsidRDefault="00952F6F" w:rsidP="00952F6F">
      <w:pPr>
        <w:spacing w:after="240"/>
        <w:ind w:left="2160" w:hanging="720"/>
        <w:rPr>
          <w:rFonts w:eastAsia="Times New Roman"/>
          <w:szCs w:val="20"/>
        </w:rPr>
      </w:pPr>
      <w:r w:rsidRPr="00952F6F">
        <w:rPr>
          <w:rFonts w:eastAsia="Times New Roman"/>
          <w:szCs w:val="20"/>
        </w:rPr>
        <w:t>(ii)</w:t>
      </w:r>
      <w:r w:rsidRPr="00952F6F">
        <w:rPr>
          <w:rFonts w:eastAsia="Times New Roman"/>
          <w:szCs w:val="20"/>
        </w:rPr>
        <w:tab/>
        <w:t>For ESRs, the LSL may be positive;</w:t>
      </w:r>
    </w:p>
    <w:p w14:paraId="171442E0" w14:textId="77777777" w:rsidR="00952F6F" w:rsidRPr="00952F6F" w:rsidRDefault="00952F6F" w:rsidP="00952F6F">
      <w:pPr>
        <w:spacing w:after="240"/>
        <w:ind w:left="1440" w:hanging="720"/>
        <w:rPr>
          <w:rFonts w:eastAsia="Times New Roman"/>
          <w:szCs w:val="20"/>
        </w:rPr>
      </w:pPr>
      <w:r w:rsidRPr="00952F6F">
        <w:rPr>
          <w:rFonts w:eastAsia="Times New Roman"/>
          <w:szCs w:val="20"/>
        </w:rPr>
        <w:t>(e)</w:t>
      </w:r>
      <w:r w:rsidRPr="00952F6F">
        <w:rPr>
          <w:rFonts w:eastAsia="Times New Roman"/>
          <w:szCs w:val="20"/>
        </w:rPr>
        <w:tab/>
        <w:t>The High Emergency Limit (HEL);</w:t>
      </w:r>
    </w:p>
    <w:p w14:paraId="7F563A47" w14:textId="77777777" w:rsidR="00952F6F" w:rsidRPr="00952F6F" w:rsidRDefault="00952F6F" w:rsidP="00952F6F">
      <w:pPr>
        <w:spacing w:after="240"/>
        <w:ind w:left="1440" w:hanging="720"/>
        <w:rPr>
          <w:rFonts w:eastAsia="Times New Roman"/>
          <w:szCs w:val="20"/>
        </w:rPr>
      </w:pPr>
      <w:r w:rsidRPr="00952F6F">
        <w:rPr>
          <w:rFonts w:eastAsia="Times New Roman"/>
          <w:szCs w:val="20"/>
        </w:rPr>
        <w:t>(f)</w:t>
      </w:r>
      <w:r w:rsidRPr="00952F6F">
        <w:rPr>
          <w:rFonts w:eastAsia="Times New Roman"/>
          <w:szCs w:val="20"/>
        </w:rPr>
        <w:tab/>
        <w:t>The Low Emergency Limit (LEL);</w:t>
      </w:r>
    </w:p>
    <w:p w14:paraId="2A06AAC2" w14:textId="77777777" w:rsidR="00952F6F" w:rsidRPr="00952F6F" w:rsidRDefault="00952F6F" w:rsidP="00952F6F">
      <w:pPr>
        <w:spacing w:after="240"/>
        <w:ind w:left="1440" w:hanging="720"/>
        <w:rPr>
          <w:rFonts w:eastAsia="Times New Roman"/>
          <w:szCs w:val="20"/>
        </w:rPr>
      </w:pPr>
      <w:r w:rsidRPr="00952F6F">
        <w:rPr>
          <w:rFonts w:eastAsia="Times New Roman"/>
          <w:szCs w:val="20"/>
        </w:rPr>
        <w:t>(g)</w:t>
      </w:r>
      <w:r w:rsidRPr="00952F6F">
        <w:rPr>
          <w:rFonts w:eastAsia="Times New Roman"/>
          <w:szCs w:val="20"/>
        </w:rPr>
        <w:tab/>
        <w:t>Ancillary Service capability in MW for each product and sub-type; and</w:t>
      </w:r>
    </w:p>
    <w:p w14:paraId="5CD19CC8" w14:textId="77777777" w:rsidR="00952F6F" w:rsidRPr="00952F6F" w:rsidRDefault="00952F6F" w:rsidP="00952F6F">
      <w:pPr>
        <w:spacing w:after="240"/>
        <w:ind w:left="1440" w:hanging="720"/>
        <w:rPr>
          <w:rFonts w:eastAsia="Times New Roman"/>
          <w:szCs w:val="20"/>
        </w:rPr>
      </w:pPr>
      <w:r w:rsidRPr="00952F6F">
        <w:rPr>
          <w:rFonts w:eastAsia="Times New Roman"/>
          <w:szCs w:val="20"/>
        </w:rPr>
        <w:t>(h)</w:t>
      </w:r>
      <w:r w:rsidRPr="00952F6F">
        <w:rPr>
          <w:rFonts w:eastAsia="Times New Roman"/>
          <w:szCs w:val="20"/>
        </w:rPr>
        <w:tab/>
        <w:t>For ESRs:</w:t>
      </w:r>
    </w:p>
    <w:p w14:paraId="7078895B" w14:textId="77777777" w:rsidR="00952F6F" w:rsidRPr="00952F6F" w:rsidRDefault="00952F6F" w:rsidP="00952F6F">
      <w:pPr>
        <w:spacing w:after="240"/>
        <w:ind w:left="2160" w:hanging="720"/>
        <w:rPr>
          <w:rFonts w:eastAsia="Times New Roman"/>
          <w:szCs w:val="20"/>
        </w:rPr>
      </w:pPr>
      <w:r w:rsidRPr="00952F6F">
        <w:rPr>
          <w:rFonts w:eastAsia="Times New Roman"/>
          <w:szCs w:val="20"/>
        </w:rPr>
        <w:t>(i)</w:t>
      </w:r>
      <w:r w:rsidRPr="00952F6F">
        <w:rPr>
          <w:rFonts w:eastAsia="Times New Roman"/>
          <w:szCs w:val="20"/>
        </w:rPr>
        <w:tab/>
        <w:t>Minimum State of Charge (</w:t>
      </w:r>
      <w:proofErr w:type="spellStart"/>
      <w:r w:rsidRPr="00952F6F">
        <w:rPr>
          <w:rFonts w:eastAsia="Times New Roman"/>
          <w:szCs w:val="20"/>
        </w:rPr>
        <w:t>MinSOC</w:t>
      </w:r>
      <w:proofErr w:type="spellEnd"/>
      <w:r w:rsidRPr="00952F6F">
        <w:rPr>
          <w:rFonts w:eastAsia="Times New Roman"/>
          <w:szCs w:val="20"/>
        </w:rPr>
        <w:t>);</w:t>
      </w:r>
    </w:p>
    <w:p w14:paraId="5B3A6D0E" w14:textId="77777777" w:rsidR="00952F6F" w:rsidRPr="00952F6F" w:rsidRDefault="00952F6F" w:rsidP="00952F6F">
      <w:pPr>
        <w:spacing w:after="240"/>
        <w:ind w:left="2160" w:hanging="720"/>
        <w:rPr>
          <w:rFonts w:eastAsia="Times New Roman"/>
          <w:szCs w:val="20"/>
        </w:rPr>
      </w:pPr>
      <w:r w:rsidRPr="00952F6F">
        <w:rPr>
          <w:rFonts w:eastAsia="Times New Roman"/>
          <w:szCs w:val="20"/>
        </w:rPr>
        <w:t>(ii)</w:t>
      </w:r>
      <w:r w:rsidRPr="00952F6F">
        <w:rPr>
          <w:rFonts w:eastAsia="Times New Roman"/>
          <w:szCs w:val="20"/>
        </w:rPr>
        <w:tab/>
        <w:t>Maximum State of Charge (</w:t>
      </w:r>
      <w:proofErr w:type="spellStart"/>
      <w:r w:rsidRPr="00952F6F">
        <w:rPr>
          <w:rFonts w:eastAsia="Times New Roman"/>
          <w:szCs w:val="20"/>
        </w:rPr>
        <w:t>MaxSOC</w:t>
      </w:r>
      <w:proofErr w:type="spellEnd"/>
      <w:r w:rsidRPr="00952F6F">
        <w:rPr>
          <w:rFonts w:eastAsia="Times New Roman"/>
          <w:szCs w:val="20"/>
        </w:rPr>
        <w:t>); and</w:t>
      </w:r>
    </w:p>
    <w:p w14:paraId="6B769BCF" w14:textId="77777777" w:rsidR="00952F6F" w:rsidRPr="00952F6F" w:rsidRDefault="00952F6F" w:rsidP="00952F6F">
      <w:pPr>
        <w:spacing w:after="240"/>
        <w:ind w:left="2160" w:hanging="720"/>
        <w:rPr>
          <w:rFonts w:eastAsia="Times New Roman"/>
          <w:szCs w:val="20"/>
        </w:rPr>
      </w:pPr>
      <w:r w:rsidRPr="00952F6F">
        <w:rPr>
          <w:rFonts w:eastAsia="Times New Roman"/>
          <w:szCs w:val="20"/>
        </w:rPr>
        <w:t>(iii)</w:t>
      </w:r>
      <w:r w:rsidRPr="00952F6F">
        <w:rPr>
          <w:rFonts w:eastAsia="Times New Roman"/>
          <w:szCs w:val="20"/>
        </w:rPr>
        <w:tab/>
        <w:t>HBSOC.</w:t>
      </w:r>
    </w:p>
    <w:p w14:paraId="4044395A" w14:textId="77777777" w:rsidR="00952F6F" w:rsidRPr="00952F6F" w:rsidRDefault="00952F6F" w:rsidP="00952F6F">
      <w:pPr>
        <w:spacing w:after="240"/>
        <w:ind w:left="720" w:hanging="720"/>
        <w:rPr>
          <w:rFonts w:eastAsia="Times New Roman"/>
          <w:iCs/>
          <w:szCs w:val="20"/>
        </w:rPr>
      </w:pPr>
      <w:r w:rsidRPr="00952F6F">
        <w:rPr>
          <w:rFonts w:eastAsia="Times New Roman"/>
          <w:iCs/>
          <w:szCs w:val="20"/>
        </w:rPr>
        <w:t>(6)</w:t>
      </w:r>
      <w:r w:rsidRPr="00952F6F">
        <w:rPr>
          <w:rFonts w:eastAsia="Times New Roman"/>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145913EE" w14:textId="77777777" w:rsidR="00952F6F" w:rsidRPr="00952F6F" w:rsidRDefault="00952F6F" w:rsidP="00952F6F">
      <w:pPr>
        <w:spacing w:after="240"/>
        <w:ind w:left="1440" w:hanging="720"/>
        <w:rPr>
          <w:rFonts w:eastAsia="Times New Roman"/>
          <w:szCs w:val="20"/>
        </w:rPr>
      </w:pPr>
      <w:r w:rsidRPr="00952F6F">
        <w:rPr>
          <w:rFonts w:eastAsia="Times New Roman"/>
          <w:szCs w:val="20"/>
        </w:rPr>
        <w:lastRenderedPageBreak/>
        <w:t>(a)</w:t>
      </w:r>
      <w:r w:rsidRPr="00952F6F">
        <w:rPr>
          <w:rFonts w:eastAsia="Times New Roman"/>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385E49F5" w14:textId="77777777" w:rsidR="00952F6F" w:rsidRPr="00952F6F" w:rsidRDefault="00952F6F" w:rsidP="00952F6F">
      <w:pPr>
        <w:spacing w:after="240"/>
        <w:ind w:left="1440" w:hanging="720"/>
        <w:rPr>
          <w:rFonts w:eastAsia="Times New Roman"/>
          <w:szCs w:val="20"/>
        </w:rPr>
      </w:pPr>
      <w:r w:rsidRPr="00952F6F">
        <w:rPr>
          <w:rFonts w:eastAsia="Times New Roman"/>
          <w:szCs w:val="20"/>
        </w:rPr>
        <w:t>(b)</w:t>
      </w:r>
      <w:r w:rsidRPr="00952F6F">
        <w:rPr>
          <w:rFonts w:eastAsia="Times New Roman"/>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14481433" w14:textId="77777777" w:rsidR="00952F6F" w:rsidRPr="00952F6F" w:rsidRDefault="00952F6F" w:rsidP="00952F6F">
      <w:pPr>
        <w:spacing w:after="240"/>
        <w:ind w:left="1440" w:hanging="720"/>
        <w:rPr>
          <w:rFonts w:eastAsia="Times New Roman"/>
          <w:szCs w:val="20"/>
        </w:rPr>
      </w:pPr>
      <w:r w:rsidRPr="00952F6F">
        <w:rPr>
          <w:rFonts w:eastAsia="Times New Roman"/>
          <w:szCs w:val="20"/>
        </w:rPr>
        <w:t>(c)</w:t>
      </w:r>
      <w:r w:rsidRPr="00952F6F">
        <w:rPr>
          <w:rFonts w:eastAsia="Times New Roman"/>
          <w:szCs w:val="20"/>
        </w:rPr>
        <w:tab/>
        <w:t>ERCOT systems shall allow only one Combined Cycle Generation Resource in a Combined Cycle Train to offer Off-Line Non-Spin in the DAM or SCED.</w:t>
      </w:r>
    </w:p>
    <w:p w14:paraId="2C3B93FD" w14:textId="77777777" w:rsidR="00952F6F" w:rsidRPr="00952F6F" w:rsidRDefault="00952F6F" w:rsidP="00952F6F">
      <w:pPr>
        <w:spacing w:after="240"/>
        <w:ind w:left="2160" w:hanging="720"/>
        <w:rPr>
          <w:rFonts w:eastAsia="Times New Roman"/>
          <w:szCs w:val="20"/>
        </w:rPr>
      </w:pPr>
      <w:proofErr w:type="gramStart"/>
      <w:r w:rsidRPr="00952F6F">
        <w:rPr>
          <w:rFonts w:eastAsia="Times New Roman"/>
          <w:szCs w:val="20"/>
        </w:rPr>
        <w:t>(i)</w:t>
      </w:r>
      <w:r w:rsidRPr="00952F6F">
        <w:rPr>
          <w:rFonts w:eastAsia="Times New Roman"/>
          <w:szCs w:val="20"/>
        </w:rPr>
        <w:tab/>
        <w:t>If</w:t>
      </w:r>
      <w:proofErr w:type="gramEnd"/>
      <w:r w:rsidRPr="00952F6F">
        <w:rPr>
          <w:rFonts w:eastAsia="Times New Roman"/>
          <w:szCs w:val="20"/>
        </w:rPr>
        <w:t xml:space="preserve">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04A911E0" w14:textId="77777777" w:rsidR="00952F6F" w:rsidRPr="00952F6F" w:rsidRDefault="00952F6F" w:rsidP="00952F6F">
      <w:pPr>
        <w:spacing w:after="240"/>
        <w:ind w:left="2160" w:hanging="720"/>
        <w:rPr>
          <w:rFonts w:eastAsia="Times New Roman"/>
          <w:szCs w:val="20"/>
        </w:rPr>
      </w:pPr>
      <w:r w:rsidRPr="00952F6F">
        <w:rPr>
          <w:rFonts w:eastAsia="Times New Roman"/>
          <w:szCs w:val="20"/>
        </w:rPr>
        <w:t>(ii)</w:t>
      </w:r>
      <w:r w:rsidRPr="00952F6F">
        <w:rPr>
          <w:rFonts w:eastAsia="Times New Roman"/>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651F845B" w14:textId="77777777" w:rsidR="00952F6F" w:rsidRPr="00952F6F" w:rsidRDefault="00952F6F" w:rsidP="00952F6F">
      <w:pPr>
        <w:spacing w:after="240"/>
        <w:ind w:left="1440" w:hanging="720"/>
        <w:rPr>
          <w:rFonts w:eastAsia="Times New Roman"/>
          <w:iCs/>
          <w:szCs w:val="20"/>
        </w:rPr>
      </w:pPr>
      <w:r w:rsidRPr="00952F6F">
        <w:rPr>
          <w:rFonts w:eastAsia="Times New Roman"/>
          <w:iCs/>
          <w:szCs w:val="20"/>
        </w:rPr>
        <w:t>(d)</w:t>
      </w:r>
      <w:r w:rsidRPr="00952F6F">
        <w:rPr>
          <w:rFonts w:eastAsia="Times New Roman"/>
          <w:iCs/>
          <w:szCs w:val="20"/>
        </w:rPr>
        <w:tab/>
      </w:r>
      <w:proofErr w:type="gramStart"/>
      <w:r w:rsidRPr="00952F6F">
        <w:rPr>
          <w:rFonts w:eastAsia="Times New Roman"/>
          <w:iCs/>
          <w:szCs w:val="20"/>
        </w:rPr>
        <w:t>The DAM</w:t>
      </w:r>
      <w:proofErr w:type="gramEnd"/>
      <w:r w:rsidRPr="00952F6F">
        <w:rPr>
          <w:rFonts w:eastAsia="Times New Roman"/>
          <w:iCs/>
          <w:szCs w:val="20"/>
        </w:rPr>
        <w:t xml:space="preserve">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052589ED" w14:textId="77777777" w:rsidR="00952F6F" w:rsidRPr="00952F6F" w:rsidRDefault="00952F6F" w:rsidP="00952F6F">
      <w:pPr>
        <w:spacing w:after="240"/>
        <w:ind w:left="720" w:hanging="720"/>
        <w:rPr>
          <w:rFonts w:eastAsia="Times New Roman"/>
          <w:iCs/>
          <w:szCs w:val="20"/>
        </w:rPr>
      </w:pPr>
      <w:r w:rsidRPr="00952F6F">
        <w:rPr>
          <w:rFonts w:eastAsia="Times New Roman"/>
          <w:iCs/>
          <w:szCs w:val="20"/>
        </w:rPr>
        <w:t>(7)</w:t>
      </w:r>
      <w:r w:rsidRPr="00952F6F">
        <w:rPr>
          <w:rFonts w:eastAsia="Times New Roman"/>
          <w:iCs/>
          <w:szCs w:val="20"/>
        </w:rPr>
        <w:tab/>
        <w:t>ERCOT may accept COPs only from QSEs.</w:t>
      </w:r>
    </w:p>
    <w:p w14:paraId="0C290E09" w14:textId="77777777" w:rsidR="00952F6F" w:rsidRPr="00952F6F" w:rsidRDefault="00952F6F" w:rsidP="00952F6F">
      <w:pPr>
        <w:spacing w:after="240"/>
        <w:ind w:left="720" w:hanging="720"/>
        <w:rPr>
          <w:rFonts w:eastAsia="Times New Roman"/>
          <w:iCs/>
          <w:szCs w:val="20"/>
        </w:rPr>
      </w:pPr>
      <w:r w:rsidRPr="00952F6F">
        <w:rPr>
          <w:rFonts w:eastAsia="Times New Roman"/>
          <w:iCs/>
          <w:szCs w:val="20"/>
        </w:rPr>
        <w:lastRenderedPageBreak/>
        <w:t>(8)</w:t>
      </w:r>
      <w:r w:rsidRPr="00952F6F">
        <w:rPr>
          <w:rFonts w:eastAsia="Times New Roman"/>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952F6F">
        <w:rPr>
          <w:rFonts w:eastAsia="Times New Roman"/>
          <w:iCs/>
          <w:szCs w:val="20"/>
        </w:rPr>
        <w:t>PhotoVoltaic</w:t>
      </w:r>
      <w:proofErr w:type="spellEnd"/>
      <w:r w:rsidRPr="00952F6F">
        <w:rPr>
          <w:rFonts w:eastAsia="Times New Roman"/>
          <w:iCs/>
          <w:szCs w:val="20"/>
        </w:rPr>
        <w:t xml:space="preserve"> Generation Resources (PVGRs) with the most recently updated Short-Term </w:t>
      </w:r>
      <w:proofErr w:type="spellStart"/>
      <w:r w:rsidRPr="00952F6F">
        <w:rPr>
          <w:rFonts w:eastAsia="Times New Roman"/>
          <w:iCs/>
          <w:szCs w:val="20"/>
        </w:rPr>
        <w:t>PhotoVoltaic</w:t>
      </w:r>
      <w:proofErr w:type="spellEnd"/>
      <w:r w:rsidRPr="00952F6F">
        <w:rPr>
          <w:rFonts w:eastAsia="Times New Roman"/>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52F6F" w:rsidRPr="00952F6F" w14:paraId="29EB01B8" w14:textId="77777777" w:rsidTr="002A5BF3">
        <w:tc>
          <w:tcPr>
            <w:tcW w:w="9350" w:type="dxa"/>
            <w:tcBorders>
              <w:top w:val="single" w:sz="4" w:space="0" w:color="auto"/>
              <w:left w:val="single" w:sz="4" w:space="0" w:color="auto"/>
              <w:bottom w:val="single" w:sz="4" w:space="0" w:color="auto"/>
              <w:right w:val="single" w:sz="4" w:space="0" w:color="auto"/>
            </w:tcBorders>
            <w:shd w:val="clear" w:color="auto" w:fill="D9D9D9"/>
          </w:tcPr>
          <w:p w14:paraId="1E0C26F2" w14:textId="77777777" w:rsidR="00952F6F" w:rsidRPr="00952F6F" w:rsidRDefault="00952F6F" w:rsidP="00952F6F">
            <w:pPr>
              <w:spacing w:before="120" w:after="240"/>
              <w:rPr>
                <w:rFonts w:eastAsia="Times New Roman"/>
                <w:b/>
                <w:i/>
                <w:szCs w:val="20"/>
              </w:rPr>
            </w:pPr>
            <w:r w:rsidRPr="00952F6F">
              <w:rPr>
                <w:rFonts w:eastAsia="Times New Roman"/>
                <w:b/>
                <w:i/>
                <w:szCs w:val="20"/>
              </w:rPr>
              <w:t>[NPRR1029:  Replace paragraph (8) above with the following upon system implementation:]</w:t>
            </w:r>
          </w:p>
          <w:p w14:paraId="533EC3D1" w14:textId="77777777" w:rsidR="00952F6F" w:rsidRPr="00952F6F" w:rsidRDefault="00952F6F" w:rsidP="00952F6F">
            <w:pPr>
              <w:spacing w:after="240"/>
              <w:ind w:left="720" w:hanging="720"/>
              <w:rPr>
                <w:rFonts w:eastAsia="Times New Roman"/>
                <w:iCs/>
                <w:szCs w:val="20"/>
              </w:rPr>
            </w:pPr>
            <w:r w:rsidRPr="00952F6F">
              <w:rPr>
                <w:rFonts w:eastAsia="Times New Roman"/>
                <w:iCs/>
                <w:szCs w:val="20"/>
              </w:rPr>
              <w:t>(8)</w:t>
            </w:r>
            <w:r w:rsidRPr="00952F6F">
              <w:rPr>
                <w:rFonts w:eastAsia="Times New Roman"/>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952F6F">
              <w:rPr>
                <w:rFonts w:eastAsia="Times New Roman"/>
                <w:iCs/>
                <w:szCs w:val="20"/>
              </w:rPr>
              <w:t>PhotoVoltaic</w:t>
            </w:r>
            <w:proofErr w:type="spellEnd"/>
            <w:r w:rsidRPr="00952F6F">
              <w:rPr>
                <w:rFonts w:eastAsia="Times New Roman"/>
                <w:iCs/>
                <w:szCs w:val="20"/>
              </w:rPr>
              <w:t xml:space="preserve"> Generation Resources (PVGRs) with the most recently updated Short-Term </w:t>
            </w:r>
            <w:proofErr w:type="spellStart"/>
            <w:r w:rsidRPr="00952F6F">
              <w:rPr>
                <w:rFonts w:eastAsia="Times New Roman"/>
                <w:iCs/>
                <w:szCs w:val="20"/>
              </w:rPr>
              <w:t>PhotoVoltaic</w:t>
            </w:r>
            <w:proofErr w:type="spellEnd"/>
            <w:r w:rsidRPr="00952F6F">
              <w:rPr>
                <w:rFonts w:eastAsia="Times New Roman"/>
                <w:iCs/>
                <w:szCs w:val="20"/>
              </w:rPr>
              <w:t xml:space="preserve"> Power Forecast (STPPF).  </w:t>
            </w:r>
            <w:r w:rsidRPr="00952F6F">
              <w:rPr>
                <w:rFonts w:eastAsia="Times New Roman"/>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952F6F">
              <w:rPr>
                <w:rFonts w:eastAsia="Times New Roman"/>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2F6F">
              <w:rPr>
                <w:rFonts w:eastAsia="Times New Roman"/>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37ADACB0" w14:textId="77777777" w:rsidR="00952F6F" w:rsidRPr="00952F6F" w:rsidRDefault="00952F6F" w:rsidP="00952F6F">
      <w:pPr>
        <w:spacing w:before="240" w:after="240"/>
        <w:ind w:left="720" w:hanging="720"/>
        <w:rPr>
          <w:rFonts w:eastAsia="Times New Roman"/>
          <w:iCs/>
          <w:szCs w:val="20"/>
        </w:rPr>
      </w:pPr>
      <w:r w:rsidRPr="00952F6F">
        <w:rPr>
          <w:rFonts w:eastAsia="Times New Roman"/>
          <w:iCs/>
          <w:szCs w:val="20"/>
        </w:rPr>
        <w:t>(9)</w:t>
      </w:r>
      <w:r w:rsidRPr="00952F6F">
        <w:rPr>
          <w:rFonts w:eastAsia="Times New Roman"/>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952F6F">
        <w:rPr>
          <w:rFonts w:eastAsia="Times New Roman"/>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952F6F">
        <w:rPr>
          <w:rFonts w:eastAsia="Times New Roman"/>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1CC6A24C" w14:textId="77777777" w:rsidR="00952F6F" w:rsidRPr="00952F6F" w:rsidRDefault="00952F6F" w:rsidP="00952F6F">
      <w:pPr>
        <w:spacing w:after="240"/>
        <w:ind w:left="720" w:hanging="720"/>
        <w:rPr>
          <w:rFonts w:eastAsia="Times New Roman"/>
          <w:iCs/>
          <w:szCs w:val="20"/>
        </w:rPr>
      </w:pPr>
      <w:r w:rsidRPr="00952F6F">
        <w:rPr>
          <w:rFonts w:eastAsia="Times New Roman"/>
          <w:iCs/>
          <w:szCs w:val="20"/>
        </w:rPr>
        <w:lastRenderedPageBreak/>
        <w:t>(10)</w:t>
      </w:r>
      <w:r w:rsidRPr="00952F6F">
        <w:rPr>
          <w:rFonts w:eastAsia="Times New Roman"/>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0B4D0698" w14:textId="77777777" w:rsidR="00952F6F" w:rsidRPr="00952F6F" w:rsidRDefault="00952F6F" w:rsidP="00952F6F">
      <w:pPr>
        <w:spacing w:after="240"/>
        <w:ind w:left="720" w:hanging="720"/>
        <w:rPr>
          <w:rFonts w:eastAsia="Times New Roman"/>
          <w:iCs/>
          <w:szCs w:val="20"/>
        </w:rPr>
      </w:pPr>
      <w:r w:rsidRPr="00952F6F">
        <w:rPr>
          <w:rFonts w:eastAsia="Times New Roman"/>
          <w:iCs/>
          <w:szCs w:val="20"/>
        </w:rPr>
        <w:t>(11)</w:t>
      </w:r>
      <w:r w:rsidRPr="00952F6F">
        <w:rPr>
          <w:rFonts w:eastAsia="Times New Roman"/>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2502A58D" w14:textId="77777777" w:rsidR="00952F6F" w:rsidRPr="00952F6F" w:rsidRDefault="00952F6F" w:rsidP="00952F6F">
      <w:pPr>
        <w:spacing w:after="240"/>
        <w:ind w:left="720" w:hanging="720"/>
        <w:rPr>
          <w:rFonts w:eastAsia="Times New Roman"/>
          <w:iCs/>
          <w:szCs w:val="20"/>
        </w:rPr>
      </w:pPr>
      <w:r w:rsidRPr="00952F6F">
        <w:rPr>
          <w:rFonts w:eastAsia="Times New Roman"/>
          <w:iCs/>
          <w:szCs w:val="20"/>
        </w:rPr>
        <w:t>(12)</w:t>
      </w:r>
      <w:r w:rsidRPr="00952F6F">
        <w:rPr>
          <w:rFonts w:eastAsia="Times New Roman"/>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952F6F">
        <w:rPr>
          <w:rFonts w:eastAsia="Times New Roman"/>
          <w:szCs w:val="20"/>
        </w:rPr>
        <w:t xml:space="preserve"> that </w:t>
      </w:r>
      <w:r w:rsidRPr="00952F6F">
        <w:rPr>
          <w:rFonts w:eastAsia="Times New Roman"/>
          <w:iCs/>
          <w:szCs w:val="20"/>
        </w:rPr>
        <w:t xml:space="preserve">has been contracted by ERCOT under Section 3.14.1 or under paragraph (4) of Section 6.5.1.1, the QSE shall change its Resource Status to </w:t>
      </w:r>
      <w:r w:rsidRPr="00952F6F">
        <w:rPr>
          <w:rFonts w:eastAsia="Times New Roman"/>
          <w:szCs w:val="20"/>
        </w:rPr>
        <w:t xml:space="preserve">ONRUC.  Otherwise, the QSE shall change its Resource Status to </w:t>
      </w:r>
      <w:r w:rsidRPr="00952F6F">
        <w:rPr>
          <w:rFonts w:eastAsia="Times New Roman"/>
          <w:iCs/>
          <w:szCs w:val="20"/>
        </w:rPr>
        <w:t>ONEMR.</w:t>
      </w:r>
    </w:p>
    <w:p w14:paraId="7195CBC4" w14:textId="77777777" w:rsidR="00952F6F" w:rsidRPr="00952F6F" w:rsidRDefault="00952F6F" w:rsidP="00952F6F">
      <w:pPr>
        <w:spacing w:after="240"/>
        <w:ind w:left="720" w:hanging="720"/>
        <w:rPr>
          <w:rFonts w:eastAsia="Times New Roman"/>
          <w:iCs/>
          <w:szCs w:val="20"/>
        </w:rPr>
      </w:pPr>
      <w:r w:rsidRPr="00952F6F">
        <w:rPr>
          <w:rFonts w:eastAsia="Times New Roman"/>
          <w:iCs/>
          <w:szCs w:val="20"/>
        </w:rPr>
        <w:t xml:space="preserve">(13)     A QSE representing a Resource may use the Resource Status code of ONEMR for a        Resource that is: </w:t>
      </w:r>
    </w:p>
    <w:p w14:paraId="1AB70B3A" w14:textId="77777777" w:rsidR="00952F6F" w:rsidRPr="00952F6F" w:rsidRDefault="00952F6F" w:rsidP="00952F6F">
      <w:pPr>
        <w:spacing w:after="240"/>
        <w:ind w:left="1440" w:hanging="720"/>
        <w:rPr>
          <w:rFonts w:eastAsia="Times New Roman"/>
          <w:iCs/>
          <w:szCs w:val="20"/>
        </w:rPr>
      </w:pPr>
      <w:r w:rsidRPr="00952F6F">
        <w:rPr>
          <w:rFonts w:eastAsia="Times New Roman"/>
          <w:iCs/>
          <w:szCs w:val="20"/>
        </w:rPr>
        <w:t>(a)</w:t>
      </w:r>
      <w:r w:rsidRPr="00952F6F">
        <w:rPr>
          <w:rFonts w:eastAsia="Times New Roman"/>
          <w:iCs/>
          <w:szCs w:val="20"/>
        </w:rPr>
        <w:tab/>
        <w:t>On-Line, but for equipment problems it must be held at its current output level until repair and/or replacement of equipment can be accomplished; or</w:t>
      </w:r>
    </w:p>
    <w:p w14:paraId="7B366EA2" w14:textId="77777777" w:rsidR="00952F6F" w:rsidRPr="00952F6F" w:rsidRDefault="00952F6F" w:rsidP="00952F6F">
      <w:pPr>
        <w:spacing w:after="240"/>
        <w:ind w:left="1440" w:hanging="720"/>
        <w:rPr>
          <w:rFonts w:eastAsia="Times New Roman"/>
          <w:iCs/>
          <w:szCs w:val="20"/>
        </w:rPr>
      </w:pPr>
      <w:r w:rsidRPr="00952F6F">
        <w:rPr>
          <w:rFonts w:eastAsia="Times New Roman"/>
          <w:iCs/>
          <w:szCs w:val="20"/>
        </w:rPr>
        <w:t>(b)</w:t>
      </w:r>
      <w:r w:rsidRPr="00952F6F">
        <w:rPr>
          <w:rFonts w:eastAsia="Times New Roman"/>
          <w:iCs/>
          <w:szCs w:val="20"/>
        </w:rPr>
        <w:tab/>
        <w:t xml:space="preserve">A hydro unit. </w:t>
      </w:r>
    </w:p>
    <w:p w14:paraId="723F3063" w14:textId="77777777" w:rsidR="00952F6F" w:rsidRPr="00952F6F" w:rsidRDefault="00952F6F" w:rsidP="00952F6F">
      <w:pPr>
        <w:spacing w:after="240"/>
        <w:ind w:left="720" w:hanging="720"/>
        <w:rPr>
          <w:rFonts w:eastAsia="Times New Roman"/>
          <w:iCs/>
          <w:szCs w:val="20"/>
        </w:rPr>
      </w:pPr>
      <w:r w:rsidRPr="00952F6F">
        <w:rPr>
          <w:rFonts w:eastAsia="Times New Roman"/>
          <w:iCs/>
          <w:szCs w:val="20"/>
        </w:rPr>
        <w:t>(14)</w:t>
      </w:r>
      <w:r w:rsidRPr="00952F6F">
        <w:rPr>
          <w:rFonts w:eastAsia="Times New Roman"/>
          <w:iCs/>
          <w:szCs w:val="20"/>
        </w:rPr>
        <w:tab/>
        <w:t>A QSE operating a Resource with a Resource Status code of ONEMR may set the HSL and LSL of the unit to be equal to ensure that SCED does not send Base Points that would move the unit.</w:t>
      </w:r>
    </w:p>
    <w:p w14:paraId="7D3049C3" w14:textId="77777777" w:rsidR="00952F6F" w:rsidRPr="00952F6F" w:rsidRDefault="00952F6F" w:rsidP="00952F6F">
      <w:pPr>
        <w:spacing w:after="240"/>
        <w:ind w:left="720" w:hanging="720"/>
        <w:rPr>
          <w:rFonts w:eastAsia="Times New Roman"/>
          <w:iCs/>
          <w:szCs w:val="20"/>
        </w:rPr>
      </w:pPr>
      <w:r w:rsidRPr="00952F6F">
        <w:rPr>
          <w:rFonts w:eastAsia="Times New Roman"/>
          <w:iCs/>
          <w:szCs w:val="20"/>
        </w:rPr>
        <w:t>(15)</w:t>
      </w:r>
      <w:r w:rsidRPr="00952F6F">
        <w:rPr>
          <w:rFonts w:eastAsia="Times New Roman"/>
          <w:iCs/>
          <w:szCs w:val="20"/>
        </w:rPr>
        <w:tab/>
        <w:t>A QSE representing a Resource may use the Resource Status code of EMRSWGR only for an SWGR.</w:t>
      </w:r>
    </w:p>
    <w:p w14:paraId="408AAB29" w14:textId="77777777" w:rsidR="00952F6F" w:rsidRPr="00952F6F" w:rsidRDefault="00952F6F" w:rsidP="00952F6F">
      <w:pPr>
        <w:spacing w:after="240"/>
        <w:ind w:left="720" w:hanging="720"/>
        <w:rPr>
          <w:rFonts w:eastAsia="Times New Roman"/>
          <w:iCs/>
          <w:szCs w:val="20"/>
        </w:rPr>
      </w:pPr>
      <w:r w:rsidRPr="00952F6F">
        <w:rPr>
          <w:rFonts w:eastAsia="Times New Roman"/>
          <w:iCs/>
          <w:szCs w:val="20"/>
        </w:rPr>
        <w:t>(16)</w:t>
      </w:r>
      <w:r w:rsidRPr="00952F6F">
        <w:rPr>
          <w:rFonts w:eastAsia="Times New Roman"/>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52F6F" w:rsidRPr="00952F6F" w14:paraId="5394009C" w14:textId="77777777" w:rsidTr="002A5BF3">
        <w:tc>
          <w:tcPr>
            <w:tcW w:w="9350" w:type="dxa"/>
            <w:tcBorders>
              <w:top w:val="single" w:sz="4" w:space="0" w:color="auto"/>
              <w:left w:val="single" w:sz="4" w:space="0" w:color="auto"/>
              <w:bottom w:val="single" w:sz="4" w:space="0" w:color="auto"/>
              <w:right w:val="single" w:sz="4" w:space="0" w:color="auto"/>
            </w:tcBorders>
            <w:shd w:val="clear" w:color="auto" w:fill="D9D9D9"/>
          </w:tcPr>
          <w:p w14:paraId="22D51E56" w14:textId="77777777" w:rsidR="00952F6F" w:rsidRPr="00952F6F" w:rsidRDefault="00952F6F" w:rsidP="00952F6F">
            <w:pPr>
              <w:spacing w:before="120" w:after="240"/>
              <w:rPr>
                <w:rFonts w:eastAsia="Times New Roman"/>
                <w:b/>
                <w:i/>
                <w:szCs w:val="20"/>
              </w:rPr>
            </w:pPr>
            <w:r w:rsidRPr="00952F6F">
              <w:rPr>
                <w:rFonts w:eastAsia="Times New Roman"/>
                <w:b/>
                <w:i/>
                <w:szCs w:val="20"/>
              </w:rPr>
              <w:t>[NPRR1029:  Insert paragraph (17) below upon system implementation and renumber accordingly:]</w:t>
            </w:r>
          </w:p>
          <w:p w14:paraId="64F985EF" w14:textId="77777777" w:rsidR="00952F6F" w:rsidRPr="00952F6F" w:rsidRDefault="00952F6F" w:rsidP="00952F6F">
            <w:pPr>
              <w:autoSpaceDE w:val="0"/>
              <w:autoSpaceDN w:val="0"/>
              <w:spacing w:after="240"/>
              <w:ind w:left="720" w:hanging="720"/>
              <w:rPr>
                <w:rFonts w:eastAsia="Times New Roman"/>
                <w:szCs w:val="20"/>
              </w:rPr>
            </w:pPr>
            <w:r w:rsidRPr="00952F6F">
              <w:rPr>
                <w:rFonts w:eastAsia="Times New Roman"/>
                <w:szCs w:val="20"/>
              </w:rPr>
              <w:t>(17)</w:t>
            </w:r>
            <w:r w:rsidRPr="00952F6F">
              <w:rPr>
                <w:rFonts w:eastAsia="Times New Roman"/>
                <w:szCs w:val="20"/>
              </w:rPr>
              <w:tab/>
              <w:t xml:space="preserve">A QSE representing a DC-Coupled Resource shall not submit an HSL </w:t>
            </w:r>
            <w:r w:rsidRPr="00952F6F">
              <w:rPr>
                <w:rFonts w:eastAsia="Times New Roman"/>
                <w:color w:val="000000"/>
                <w:szCs w:val="20"/>
              </w:rPr>
              <w:t>that exceeds the inverter rating or the sum of the nameplate ratings of the generation component(s) of the Resource.</w:t>
            </w:r>
          </w:p>
        </w:tc>
      </w:tr>
    </w:tbl>
    <w:p w14:paraId="6FE831E4" w14:textId="77777777" w:rsidR="00952F6F" w:rsidRPr="00952F6F" w:rsidRDefault="00952F6F" w:rsidP="00952F6F">
      <w:pPr>
        <w:spacing w:before="240" w:after="240"/>
        <w:ind w:left="720" w:hanging="720"/>
        <w:rPr>
          <w:rFonts w:eastAsia="Times New Roman"/>
          <w:szCs w:val="20"/>
        </w:rPr>
      </w:pPr>
      <w:r w:rsidRPr="00952F6F">
        <w:rPr>
          <w:rFonts w:eastAsia="Times New Roman"/>
          <w:iCs/>
          <w:szCs w:val="20"/>
        </w:rPr>
        <w:lastRenderedPageBreak/>
        <w:t>(17)</w:t>
      </w:r>
      <w:r w:rsidRPr="00952F6F">
        <w:rPr>
          <w:rFonts w:eastAsia="Times New Roman"/>
          <w:iCs/>
          <w:szCs w:val="20"/>
        </w:rPr>
        <w:tab/>
      </w:r>
      <w:r w:rsidRPr="00952F6F">
        <w:rPr>
          <w:rFonts w:eastAsia="Times New Roman"/>
          <w:szCs w:val="20"/>
        </w:rPr>
        <w:t>A QSE representing an ESR shall ensure that COP values for a given hour follow the following rules:</w:t>
      </w:r>
    </w:p>
    <w:p w14:paraId="39CEF423" w14:textId="77777777" w:rsidR="00952F6F" w:rsidRPr="00952F6F" w:rsidRDefault="00952F6F" w:rsidP="00952F6F">
      <w:pPr>
        <w:spacing w:after="240"/>
        <w:ind w:left="1440" w:hanging="720"/>
        <w:rPr>
          <w:rFonts w:eastAsia="Times New Roman"/>
          <w:szCs w:val="20"/>
        </w:rPr>
      </w:pPr>
      <w:r w:rsidRPr="00952F6F">
        <w:rPr>
          <w:rFonts w:eastAsia="Times New Roman"/>
          <w:szCs w:val="20"/>
        </w:rPr>
        <w:t>(a)</w:t>
      </w:r>
      <w:r w:rsidRPr="00952F6F">
        <w:rPr>
          <w:rFonts w:eastAsia="Times New Roman"/>
          <w:szCs w:val="20"/>
        </w:rPr>
        <w:tab/>
      </w:r>
      <w:proofErr w:type="spellStart"/>
      <w:r w:rsidRPr="00952F6F">
        <w:rPr>
          <w:rFonts w:eastAsia="Times New Roman"/>
          <w:szCs w:val="20"/>
        </w:rPr>
        <w:t>MinSOC</w:t>
      </w:r>
      <w:proofErr w:type="spellEnd"/>
      <w:r w:rsidRPr="00952F6F">
        <w:rPr>
          <w:rFonts w:eastAsia="Times New Roman"/>
          <w:szCs w:val="20"/>
        </w:rPr>
        <w:t xml:space="preserve"> is greater than or equal to the nameplate minimum MWh operating SOC limit;</w:t>
      </w:r>
    </w:p>
    <w:p w14:paraId="5378A361" w14:textId="77777777" w:rsidR="00952F6F" w:rsidRPr="00952F6F" w:rsidRDefault="00952F6F" w:rsidP="00952F6F">
      <w:pPr>
        <w:spacing w:after="240"/>
        <w:ind w:left="1440" w:hanging="720"/>
        <w:rPr>
          <w:rFonts w:eastAsia="Times New Roman"/>
          <w:szCs w:val="20"/>
        </w:rPr>
      </w:pPr>
      <w:r w:rsidRPr="00952F6F">
        <w:rPr>
          <w:rFonts w:eastAsia="Times New Roman"/>
          <w:szCs w:val="20"/>
        </w:rPr>
        <w:t>(b)</w:t>
      </w:r>
      <w:r w:rsidRPr="00952F6F">
        <w:rPr>
          <w:rFonts w:eastAsia="Times New Roman"/>
          <w:szCs w:val="20"/>
        </w:rPr>
        <w:tab/>
      </w:r>
      <w:proofErr w:type="spellStart"/>
      <w:r w:rsidRPr="00952F6F">
        <w:rPr>
          <w:rFonts w:eastAsia="Times New Roman"/>
          <w:szCs w:val="20"/>
        </w:rPr>
        <w:t>MaxSOC</w:t>
      </w:r>
      <w:proofErr w:type="spellEnd"/>
      <w:r w:rsidRPr="00952F6F">
        <w:rPr>
          <w:rFonts w:eastAsia="Times New Roman"/>
          <w:szCs w:val="20"/>
        </w:rPr>
        <w:t xml:space="preserve"> is less than or equal to the nameplate maximum MWh operating SOC limit; and</w:t>
      </w:r>
    </w:p>
    <w:p w14:paraId="562090B6" w14:textId="77777777" w:rsidR="00952F6F" w:rsidRPr="00952F6F" w:rsidRDefault="00952F6F" w:rsidP="00952F6F">
      <w:pPr>
        <w:spacing w:after="240"/>
        <w:ind w:left="1440" w:hanging="720"/>
        <w:rPr>
          <w:rFonts w:eastAsia="Times New Roman"/>
          <w:szCs w:val="20"/>
        </w:rPr>
      </w:pPr>
      <w:r w:rsidRPr="00952F6F">
        <w:rPr>
          <w:rFonts w:eastAsia="Times New Roman"/>
          <w:szCs w:val="20"/>
        </w:rPr>
        <w:t>(c)</w:t>
      </w:r>
      <w:r w:rsidRPr="00952F6F">
        <w:rPr>
          <w:rFonts w:eastAsia="Times New Roman"/>
          <w:szCs w:val="20"/>
        </w:rPr>
        <w:tab/>
        <w:t xml:space="preserve">HBSOC is a value between the corresponding COP values of </w:t>
      </w:r>
      <w:proofErr w:type="spellStart"/>
      <w:r w:rsidRPr="00952F6F">
        <w:rPr>
          <w:rFonts w:eastAsia="Times New Roman"/>
          <w:szCs w:val="20"/>
        </w:rPr>
        <w:t>MinSOC</w:t>
      </w:r>
      <w:proofErr w:type="spellEnd"/>
      <w:r w:rsidRPr="00952F6F">
        <w:rPr>
          <w:rFonts w:eastAsia="Times New Roman"/>
          <w:szCs w:val="20"/>
        </w:rPr>
        <w:t xml:space="preserve"> and </w:t>
      </w:r>
      <w:proofErr w:type="spellStart"/>
      <w:r w:rsidRPr="00952F6F">
        <w:rPr>
          <w:rFonts w:eastAsia="Times New Roman"/>
          <w:szCs w:val="20"/>
        </w:rPr>
        <w:t>MaxSOC</w:t>
      </w:r>
      <w:proofErr w:type="spellEnd"/>
      <w:r w:rsidRPr="00952F6F">
        <w:rPr>
          <w:rFonts w:eastAsia="Times New Roman"/>
          <w:szCs w:val="20"/>
        </w:rPr>
        <w:t>.</w:t>
      </w:r>
    </w:p>
    <w:p w14:paraId="3B1C545A" w14:textId="773B9859" w:rsidR="00C70806" w:rsidRDefault="00C70806" w:rsidP="00C70806">
      <w:pPr>
        <w:keepNext/>
        <w:tabs>
          <w:tab w:val="left" w:pos="1080"/>
        </w:tabs>
        <w:spacing w:before="240" w:after="240"/>
        <w:ind w:left="1080" w:hanging="1080"/>
        <w:outlineLvl w:val="2"/>
        <w:rPr>
          <w:ins w:id="86" w:author="ERCOT" w:date="2024-05-10T15:57:00Z"/>
          <w:b/>
          <w:bCs/>
          <w:i/>
          <w:iCs/>
        </w:rPr>
      </w:pPr>
      <w:bookmarkStart w:id="87" w:name="_Toc114235812"/>
      <w:bookmarkStart w:id="88" w:name="_Toc144692000"/>
      <w:bookmarkStart w:id="89" w:name="_Toc204048612"/>
      <w:bookmarkStart w:id="90" w:name="_Toc400526230"/>
      <w:bookmarkStart w:id="91" w:name="_Toc405534548"/>
      <w:bookmarkStart w:id="92" w:name="_Toc406570561"/>
      <w:bookmarkStart w:id="93" w:name="_Toc410910713"/>
      <w:bookmarkStart w:id="94" w:name="_Toc411841142"/>
      <w:bookmarkStart w:id="95" w:name="_Toc422147104"/>
      <w:bookmarkStart w:id="96" w:name="_Toc433020700"/>
      <w:bookmarkStart w:id="97" w:name="_Toc437262141"/>
      <w:bookmarkStart w:id="98" w:name="_Toc478375319"/>
      <w:bookmarkStart w:id="99" w:name="_Toc135989111"/>
      <w:bookmarkStart w:id="100" w:name="_Toc92873942"/>
      <w:bookmarkStart w:id="101" w:name="_Toc93910998"/>
      <w:bookmarkEnd w:id="48"/>
      <w:bookmarkEnd w:id="49"/>
      <w:bookmarkEnd w:id="50"/>
      <w:bookmarkEnd w:id="51"/>
      <w:bookmarkEnd w:id="52"/>
      <w:bookmarkEnd w:id="53"/>
      <w:bookmarkEnd w:id="54"/>
      <w:bookmarkEnd w:id="55"/>
      <w:bookmarkEnd w:id="56"/>
      <w:bookmarkEnd w:id="57"/>
      <w:bookmarkEnd w:id="58"/>
      <w:bookmarkEnd w:id="73"/>
      <w:commentRangeStart w:id="102"/>
      <w:ins w:id="103" w:author="ERCOT" w:date="2024-05-10T15:57:00Z">
        <w:r w:rsidRPr="7CB0842E">
          <w:rPr>
            <w:b/>
            <w:bCs/>
            <w:i/>
            <w:iCs/>
          </w:rPr>
          <w:t>3.17.5</w:t>
        </w:r>
      </w:ins>
      <w:commentRangeEnd w:id="102"/>
      <w:r w:rsidR="00AE2304">
        <w:rPr>
          <w:rStyle w:val="CommentReference"/>
        </w:rPr>
        <w:commentReference w:id="102"/>
      </w:r>
      <w:ins w:id="104" w:author="ERCOT" w:date="2024-05-10T15:57:00Z">
        <w:r>
          <w:tab/>
        </w:r>
        <w:r w:rsidRPr="7CB0842E">
          <w:rPr>
            <w:b/>
            <w:bCs/>
            <w:i/>
            <w:iCs/>
          </w:rPr>
          <w:t>Dispatchable Reliability Reserve Service</w:t>
        </w:r>
      </w:ins>
    </w:p>
    <w:p w14:paraId="11DE87FD" w14:textId="77777777" w:rsidR="00845464" w:rsidRDefault="00845464" w:rsidP="00845464">
      <w:pPr>
        <w:spacing w:after="240"/>
        <w:ind w:left="720" w:hanging="720"/>
        <w:rPr>
          <w:ins w:id="105" w:author="ERCOT" w:date="2025-11-19T20:18:00Z" w16du:dateUtc="2025-11-20T02:18:00Z"/>
        </w:rPr>
      </w:pPr>
      <w:bookmarkStart w:id="106" w:name="_Toc199405437"/>
      <w:ins w:id="107" w:author="ERCOT" w:date="2025-11-19T20:18:00Z" w16du:dateUtc="2025-11-20T02:18:00Z">
        <w:r>
          <w:t>(1)</w:t>
        </w:r>
        <w:r>
          <w:tab/>
          <w:t>Dispatchable Reliability Reserve Service (DRRS) is a market mechanism designed to manage uncertainty on the ERCOT System while mitigating the need for Reliability Unit Commitment (RUC) instructions.  DRRS is provided using capacity from:</w:t>
        </w:r>
      </w:ins>
    </w:p>
    <w:p w14:paraId="2113A89D" w14:textId="77777777" w:rsidR="00845464" w:rsidRDefault="00845464" w:rsidP="00845464">
      <w:pPr>
        <w:spacing w:after="240"/>
        <w:ind w:left="1440" w:hanging="720"/>
        <w:rPr>
          <w:ins w:id="108" w:author="ERCOT" w:date="2025-11-19T20:18:00Z" w16du:dateUtc="2025-11-20T02:18:00Z"/>
        </w:rPr>
      </w:pPr>
      <w:ins w:id="109" w:author="ERCOT" w:date="2025-11-19T20:18:00Z" w16du:dateUtc="2025-11-20T02:18:00Z">
        <w:r>
          <w:t>(a)</w:t>
        </w:r>
        <w:r>
          <w:tab/>
          <w:t>Off-Line Generation Resources that can demonstrate a two-hour ramping capability to a specified output level and operate at that output level for at least four consecutive hours; and</w:t>
        </w:r>
      </w:ins>
    </w:p>
    <w:p w14:paraId="0A384F41" w14:textId="77777777" w:rsidR="00845464" w:rsidRDefault="00845464" w:rsidP="00845464">
      <w:pPr>
        <w:spacing w:after="240"/>
        <w:ind w:left="1440" w:hanging="720"/>
        <w:rPr>
          <w:ins w:id="110" w:author="ERCOT" w:date="2025-11-19T20:18:00Z" w16du:dateUtc="2025-11-20T02:18:00Z"/>
        </w:rPr>
      </w:pPr>
      <w:ins w:id="111" w:author="ERCOT" w:date="2025-11-19T20:18:00Z" w16du:dateUtc="2025-11-20T02:18:00Z">
        <w:r>
          <w:t>(b)</w:t>
        </w:r>
        <w:r>
          <w:tab/>
          <w:t>On-Line Generation Resources that can demonstrate a two-hour ramping capability to a specified output level and operate at that output level for at least four consecutive hours.</w:t>
        </w:r>
      </w:ins>
    </w:p>
    <w:p w14:paraId="592872AE" w14:textId="77777777" w:rsidR="00CB628E" w:rsidRPr="00CB628E" w:rsidRDefault="00CB628E" w:rsidP="00CB628E">
      <w:pPr>
        <w:keepNext/>
        <w:tabs>
          <w:tab w:val="left" w:pos="900"/>
        </w:tabs>
        <w:spacing w:before="480" w:after="240"/>
        <w:ind w:left="900" w:hanging="900"/>
        <w:outlineLvl w:val="1"/>
        <w:rPr>
          <w:rFonts w:eastAsia="Times New Roman"/>
          <w:b/>
          <w:szCs w:val="20"/>
        </w:rPr>
      </w:pPr>
      <w:commentRangeStart w:id="112"/>
      <w:r w:rsidRPr="00CB628E">
        <w:rPr>
          <w:rFonts w:eastAsia="Times New Roman"/>
          <w:b/>
          <w:szCs w:val="20"/>
        </w:rPr>
        <w:t>3.18</w:t>
      </w:r>
      <w:commentRangeEnd w:id="112"/>
      <w:r w:rsidR="00AE2304">
        <w:rPr>
          <w:rStyle w:val="CommentReference"/>
        </w:rPr>
        <w:commentReference w:id="112"/>
      </w:r>
      <w:r w:rsidRPr="00CB628E">
        <w:rPr>
          <w:rFonts w:eastAsia="Times New Roman"/>
          <w:b/>
          <w:szCs w:val="20"/>
        </w:rPr>
        <w:tab/>
        <w:t>Resource Limits in Providing Ancillary Service</w:t>
      </w:r>
      <w:bookmarkEnd w:id="106"/>
      <w:r w:rsidRPr="00CB628E">
        <w:rPr>
          <w:rFonts w:eastAsia="Times New Roman"/>
          <w:b/>
          <w:szCs w:val="20"/>
        </w:rPr>
        <w:t xml:space="preserve"> </w:t>
      </w:r>
    </w:p>
    <w:p w14:paraId="322B8C83" w14:textId="77777777" w:rsidR="00FA5632" w:rsidRPr="00FA5632" w:rsidRDefault="00FA5632" w:rsidP="00FA5632">
      <w:pPr>
        <w:spacing w:after="240"/>
        <w:ind w:left="720" w:hanging="720"/>
        <w:rPr>
          <w:rFonts w:eastAsia="Times New Roman"/>
          <w:iCs/>
          <w:szCs w:val="20"/>
        </w:rPr>
      </w:pPr>
      <w:r w:rsidRPr="00FA5632">
        <w:rPr>
          <w:rFonts w:eastAsia="Times New Roman"/>
          <w:iCs/>
          <w:szCs w:val="20"/>
        </w:rPr>
        <w:t>(1)</w:t>
      </w:r>
      <w:r w:rsidRPr="00FA5632">
        <w:rPr>
          <w:rFonts w:eastAsia="Times New Roman"/>
          <w:iCs/>
          <w:szCs w:val="20"/>
        </w:rPr>
        <w:tab/>
        <w:t>For Generation Resources, Energy Storage Resources (ESRs), and Load Resources the High Sustained Limit (HSL) must be greater than or equal to the Low Sustained Limit (LSL) and the sum of the Resource-specific awards for Responsive Reserve (RRS), ERCOT Contingency Reserve Service (ECRS), Regulation Up Service (Reg-Up), Regulation Down Service (Reg-Down), and Non-Spinning Reserve (Non-Spin).</w:t>
      </w:r>
    </w:p>
    <w:p w14:paraId="4BBA53C2" w14:textId="77777777" w:rsidR="00FA5632" w:rsidRPr="00FA5632" w:rsidRDefault="00FA5632" w:rsidP="00FA5632">
      <w:pPr>
        <w:spacing w:after="240"/>
        <w:ind w:left="720" w:hanging="720"/>
        <w:rPr>
          <w:rFonts w:eastAsia="Times New Roman"/>
          <w:iCs/>
          <w:szCs w:val="20"/>
        </w:rPr>
      </w:pPr>
      <w:r w:rsidRPr="00FA5632">
        <w:rPr>
          <w:rFonts w:eastAsia="Times New Roman"/>
          <w:iCs/>
          <w:szCs w:val="20"/>
        </w:rPr>
        <w:t>(2)</w:t>
      </w:r>
      <w:r w:rsidRPr="00FA5632">
        <w:rPr>
          <w:rFonts w:eastAsia="Times New Roman"/>
          <w:iCs/>
          <w:szCs w:val="20"/>
        </w:rPr>
        <w:tab/>
        <w:t>For Non-Spin, the amount of Non-Spin awarded must be less than or equal to the HSL for Off-Line Generation Resources.</w:t>
      </w:r>
    </w:p>
    <w:p w14:paraId="0AAED05E" w14:textId="77777777" w:rsidR="00FA5632" w:rsidRDefault="00FA5632" w:rsidP="00FA5632">
      <w:pPr>
        <w:spacing w:before="240" w:after="240"/>
        <w:ind w:left="720" w:hanging="720"/>
        <w:rPr>
          <w:ins w:id="113" w:author="ERCOT" w:date="2025-11-19T20:18:00Z" w16du:dateUtc="2025-11-20T02:18:00Z"/>
        </w:rPr>
      </w:pPr>
      <w:ins w:id="114" w:author="ERCOT" w:date="2025-11-19T20:18:00Z" w16du:dateUtc="2025-11-20T02:18:00Z">
        <w:r>
          <w:t>(3)</w:t>
        </w:r>
        <w:r>
          <w:tab/>
          <w:t xml:space="preserve">For any DRRS-eligible On-Line Generation Resource the Resource’s HSL </w:t>
        </w:r>
        <w:r w:rsidRPr="0003648D">
          <w:t xml:space="preserve">must be greater than or equal to the sum of  the Resource-specific </w:t>
        </w:r>
        <w:r>
          <w:t>awards to that Resource for</w:t>
        </w:r>
        <w:r w:rsidRPr="0003648D">
          <w:t xml:space="preserve"> </w:t>
        </w:r>
        <w:r>
          <w:t>energy, RRS</w:t>
        </w:r>
        <w:r w:rsidRPr="0003648D">
          <w:t xml:space="preserve">, </w:t>
        </w:r>
        <w:r>
          <w:t>ECRS)</w:t>
        </w:r>
        <w:r w:rsidRPr="0003648D">
          <w:t xml:space="preserve">, Reg-Up, Reg-Down, </w:t>
        </w:r>
        <w:r>
          <w:t>Non-Spin, and Dispatchable Reliability DRRS.</w:t>
        </w:r>
      </w:ins>
    </w:p>
    <w:p w14:paraId="626B21CB" w14:textId="77777777" w:rsidR="00FA5632" w:rsidRDefault="00FA5632" w:rsidP="00FA5632">
      <w:pPr>
        <w:spacing w:after="240"/>
        <w:ind w:left="720" w:hanging="720"/>
        <w:rPr>
          <w:rFonts w:eastAsia="Times New Roman"/>
          <w:iCs/>
          <w:szCs w:val="20"/>
        </w:rPr>
      </w:pPr>
      <w:ins w:id="115" w:author="ERCOT" w:date="2025-11-19T20:18:00Z" w16du:dateUtc="2025-11-20T02:18:00Z">
        <w:r>
          <w:t>(4)       For Off-Line Generation Resource, the sum of awards to that Resource for ECRS, Non-Spin, and DRRS must</w:t>
        </w:r>
        <w:r w:rsidRPr="141EBFE9">
          <w:rPr>
            <w:rStyle w:val="ui-provider"/>
          </w:rPr>
          <w:t xml:space="preserve"> be less than or equal to the Resource’s HSL.</w:t>
        </w:r>
      </w:ins>
    </w:p>
    <w:p w14:paraId="462C0EF8" w14:textId="4505816B" w:rsidR="00FA5632" w:rsidRPr="00FA5632" w:rsidRDefault="00FA5632" w:rsidP="00FA5632">
      <w:pPr>
        <w:spacing w:after="240"/>
        <w:ind w:left="720" w:hanging="720"/>
        <w:rPr>
          <w:rFonts w:eastAsia="Times New Roman"/>
          <w:iCs/>
          <w:szCs w:val="20"/>
        </w:rPr>
      </w:pPr>
      <w:r w:rsidRPr="00FA5632">
        <w:rPr>
          <w:rFonts w:eastAsia="Times New Roman"/>
          <w:iCs/>
          <w:szCs w:val="20"/>
        </w:rPr>
        <w:t>(</w:t>
      </w:r>
      <w:ins w:id="116" w:author="ERCOT" w:date="2025-12-08T08:44:00Z" w16du:dateUtc="2025-12-08T14:44:00Z">
        <w:r>
          <w:rPr>
            <w:rFonts w:eastAsia="Times New Roman"/>
            <w:iCs/>
            <w:szCs w:val="20"/>
          </w:rPr>
          <w:t>5</w:t>
        </w:r>
      </w:ins>
      <w:del w:id="117" w:author="ERCOT" w:date="2025-12-08T08:44:00Z" w16du:dateUtc="2025-12-08T14:44:00Z">
        <w:r w:rsidRPr="00FA5632" w:rsidDel="00FA5632">
          <w:rPr>
            <w:rFonts w:eastAsia="Times New Roman"/>
            <w:iCs/>
            <w:szCs w:val="20"/>
          </w:rPr>
          <w:delText>3</w:delText>
        </w:r>
      </w:del>
      <w:r w:rsidRPr="00FA5632">
        <w:rPr>
          <w:rFonts w:eastAsia="Times New Roman"/>
          <w:iCs/>
          <w:szCs w:val="20"/>
        </w:rPr>
        <w:t>)</w:t>
      </w:r>
      <w:r w:rsidRPr="00FA5632">
        <w:rPr>
          <w:rFonts w:eastAsia="Times New Roman"/>
          <w:iCs/>
          <w:szCs w:val="20"/>
        </w:rPr>
        <w:tab/>
        <w:t>For RRS:</w:t>
      </w:r>
    </w:p>
    <w:p w14:paraId="2347239A" w14:textId="77777777" w:rsidR="00FA5632" w:rsidRPr="00FA5632" w:rsidRDefault="00FA5632" w:rsidP="00FA5632">
      <w:pPr>
        <w:spacing w:after="240"/>
        <w:ind w:left="1440" w:hanging="720"/>
        <w:rPr>
          <w:rFonts w:eastAsia="Times New Roman"/>
          <w:szCs w:val="20"/>
        </w:rPr>
      </w:pPr>
      <w:r w:rsidRPr="00FA5632">
        <w:rPr>
          <w:rFonts w:eastAsia="Times New Roman"/>
          <w:szCs w:val="20"/>
        </w:rPr>
        <w:lastRenderedPageBreak/>
        <w:t>(a)</w:t>
      </w:r>
      <w:r w:rsidRPr="00FA5632">
        <w:rPr>
          <w:rFonts w:eastAsia="Times New Roman"/>
          <w:szCs w:val="20"/>
        </w:rPr>
        <w:tab/>
        <w:t>The full amount of RRS u</w:t>
      </w:r>
      <w:r w:rsidRPr="00FA5632">
        <w:rPr>
          <w:rFonts w:eastAsia="Times New Roman"/>
          <w:color w:val="000000"/>
          <w:szCs w:val="20"/>
        </w:rPr>
        <w:t>sing Primary Frequency Response</w:t>
      </w:r>
      <w:r w:rsidRPr="00FA5632">
        <w:rPr>
          <w:rFonts w:eastAsia="Times New Roman"/>
          <w:szCs w:val="20"/>
        </w:rPr>
        <w:t xml:space="preserve"> that can be provided by an On-Line Resource is dependent upon the verified droop characteristics of the Resource.  ERCOT shall calculate and update, using the methodology described in Nodal Operating Guide</w:t>
      </w:r>
      <w:r w:rsidRPr="00FA5632">
        <w:rPr>
          <w:rFonts w:eastAsia="Times New Roman"/>
          <w:color w:val="000000"/>
          <w:szCs w:val="20"/>
        </w:rPr>
        <w:t xml:space="preserve"> Section 8, Attachment N, Procedure for Calculating RRS MW Limits for Individual Resources to Provide RRS Using Primary Frequency Response</w:t>
      </w:r>
      <w:r w:rsidRPr="00FA5632">
        <w:rPr>
          <w:rFonts w:eastAsia="Times New Roman"/>
          <w:szCs w:val="20"/>
        </w:rPr>
        <w:t>, a maximum MW amount of RRS u</w:t>
      </w:r>
      <w:r w:rsidRPr="00FA5632">
        <w:rPr>
          <w:rFonts w:eastAsia="Times New Roman"/>
          <w:color w:val="000000"/>
          <w:szCs w:val="20"/>
        </w:rPr>
        <w:t>sing Primary Frequency Response</w:t>
      </w:r>
      <w:r w:rsidRPr="00FA5632">
        <w:rPr>
          <w:rFonts w:eastAsia="Times New Roman"/>
          <w:szCs w:val="20"/>
        </w:rPr>
        <w:t xml:space="preserve"> for each Resource subject to verified droop performance.  The default value for any newly qualified Resource not yet evaluated per Nodal Operating Guide </w:t>
      </w:r>
      <w:r w:rsidRPr="00FA5632">
        <w:rPr>
          <w:rFonts w:eastAsia="Times New Roman"/>
          <w:color w:val="000000"/>
          <w:szCs w:val="20"/>
        </w:rPr>
        <w:t>Section 8, Attachment N</w:t>
      </w:r>
      <w:r w:rsidRPr="00FA5632">
        <w:rPr>
          <w:rFonts w:eastAsia="Times New Roman"/>
          <w:szCs w:val="20"/>
        </w:rPr>
        <w:t xml:space="preserve"> shall be 20% of its Maximum Droop Response Range (MDRR).  A Private Use Network with a registered Resource may use the gross HSL for qualification and </w:t>
      </w:r>
      <w:proofErr w:type="gramStart"/>
      <w:r w:rsidRPr="00FA5632">
        <w:rPr>
          <w:rFonts w:eastAsia="Times New Roman"/>
          <w:szCs w:val="20"/>
        </w:rPr>
        <w:t>establishing</w:t>
      </w:r>
      <w:proofErr w:type="gramEnd"/>
      <w:r w:rsidRPr="00FA5632">
        <w:rPr>
          <w:rFonts w:eastAsia="Times New Roman"/>
          <w:szCs w:val="20"/>
        </w:rPr>
        <w:t xml:space="preserve"> a limit on the amount of RRS capacity that the Resource within the Private Use Network can provide;  </w:t>
      </w:r>
    </w:p>
    <w:p w14:paraId="7B2D86CF" w14:textId="77777777" w:rsidR="00FA5632" w:rsidRPr="00FA5632" w:rsidRDefault="00FA5632" w:rsidP="00FA5632">
      <w:pPr>
        <w:spacing w:after="240"/>
        <w:ind w:left="1440" w:hanging="720"/>
        <w:rPr>
          <w:rFonts w:eastAsia="Times New Roman"/>
          <w:szCs w:val="20"/>
        </w:rPr>
      </w:pPr>
      <w:r w:rsidRPr="00FA5632">
        <w:rPr>
          <w:rFonts w:eastAsia="Times New Roman"/>
          <w:szCs w:val="20"/>
        </w:rPr>
        <w:t>(b)</w:t>
      </w:r>
      <w:r w:rsidRPr="00FA5632">
        <w:rPr>
          <w:rFonts w:eastAsia="Times New Roman"/>
          <w:szCs w:val="20"/>
        </w:rPr>
        <w:tab/>
        <w:t xml:space="preserve">Generation Resources operating in the synchronous condenser fast-response mode may be awarded RRS up to the Generation Resource’s proven 20-second response capability (which may be 100% of the HSL).  The initiation setting of the automatic under-frequency relay setting shall not be lower than 59.80 Hz; </w:t>
      </w:r>
    </w:p>
    <w:p w14:paraId="1C99B86D" w14:textId="77777777" w:rsidR="00FA5632" w:rsidRPr="00FA5632" w:rsidRDefault="00FA5632" w:rsidP="00FA5632">
      <w:pPr>
        <w:spacing w:after="240"/>
        <w:ind w:left="1440" w:hanging="720"/>
        <w:rPr>
          <w:rFonts w:eastAsia="Times New Roman"/>
          <w:szCs w:val="20"/>
        </w:rPr>
      </w:pPr>
      <w:r w:rsidRPr="00FA5632">
        <w:rPr>
          <w:rFonts w:eastAsia="Times New Roman"/>
          <w:szCs w:val="20"/>
        </w:rPr>
        <w:t>(c)</w:t>
      </w:r>
      <w:r w:rsidRPr="00FA5632">
        <w:rPr>
          <w:rFonts w:eastAsia="Times New Roman"/>
          <w:szCs w:val="20"/>
        </w:rPr>
        <w:tab/>
        <w:t>The initiation setting of the automatic under-frequency relay setting for Load Resources providing RRS shall not be lower than 59.70 Hz; and</w:t>
      </w:r>
    </w:p>
    <w:p w14:paraId="5044DF93" w14:textId="77777777" w:rsidR="00FA5632" w:rsidRPr="00FA5632" w:rsidRDefault="00FA5632" w:rsidP="00FA5632">
      <w:pPr>
        <w:spacing w:after="240"/>
        <w:ind w:left="1440" w:hanging="720"/>
        <w:rPr>
          <w:rFonts w:eastAsia="Times New Roman"/>
          <w:szCs w:val="20"/>
        </w:rPr>
      </w:pPr>
      <w:r w:rsidRPr="00FA5632">
        <w:rPr>
          <w:rFonts w:eastAsia="Times New Roman"/>
          <w:szCs w:val="20"/>
        </w:rPr>
        <w:t>(d)</w:t>
      </w:r>
      <w:r w:rsidRPr="00FA5632">
        <w:rPr>
          <w:rFonts w:eastAsia="Times New Roman"/>
          <w:szCs w:val="20"/>
        </w:rPr>
        <w:tab/>
        <w:t>The amount of RRS awarded to a Resource capable of providing Fast Frequency Response (FFR) must be less than or equal to its 15-minute rated capacity.  The initiation setting of the automatic self-deployment of the Resource providing RRS as FFR must be no lower than 59.85 Hz.</w:t>
      </w:r>
    </w:p>
    <w:p w14:paraId="7D41EA28" w14:textId="32CEAF31" w:rsidR="00FA5632" w:rsidRPr="00FA5632" w:rsidRDefault="00FA5632" w:rsidP="00FA5632">
      <w:pPr>
        <w:spacing w:after="240"/>
        <w:ind w:left="720" w:hanging="720"/>
        <w:rPr>
          <w:rFonts w:eastAsia="Times New Roman"/>
          <w:iCs/>
          <w:szCs w:val="20"/>
        </w:rPr>
      </w:pPr>
      <w:r w:rsidRPr="00FA5632">
        <w:rPr>
          <w:rFonts w:eastAsia="Times New Roman"/>
          <w:iCs/>
          <w:szCs w:val="20"/>
        </w:rPr>
        <w:t>(</w:t>
      </w:r>
      <w:ins w:id="118" w:author="ERCOT" w:date="2025-12-08T08:44:00Z" w16du:dateUtc="2025-12-08T14:44:00Z">
        <w:r>
          <w:rPr>
            <w:rFonts w:eastAsia="Times New Roman"/>
            <w:iCs/>
            <w:szCs w:val="20"/>
          </w:rPr>
          <w:t>6</w:t>
        </w:r>
      </w:ins>
      <w:del w:id="119" w:author="ERCOT" w:date="2025-12-08T08:44:00Z" w16du:dateUtc="2025-12-08T14:44:00Z">
        <w:r w:rsidRPr="00FA5632" w:rsidDel="00FA5632">
          <w:rPr>
            <w:rFonts w:eastAsia="Times New Roman"/>
            <w:iCs/>
            <w:szCs w:val="20"/>
          </w:rPr>
          <w:delText>4</w:delText>
        </w:r>
      </w:del>
      <w:r w:rsidRPr="00FA5632">
        <w:rPr>
          <w:rFonts w:eastAsia="Times New Roman"/>
          <w:iCs/>
          <w:szCs w:val="20"/>
        </w:rPr>
        <w:t>)</w:t>
      </w:r>
      <w:r w:rsidRPr="00FA5632">
        <w:rPr>
          <w:rFonts w:eastAsia="Times New Roman"/>
          <w:iCs/>
          <w:szCs w:val="20"/>
        </w:rPr>
        <w:tab/>
        <w:t>For ECRS:</w:t>
      </w:r>
    </w:p>
    <w:p w14:paraId="64C105FA" w14:textId="77777777" w:rsidR="00FA5632" w:rsidRPr="00FA5632" w:rsidRDefault="00FA5632" w:rsidP="00FA5632">
      <w:pPr>
        <w:spacing w:after="240"/>
        <w:ind w:left="1440" w:hanging="720"/>
        <w:rPr>
          <w:rFonts w:eastAsia="Times New Roman"/>
          <w:szCs w:val="20"/>
        </w:rPr>
      </w:pPr>
      <w:r w:rsidRPr="00FA5632">
        <w:rPr>
          <w:rFonts w:eastAsia="Times New Roman"/>
          <w:szCs w:val="20"/>
        </w:rPr>
        <w:t>(a)</w:t>
      </w:r>
      <w:r w:rsidRPr="00FA5632">
        <w:rPr>
          <w:rFonts w:eastAsia="Times New Roman"/>
          <w:szCs w:val="20"/>
        </w:rPr>
        <w:tab/>
        <w:t>The full amount of ECRS that can be awarded to an On-Line Generation Resource or ESR must be less than or equal to ten times the Emergency Ramp Rate;</w:t>
      </w:r>
    </w:p>
    <w:p w14:paraId="5C0F34FD" w14:textId="77777777" w:rsidR="00FA5632" w:rsidRPr="00FA5632" w:rsidRDefault="00FA5632" w:rsidP="00FA5632">
      <w:pPr>
        <w:spacing w:after="240"/>
        <w:ind w:left="1440" w:hanging="720"/>
        <w:rPr>
          <w:rFonts w:eastAsia="Times New Roman"/>
          <w:szCs w:val="20"/>
        </w:rPr>
      </w:pPr>
      <w:r w:rsidRPr="00FA5632">
        <w:rPr>
          <w:rFonts w:eastAsia="Times New Roman"/>
          <w:szCs w:val="20"/>
        </w:rPr>
        <w:t>(b)</w:t>
      </w:r>
      <w:r w:rsidRPr="00FA5632">
        <w:rPr>
          <w:rFonts w:eastAsia="Times New Roman"/>
          <w:szCs w:val="20"/>
        </w:rPr>
        <w:tab/>
        <w:t xml:space="preserve">The full amount of ECRS that can be awarded to a Quick Start Generation Resource (QSGR) must be less than or equal to its proven ten-minute capability as demonstrated pursuant to paragraph (16) of Section 8.1.1.2, General Capacity Testing Requirements; </w:t>
      </w:r>
    </w:p>
    <w:p w14:paraId="4E70C0B3" w14:textId="77777777" w:rsidR="00FA5632" w:rsidRPr="00FA5632" w:rsidRDefault="00FA5632" w:rsidP="00FA5632">
      <w:pPr>
        <w:spacing w:after="240"/>
        <w:ind w:left="1440" w:hanging="720"/>
        <w:rPr>
          <w:rFonts w:eastAsia="Times New Roman"/>
          <w:szCs w:val="20"/>
        </w:rPr>
      </w:pPr>
      <w:r w:rsidRPr="00FA5632">
        <w:rPr>
          <w:rFonts w:eastAsia="Times New Roman"/>
          <w:szCs w:val="20"/>
        </w:rPr>
        <w:t>(c)</w:t>
      </w:r>
      <w:r w:rsidRPr="00FA5632">
        <w:rPr>
          <w:rFonts w:eastAsia="Times New Roman"/>
          <w:szCs w:val="20"/>
        </w:rPr>
        <w:tab/>
        <w:t xml:space="preserve">Generation Resources operating in the synchronous condenser fast-response mode may be awarded ECRS up to the Generation Resource’s proven 20-second response capability (which may be 100% of the HSL).  The initiation setting of the automatic under-frequency relay setting shall not be lower than 59.80 Hz; and </w:t>
      </w:r>
    </w:p>
    <w:p w14:paraId="569D775B" w14:textId="77777777" w:rsidR="00FA5632" w:rsidRPr="00FA5632" w:rsidRDefault="00FA5632" w:rsidP="00FA5632">
      <w:pPr>
        <w:spacing w:after="240"/>
        <w:ind w:left="1440" w:hanging="720"/>
        <w:rPr>
          <w:rFonts w:eastAsia="Times New Roman"/>
          <w:szCs w:val="20"/>
        </w:rPr>
      </w:pPr>
      <w:r w:rsidRPr="00FA5632">
        <w:rPr>
          <w:rFonts w:eastAsia="Times New Roman"/>
          <w:szCs w:val="20"/>
        </w:rPr>
        <w:t>(d)</w:t>
      </w:r>
      <w:r w:rsidRPr="00FA5632">
        <w:rPr>
          <w:rFonts w:eastAsia="Times New Roman"/>
          <w:szCs w:val="20"/>
        </w:rPr>
        <w:tab/>
        <w:t>For any Load Resources controlled by under-frequency relay and awarded ECRS, the initiation setting of the automatic under-frequency relay setting shall not be lower than 59.70 Hz.  To provide ECRS, Load Resources are not required to be controlled by under-frequency relays.</w:t>
      </w:r>
    </w:p>
    <w:p w14:paraId="6102FF33" w14:textId="534C6507" w:rsidR="009A49A7" w:rsidRDefault="009A49A7" w:rsidP="009A49A7">
      <w:pPr>
        <w:pStyle w:val="H4"/>
        <w:spacing w:before="480"/>
      </w:pPr>
      <w:bookmarkStart w:id="120" w:name="_Toc90197101"/>
      <w:bookmarkStart w:id="121" w:name="_Toc92873943"/>
      <w:bookmarkStart w:id="122" w:name="_Toc142108919"/>
      <w:bookmarkStart w:id="123" w:name="_Toc142113764"/>
      <w:bookmarkStart w:id="124" w:name="_Toc402345587"/>
      <w:bookmarkStart w:id="125" w:name="_Toc405383870"/>
      <w:bookmarkStart w:id="126" w:name="_Toc405536972"/>
      <w:bookmarkStart w:id="127" w:name="_Toc440871759"/>
      <w:bookmarkStart w:id="128" w:name="_Toc135990633"/>
      <w:bookmarkStart w:id="129" w:name="OLE_LINK1"/>
      <w:bookmarkStart w:id="130" w:name="OLE_LINK2"/>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commentRangeStart w:id="131"/>
      <w:r>
        <w:lastRenderedPageBreak/>
        <w:t>4.4.7.1</w:t>
      </w:r>
      <w:commentRangeEnd w:id="131"/>
      <w:r w:rsidR="00AE2304">
        <w:rPr>
          <w:rStyle w:val="CommentReference"/>
          <w:b w:val="0"/>
          <w:bCs w:val="0"/>
          <w:snapToGrid/>
        </w:rPr>
        <w:commentReference w:id="131"/>
      </w:r>
      <w:r>
        <w:tab/>
        <w:t>Self-Arranged Ancillary Service Quantities</w:t>
      </w:r>
      <w:bookmarkEnd w:id="120"/>
      <w:bookmarkEnd w:id="121"/>
      <w:bookmarkEnd w:id="122"/>
      <w:bookmarkEnd w:id="123"/>
      <w:bookmarkEnd w:id="124"/>
      <w:bookmarkEnd w:id="125"/>
      <w:bookmarkEnd w:id="126"/>
      <w:bookmarkEnd w:id="127"/>
      <w:bookmarkEnd w:id="128"/>
    </w:p>
    <w:p w14:paraId="2C843960" w14:textId="77777777" w:rsidR="0013619A" w:rsidRPr="0013619A" w:rsidRDefault="0013619A" w:rsidP="0013619A">
      <w:pPr>
        <w:spacing w:after="240"/>
        <w:ind w:left="720" w:hanging="720"/>
        <w:rPr>
          <w:rFonts w:eastAsia="Times New Roman"/>
          <w:iCs/>
          <w:szCs w:val="20"/>
        </w:rPr>
      </w:pPr>
      <w:r w:rsidRPr="0013619A">
        <w:rPr>
          <w:rFonts w:eastAsia="Times New Roman"/>
          <w:iCs/>
          <w:szCs w:val="20"/>
        </w:rPr>
        <w:t>(1)</w:t>
      </w:r>
      <w:r w:rsidRPr="0013619A">
        <w:rPr>
          <w:rFonts w:eastAsia="Times New Roman"/>
          <w:iCs/>
          <w:szCs w:val="20"/>
        </w:rPr>
        <w:tab/>
        <w:t>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p w14:paraId="6799E413" w14:textId="77777777" w:rsidR="0013619A" w:rsidRPr="0013619A" w:rsidRDefault="0013619A" w:rsidP="0013619A">
      <w:pPr>
        <w:spacing w:after="240"/>
        <w:ind w:left="720" w:hanging="720"/>
        <w:rPr>
          <w:rFonts w:eastAsia="Times New Roman"/>
          <w:iCs/>
          <w:szCs w:val="20"/>
        </w:rPr>
      </w:pPr>
      <w:r w:rsidRPr="0013619A">
        <w:rPr>
          <w:rFonts w:eastAsia="Times New Roman"/>
          <w:iCs/>
          <w:szCs w:val="20"/>
        </w:rPr>
        <w:t>(2)</w:t>
      </w:r>
      <w:r w:rsidRPr="0013619A">
        <w:rPr>
          <w:rFonts w:eastAsia="Times New Roman"/>
          <w:iCs/>
          <w:szCs w:val="20"/>
        </w:rPr>
        <w:tab/>
        <w:t>The QSE must indicate before 1000 in the Day-Ahead the Self-Arranged Ancillary Service Quantities, by service, so ERCOT can determine how much Ancillary Service capacity, by service, remains to be obtained based on DAM offers and associated Ancillary Service Demand Curves (ASDCs).</w:t>
      </w:r>
    </w:p>
    <w:p w14:paraId="15CFA2B1" w14:textId="77777777" w:rsidR="0013619A" w:rsidRPr="0013619A" w:rsidRDefault="0013619A" w:rsidP="0013619A">
      <w:pPr>
        <w:spacing w:after="240"/>
        <w:ind w:left="720" w:hanging="720"/>
        <w:rPr>
          <w:rFonts w:eastAsia="Times New Roman"/>
          <w:iCs/>
          <w:szCs w:val="20"/>
        </w:rPr>
      </w:pPr>
      <w:r w:rsidRPr="0013619A">
        <w:rPr>
          <w:rFonts w:eastAsia="Times New Roman"/>
          <w:iCs/>
          <w:szCs w:val="20"/>
        </w:rPr>
        <w:t>(3)</w:t>
      </w:r>
      <w:r w:rsidRPr="0013619A">
        <w:rPr>
          <w:rFonts w:eastAsia="Times New Roman"/>
          <w:iCs/>
          <w:szCs w:val="20"/>
        </w:rPr>
        <w:tab/>
        <w:t>At or after 1000 in the Day-Ahead, a QSE may not change its Self-Arranged Ancillary Service Quantities.</w:t>
      </w:r>
    </w:p>
    <w:p w14:paraId="59A12875" w14:textId="77777777" w:rsidR="0013619A" w:rsidRPr="0013619A" w:rsidRDefault="0013619A" w:rsidP="0013619A">
      <w:pPr>
        <w:spacing w:after="240"/>
        <w:ind w:left="720" w:hanging="720"/>
        <w:rPr>
          <w:rFonts w:eastAsia="Times New Roman"/>
          <w:iCs/>
          <w:szCs w:val="20"/>
        </w:rPr>
      </w:pPr>
      <w:r w:rsidRPr="0013619A">
        <w:rPr>
          <w:rFonts w:eastAsia="Times New Roman"/>
          <w:iCs/>
          <w:szCs w:val="20"/>
        </w:rPr>
        <w:t>(4)</w:t>
      </w:r>
      <w:r w:rsidRPr="0013619A">
        <w:rPr>
          <w:rFonts w:eastAsia="Times New Roman"/>
          <w:iCs/>
          <w:szCs w:val="20"/>
        </w:rPr>
        <w:tab/>
        <w:t>Before 1430 in the Day-Ahead, all Self-Arranged Ancillary Service Quantities must be represented by physical capacity, either by Generation Resources, ESRs, or Load Resources, or backed by Ancillary Service Trades.</w:t>
      </w:r>
    </w:p>
    <w:p w14:paraId="1699E746" w14:textId="78435405" w:rsidR="0013619A" w:rsidRPr="0013619A" w:rsidRDefault="0013619A" w:rsidP="0013619A">
      <w:pPr>
        <w:spacing w:after="240"/>
        <w:ind w:left="720" w:hanging="720"/>
        <w:rPr>
          <w:rFonts w:eastAsia="Times New Roman"/>
          <w:iCs/>
          <w:szCs w:val="20"/>
        </w:rPr>
      </w:pPr>
      <w:r w:rsidRPr="0013619A">
        <w:rPr>
          <w:rFonts w:eastAsia="Times New Roman"/>
          <w:iCs/>
          <w:szCs w:val="20"/>
        </w:rPr>
        <w:t>(5)</w:t>
      </w:r>
      <w:r w:rsidRPr="0013619A">
        <w:rPr>
          <w:rFonts w:eastAsia="Times New Roman"/>
          <w:iCs/>
          <w:szCs w:val="20"/>
        </w:rPr>
        <w:tab/>
        <w:t xml:space="preserve">The QSE may self-arrange Reg-Up, Reg-Down, ECRS, RRS, </w:t>
      </w:r>
      <w:del w:id="132" w:author="ERCOT" w:date="2024-01-12T14:28:00Z">
        <w:r w:rsidRPr="006E11D1" w:rsidDel="007C6B65">
          <w:rPr>
            <w:iCs/>
            <w:szCs w:val="20"/>
          </w:rPr>
          <w:delText>and</w:delText>
        </w:r>
      </w:del>
      <w:r w:rsidRPr="006E11D1">
        <w:rPr>
          <w:iCs/>
          <w:szCs w:val="20"/>
        </w:rPr>
        <w:t xml:space="preserve"> Non-Spin</w:t>
      </w:r>
      <w:ins w:id="133" w:author="ERCOT" w:date="2024-01-12T14:29:00Z">
        <w:r>
          <w:rPr>
            <w:iCs/>
            <w:szCs w:val="20"/>
          </w:rPr>
          <w:t>, and DRRS</w:t>
        </w:r>
      </w:ins>
      <w:r w:rsidRPr="0013619A">
        <w:rPr>
          <w:rFonts w:eastAsia="Times New Roman"/>
          <w:iCs/>
          <w:szCs w:val="20"/>
        </w:rPr>
        <w:t>.</w:t>
      </w:r>
    </w:p>
    <w:p w14:paraId="294A28F2" w14:textId="77777777" w:rsidR="0013619A" w:rsidRPr="0013619A" w:rsidRDefault="0013619A" w:rsidP="0013619A">
      <w:pPr>
        <w:spacing w:after="240"/>
        <w:ind w:left="720" w:hanging="720"/>
        <w:rPr>
          <w:rFonts w:eastAsia="Times New Roman"/>
          <w:szCs w:val="20"/>
        </w:rPr>
      </w:pPr>
      <w:r w:rsidRPr="0013619A">
        <w:rPr>
          <w:rFonts w:eastAsia="Times New Roman"/>
          <w:szCs w:val="20"/>
        </w:rPr>
        <w:t>(6)</w:t>
      </w:r>
      <w:r w:rsidRPr="0013619A">
        <w:rPr>
          <w:rFonts w:eastAsia="Times New Roman"/>
          <w:szCs w:val="20"/>
        </w:rPr>
        <w:tab/>
        <w:t xml:space="preserve">The QSE may self-arrange Ancillary Services from one or more Resources it represents and/or through an Ancillary Service Trade. </w:t>
      </w:r>
    </w:p>
    <w:p w14:paraId="1D118E74" w14:textId="77777777" w:rsidR="0013619A" w:rsidRPr="0013619A" w:rsidRDefault="0013619A" w:rsidP="0013619A">
      <w:pPr>
        <w:spacing w:before="240" w:after="240"/>
        <w:ind w:left="720" w:hanging="720"/>
        <w:rPr>
          <w:rFonts w:eastAsia="Times New Roman"/>
          <w:szCs w:val="20"/>
        </w:rPr>
      </w:pPr>
      <w:r w:rsidRPr="0013619A">
        <w:rPr>
          <w:rFonts w:eastAsia="Times New Roman"/>
          <w:szCs w:val="20"/>
        </w:rPr>
        <w:t>(7)</w:t>
      </w:r>
      <w:r w:rsidRPr="0013619A">
        <w:rPr>
          <w:rFonts w:eastAsia="Times New Roman"/>
          <w:szCs w:val="20"/>
        </w:rPr>
        <w:tab/>
        <w:t xml:space="preserve">For Ancillary Services sub-types that can be self-provided, </w:t>
      </w:r>
      <w:proofErr w:type="gramStart"/>
      <w:r w:rsidRPr="0013619A">
        <w:rPr>
          <w:rFonts w:eastAsia="Times New Roman"/>
          <w:szCs w:val="20"/>
        </w:rPr>
        <w:t>a QSE</w:t>
      </w:r>
      <w:proofErr w:type="gramEnd"/>
      <w:r w:rsidRPr="0013619A">
        <w:rPr>
          <w:rFonts w:eastAsia="Times New Roman"/>
          <w:szCs w:val="20"/>
        </w:rPr>
        <w:t xml:space="preserve"> shall not submit Ancillary Services trades that result in the QSE’s net purchased quantities of Ancillary Services exceeding the sum of the QSE’s Self-Arranged Ancillary Service Quantities and DAM Ancillary Service Awards. </w:t>
      </w:r>
    </w:p>
    <w:p w14:paraId="4592B701" w14:textId="77777777" w:rsidR="0013619A" w:rsidRPr="0013619A" w:rsidRDefault="0013619A" w:rsidP="0013619A">
      <w:pPr>
        <w:spacing w:before="240" w:after="240"/>
        <w:ind w:left="1440" w:hanging="720"/>
        <w:rPr>
          <w:rFonts w:eastAsia="Times New Roman"/>
          <w:szCs w:val="20"/>
        </w:rPr>
      </w:pPr>
      <w:r w:rsidRPr="0013619A">
        <w:rPr>
          <w:rFonts w:eastAsia="Times New Roman"/>
          <w:szCs w:val="20"/>
        </w:rPr>
        <w:t>(a)</w:t>
      </w:r>
      <w:r w:rsidRPr="0013619A">
        <w:rPr>
          <w:rFonts w:eastAsia="Times New Roman"/>
          <w:szCs w:val="20"/>
        </w:rPr>
        <w:tab/>
        <w:t>At 1430 in the Day-Ahead, ERCOT shall post a report on the MIS Certified Area to notify the QSE if there is an overage in the QSE’s purchased quantities of Ancillary Services in violation of the above limitation.</w:t>
      </w:r>
    </w:p>
    <w:p w14:paraId="28838A6A" w14:textId="77777777" w:rsidR="0013619A" w:rsidRPr="0013619A" w:rsidRDefault="0013619A" w:rsidP="0013619A">
      <w:pPr>
        <w:spacing w:after="240"/>
        <w:ind w:left="1440" w:hanging="720"/>
        <w:rPr>
          <w:rFonts w:eastAsia="Times New Roman"/>
          <w:szCs w:val="20"/>
        </w:rPr>
      </w:pPr>
      <w:r w:rsidRPr="0013619A">
        <w:rPr>
          <w:rFonts w:eastAsia="Times New Roman"/>
          <w:szCs w:val="20"/>
        </w:rPr>
        <w:t>(b)</w:t>
      </w:r>
      <w:r w:rsidRPr="0013619A">
        <w:rPr>
          <w:rFonts w:eastAsia="Times New Roman"/>
          <w:szCs w:val="20"/>
        </w:rPr>
        <w:tab/>
        <w:t>If the QSE has such an overage as of the end of the Adjustment Period, that QSE will be charged for any quantity that exceeds the sum of their Self-Arranged Ancillary Service Quantities</w:t>
      </w:r>
      <w:r w:rsidRPr="0013619A" w:rsidDel="00E22BA7">
        <w:rPr>
          <w:rFonts w:eastAsia="Times New Roman"/>
          <w:szCs w:val="20"/>
        </w:rPr>
        <w:t xml:space="preserve"> </w:t>
      </w:r>
      <w:r w:rsidRPr="0013619A">
        <w:rPr>
          <w:rFonts w:eastAsia="Times New Roman"/>
          <w:szCs w:val="20"/>
        </w:rPr>
        <w:t xml:space="preserve">and DAM Ancillary Service Awards per Section 6.7.2.1, Real-Time Ancillary Service Imbalance Payment or Charge. </w:t>
      </w:r>
    </w:p>
    <w:p w14:paraId="5961D14F" w14:textId="77777777" w:rsidR="0013619A" w:rsidRPr="0013619A" w:rsidRDefault="0013619A" w:rsidP="0013619A">
      <w:pPr>
        <w:spacing w:after="240"/>
        <w:ind w:left="720" w:hanging="720"/>
        <w:rPr>
          <w:rFonts w:eastAsia="Times New Roman"/>
          <w:szCs w:val="20"/>
        </w:rPr>
      </w:pPr>
      <w:r w:rsidRPr="0013619A">
        <w:rPr>
          <w:rFonts w:eastAsia="Times New Roman"/>
          <w:szCs w:val="20"/>
        </w:rPr>
        <w:t>(8)</w:t>
      </w:r>
      <w:r w:rsidRPr="0013619A">
        <w:rPr>
          <w:rFonts w:eastAsia="Times New Roman"/>
          <w:szCs w:val="20"/>
        </w:rPr>
        <w:tab/>
        <w:t>For self-arranged RRS, the QSE shall indicate the quantity of the service that is provided from:</w:t>
      </w:r>
    </w:p>
    <w:p w14:paraId="18A7A482" w14:textId="77777777" w:rsidR="0013619A" w:rsidRPr="0013619A" w:rsidRDefault="0013619A" w:rsidP="0013619A">
      <w:pPr>
        <w:spacing w:after="240"/>
        <w:ind w:left="1440" w:hanging="720"/>
        <w:rPr>
          <w:rFonts w:eastAsia="Times New Roman"/>
        </w:rPr>
      </w:pPr>
      <w:r w:rsidRPr="0013619A">
        <w:rPr>
          <w:rFonts w:eastAsia="Times New Roman"/>
        </w:rPr>
        <w:t>(a)</w:t>
      </w:r>
      <w:r w:rsidRPr="0013619A">
        <w:rPr>
          <w:rFonts w:eastAsia="Times New Roman"/>
          <w:szCs w:val="20"/>
        </w:rPr>
        <w:tab/>
        <w:t>Resources providing Primary Frequency Response</w:t>
      </w:r>
      <w:r w:rsidRPr="0013619A">
        <w:rPr>
          <w:rFonts w:eastAsia="Times New Roman"/>
        </w:rPr>
        <w:t>;</w:t>
      </w:r>
    </w:p>
    <w:p w14:paraId="725EDCC6" w14:textId="77777777" w:rsidR="0013619A" w:rsidRPr="0013619A" w:rsidRDefault="0013619A" w:rsidP="0013619A">
      <w:pPr>
        <w:spacing w:after="240"/>
        <w:ind w:left="1440" w:hanging="720"/>
        <w:rPr>
          <w:rFonts w:eastAsia="Times New Roman"/>
          <w:szCs w:val="20"/>
        </w:rPr>
      </w:pPr>
      <w:r w:rsidRPr="0013619A">
        <w:rPr>
          <w:rFonts w:eastAsia="Times New Roman"/>
          <w:szCs w:val="20"/>
        </w:rPr>
        <w:t>(b)</w:t>
      </w:r>
      <w:r w:rsidRPr="0013619A">
        <w:rPr>
          <w:rFonts w:eastAsia="Times New Roman"/>
          <w:szCs w:val="20"/>
        </w:rPr>
        <w:tab/>
      </w:r>
      <w:r w:rsidRPr="0013619A">
        <w:rPr>
          <w:rFonts w:eastAsia="Times New Roman"/>
        </w:rPr>
        <w:t>Load</w:t>
      </w:r>
      <w:r w:rsidRPr="0013619A">
        <w:rPr>
          <w:rFonts w:eastAsia="Times New Roman"/>
          <w:szCs w:val="20"/>
        </w:rPr>
        <w:t xml:space="preserve"> Resources </w:t>
      </w:r>
      <w:r w:rsidRPr="0013619A">
        <w:rPr>
          <w:rFonts w:eastAsia="Times New Roman"/>
        </w:rPr>
        <w:t>controlled</w:t>
      </w:r>
      <w:r w:rsidRPr="0013619A">
        <w:rPr>
          <w:rFonts w:eastAsia="Times New Roman"/>
          <w:szCs w:val="20"/>
        </w:rPr>
        <w:t xml:space="preserve"> by high-set under-frequency relays; and</w:t>
      </w:r>
    </w:p>
    <w:p w14:paraId="3C48980F" w14:textId="77777777" w:rsidR="0013619A" w:rsidRPr="0013619A" w:rsidRDefault="0013619A" w:rsidP="0013619A">
      <w:pPr>
        <w:spacing w:after="240"/>
        <w:ind w:left="1440" w:hanging="720"/>
        <w:rPr>
          <w:rFonts w:eastAsia="Times New Roman"/>
          <w:szCs w:val="20"/>
        </w:rPr>
      </w:pPr>
      <w:r w:rsidRPr="0013619A">
        <w:rPr>
          <w:rFonts w:eastAsia="Times New Roman"/>
          <w:szCs w:val="20"/>
        </w:rPr>
        <w:lastRenderedPageBreak/>
        <w:t>(c)</w:t>
      </w:r>
      <w:r w:rsidRPr="0013619A">
        <w:rPr>
          <w:rFonts w:eastAsia="Times New Roman"/>
          <w:szCs w:val="20"/>
        </w:rPr>
        <w:tab/>
        <w:t>Fast Frequency Response (FFR) Resources.</w:t>
      </w:r>
    </w:p>
    <w:bookmarkEnd w:id="129"/>
    <w:bookmarkEnd w:id="130"/>
    <w:p w14:paraId="7CA95D8E" w14:textId="77777777" w:rsidR="007A317F" w:rsidRPr="007A317F" w:rsidRDefault="007A317F" w:rsidP="007A317F">
      <w:pPr>
        <w:spacing w:after="240"/>
        <w:ind w:left="720" w:hanging="720"/>
        <w:rPr>
          <w:rFonts w:eastAsia="Times New Roman"/>
        </w:rPr>
      </w:pPr>
      <w:r w:rsidRPr="007A317F">
        <w:rPr>
          <w:rFonts w:eastAsia="Times New Roman"/>
          <w:szCs w:val="20"/>
        </w:rPr>
        <w:t>(9)</w:t>
      </w:r>
      <w:r w:rsidRPr="007A317F">
        <w:rPr>
          <w:rFonts w:eastAsia="Times New Roman"/>
          <w:szCs w:val="20"/>
        </w:rPr>
        <w:tab/>
        <w:t xml:space="preserve">For self-arranged ECRS, the QSE shall indicate the quantity of the service that is provided </w:t>
      </w:r>
      <w:proofErr w:type="gramStart"/>
      <w:r w:rsidRPr="007A317F">
        <w:rPr>
          <w:rFonts w:eastAsia="Times New Roman"/>
          <w:szCs w:val="20"/>
        </w:rPr>
        <w:t>from</w:t>
      </w:r>
      <w:proofErr w:type="gramEnd"/>
      <w:r w:rsidRPr="007A317F">
        <w:rPr>
          <w:rFonts w:eastAsia="Times New Roman"/>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317F" w:rsidRPr="007A317F" w14:paraId="47BAFA07" w14:textId="77777777" w:rsidTr="00E912EF">
        <w:trPr>
          <w:trHeight w:val="386"/>
        </w:trPr>
        <w:tc>
          <w:tcPr>
            <w:tcW w:w="9350" w:type="dxa"/>
            <w:shd w:val="pct12" w:color="auto" w:fill="auto"/>
          </w:tcPr>
          <w:p w14:paraId="08770B19" w14:textId="77777777" w:rsidR="007A317F" w:rsidRPr="007A317F" w:rsidRDefault="007A317F" w:rsidP="007A317F">
            <w:pPr>
              <w:spacing w:before="120" w:after="240"/>
              <w:rPr>
                <w:rFonts w:eastAsia="Times New Roman"/>
                <w:b/>
                <w:i/>
                <w:iCs/>
              </w:rPr>
            </w:pPr>
            <w:r w:rsidRPr="007A317F">
              <w:rPr>
                <w:rFonts w:eastAsia="Times New Roman"/>
                <w:b/>
                <w:i/>
                <w:iCs/>
              </w:rPr>
              <w:t>[NPRR1213:  Replace paragraph (9) above with the following upon system implementation, and upon system implementation of NPRR1171:]</w:t>
            </w:r>
          </w:p>
          <w:p w14:paraId="59F170F5" w14:textId="77777777" w:rsidR="007A317F" w:rsidRPr="007A317F" w:rsidRDefault="007A317F" w:rsidP="007A317F">
            <w:pPr>
              <w:spacing w:after="240"/>
              <w:ind w:left="720" w:hanging="720"/>
              <w:rPr>
                <w:rFonts w:eastAsia="Times New Roman"/>
                <w:szCs w:val="20"/>
              </w:rPr>
            </w:pPr>
            <w:bookmarkStart w:id="134" w:name="_Hlk158043402"/>
            <w:r w:rsidRPr="007A317F">
              <w:rPr>
                <w:rFonts w:eastAsia="Times New Roman"/>
                <w:szCs w:val="20"/>
              </w:rPr>
              <w:t>(9)</w:t>
            </w:r>
            <w:r w:rsidRPr="007A317F">
              <w:rPr>
                <w:rFonts w:eastAsia="Times New Roman"/>
                <w:szCs w:val="20"/>
              </w:rPr>
              <w:tab/>
              <w:t>For self-arranged ECRS and Non-Spin, the QSE shall indicate the quantity of the service that is provided from Resources that are manually dispatched, Distribution Generation Resources (DGRs) and Distribution Energy Storage Resources (DESRs) on circuits subject to Load shed, and Resources that are SCED-dispatchable not on circuits subject to Load shed.</w:t>
            </w:r>
          </w:p>
          <w:p w14:paraId="1E874DA8" w14:textId="77777777" w:rsidR="007A317F" w:rsidRPr="007A317F" w:rsidRDefault="007A317F" w:rsidP="007A317F">
            <w:pPr>
              <w:spacing w:after="240"/>
              <w:ind w:left="720" w:hanging="720"/>
              <w:rPr>
                <w:rFonts w:eastAsia="Times New Roman"/>
                <w:szCs w:val="20"/>
              </w:rPr>
            </w:pPr>
            <w:r w:rsidRPr="007A317F">
              <w:rPr>
                <w:rFonts w:eastAsia="Times New Roman"/>
                <w:szCs w:val="20"/>
              </w:rPr>
              <w:t>(10)     For self-arranged Non-Spin, the QSE shall indicate the quantity of the service that is provided from Resources that are manually dispatched, DGRs and DESRs on circuits subject to Load shed, and Resources that are SCED-dispatchable and not on circuits subject to Load shed.</w:t>
            </w:r>
            <w:bookmarkEnd w:id="134"/>
          </w:p>
        </w:tc>
      </w:tr>
    </w:tbl>
    <w:p w14:paraId="2C5BC865" w14:textId="77777777" w:rsidR="00260A0B" w:rsidRPr="00260A0B" w:rsidRDefault="00260A0B" w:rsidP="00260A0B">
      <w:pPr>
        <w:keepNext/>
        <w:widowControl w:val="0"/>
        <w:tabs>
          <w:tab w:val="left" w:pos="1260"/>
        </w:tabs>
        <w:spacing w:before="480" w:after="240"/>
        <w:ind w:left="1267" w:hanging="1267"/>
        <w:outlineLvl w:val="3"/>
        <w:rPr>
          <w:rFonts w:eastAsia="Times New Roman"/>
          <w:b/>
          <w:bCs/>
          <w:snapToGrid w:val="0"/>
        </w:rPr>
      </w:pPr>
      <w:commentRangeStart w:id="135"/>
      <w:r w:rsidRPr="00260A0B">
        <w:rPr>
          <w:rFonts w:eastAsia="Times New Roman"/>
          <w:b/>
          <w:bCs/>
          <w:snapToGrid w:val="0"/>
        </w:rPr>
        <w:t>4.4.7.2</w:t>
      </w:r>
      <w:commentRangeEnd w:id="135"/>
      <w:r w:rsidR="00AE2304">
        <w:rPr>
          <w:rStyle w:val="CommentReference"/>
        </w:rPr>
        <w:commentReference w:id="135"/>
      </w:r>
      <w:r w:rsidRPr="00260A0B">
        <w:rPr>
          <w:rFonts w:eastAsia="Times New Roman"/>
          <w:b/>
          <w:bCs/>
          <w:snapToGrid w:val="0"/>
        </w:rPr>
        <w:tab/>
        <w:t>Ancillary Service Offers</w:t>
      </w:r>
    </w:p>
    <w:p w14:paraId="1F651BCB" w14:textId="77777777" w:rsidR="009E70E9" w:rsidRPr="009E70E9" w:rsidRDefault="009E70E9" w:rsidP="009E70E9">
      <w:pPr>
        <w:spacing w:after="240"/>
        <w:ind w:left="720" w:hanging="720"/>
        <w:rPr>
          <w:rFonts w:eastAsia="Times New Roman"/>
          <w:iCs/>
        </w:rPr>
      </w:pPr>
      <w:r w:rsidRPr="009E70E9">
        <w:rPr>
          <w:rFonts w:eastAsia="Times New Roman"/>
          <w:iCs/>
        </w:rPr>
        <w:t>(1)</w:t>
      </w:r>
      <w:r w:rsidRPr="009E70E9">
        <w:rPr>
          <w:rFonts w:eastAsia="Times New Roman"/>
          <w:iCs/>
        </w:rPr>
        <w:tab/>
        <w:t xml:space="preserve">By </w:t>
      </w:r>
      <w:proofErr w:type="gramStart"/>
      <w:r w:rsidRPr="009E70E9">
        <w:rPr>
          <w:rFonts w:eastAsia="Times New Roman"/>
          <w:iCs/>
        </w:rPr>
        <w:t>1000 in the</w:t>
      </w:r>
      <w:proofErr w:type="gramEnd"/>
      <w:r w:rsidRPr="009E70E9">
        <w:rPr>
          <w:rFonts w:eastAsia="Times New Roman"/>
          <w:iCs/>
        </w:rPr>
        <w:t xml:space="preserve"> Day-Ahead, a QSE may submit Resource-Specific Ancillary Service Offers from Generation Resources and ESRs to ERCOT for the DAM and may offer the same Generation Resource or ESR capacity for any or all of the Ancillary Service products simultaneously with any Energy Offer Curves from that Generation Resource or Energy Bid/Offer Curves from that ESR in the DAM.  Offers of more than one Ancillary Service product from one Generation Resource may be inclusive or exclusive of each other and of any Energy Offer Curves, as specified according to a procedure developed by ERCOT.  Offers of more than one Ancillary Service product from one ESR may be inclusive or exclusive of each other,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E70E9" w:rsidRPr="009E70E9" w14:paraId="228B2A43" w14:textId="77777777" w:rsidTr="002A5BF3">
        <w:trPr>
          <w:trHeight w:val="386"/>
        </w:trPr>
        <w:tc>
          <w:tcPr>
            <w:tcW w:w="9350" w:type="dxa"/>
            <w:shd w:val="pct12" w:color="auto" w:fill="auto"/>
          </w:tcPr>
          <w:p w14:paraId="04E7FAD0" w14:textId="77777777" w:rsidR="009E70E9" w:rsidRPr="009E70E9" w:rsidRDefault="009E70E9" w:rsidP="009E70E9">
            <w:pPr>
              <w:spacing w:before="120" w:after="240"/>
              <w:rPr>
                <w:rFonts w:eastAsia="Times New Roman"/>
                <w:b/>
                <w:i/>
                <w:iCs/>
              </w:rPr>
            </w:pPr>
            <w:r w:rsidRPr="009E70E9">
              <w:rPr>
                <w:rFonts w:eastAsia="Times New Roman"/>
                <w:b/>
                <w:i/>
                <w:iCs/>
              </w:rPr>
              <w:t>[NPRR1188:  Replace paragraph (1) above with the following upon system implementation:]</w:t>
            </w:r>
          </w:p>
          <w:p w14:paraId="528DBCA7" w14:textId="05ACDF05" w:rsidR="009E70E9" w:rsidRPr="009E70E9" w:rsidRDefault="009E70E9" w:rsidP="009E70E9">
            <w:pPr>
              <w:spacing w:after="240"/>
              <w:ind w:left="720" w:hanging="720"/>
              <w:rPr>
                <w:rFonts w:eastAsia="Times New Roman"/>
                <w:iCs/>
              </w:rPr>
            </w:pPr>
            <w:r w:rsidRPr="009E70E9">
              <w:rPr>
                <w:rFonts w:eastAsia="Times New Roman"/>
                <w:iCs/>
              </w:rPr>
              <w:t>(1)</w:t>
            </w:r>
            <w:r w:rsidRPr="009E70E9">
              <w:rPr>
                <w:rFonts w:eastAsia="Times New Roman"/>
                <w:iCs/>
              </w:rPr>
              <w:tab/>
              <w:t>By 1000 in the Day-Ahead, a QSE may submit Resource-Specific Ancillary Service Offers from Generation Resources, Controllable Load Resources (CLRs), and ESRs to ERCOT for the DAM and may offer the same Generation Resource, CLR, or ESR capacity for any or all of the Ancillary Service products simultaneously with any Energy Offer Curves from that Generation Resource, Energy Bid Curves from that CLR, or Energy Bid/Offer Curves from that ESR</w:t>
            </w:r>
            <w:r w:rsidRPr="009E70E9">
              <w:rPr>
                <w:rFonts w:eastAsia="Times New Roman"/>
              </w:rPr>
              <w:t xml:space="preserve"> </w:t>
            </w:r>
            <w:r w:rsidRPr="009E70E9">
              <w:rPr>
                <w:rFonts w:eastAsia="Times New Roman"/>
                <w:iCs/>
              </w:rPr>
              <w:t xml:space="preserve">in the DAM.  Offers of more than one Ancillary Service product from one Generation Resource may be inclusive or exclusive of each other and of any Energy Offer Curves, as specified according to a </w:t>
            </w:r>
            <w:r w:rsidRPr="009E70E9">
              <w:rPr>
                <w:rFonts w:eastAsia="Times New Roman"/>
                <w:iCs/>
              </w:rPr>
              <w:lastRenderedPageBreak/>
              <w:t xml:space="preserve">procedure developed by ERCOT.  Offers of more than one Ancillary Service product from one CLR may be inclusive or exclusive </w:t>
            </w:r>
            <w:proofErr w:type="gramStart"/>
            <w:r w:rsidRPr="009E70E9">
              <w:rPr>
                <w:rFonts w:eastAsia="Times New Roman"/>
                <w:iCs/>
              </w:rPr>
              <w:t>of</w:t>
            </w:r>
            <w:proofErr w:type="gramEnd"/>
            <w:r w:rsidRPr="009E70E9">
              <w:rPr>
                <w:rFonts w:eastAsia="Times New Roman"/>
                <w:iCs/>
              </w:rPr>
              <w:t xml:space="preserve"> each other but considered inclusive of any Energy Bid Curve, as specified according to a procedure developed by ERCOT.  Offers of more than one Ancillary Service product from one ESR may be inclusive or exclusive of each other, as specified according to a procedure developed by ERCOT.</w:t>
            </w:r>
          </w:p>
        </w:tc>
      </w:tr>
    </w:tbl>
    <w:p w14:paraId="4FE10CC7" w14:textId="77777777" w:rsidR="009E70E9" w:rsidRPr="009E70E9" w:rsidRDefault="009E70E9" w:rsidP="009E70E9">
      <w:pPr>
        <w:spacing w:before="240" w:after="240"/>
        <w:ind w:left="720" w:hanging="720"/>
        <w:rPr>
          <w:rFonts w:eastAsia="Times New Roman"/>
          <w:iCs/>
        </w:rPr>
      </w:pPr>
      <w:r w:rsidRPr="009E70E9">
        <w:rPr>
          <w:rFonts w:eastAsia="Times New Roman"/>
          <w:iCs/>
        </w:rPr>
        <w:lastRenderedPageBreak/>
        <w:t>(2)</w:t>
      </w:r>
      <w:r w:rsidRPr="009E70E9">
        <w:rPr>
          <w:rFonts w:eastAsia="Times New Roman"/>
          <w:iCs/>
        </w:rPr>
        <w:tab/>
        <w:t xml:space="preserve">By 1000 in the Day-Ahead, a QSE may submit Load Resource-Specific Ancillary Service Offers for Regulation Service, Non-Spin, RRS, and ECRS to ERCOT and may offer the same Load Resource capacity for any or </w:t>
      </w:r>
      <w:proofErr w:type="gramStart"/>
      <w:r w:rsidRPr="009E70E9">
        <w:rPr>
          <w:rFonts w:eastAsia="Times New Roman"/>
          <w:iCs/>
        </w:rPr>
        <w:t>all of</w:t>
      </w:r>
      <w:proofErr w:type="gramEnd"/>
      <w:r w:rsidRPr="009E70E9">
        <w:rPr>
          <w:rFonts w:eastAsia="Times New Roman"/>
          <w:iCs/>
        </w:rPr>
        <w:t xml:space="preserve"> those Ancillary Service products simultaneously.  Offers of more than one Ancillary Service product from one Load Resource may be inclusive or exclusive of each other, as specified according to a procedure developed by ERCOT.</w:t>
      </w:r>
    </w:p>
    <w:p w14:paraId="07B4103A" w14:textId="77777777" w:rsidR="009E70E9" w:rsidRPr="009E70E9" w:rsidRDefault="009E70E9" w:rsidP="009E70E9">
      <w:pPr>
        <w:spacing w:after="240"/>
        <w:ind w:left="720" w:hanging="720"/>
        <w:rPr>
          <w:rFonts w:eastAsia="Times New Roman"/>
          <w:iCs/>
        </w:rPr>
      </w:pPr>
      <w:r w:rsidRPr="009E70E9">
        <w:rPr>
          <w:rFonts w:eastAsia="Times New Roman"/>
          <w:iCs/>
        </w:rPr>
        <w:t>(3)</w:t>
      </w:r>
      <w:r w:rsidRPr="009E70E9">
        <w:rPr>
          <w:rFonts w:eastAsia="Times New Roman"/>
          <w:iCs/>
        </w:rPr>
        <w:tab/>
        <w:t xml:space="preserve">By </w:t>
      </w:r>
      <w:proofErr w:type="gramStart"/>
      <w:r w:rsidRPr="009E70E9">
        <w:rPr>
          <w:rFonts w:eastAsia="Times New Roman"/>
          <w:iCs/>
        </w:rPr>
        <w:t>1000 in the</w:t>
      </w:r>
      <w:proofErr w:type="gramEnd"/>
      <w:r w:rsidRPr="009E70E9">
        <w:rPr>
          <w:rFonts w:eastAsia="Times New Roman"/>
          <w:iCs/>
        </w:rPr>
        <w:t xml:space="preserve"> Day-Ahead, a QSE may submit Resource-Specific Ancillary Service Offers to ERCOT for FFR Resources, and may offer the same capacity for any or </w:t>
      </w:r>
      <w:proofErr w:type="gramStart"/>
      <w:r w:rsidRPr="009E70E9">
        <w:rPr>
          <w:rFonts w:eastAsia="Times New Roman"/>
          <w:iCs/>
        </w:rPr>
        <w:t>all of</w:t>
      </w:r>
      <w:proofErr w:type="gramEnd"/>
      <w:r w:rsidRPr="009E70E9">
        <w:rPr>
          <w:rFonts w:eastAsia="Times New Roman"/>
          <w:iCs/>
        </w:rPr>
        <w:t xml:space="preserve"> the Ancillary Service products simultaneously with any Energy Offer Curves from that Resource in the DAM.  Offers of more than one Ancillary Service product may be inclusive or exclusive of each other and of any Energy Offer Curves, as specified according to a procedure developed by ERCOT.</w:t>
      </w:r>
    </w:p>
    <w:p w14:paraId="21DF440F" w14:textId="77777777" w:rsidR="009E70E9" w:rsidRPr="009E70E9" w:rsidRDefault="009E70E9" w:rsidP="009E70E9">
      <w:pPr>
        <w:spacing w:after="240"/>
        <w:ind w:left="720" w:hanging="720"/>
        <w:rPr>
          <w:rFonts w:eastAsia="Times New Roman"/>
          <w:iCs/>
        </w:rPr>
      </w:pPr>
      <w:r w:rsidRPr="009E70E9">
        <w:rPr>
          <w:rFonts w:eastAsia="Times New Roman"/>
          <w:iCs/>
        </w:rPr>
        <w:t>(4)</w:t>
      </w:r>
      <w:r w:rsidRPr="009E70E9">
        <w:rPr>
          <w:rFonts w:eastAsia="Times New Roman"/>
          <w:iCs/>
        </w:rPr>
        <w:tab/>
        <w:t xml:space="preserve">By </w:t>
      </w:r>
      <w:proofErr w:type="gramStart"/>
      <w:r w:rsidRPr="009E70E9">
        <w:rPr>
          <w:rFonts w:eastAsia="Times New Roman"/>
          <w:iCs/>
        </w:rPr>
        <w:t>1000 in the</w:t>
      </w:r>
      <w:proofErr w:type="gramEnd"/>
      <w:r w:rsidRPr="009E70E9">
        <w:rPr>
          <w:rFonts w:eastAsia="Times New Roman"/>
          <w:iCs/>
        </w:rPr>
        <w:t xml:space="preserv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or Non-Spin will be treated as if it was an offer for ECRS or Non-Spin from an On-Line Generation Resource.</w:t>
      </w:r>
    </w:p>
    <w:p w14:paraId="0D42B5C4" w14:textId="77777777" w:rsidR="009E70E9" w:rsidRPr="009E70E9" w:rsidRDefault="009E70E9" w:rsidP="009E70E9">
      <w:pPr>
        <w:spacing w:after="240"/>
        <w:ind w:left="720" w:hanging="720"/>
        <w:rPr>
          <w:rFonts w:eastAsia="Times New Roman"/>
          <w:iCs/>
        </w:rPr>
      </w:pPr>
      <w:r w:rsidRPr="009E70E9">
        <w:rPr>
          <w:rFonts w:eastAsia="Times New Roman"/>
          <w:iCs/>
        </w:rPr>
        <w:t>(5)</w:t>
      </w:r>
      <w:r w:rsidRPr="009E70E9">
        <w:rPr>
          <w:rFonts w:eastAsia="Times New Roman"/>
          <w:iCs/>
        </w:rPr>
        <w:tab/>
        <w:t xml:space="preserve">Ancillary Service Offers remain active for the offered period unless the offer is:  </w:t>
      </w:r>
    </w:p>
    <w:p w14:paraId="5343CA2A" w14:textId="77777777" w:rsidR="009E70E9" w:rsidRPr="009E70E9" w:rsidRDefault="009E70E9" w:rsidP="009E70E9">
      <w:pPr>
        <w:spacing w:after="240"/>
        <w:ind w:left="1440" w:hanging="720"/>
        <w:rPr>
          <w:rFonts w:eastAsia="Times New Roman"/>
        </w:rPr>
      </w:pPr>
      <w:r w:rsidRPr="009E70E9">
        <w:rPr>
          <w:rFonts w:eastAsia="Times New Roman"/>
        </w:rPr>
        <w:t>(a)</w:t>
      </w:r>
      <w:r w:rsidRPr="009E70E9">
        <w:rPr>
          <w:rFonts w:eastAsia="Times New Roman"/>
        </w:rPr>
        <w:tab/>
        <w:t xml:space="preserve">Effective after DAM and is higher than the Real-Time System-Wide Offer Cap (RTSWCAP); </w:t>
      </w:r>
    </w:p>
    <w:p w14:paraId="6AAF7C4E" w14:textId="77777777" w:rsidR="009E70E9" w:rsidRPr="009E70E9" w:rsidRDefault="009E70E9" w:rsidP="009E70E9">
      <w:pPr>
        <w:spacing w:after="240"/>
        <w:ind w:left="1440" w:hanging="720"/>
        <w:rPr>
          <w:rFonts w:eastAsia="Times New Roman"/>
        </w:rPr>
      </w:pPr>
      <w:r w:rsidRPr="009E70E9">
        <w:rPr>
          <w:rFonts w:eastAsia="Times New Roman"/>
        </w:rPr>
        <w:t>(b)</w:t>
      </w:r>
      <w:r w:rsidRPr="009E70E9">
        <w:rPr>
          <w:rFonts w:eastAsia="Times New Roman"/>
        </w:rPr>
        <w:tab/>
        <w:t>Automatically inactivated by the software at the offer expiration time specified by the QSE when the offer is submitted; or</w:t>
      </w:r>
    </w:p>
    <w:p w14:paraId="6940AE60" w14:textId="77777777" w:rsidR="009E70E9" w:rsidRPr="009E70E9" w:rsidRDefault="009E70E9" w:rsidP="009E70E9">
      <w:pPr>
        <w:spacing w:after="240"/>
        <w:ind w:left="1440" w:hanging="720"/>
        <w:rPr>
          <w:rFonts w:eastAsia="Times New Roman"/>
        </w:rPr>
      </w:pPr>
      <w:r w:rsidRPr="009E70E9">
        <w:rPr>
          <w:rFonts w:eastAsia="Times New Roman"/>
        </w:rPr>
        <w:t>(c)</w:t>
      </w:r>
      <w:r w:rsidRPr="009E70E9">
        <w:rPr>
          <w:rFonts w:eastAsia="Times New Roman"/>
        </w:rPr>
        <w:tab/>
        <w:t>Withdrawn by the QSE, but a withdrawal is not effective if the deadline for submitting offers has already passed.</w:t>
      </w:r>
    </w:p>
    <w:p w14:paraId="716E843F" w14:textId="77777777" w:rsidR="009E70E9" w:rsidRPr="009E70E9" w:rsidRDefault="009E70E9" w:rsidP="009E70E9">
      <w:pPr>
        <w:spacing w:after="240"/>
        <w:ind w:left="720" w:hanging="720"/>
        <w:rPr>
          <w:rFonts w:eastAsia="Times New Roman"/>
          <w:iCs/>
        </w:rPr>
      </w:pPr>
      <w:r w:rsidRPr="009E70E9">
        <w:rPr>
          <w:rFonts w:eastAsia="Times New Roman"/>
          <w:iCs/>
        </w:rPr>
        <w:t>(6)</w:t>
      </w:r>
      <w:r w:rsidRPr="009E70E9">
        <w:rPr>
          <w:rFonts w:eastAsia="Times New Roman"/>
          <w:iCs/>
        </w:rPr>
        <w:tab/>
        <w:t>A Load Resource that is not a CLR may specify whether its Resource-Specific Ancillary Service Offer for RRS or Non-Spin may only be procured by ERCOT as a block.</w:t>
      </w:r>
    </w:p>
    <w:p w14:paraId="37D449E4" w14:textId="1DC56139" w:rsidR="009E70E9" w:rsidRPr="009E70E9" w:rsidRDefault="009E70E9" w:rsidP="009E70E9">
      <w:pPr>
        <w:spacing w:after="240"/>
        <w:ind w:left="720" w:hanging="720"/>
        <w:rPr>
          <w:rFonts w:eastAsia="Times New Roman"/>
          <w:iCs/>
        </w:rPr>
      </w:pPr>
      <w:r w:rsidRPr="009E70E9">
        <w:rPr>
          <w:rFonts w:eastAsia="Times New Roman"/>
          <w:iCs/>
        </w:rPr>
        <w:t>(7)</w:t>
      </w:r>
      <w:r>
        <w:rPr>
          <w:rFonts w:eastAsia="Times New Roman"/>
          <w:iCs/>
        </w:rPr>
        <w:tab/>
      </w:r>
      <w:r w:rsidRPr="009E70E9">
        <w:rPr>
          <w:rFonts w:eastAsia="Times New Roman"/>
          <w:iCs/>
        </w:rPr>
        <w:t>A Load Resource that is not a CLR may specify whether its Resource-Specific Ancillary Service Offer for ECRS may only be procured by ERCOT as a block.</w:t>
      </w:r>
    </w:p>
    <w:p w14:paraId="662383F8" w14:textId="3A57A447" w:rsidR="009E70E9" w:rsidRPr="009E70E9" w:rsidRDefault="009E70E9" w:rsidP="009E70E9">
      <w:pPr>
        <w:spacing w:after="240"/>
        <w:ind w:left="720" w:hanging="720"/>
        <w:rPr>
          <w:rFonts w:eastAsia="Times New Roman"/>
          <w:iCs/>
        </w:rPr>
      </w:pPr>
      <w:r w:rsidRPr="009E70E9">
        <w:rPr>
          <w:rFonts w:eastAsia="Times New Roman"/>
          <w:iCs/>
        </w:rPr>
        <w:lastRenderedPageBreak/>
        <w:t xml:space="preserve">(8) </w:t>
      </w:r>
      <w:r w:rsidRPr="009E70E9">
        <w:rPr>
          <w:rFonts w:eastAsia="Times New Roman"/>
          <w:iCs/>
        </w:rPr>
        <w:tab/>
        <w:t>A QSE that submits an On-Line Resource-Specific Ancillary Service Offer without also submitting a Three-Part Supply Offer for the DAM for any given hour will be considered by the DAM to be self-committed for that hour, as long as a</w:t>
      </w:r>
      <w:ins w:id="136" w:author="ERCOT" w:date="2025-09-18T17:46:00Z" w16du:dateUtc="2025-09-18T22:46:00Z">
        <w:r w:rsidR="00434DBA">
          <w:rPr>
            <w:rFonts w:eastAsia="Times New Roman"/>
            <w:iCs/>
          </w:rPr>
          <w:t>n Off-Line</w:t>
        </w:r>
      </w:ins>
      <w:r w:rsidRPr="009E70E9">
        <w:rPr>
          <w:rFonts w:eastAsia="Times New Roman"/>
          <w:iCs/>
        </w:rPr>
        <w:t xml:space="preserve"> Resource-Specific Ancillary Service Offer</w:t>
      </w:r>
      <w:del w:id="137" w:author="ERCOT" w:date="2025-12-08T08:58:00Z" w16du:dateUtc="2025-12-08T14:58:00Z">
        <w:r w:rsidRPr="009E70E9" w:rsidDel="00434DBA">
          <w:rPr>
            <w:rFonts w:eastAsia="Times New Roman"/>
            <w:iCs/>
          </w:rPr>
          <w:delText xml:space="preserve"> for Off-Line Non-Spin</w:delText>
        </w:r>
      </w:del>
      <w:r w:rsidRPr="009E70E9">
        <w:rPr>
          <w:rFonts w:eastAsia="Times New Roman"/>
          <w:iCs/>
        </w:rPr>
        <w:t xml:space="preserve"> was not also submitted for that hour.  A QSE that submits an On-Line ESR-specific Ancillary Service Offer or Energy Bid/Offer Curve for the DAM will </w:t>
      </w:r>
      <w:proofErr w:type="gramStart"/>
      <w:r w:rsidRPr="009E70E9">
        <w:rPr>
          <w:rFonts w:eastAsia="Times New Roman"/>
          <w:iCs/>
        </w:rPr>
        <w:t>be considered to be</w:t>
      </w:r>
      <w:proofErr w:type="gramEnd"/>
      <w:r w:rsidRPr="009E70E9">
        <w:rPr>
          <w:rFonts w:eastAsia="Times New Roman"/>
          <w:iCs/>
        </w:rPr>
        <w:t xml:space="preserve"> On-Line.  A QSE may not submit an Off-Line Ancillary Service Offer for an ESR.  When the DAM considers a self-committed offer for clearing, the Resource constraints identified in paragraph (4)(c)(ii) of Section 4.5.1, DAM Clearing Process, other than HSL, are ignored; however, for an ESR, the DAM will consider LSL and HSL.  </w:t>
      </w:r>
      <w:r w:rsidRPr="009E70E9">
        <w:rPr>
          <w:rFonts w:eastAsia="Times New Roman"/>
        </w:rPr>
        <w:t xml:space="preserve">A Combined Cycle Generation Resource will be considered by the DAM to be self-committed based on an On-Line </w:t>
      </w:r>
      <w:r w:rsidRPr="009E70E9">
        <w:rPr>
          <w:rFonts w:eastAsia="Times New Roman"/>
          <w:iCs/>
        </w:rPr>
        <w:t xml:space="preserve">Resource-Specific </w:t>
      </w:r>
      <w:r w:rsidRPr="009E70E9">
        <w:rPr>
          <w:rFonts w:eastAsia="Times New Roman"/>
        </w:rPr>
        <w:t xml:space="preserve">Ancillary Service Offer submittal if: </w:t>
      </w:r>
    </w:p>
    <w:p w14:paraId="7B8AC09E" w14:textId="77777777" w:rsidR="009E70E9" w:rsidRPr="009E70E9" w:rsidRDefault="009E70E9" w:rsidP="009E70E9">
      <w:pPr>
        <w:spacing w:after="240"/>
        <w:ind w:left="1440" w:hanging="720"/>
        <w:rPr>
          <w:rFonts w:eastAsia="Times New Roman"/>
        </w:rPr>
      </w:pPr>
      <w:r w:rsidRPr="009E70E9">
        <w:rPr>
          <w:rFonts w:eastAsia="Times New Roman"/>
        </w:rPr>
        <w:t>(a)</w:t>
      </w:r>
      <w:r w:rsidRPr="009E70E9">
        <w:rPr>
          <w:rFonts w:eastAsia="Times New Roman"/>
        </w:rPr>
        <w:tab/>
        <w:t xml:space="preserve">Its QSE submits an On-Line </w:t>
      </w:r>
      <w:r w:rsidRPr="009E70E9">
        <w:rPr>
          <w:rFonts w:eastAsia="Times New Roman"/>
          <w:iCs/>
        </w:rPr>
        <w:t xml:space="preserve">Resource-Specific </w:t>
      </w:r>
      <w:r w:rsidRPr="009E70E9">
        <w:rPr>
          <w:rFonts w:eastAsia="Times New Roman"/>
        </w:rPr>
        <w:t>Ancillary Service Offer without also submitting a Three-Part Supply Offer for the DAM for any Combined Cycle Generation Resource within the Combined Cycle Train for that hour;</w:t>
      </w:r>
    </w:p>
    <w:p w14:paraId="150C7373" w14:textId="094B25AA" w:rsidR="009E70E9" w:rsidRPr="009E70E9" w:rsidRDefault="009E70E9" w:rsidP="009E70E9">
      <w:pPr>
        <w:spacing w:after="240"/>
        <w:ind w:left="1440" w:hanging="720"/>
        <w:rPr>
          <w:rFonts w:eastAsia="Times New Roman"/>
        </w:rPr>
      </w:pPr>
      <w:r w:rsidRPr="009E70E9">
        <w:rPr>
          <w:rFonts w:eastAsia="Times New Roman"/>
        </w:rPr>
        <w:t>(b)</w:t>
      </w:r>
      <w:r w:rsidRPr="009E70E9">
        <w:rPr>
          <w:rFonts w:eastAsia="Times New Roman"/>
        </w:rPr>
        <w:tab/>
        <w:t xml:space="preserve">No </w:t>
      </w:r>
      <w:ins w:id="138" w:author="ERCOT" w:date="2025-12-08T08:58:00Z" w16du:dateUtc="2025-12-08T14:58:00Z">
        <w:r w:rsidR="00434DBA">
          <w:rPr>
            <w:rFonts w:eastAsia="Times New Roman"/>
          </w:rPr>
          <w:t xml:space="preserve">Off-Line </w:t>
        </w:r>
      </w:ins>
      <w:r w:rsidRPr="009E70E9">
        <w:rPr>
          <w:rFonts w:eastAsia="Times New Roman"/>
          <w:iCs/>
        </w:rPr>
        <w:t xml:space="preserve">Resource-Specific </w:t>
      </w:r>
      <w:r w:rsidRPr="009E70E9">
        <w:rPr>
          <w:rFonts w:eastAsia="Times New Roman"/>
        </w:rPr>
        <w:t>Ancillary Service Offer</w:t>
      </w:r>
      <w:del w:id="139" w:author="ERCOT" w:date="2025-12-08T08:58:00Z" w16du:dateUtc="2025-12-08T14:58:00Z">
        <w:r w:rsidRPr="009E70E9" w:rsidDel="00434DBA">
          <w:rPr>
            <w:rFonts w:eastAsia="Times New Roman"/>
          </w:rPr>
          <w:delText xml:space="preserve"> for Off-Line Non-Spin</w:delText>
        </w:r>
      </w:del>
      <w:r w:rsidRPr="009E70E9">
        <w:rPr>
          <w:rFonts w:eastAsia="Times New Roman"/>
        </w:rPr>
        <w:t xml:space="preserve"> for any Combined Cycle Generation Resource within the Combined Cycle Train is submitted for that hour; and</w:t>
      </w:r>
    </w:p>
    <w:p w14:paraId="19B5B49B" w14:textId="77777777" w:rsidR="009E70E9" w:rsidRPr="009E70E9" w:rsidRDefault="009E70E9" w:rsidP="009E70E9">
      <w:pPr>
        <w:spacing w:after="240"/>
        <w:ind w:left="1440" w:hanging="720"/>
        <w:rPr>
          <w:rFonts w:eastAsia="Times New Roman"/>
        </w:rPr>
      </w:pPr>
      <w:r w:rsidRPr="009E70E9">
        <w:rPr>
          <w:rFonts w:eastAsia="Times New Roman"/>
        </w:rPr>
        <w:t>(c)</w:t>
      </w:r>
      <w:r w:rsidRPr="009E70E9">
        <w:rPr>
          <w:rFonts w:eastAsia="Times New Roman"/>
        </w:rPr>
        <w:tab/>
        <w:t xml:space="preserve">No On-Line </w:t>
      </w:r>
      <w:r w:rsidRPr="009E70E9">
        <w:rPr>
          <w:rFonts w:eastAsia="Times New Roman"/>
          <w:iCs/>
        </w:rPr>
        <w:t xml:space="preserve">Resource-Specific </w:t>
      </w:r>
      <w:r w:rsidRPr="009E70E9">
        <w:rPr>
          <w:rFonts w:eastAsia="Times New Roman"/>
        </w:rPr>
        <w:t xml:space="preserve">Ancillary Service Offer for any other Combined Cycle Generation Resource within the Combined Cycled Train is submitted for that hour. </w:t>
      </w:r>
    </w:p>
    <w:p w14:paraId="6ADE7021" w14:textId="77777777" w:rsidR="009E70E9" w:rsidRPr="009E70E9" w:rsidRDefault="009E70E9" w:rsidP="009E70E9">
      <w:pPr>
        <w:spacing w:after="240"/>
        <w:ind w:left="720" w:hanging="720"/>
        <w:rPr>
          <w:rFonts w:eastAsia="Times New Roman"/>
        </w:rPr>
      </w:pPr>
      <w:r w:rsidRPr="009E70E9">
        <w:rPr>
          <w:rFonts w:eastAsia="Times New Roman"/>
        </w:rPr>
        <w:t>(9)</w:t>
      </w:r>
      <w:r w:rsidRPr="009E70E9">
        <w:rPr>
          <w:rFonts w:eastAsia="Times New Roman"/>
        </w:rPr>
        <w:tab/>
        <w:t>ERCOT will attempt to procure the quantity from its Ancillary Service Plan from Resource-</w:t>
      </w:r>
      <w:r w:rsidRPr="009E70E9">
        <w:rPr>
          <w:rFonts w:eastAsia="Times New Roman"/>
          <w:iCs/>
        </w:rPr>
        <w:t>Specific</w:t>
      </w:r>
      <w:r w:rsidRPr="009E70E9">
        <w:rPr>
          <w:rFonts w:eastAsia="Times New Roman"/>
        </w:rPr>
        <w:t xml:space="preserve"> Ancillary Service Offers as well as Ancillary Service Only Offers against respective ASDCs.</w:t>
      </w:r>
    </w:p>
    <w:p w14:paraId="30880541" w14:textId="77777777" w:rsidR="001111A2" w:rsidRPr="001111A2" w:rsidRDefault="001111A2" w:rsidP="001111A2">
      <w:pPr>
        <w:keepNext/>
        <w:widowControl w:val="0"/>
        <w:tabs>
          <w:tab w:val="left" w:pos="1260"/>
        </w:tabs>
        <w:spacing w:before="480" w:after="240"/>
        <w:ind w:left="1267" w:hanging="1267"/>
        <w:outlineLvl w:val="3"/>
        <w:rPr>
          <w:rFonts w:eastAsia="Times New Roman"/>
          <w:b/>
          <w:bCs/>
          <w:snapToGrid w:val="0"/>
        </w:rPr>
      </w:pPr>
      <w:bookmarkStart w:id="140" w:name="_Toc135990640"/>
      <w:bookmarkStart w:id="141" w:name="_Hlk135897772"/>
      <w:commentRangeStart w:id="142"/>
      <w:r w:rsidRPr="001111A2">
        <w:rPr>
          <w:rFonts w:eastAsia="Times New Roman"/>
          <w:b/>
          <w:bCs/>
          <w:snapToGrid w:val="0"/>
        </w:rPr>
        <w:t>4.4.7.3</w:t>
      </w:r>
      <w:commentRangeEnd w:id="142"/>
      <w:r w:rsidR="00AE2304">
        <w:rPr>
          <w:rStyle w:val="CommentReference"/>
        </w:rPr>
        <w:commentReference w:id="142"/>
      </w:r>
      <w:r w:rsidRPr="001111A2">
        <w:rPr>
          <w:rFonts w:eastAsia="Times New Roman"/>
          <w:b/>
          <w:bCs/>
          <w:snapToGrid w:val="0"/>
        </w:rPr>
        <w:tab/>
        <w:t>Ancillary Service Trades</w:t>
      </w:r>
    </w:p>
    <w:p w14:paraId="33756D63" w14:textId="77777777" w:rsidR="002D1AE6" w:rsidRDefault="002D1AE6" w:rsidP="002D1AE6">
      <w:pPr>
        <w:pStyle w:val="BodyTextNumbered"/>
      </w:pPr>
      <w:r>
        <w:t>(1)</w:t>
      </w:r>
      <w:r>
        <w:tab/>
      </w:r>
      <w:proofErr w:type="gramStart"/>
      <w:r>
        <w:t>An Ancillary</w:t>
      </w:r>
      <w:proofErr w:type="gramEnd"/>
      <w:r>
        <w:t xml:space="preserve"> Service Trade is the information for a QSE-to-QSE transaction that transfers an obligation to provide Ancillary Service capacity or purchase Ancillary Services in the RTM between a buyer and a seller. </w:t>
      </w:r>
    </w:p>
    <w:p w14:paraId="3AF238C5" w14:textId="77777777" w:rsidR="002D1AE6" w:rsidRDefault="002D1AE6" w:rsidP="002D1AE6">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p w14:paraId="7978B42E" w14:textId="77777777" w:rsidR="002D1AE6" w:rsidRDefault="002D1AE6" w:rsidP="002D1AE6">
      <w:pPr>
        <w:pStyle w:val="BodyTextNumbered"/>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26A54804" w14:textId="77777777" w:rsidR="002D1AE6" w:rsidRPr="0003648D" w:rsidRDefault="002D1AE6" w:rsidP="002D1AE6">
      <w:pPr>
        <w:pStyle w:val="BodyTextNumbered"/>
      </w:pPr>
      <w:bookmarkStart w:id="143" w:name="_Hlk135898101"/>
      <w:r w:rsidRPr="0003648D">
        <w:lastRenderedPageBreak/>
        <w:t>(4)</w:t>
      </w:r>
      <w:r w:rsidRPr="0003648D">
        <w:tab/>
        <w:t xml:space="preserve">A QSE with an Ancillary Service </w:t>
      </w:r>
      <w:r>
        <w:t>Position</w:t>
      </w:r>
      <w:r w:rsidRPr="0003648D">
        <w:t xml:space="preserve"> for </w:t>
      </w:r>
      <w:r>
        <w:t>ECRS</w:t>
      </w:r>
      <w:r w:rsidRPr="0003648D">
        <w:t xml:space="preserve">, originally designated to be provided by a </w:t>
      </w:r>
      <w:r>
        <w:t>SCED-dispatchable</w:t>
      </w:r>
      <w:r w:rsidRPr="0003648D">
        <w:t xml:space="preserve">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w:t>
      </w:r>
      <w:r>
        <w:t>SCED-dispatchable</w:t>
      </w:r>
      <w:r w:rsidRPr="0003648D">
        <w:t xml:space="preserv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D1AE6" w:rsidRPr="004B32CF" w14:paraId="01BB77CA" w14:textId="77777777" w:rsidTr="002A5BF3">
        <w:trPr>
          <w:trHeight w:val="386"/>
        </w:trPr>
        <w:tc>
          <w:tcPr>
            <w:tcW w:w="9350" w:type="dxa"/>
            <w:shd w:val="pct12" w:color="auto" w:fill="auto"/>
          </w:tcPr>
          <w:p w14:paraId="2DC88C4F" w14:textId="77777777" w:rsidR="002D1AE6" w:rsidRPr="00B11AAC" w:rsidRDefault="002D1AE6" w:rsidP="002A5BF3">
            <w:pPr>
              <w:spacing w:before="120" w:after="240"/>
            </w:pPr>
            <w:r>
              <w:rPr>
                <w:b/>
                <w:i/>
                <w:iCs/>
              </w:rPr>
              <w:t>[NPRR1213:  Delete paragraph (4) above upon system implementation, and upon system implementation of NPRR1171, and renumber accordingly.</w:t>
            </w:r>
            <w:r w:rsidRPr="004B32CF">
              <w:rPr>
                <w:b/>
                <w:i/>
                <w:iCs/>
              </w:rPr>
              <w:t>]</w:t>
            </w:r>
          </w:p>
        </w:tc>
      </w:tr>
    </w:tbl>
    <w:p w14:paraId="0FEF1FA2" w14:textId="77777777" w:rsidR="002D1AE6" w:rsidRPr="0003648D" w:rsidRDefault="002D1AE6" w:rsidP="002D1AE6">
      <w:pPr>
        <w:pStyle w:val="BodyTextNumbered"/>
        <w:spacing w:before="240"/>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w:t>
      </w:r>
      <w:proofErr w:type="gramStart"/>
      <w:r w:rsidRPr="0003648D">
        <w:t>frequency</w:t>
      </w:r>
      <w:proofErr w:type="gramEnd"/>
      <w:r w:rsidRPr="0003648D">
        <w:t xml:space="preserve"> relays set at 59.70 Hz, may transfer</w:t>
      </w:r>
      <w:r>
        <w:t xml:space="preserve"> that portion of</w:t>
      </w:r>
      <w:r w:rsidRPr="0003648D">
        <w:t xml:space="preserve"> its </w:t>
      </w:r>
      <w:r>
        <w:t>Ancillary Service Position</w:t>
      </w:r>
      <w:r w:rsidRPr="0003648D">
        <w:t xml:space="preserve"> via Ancillary Service Trade(s) to another QSE only if that QSE designates the </w:t>
      </w:r>
      <w:r>
        <w:t>ECRS</w:t>
      </w:r>
      <w:r w:rsidRPr="0003648D">
        <w:t xml:space="preserve"> will be provided by either:</w:t>
      </w:r>
    </w:p>
    <w:p w14:paraId="639D3383" w14:textId="77777777" w:rsidR="002D1AE6" w:rsidRDefault="002D1AE6" w:rsidP="002D1AE6">
      <w:pPr>
        <w:pStyle w:val="List"/>
        <w:ind w:left="1440"/>
      </w:pPr>
      <w:r w:rsidRPr="0003648D">
        <w:t>(a)</w:t>
      </w:r>
      <w:r w:rsidRPr="0003648D">
        <w:tab/>
        <w:t xml:space="preserve">A Generation Resource; </w:t>
      </w:r>
    </w:p>
    <w:p w14:paraId="20CE1922" w14:textId="77777777" w:rsidR="002D1AE6" w:rsidRPr="0003648D" w:rsidRDefault="002D1AE6" w:rsidP="002D1AE6">
      <w:pPr>
        <w:pStyle w:val="List"/>
        <w:ind w:left="1440"/>
      </w:pPr>
      <w:r>
        <w:t>(b)</w:t>
      </w:r>
      <w:r>
        <w:tab/>
        <w:t xml:space="preserve">An ESR; </w:t>
      </w:r>
      <w:r w:rsidRPr="0003648D">
        <w:t>or</w:t>
      </w:r>
    </w:p>
    <w:p w14:paraId="1DA70073" w14:textId="77777777" w:rsidR="002D1AE6" w:rsidRPr="0003648D" w:rsidRDefault="002D1AE6" w:rsidP="002D1AE6">
      <w:pPr>
        <w:pStyle w:val="List"/>
        <w:ind w:left="1440"/>
      </w:pPr>
      <w:r w:rsidRPr="0003648D">
        <w:t>(</w:t>
      </w:r>
      <w:r>
        <w:t>c</w:t>
      </w:r>
      <w:r w:rsidRPr="0003648D">
        <w:t>)</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D1AE6" w:rsidRPr="004B32CF" w14:paraId="7C16252F" w14:textId="77777777" w:rsidTr="002A5BF3">
        <w:trPr>
          <w:trHeight w:val="386"/>
        </w:trPr>
        <w:tc>
          <w:tcPr>
            <w:tcW w:w="9350" w:type="dxa"/>
            <w:shd w:val="pct12" w:color="auto" w:fill="auto"/>
          </w:tcPr>
          <w:p w14:paraId="2AC9001D" w14:textId="77777777" w:rsidR="002D1AE6" w:rsidRPr="00B11AAC" w:rsidRDefault="002D1AE6" w:rsidP="002A5BF3">
            <w:pPr>
              <w:spacing w:before="120" w:after="240"/>
            </w:pPr>
            <w:r>
              <w:rPr>
                <w:b/>
                <w:i/>
                <w:iCs/>
              </w:rPr>
              <w:t>[NPRR1213:  Delete paragraph (5) above upon system implementation, and upon system implementation of NPRR1171, and renumber accordingly.</w:t>
            </w:r>
            <w:r w:rsidRPr="004B32CF">
              <w:rPr>
                <w:b/>
                <w:i/>
                <w:iCs/>
              </w:rPr>
              <w:t>]</w:t>
            </w:r>
          </w:p>
        </w:tc>
      </w:tr>
    </w:tbl>
    <w:p w14:paraId="789D754E" w14:textId="77777777" w:rsidR="002D1AE6" w:rsidRPr="0003648D" w:rsidRDefault="002D1AE6" w:rsidP="002D1AE6">
      <w:pPr>
        <w:pStyle w:val="BodyTextNumbered"/>
        <w:spacing w:before="240"/>
      </w:pPr>
      <w:r w:rsidRPr="0003648D">
        <w:t>(6)</w:t>
      </w:r>
      <w:r w:rsidRPr="0003648D">
        <w:tab/>
        <w:t xml:space="preserve">The table below shows the </w:t>
      </w:r>
      <w:r>
        <w:t>ECRS</w:t>
      </w:r>
      <w:r w:rsidRPr="0003648D">
        <w:t xml:space="preserve">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2D1AE6" w:rsidRPr="0003648D" w14:paraId="26B3B1C9" w14:textId="77777777" w:rsidTr="002A5BF3">
        <w:trPr>
          <w:trHeight w:val="343"/>
        </w:trPr>
        <w:tc>
          <w:tcPr>
            <w:tcW w:w="2711" w:type="dxa"/>
            <w:vAlign w:val="center"/>
          </w:tcPr>
          <w:p w14:paraId="4BAA2DA4" w14:textId="77777777" w:rsidR="002D1AE6" w:rsidRPr="0003648D" w:rsidRDefault="002D1AE6" w:rsidP="002A5BF3">
            <w:pPr>
              <w:pStyle w:val="BodyTextNumbered"/>
              <w:ind w:left="0" w:firstLine="0"/>
              <w:jc w:val="center"/>
            </w:pPr>
          </w:p>
        </w:tc>
        <w:tc>
          <w:tcPr>
            <w:tcW w:w="6338" w:type="dxa"/>
            <w:gridSpan w:val="2"/>
            <w:vAlign w:val="center"/>
          </w:tcPr>
          <w:p w14:paraId="5AA5D39A" w14:textId="77777777" w:rsidR="002D1AE6" w:rsidRPr="0003648D" w:rsidRDefault="002D1AE6" w:rsidP="002A5BF3">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2D1AE6" w:rsidRPr="0003648D" w14:paraId="549339AC" w14:textId="77777777" w:rsidTr="002A5BF3">
        <w:trPr>
          <w:trHeight w:val="527"/>
        </w:trPr>
        <w:tc>
          <w:tcPr>
            <w:tcW w:w="2711" w:type="dxa"/>
            <w:vAlign w:val="center"/>
          </w:tcPr>
          <w:p w14:paraId="56B822A4" w14:textId="77777777" w:rsidR="002D1AE6" w:rsidRPr="0003648D" w:rsidRDefault="002D1AE6" w:rsidP="002A5BF3">
            <w:pPr>
              <w:pStyle w:val="BodyTextNumbered"/>
              <w:ind w:left="0" w:firstLine="0"/>
              <w:jc w:val="center"/>
              <w:rPr>
                <w:b/>
              </w:rPr>
            </w:pPr>
            <w:r w:rsidRPr="0003648D">
              <w:rPr>
                <w:b/>
              </w:rPr>
              <w:t>Original Responsibility</w:t>
            </w:r>
          </w:p>
        </w:tc>
        <w:tc>
          <w:tcPr>
            <w:tcW w:w="3235" w:type="dxa"/>
            <w:vAlign w:val="center"/>
          </w:tcPr>
          <w:p w14:paraId="7115D760" w14:textId="77777777" w:rsidR="002D1AE6" w:rsidRPr="0003648D" w:rsidRDefault="002D1AE6" w:rsidP="002A5BF3">
            <w:pPr>
              <w:pStyle w:val="BodyTextNumbered"/>
              <w:ind w:left="0" w:firstLine="0"/>
              <w:jc w:val="center"/>
              <w:rPr>
                <w:b/>
              </w:rPr>
            </w:pPr>
            <w:r>
              <w:rPr>
                <w:b/>
              </w:rPr>
              <w:t>SCED-dispatchable ECRS</w:t>
            </w:r>
          </w:p>
        </w:tc>
        <w:tc>
          <w:tcPr>
            <w:tcW w:w="3103" w:type="dxa"/>
            <w:vAlign w:val="center"/>
          </w:tcPr>
          <w:p w14:paraId="6DF469FE" w14:textId="77777777" w:rsidR="002D1AE6" w:rsidRPr="0003648D" w:rsidRDefault="002D1AE6" w:rsidP="002A5BF3">
            <w:pPr>
              <w:pStyle w:val="BodyTextNumbered"/>
              <w:ind w:left="0" w:firstLine="0"/>
              <w:jc w:val="center"/>
              <w:rPr>
                <w:b/>
              </w:rPr>
            </w:pPr>
            <w:r>
              <w:rPr>
                <w:b/>
              </w:rPr>
              <w:t>Manually dispatched ECRS</w:t>
            </w:r>
          </w:p>
        </w:tc>
      </w:tr>
      <w:tr w:rsidR="002D1AE6" w:rsidRPr="0003648D" w14:paraId="39C27A2B" w14:textId="77777777" w:rsidTr="002A5BF3">
        <w:trPr>
          <w:trHeight w:val="343"/>
        </w:trPr>
        <w:tc>
          <w:tcPr>
            <w:tcW w:w="2711" w:type="dxa"/>
            <w:vAlign w:val="center"/>
          </w:tcPr>
          <w:p w14:paraId="2F1853D4" w14:textId="77777777" w:rsidR="002D1AE6" w:rsidRPr="0003648D" w:rsidRDefault="002D1AE6" w:rsidP="002A5BF3">
            <w:pPr>
              <w:pStyle w:val="BodyTextNumbered"/>
              <w:ind w:left="0" w:firstLine="0"/>
              <w:jc w:val="center"/>
            </w:pPr>
            <w:r>
              <w:t>SCED-dispatchable ECRS</w:t>
            </w:r>
          </w:p>
        </w:tc>
        <w:tc>
          <w:tcPr>
            <w:tcW w:w="3235" w:type="dxa"/>
            <w:vAlign w:val="center"/>
          </w:tcPr>
          <w:p w14:paraId="5354A569" w14:textId="77777777" w:rsidR="002D1AE6" w:rsidRPr="0003648D" w:rsidRDefault="002D1AE6" w:rsidP="002A5BF3">
            <w:pPr>
              <w:pStyle w:val="BodyTextNumbered"/>
              <w:ind w:left="0" w:firstLine="0"/>
              <w:jc w:val="center"/>
            </w:pPr>
            <w:r w:rsidRPr="0003648D">
              <w:t>Yes</w:t>
            </w:r>
          </w:p>
        </w:tc>
        <w:tc>
          <w:tcPr>
            <w:tcW w:w="3103" w:type="dxa"/>
            <w:vAlign w:val="center"/>
          </w:tcPr>
          <w:p w14:paraId="715A8C3A" w14:textId="77777777" w:rsidR="002D1AE6" w:rsidRPr="0003648D" w:rsidRDefault="002D1AE6" w:rsidP="002A5BF3">
            <w:pPr>
              <w:pStyle w:val="BodyTextNumbered"/>
              <w:ind w:left="0" w:firstLine="0"/>
              <w:jc w:val="center"/>
            </w:pPr>
            <w:r w:rsidRPr="0003648D">
              <w:t>No</w:t>
            </w:r>
          </w:p>
        </w:tc>
      </w:tr>
      <w:tr w:rsidR="002D1AE6" w:rsidRPr="0003648D" w14:paraId="5090077E" w14:textId="77777777" w:rsidTr="002A5BF3">
        <w:trPr>
          <w:trHeight w:val="527"/>
        </w:trPr>
        <w:tc>
          <w:tcPr>
            <w:tcW w:w="2711" w:type="dxa"/>
            <w:vAlign w:val="center"/>
          </w:tcPr>
          <w:p w14:paraId="74D58914" w14:textId="77777777" w:rsidR="002D1AE6" w:rsidRPr="0003648D" w:rsidRDefault="002D1AE6" w:rsidP="002A5BF3">
            <w:pPr>
              <w:pStyle w:val="BodyTextNumbered"/>
              <w:ind w:left="0" w:firstLine="0"/>
              <w:jc w:val="center"/>
            </w:pPr>
            <w:r>
              <w:t>Manually dispatched ECRS</w:t>
            </w:r>
          </w:p>
        </w:tc>
        <w:tc>
          <w:tcPr>
            <w:tcW w:w="3235" w:type="dxa"/>
            <w:vAlign w:val="center"/>
          </w:tcPr>
          <w:p w14:paraId="3EF8ACB7" w14:textId="77777777" w:rsidR="002D1AE6" w:rsidRPr="0003648D" w:rsidRDefault="002D1AE6" w:rsidP="002A5BF3">
            <w:pPr>
              <w:pStyle w:val="BodyTextNumbered"/>
              <w:ind w:left="0" w:firstLine="0"/>
              <w:jc w:val="center"/>
            </w:pPr>
            <w:r w:rsidRPr="0003648D">
              <w:t>Yes</w:t>
            </w:r>
          </w:p>
        </w:tc>
        <w:tc>
          <w:tcPr>
            <w:tcW w:w="3103" w:type="dxa"/>
            <w:vAlign w:val="center"/>
          </w:tcPr>
          <w:p w14:paraId="6506CA69" w14:textId="77777777" w:rsidR="002D1AE6" w:rsidRPr="0003648D" w:rsidRDefault="002D1AE6" w:rsidP="002A5BF3">
            <w:pPr>
              <w:pStyle w:val="BodyTextNumbered"/>
              <w:ind w:left="0" w:firstLine="0"/>
              <w:jc w:val="center"/>
            </w:pPr>
            <w:r w:rsidRPr="0003648D">
              <w:t>Yes</w:t>
            </w:r>
          </w:p>
        </w:tc>
      </w:tr>
    </w:tbl>
    <w:p w14:paraId="407C5573" w14:textId="77777777" w:rsidR="002D1AE6" w:rsidRDefault="002D1AE6" w:rsidP="002D1AE6"/>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2D1AE6" w:rsidRPr="004B32CF" w14:paraId="09126A92" w14:textId="77777777" w:rsidTr="002A5BF3">
        <w:trPr>
          <w:trHeight w:val="386"/>
        </w:trPr>
        <w:tc>
          <w:tcPr>
            <w:tcW w:w="9591" w:type="dxa"/>
            <w:shd w:val="pct12" w:color="auto" w:fill="auto"/>
          </w:tcPr>
          <w:p w14:paraId="7CE6ED19" w14:textId="77777777" w:rsidR="002D1AE6" w:rsidRPr="004B32CF" w:rsidRDefault="002D1AE6" w:rsidP="002A5BF3">
            <w:pPr>
              <w:spacing w:before="120" w:after="240"/>
              <w:rPr>
                <w:b/>
                <w:i/>
                <w:iCs/>
              </w:rPr>
            </w:pPr>
            <w:bookmarkStart w:id="144" w:name="_Hlk116474121"/>
            <w:bookmarkEnd w:id="143"/>
            <w:r>
              <w:rPr>
                <w:b/>
                <w:i/>
                <w:iCs/>
              </w:rPr>
              <w:t>[NPRR1213:  Replace paragraph (6</w:t>
            </w:r>
            <w:r w:rsidRPr="004B32CF">
              <w:rPr>
                <w:b/>
                <w:i/>
                <w:iCs/>
              </w:rPr>
              <w:t>) above with the following upon system implementation</w:t>
            </w:r>
            <w:r>
              <w:rPr>
                <w:b/>
                <w:i/>
                <w:iCs/>
              </w:rPr>
              <w:t>, and upon system implementation of NPRR1171</w:t>
            </w:r>
            <w:r w:rsidRPr="004B32CF">
              <w:rPr>
                <w:b/>
                <w:i/>
                <w:iCs/>
              </w:rPr>
              <w:t>:]</w:t>
            </w:r>
          </w:p>
          <w:p w14:paraId="4222CD7F" w14:textId="77777777" w:rsidR="002D1AE6" w:rsidRPr="00511F9B" w:rsidRDefault="002D1AE6" w:rsidP="002A5BF3">
            <w:pPr>
              <w:spacing w:after="240"/>
              <w:ind w:left="720" w:hanging="720"/>
              <w:rPr>
                <w:iCs/>
              </w:rPr>
            </w:pPr>
            <w:r w:rsidRPr="00511F9B">
              <w:rPr>
                <w:iCs/>
              </w:rPr>
              <w:lastRenderedPageBreak/>
              <w:t>(4)</w:t>
            </w:r>
            <w:r w:rsidRPr="00511F9B">
              <w:rPr>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2D1AE6" w:rsidRPr="00511F9B" w14:paraId="062D016F" w14:textId="77777777" w:rsidTr="002A5BF3">
              <w:trPr>
                <w:trHeight w:hRule="exact" w:val="20"/>
              </w:trPr>
              <w:tc>
                <w:tcPr>
                  <w:tcW w:w="1982" w:type="dxa"/>
                  <w:tcBorders>
                    <w:top w:val="nil"/>
                    <w:left w:val="nil"/>
                    <w:bottom w:val="nil"/>
                    <w:right w:val="nil"/>
                  </w:tcBorders>
                  <w:vAlign w:val="center"/>
                </w:tcPr>
                <w:p w14:paraId="4C324CE4" w14:textId="77777777" w:rsidR="002D1AE6" w:rsidRPr="00511F9B" w:rsidRDefault="002D1AE6" w:rsidP="002A5BF3">
                  <w:pPr>
                    <w:rPr>
                      <w:sz w:val="2"/>
                    </w:rPr>
                  </w:pPr>
                  <w:bookmarkStart w:id="145" w:name="_2451723d_ba9b_484c_9e02_3e33a443810c"/>
                  <w:bookmarkStart w:id="146" w:name="_5526f7cd_d748_4f30_aff3_ebfa468906df"/>
                  <w:bookmarkEnd w:id="145"/>
                </w:p>
              </w:tc>
              <w:tc>
                <w:tcPr>
                  <w:tcW w:w="2158" w:type="dxa"/>
                  <w:tcBorders>
                    <w:top w:val="nil"/>
                    <w:left w:val="nil"/>
                    <w:bottom w:val="nil"/>
                    <w:right w:val="nil"/>
                  </w:tcBorders>
                  <w:vAlign w:val="center"/>
                </w:tcPr>
                <w:p w14:paraId="40BC92CE" w14:textId="77777777" w:rsidR="002D1AE6" w:rsidRPr="00511F9B" w:rsidRDefault="002D1AE6" w:rsidP="002A5BF3">
                  <w:pPr>
                    <w:rPr>
                      <w:sz w:val="2"/>
                    </w:rPr>
                  </w:pPr>
                </w:p>
              </w:tc>
              <w:tc>
                <w:tcPr>
                  <w:tcW w:w="2250" w:type="dxa"/>
                  <w:tcBorders>
                    <w:top w:val="nil"/>
                    <w:left w:val="nil"/>
                    <w:bottom w:val="nil"/>
                    <w:right w:val="nil"/>
                  </w:tcBorders>
                </w:tcPr>
                <w:p w14:paraId="1D58C9B8" w14:textId="77777777" w:rsidR="002D1AE6" w:rsidRPr="00511F9B" w:rsidRDefault="002D1AE6" w:rsidP="002A5BF3">
                  <w:pPr>
                    <w:rPr>
                      <w:sz w:val="2"/>
                    </w:rPr>
                  </w:pPr>
                </w:p>
              </w:tc>
              <w:tc>
                <w:tcPr>
                  <w:tcW w:w="2250" w:type="dxa"/>
                  <w:tcBorders>
                    <w:top w:val="nil"/>
                    <w:left w:val="nil"/>
                    <w:bottom w:val="nil"/>
                    <w:right w:val="nil"/>
                  </w:tcBorders>
                  <w:vAlign w:val="center"/>
                </w:tcPr>
                <w:p w14:paraId="723F6C5C" w14:textId="77777777" w:rsidR="002D1AE6" w:rsidRPr="00511F9B" w:rsidRDefault="002D1AE6" w:rsidP="002A5BF3">
                  <w:pPr>
                    <w:rPr>
                      <w:sz w:val="2"/>
                    </w:rPr>
                  </w:pPr>
                </w:p>
              </w:tc>
            </w:tr>
            <w:tr w:rsidR="002D1AE6" w:rsidRPr="00511F9B" w14:paraId="79E83642" w14:textId="77777777" w:rsidTr="002A5BF3">
              <w:trPr>
                <w:trHeight w:val="343"/>
              </w:trPr>
              <w:tc>
                <w:tcPr>
                  <w:tcW w:w="1982" w:type="dxa"/>
                  <w:vAlign w:val="center"/>
                </w:tcPr>
                <w:p w14:paraId="079CA41E" w14:textId="77777777" w:rsidR="002D1AE6" w:rsidRPr="00511F9B" w:rsidRDefault="002D1AE6" w:rsidP="002A5BF3">
                  <w:pPr>
                    <w:spacing w:after="240"/>
                    <w:jc w:val="center"/>
                    <w:rPr>
                      <w:iCs/>
                    </w:rPr>
                  </w:pPr>
                </w:p>
              </w:tc>
              <w:tc>
                <w:tcPr>
                  <w:tcW w:w="6658" w:type="dxa"/>
                  <w:gridSpan w:val="3"/>
                </w:tcPr>
                <w:p w14:paraId="1F50CD7F" w14:textId="77777777" w:rsidR="002D1AE6" w:rsidRPr="00511F9B" w:rsidRDefault="002D1AE6" w:rsidP="002A5BF3">
                  <w:pPr>
                    <w:spacing w:after="240"/>
                    <w:jc w:val="center"/>
                    <w:rPr>
                      <w:b/>
                      <w:iCs/>
                    </w:rPr>
                  </w:pPr>
                  <w:r w:rsidRPr="00511F9B">
                    <w:rPr>
                      <w:b/>
                      <w:iCs/>
                    </w:rPr>
                    <w:t>Allowable ECRS Ancillary Service Trades</w:t>
                  </w:r>
                </w:p>
              </w:tc>
            </w:tr>
            <w:tr w:rsidR="002D1AE6" w:rsidRPr="00511F9B" w14:paraId="1877B64C" w14:textId="77777777" w:rsidTr="002A5BF3">
              <w:trPr>
                <w:trHeight w:val="527"/>
              </w:trPr>
              <w:tc>
                <w:tcPr>
                  <w:tcW w:w="1982" w:type="dxa"/>
                  <w:vAlign w:val="center"/>
                </w:tcPr>
                <w:p w14:paraId="5C7679DC" w14:textId="77777777" w:rsidR="002D1AE6" w:rsidRPr="00511F9B" w:rsidRDefault="002D1AE6" w:rsidP="002A5BF3">
                  <w:pPr>
                    <w:spacing w:after="240"/>
                    <w:jc w:val="center"/>
                    <w:rPr>
                      <w:b/>
                      <w:iCs/>
                    </w:rPr>
                  </w:pPr>
                  <w:r w:rsidRPr="00511F9B">
                    <w:rPr>
                      <w:b/>
                      <w:iCs/>
                    </w:rPr>
                    <w:t>Original Responsibility</w:t>
                  </w:r>
                </w:p>
              </w:tc>
              <w:tc>
                <w:tcPr>
                  <w:tcW w:w="2158" w:type="dxa"/>
                  <w:vAlign w:val="center"/>
                </w:tcPr>
                <w:p w14:paraId="482DDEBD" w14:textId="77777777" w:rsidR="002D1AE6" w:rsidRPr="00511F9B" w:rsidRDefault="002D1AE6" w:rsidP="002A5BF3">
                  <w:pPr>
                    <w:spacing w:after="240"/>
                    <w:jc w:val="center"/>
                    <w:rPr>
                      <w:b/>
                      <w:iCs/>
                    </w:rPr>
                  </w:pPr>
                  <w:r w:rsidRPr="00511F9B">
                    <w:rPr>
                      <w:b/>
                      <w:iCs/>
                    </w:rPr>
                    <w:t xml:space="preserve">SCED-dispatchable ECRS </w:t>
                  </w:r>
                  <w:r w:rsidRPr="00511F9B">
                    <w:rPr>
                      <w:b/>
                      <w:bCs/>
                      <w:iCs/>
                    </w:rPr>
                    <w:t>not from DGR</w:t>
                  </w:r>
                  <w:r>
                    <w:rPr>
                      <w:b/>
                      <w:bCs/>
                      <w:iCs/>
                    </w:rPr>
                    <w:t xml:space="preserve">s and </w:t>
                  </w:r>
                  <w:r w:rsidRPr="00511F9B">
                    <w:rPr>
                      <w:b/>
                      <w:bCs/>
                      <w:iCs/>
                    </w:rPr>
                    <w:t>DESR</w:t>
                  </w:r>
                  <w:r>
                    <w:rPr>
                      <w:b/>
                      <w:bCs/>
                      <w:iCs/>
                    </w:rPr>
                    <w:t>s</w:t>
                  </w:r>
                  <w:r w:rsidRPr="00511F9B">
                    <w:rPr>
                      <w:b/>
                      <w:bCs/>
                      <w:iCs/>
                    </w:rPr>
                    <w:t xml:space="preserve"> on a </w:t>
                  </w:r>
                  <w:r>
                    <w:rPr>
                      <w:b/>
                      <w:bCs/>
                      <w:iCs/>
                    </w:rPr>
                    <w:t>L</w:t>
                  </w:r>
                  <w:r w:rsidRPr="00511F9B">
                    <w:rPr>
                      <w:b/>
                      <w:bCs/>
                      <w:iCs/>
                    </w:rPr>
                    <w:t>oad shed circuit</w:t>
                  </w:r>
                </w:p>
              </w:tc>
              <w:tc>
                <w:tcPr>
                  <w:tcW w:w="2250" w:type="dxa"/>
                  <w:vAlign w:val="center"/>
                </w:tcPr>
                <w:p w14:paraId="22C6CF21" w14:textId="77777777" w:rsidR="002D1AE6" w:rsidRPr="00511F9B" w:rsidRDefault="002D1AE6" w:rsidP="002A5BF3">
                  <w:pPr>
                    <w:spacing w:after="240"/>
                    <w:jc w:val="center"/>
                    <w:rPr>
                      <w:b/>
                      <w:iCs/>
                    </w:rPr>
                  </w:pPr>
                  <w:r w:rsidRPr="00511F9B">
                    <w:rPr>
                      <w:b/>
                      <w:iCs/>
                    </w:rPr>
                    <w:t>SCED-dispatchable ECRS</w:t>
                  </w:r>
                  <w:r w:rsidRPr="00511F9B">
                    <w:rPr>
                      <w:b/>
                      <w:bCs/>
                      <w:iCs/>
                    </w:rPr>
                    <w:t xml:space="preserve"> from DGR</w:t>
                  </w:r>
                  <w:r>
                    <w:rPr>
                      <w:b/>
                      <w:bCs/>
                      <w:iCs/>
                    </w:rPr>
                    <w:t xml:space="preserve">s and </w:t>
                  </w:r>
                  <w:r w:rsidRPr="00511F9B">
                    <w:rPr>
                      <w:b/>
                      <w:bCs/>
                      <w:iCs/>
                    </w:rPr>
                    <w:t>DESR</w:t>
                  </w:r>
                  <w:r>
                    <w:rPr>
                      <w:b/>
                      <w:bCs/>
                      <w:iCs/>
                    </w:rPr>
                    <w:t>s</w:t>
                  </w:r>
                  <w:r w:rsidRPr="00511F9B">
                    <w:rPr>
                      <w:b/>
                      <w:bCs/>
                      <w:iCs/>
                    </w:rPr>
                    <w:t xml:space="preserve"> </w:t>
                  </w:r>
                  <w:r w:rsidRPr="00511F9B">
                    <w:rPr>
                      <w:b/>
                      <w:iCs/>
                    </w:rPr>
                    <w:t xml:space="preserve">on a </w:t>
                  </w:r>
                  <w:r>
                    <w:rPr>
                      <w:b/>
                      <w:iCs/>
                    </w:rPr>
                    <w:t>L</w:t>
                  </w:r>
                  <w:r w:rsidRPr="00511F9B">
                    <w:rPr>
                      <w:b/>
                      <w:iCs/>
                    </w:rPr>
                    <w:t>oad shed circuit</w:t>
                  </w:r>
                </w:p>
              </w:tc>
              <w:tc>
                <w:tcPr>
                  <w:tcW w:w="2250" w:type="dxa"/>
                  <w:vAlign w:val="center"/>
                </w:tcPr>
                <w:p w14:paraId="4004EFFE" w14:textId="77777777" w:rsidR="002D1AE6" w:rsidRPr="00511F9B" w:rsidRDefault="002D1AE6" w:rsidP="002A5BF3">
                  <w:pPr>
                    <w:spacing w:after="240"/>
                    <w:jc w:val="center"/>
                    <w:rPr>
                      <w:b/>
                      <w:iCs/>
                    </w:rPr>
                  </w:pPr>
                  <w:r w:rsidRPr="00511F9B">
                    <w:rPr>
                      <w:b/>
                      <w:iCs/>
                    </w:rPr>
                    <w:t>Manually dispatched ECRS</w:t>
                  </w:r>
                </w:p>
              </w:tc>
            </w:tr>
            <w:tr w:rsidR="002D1AE6" w:rsidRPr="00511F9B" w14:paraId="1D738C5E" w14:textId="77777777" w:rsidTr="002A5BF3">
              <w:trPr>
                <w:trHeight w:val="343"/>
              </w:trPr>
              <w:tc>
                <w:tcPr>
                  <w:tcW w:w="1982" w:type="dxa"/>
                  <w:vAlign w:val="center"/>
                </w:tcPr>
                <w:p w14:paraId="43993EFA" w14:textId="77777777" w:rsidR="002D1AE6" w:rsidRPr="00511F9B" w:rsidRDefault="002D1AE6" w:rsidP="002A5BF3">
                  <w:pPr>
                    <w:spacing w:after="240"/>
                    <w:jc w:val="center"/>
                    <w:rPr>
                      <w:iCs/>
                    </w:rPr>
                  </w:pPr>
                  <w:r w:rsidRPr="00511F9B">
                    <w:rPr>
                      <w:iCs/>
                    </w:rPr>
                    <w:t>SCED-dispatchable ECRS not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vAlign w:val="center"/>
                </w:tcPr>
                <w:p w14:paraId="6911CD97" w14:textId="77777777" w:rsidR="002D1AE6" w:rsidRPr="00511F9B" w:rsidRDefault="002D1AE6" w:rsidP="002A5BF3">
                  <w:pPr>
                    <w:spacing w:after="240"/>
                    <w:jc w:val="center"/>
                    <w:rPr>
                      <w:iCs/>
                    </w:rPr>
                  </w:pPr>
                  <w:r w:rsidRPr="00511F9B">
                    <w:rPr>
                      <w:iCs/>
                    </w:rPr>
                    <w:t>Yes</w:t>
                  </w:r>
                </w:p>
              </w:tc>
              <w:tc>
                <w:tcPr>
                  <w:tcW w:w="2250" w:type="dxa"/>
                  <w:vAlign w:val="center"/>
                </w:tcPr>
                <w:p w14:paraId="6B0912B6" w14:textId="77777777" w:rsidR="002D1AE6" w:rsidRPr="00511F9B" w:rsidRDefault="002D1AE6" w:rsidP="002A5BF3">
                  <w:pPr>
                    <w:spacing w:after="240"/>
                    <w:jc w:val="center"/>
                    <w:rPr>
                      <w:iCs/>
                    </w:rPr>
                  </w:pPr>
                  <w:r w:rsidRPr="00511F9B">
                    <w:rPr>
                      <w:iCs/>
                    </w:rPr>
                    <w:t>No</w:t>
                  </w:r>
                </w:p>
              </w:tc>
              <w:tc>
                <w:tcPr>
                  <w:tcW w:w="2250" w:type="dxa"/>
                  <w:vAlign w:val="center"/>
                </w:tcPr>
                <w:p w14:paraId="561FCFCB" w14:textId="77777777" w:rsidR="002D1AE6" w:rsidRPr="00511F9B" w:rsidRDefault="002D1AE6" w:rsidP="002A5BF3">
                  <w:pPr>
                    <w:spacing w:after="240"/>
                    <w:jc w:val="center"/>
                    <w:rPr>
                      <w:iCs/>
                    </w:rPr>
                  </w:pPr>
                  <w:r w:rsidRPr="00511F9B">
                    <w:rPr>
                      <w:iCs/>
                    </w:rPr>
                    <w:t>No</w:t>
                  </w:r>
                </w:p>
              </w:tc>
            </w:tr>
            <w:tr w:rsidR="002D1AE6" w:rsidRPr="00511F9B" w14:paraId="11802911" w14:textId="77777777" w:rsidTr="002A5BF3">
              <w:trPr>
                <w:trHeight w:val="527"/>
              </w:trPr>
              <w:tc>
                <w:tcPr>
                  <w:tcW w:w="1982" w:type="dxa"/>
                  <w:vAlign w:val="center"/>
                </w:tcPr>
                <w:p w14:paraId="74DCC205" w14:textId="77777777" w:rsidR="002D1AE6" w:rsidRPr="00511F9B" w:rsidRDefault="002D1AE6" w:rsidP="002A5BF3">
                  <w:pPr>
                    <w:spacing w:after="240"/>
                    <w:jc w:val="center"/>
                    <w:rPr>
                      <w:iCs/>
                    </w:rPr>
                  </w:pPr>
                  <w:r w:rsidRPr="00511F9B">
                    <w:rPr>
                      <w:iCs/>
                    </w:rPr>
                    <w:t>SCED-dispatchable ECRS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vAlign w:val="center"/>
                </w:tcPr>
                <w:p w14:paraId="540C2BC8" w14:textId="77777777" w:rsidR="002D1AE6" w:rsidRPr="00511F9B" w:rsidRDefault="002D1AE6" w:rsidP="002A5BF3">
                  <w:pPr>
                    <w:spacing w:after="240"/>
                    <w:jc w:val="center"/>
                    <w:rPr>
                      <w:iCs/>
                    </w:rPr>
                  </w:pPr>
                  <w:r w:rsidRPr="00511F9B">
                    <w:rPr>
                      <w:iCs/>
                    </w:rPr>
                    <w:t>Yes</w:t>
                  </w:r>
                </w:p>
              </w:tc>
              <w:tc>
                <w:tcPr>
                  <w:tcW w:w="2250" w:type="dxa"/>
                  <w:vAlign w:val="center"/>
                </w:tcPr>
                <w:p w14:paraId="71F87C22" w14:textId="77777777" w:rsidR="002D1AE6" w:rsidRPr="00511F9B" w:rsidRDefault="002D1AE6" w:rsidP="002A5BF3">
                  <w:pPr>
                    <w:spacing w:after="240"/>
                    <w:jc w:val="center"/>
                    <w:rPr>
                      <w:iCs/>
                    </w:rPr>
                  </w:pPr>
                  <w:r w:rsidRPr="00511F9B">
                    <w:rPr>
                      <w:iCs/>
                    </w:rPr>
                    <w:t>Yes</w:t>
                  </w:r>
                </w:p>
              </w:tc>
              <w:tc>
                <w:tcPr>
                  <w:tcW w:w="2250" w:type="dxa"/>
                  <w:vAlign w:val="center"/>
                </w:tcPr>
                <w:p w14:paraId="64BF1471" w14:textId="77777777" w:rsidR="002D1AE6" w:rsidRPr="00511F9B" w:rsidRDefault="002D1AE6" w:rsidP="002A5BF3">
                  <w:pPr>
                    <w:spacing w:after="240"/>
                    <w:jc w:val="center"/>
                    <w:rPr>
                      <w:iCs/>
                    </w:rPr>
                  </w:pPr>
                  <w:r w:rsidRPr="00511F9B">
                    <w:rPr>
                      <w:iCs/>
                    </w:rPr>
                    <w:t>No</w:t>
                  </w:r>
                </w:p>
              </w:tc>
            </w:tr>
            <w:tr w:rsidR="002D1AE6" w:rsidRPr="00511F9B" w14:paraId="05D002CD" w14:textId="77777777" w:rsidTr="002A5BF3">
              <w:trPr>
                <w:trHeight w:val="527"/>
              </w:trPr>
              <w:tc>
                <w:tcPr>
                  <w:tcW w:w="1982" w:type="dxa"/>
                  <w:vAlign w:val="center"/>
                </w:tcPr>
                <w:p w14:paraId="7CB427DF" w14:textId="77777777" w:rsidR="002D1AE6" w:rsidRPr="00511F9B" w:rsidRDefault="002D1AE6" w:rsidP="002A5BF3">
                  <w:pPr>
                    <w:spacing w:after="240"/>
                    <w:jc w:val="center"/>
                    <w:rPr>
                      <w:iCs/>
                    </w:rPr>
                  </w:pPr>
                  <w:r w:rsidRPr="00511F9B">
                    <w:rPr>
                      <w:iCs/>
                    </w:rPr>
                    <w:t>Manually dispatched ECRS</w:t>
                  </w:r>
                </w:p>
              </w:tc>
              <w:tc>
                <w:tcPr>
                  <w:tcW w:w="2158" w:type="dxa"/>
                  <w:vAlign w:val="center"/>
                </w:tcPr>
                <w:p w14:paraId="266A86C8" w14:textId="77777777" w:rsidR="002D1AE6" w:rsidRPr="00511F9B" w:rsidRDefault="002D1AE6" w:rsidP="002A5BF3">
                  <w:pPr>
                    <w:spacing w:after="240"/>
                    <w:jc w:val="center"/>
                    <w:rPr>
                      <w:iCs/>
                    </w:rPr>
                  </w:pPr>
                  <w:r w:rsidRPr="00511F9B">
                    <w:rPr>
                      <w:iCs/>
                    </w:rPr>
                    <w:t>Yes</w:t>
                  </w:r>
                </w:p>
              </w:tc>
              <w:tc>
                <w:tcPr>
                  <w:tcW w:w="2250" w:type="dxa"/>
                </w:tcPr>
                <w:p w14:paraId="5FC1685E" w14:textId="77777777" w:rsidR="002D1AE6" w:rsidRPr="00511F9B" w:rsidRDefault="002D1AE6" w:rsidP="002A5BF3">
                  <w:pPr>
                    <w:spacing w:before="120" w:after="240"/>
                    <w:jc w:val="center"/>
                    <w:rPr>
                      <w:iCs/>
                    </w:rPr>
                  </w:pPr>
                  <w:r w:rsidRPr="00511F9B">
                    <w:rPr>
                      <w:iCs/>
                    </w:rPr>
                    <w:t>No</w:t>
                  </w:r>
                </w:p>
              </w:tc>
              <w:tc>
                <w:tcPr>
                  <w:tcW w:w="2250" w:type="dxa"/>
                  <w:vAlign w:val="center"/>
                </w:tcPr>
                <w:p w14:paraId="19CDC374" w14:textId="77777777" w:rsidR="002D1AE6" w:rsidRPr="00511F9B" w:rsidRDefault="002D1AE6" w:rsidP="002A5BF3">
                  <w:pPr>
                    <w:spacing w:after="240"/>
                    <w:jc w:val="center"/>
                    <w:rPr>
                      <w:iCs/>
                    </w:rPr>
                  </w:pPr>
                  <w:r w:rsidRPr="00511F9B">
                    <w:rPr>
                      <w:iCs/>
                    </w:rPr>
                    <w:t>Yes</w:t>
                  </w:r>
                </w:p>
              </w:tc>
            </w:tr>
            <w:bookmarkEnd w:id="146"/>
          </w:tbl>
          <w:p w14:paraId="180814CB" w14:textId="77777777" w:rsidR="002D1AE6" w:rsidRPr="00BE69DE" w:rsidRDefault="002D1AE6" w:rsidP="002A5BF3">
            <w:pPr>
              <w:spacing w:after="240"/>
              <w:ind w:left="720" w:hanging="720"/>
            </w:pPr>
          </w:p>
        </w:tc>
      </w:tr>
    </w:tbl>
    <w:p w14:paraId="228F06B5" w14:textId="77777777" w:rsidR="002D1AE6" w:rsidRPr="0003648D" w:rsidRDefault="002D1AE6" w:rsidP="002D1AE6">
      <w:pPr>
        <w:pStyle w:val="BodyTextNumbered"/>
        <w:spacing w:before="240"/>
      </w:pPr>
      <w:r w:rsidRPr="0003648D">
        <w:lastRenderedPageBreak/>
        <w:t>(</w:t>
      </w:r>
      <w:r>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2D1AE6" w:rsidRPr="0003648D" w14:paraId="5375B165" w14:textId="77777777" w:rsidTr="002A5BF3">
        <w:trPr>
          <w:trHeight w:val="343"/>
        </w:trPr>
        <w:tc>
          <w:tcPr>
            <w:tcW w:w="2219" w:type="dxa"/>
            <w:vAlign w:val="center"/>
          </w:tcPr>
          <w:p w14:paraId="640112E9" w14:textId="77777777" w:rsidR="002D1AE6" w:rsidRPr="0003648D" w:rsidRDefault="002D1AE6" w:rsidP="002A5BF3">
            <w:pPr>
              <w:pStyle w:val="BodyTextNumbered"/>
              <w:ind w:left="0" w:firstLine="0"/>
              <w:jc w:val="center"/>
            </w:pPr>
          </w:p>
        </w:tc>
        <w:tc>
          <w:tcPr>
            <w:tcW w:w="6411" w:type="dxa"/>
            <w:gridSpan w:val="3"/>
            <w:vAlign w:val="center"/>
          </w:tcPr>
          <w:p w14:paraId="183F6796" w14:textId="77777777" w:rsidR="002D1AE6" w:rsidRPr="0003648D" w:rsidRDefault="002D1AE6" w:rsidP="002A5BF3">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2D1AE6" w:rsidRPr="0003648D" w14:paraId="2059E61A" w14:textId="77777777" w:rsidTr="002A5BF3">
        <w:trPr>
          <w:trHeight w:val="527"/>
        </w:trPr>
        <w:tc>
          <w:tcPr>
            <w:tcW w:w="2219" w:type="dxa"/>
            <w:vAlign w:val="center"/>
          </w:tcPr>
          <w:p w14:paraId="6523499A" w14:textId="77777777" w:rsidR="002D1AE6" w:rsidRPr="0003648D" w:rsidRDefault="002D1AE6" w:rsidP="002A5BF3">
            <w:pPr>
              <w:pStyle w:val="BodyTextNumbered"/>
              <w:ind w:left="0" w:firstLine="0"/>
              <w:jc w:val="center"/>
              <w:rPr>
                <w:b/>
              </w:rPr>
            </w:pPr>
            <w:r w:rsidRPr="0003648D">
              <w:rPr>
                <w:b/>
              </w:rPr>
              <w:t>Original Responsibility</w:t>
            </w:r>
          </w:p>
        </w:tc>
        <w:tc>
          <w:tcPr>
            <w:tcW w:w="2158" w:type="dxa"/>
            <w:vAlign w:val="center"/>
          </w:tcPr>
          <w:p w14:paraId="15CB97F4" w14:textId="77777777" w:rsidR="002D1AE6" w:rsidRPr="0003648D" w:rsidRDefault="002D1AE6" w:rsidP="002A5BF3">
            <w:pPr>
              <w:pStyle w:val="BodyTextNumbered"/>
              <w:ind w:left="0" w:firstLine="0"/>
              <w:jc w:val="center"/>
              <w:rPr>
                <w:b/>
              </w:rPr>
            </w:pPr>
            <w:proofErr w:type="gramStart"/>
            <w:r w:rsidRPr="0003648D">
              <w:rPr>
                <w:b/>
              </w:rPr>
              <w:t>Resource</w:t>
            </w:r>
            <w:proofErr w:type="gramEnd"/>
            <w:r>
              <w:rPr>
                <w:b/>
              </w:rPr>
              <w:t xml:space="preserve"> providing Primary Frequency Response</w:t>
            </w:r>
          </w:p>
        </w:tc>
        <w:tc>
          <w:tcPr>
            <w:tcW w:w="2036" w:type="dxa"/>
            <w:vAlign w:val="center"/>
          </w:tcPr>
          <w:p w14:paraId="3E911A8C" w14:textId="77777777" w:rsidR="002D1AE6" w:rsidRPr="0003648D" w:rsidRDefault="002D1AE6" w:rsidP="002A5BF3">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vAlign w:val="center"/>
          </w:tcPr>
          <w:p w14:paraId="5FB43B75" w14:textId="77777777" w:rsidR="002D1AE6" w:rsidRPr="0003648D" w:rsidRDefault="002D1AE6" w:rsidP="002A5BF3">
            <w:pPr>
              <w:pStyle w:val="BodyTextNumbered"/>
              <w:ind w:left="0" w:firstLine="0"/>
              <w:jc w:val="center"/>
              <w:rPr>
                <w:b/>
              </w:rPr>
            </w:pPr>
            <w:r w:rsidRPr="0003648D">
              <w:rPr>
                <w:b/>
              </w:rPr>
              <w:t>Load Resource triggered at 59.7 Hz</w:t>
            </w:r>
          </w:p>
        </w:tc>
      </w:tr>
      <w:tr w:rsidR="002D1AE6" w:rsidRPr="0003648D" w14:paraId="3EB5C88F" w14:textId="77777777" w:rsidTr="002A5BF3">
        <w:trPr>
          <w:trHeight w:val="343"/>
        </w:trPr>
        <w:tc>
          <w:tcPr>
            <w:tcW w:w="2219" w:type="dxa"/>
            <w:vAlign w:val="center"/>
          </w:tcPr>
          <w:p w14:paraId="33DD2AD2" w14:textId="77777777" w:rsidR="002D1AE6" w:rsidRPr="0003648D" w:rsidRDefault="002D1AE6" w:rsidP="002A5BF3">
            <w:pPr>
              <w:pStyle w:val="BodyTextNumbered"/>
              <w:ind w:left="0" w:firstLine="0"/>
              <w:jc w:val="center"/>
            </w:pPr>
            <w:proofErr w:type="gramStart"/>
            <w:r w:rsidRPr="0003648D">
              <w:t>Resource</w:t>
            </w:r>
            <w:proofErr w:type="gramEnd"/>
            <w:r>
              <w:t xml:space="preserve"> providing Primary Frequency Response</w:t>
            </w:r>
          </w:p>
        </w:tc>
        <w:tc>
          <w:tcPr>
            <w:tcW w:w="2158" w:type="dxa"/>
            <w:vAlign w:val="center"/>
          </w:tcPr>
          <w:p w14:paraId="46C076AE" w14:textId="77777777" w:rsidR="002D1AE6" w:rsidRPr="0003648D" w:rsidRDefault="002D1AE6" w:rsidP="002A5BF3">
            <w:pPr>
              <w:pStyle w:val="BodyTextNumbered"/>
              <w:ind w:left="0" w:firstLine="0"/>
              <w:jc w:val="center"/>
            </w:pPr>
            <w:r w:rsidRPr="0003648D">
              <w:t>Yes</w:t>
            </w:r>
          </w:p>
        </w:tc>
        <w:tc>
          <w:tcPr>
            <w:tcW w:w="2036" w:type="dxa"/>
            <w:vAlign w:val="center"/>
          </w:tcPr>
          <w:p w14:paraId="6095DA7C" w14:textId="77777777" w:rsidR="002D1AE6" w:rsidRPr="0003648D" w:rsidRDefault="002D1AE6" w:rsidP="002A5BF3">
            <w:pPr>
              <w:pStyle w:val="BodyTextNumbered"/>
              <w:ind w:left="0" w:firstLine="0"/>
              <w:jc w:val="center"/>
            </w:pPr>
            <w:r w:rsidRPr="0003648D">
              <w:t>No</w:t>
            </w:r>
          </w:p>
        </w:tc>
        <w:tc>
          <w:tcPr>
            <w:tcW w:w="2217" w:type="dxa"/>
            <w:vAlign w:val="center"/>
          </w:tcPr>
          <w:p w14:paraId="6FEBA8C0" w14:textId="77777777" w:rsidR="002D1AE6" w:rsidRPr="0003648D" w:rsidRDefault="002D1AE6" w:rsidP="002A5BF3">
            <w:pPr>
              <w:pStyle w:val="BodyTextNumbered"/>
              <w:ind w:left="0" w:firstLine="0"/>
              <w:jc w:val="center"/>
            </w:pPr>
            <w:r w:rsidRPr="0003648D">
              <w:t>No</w:t>
            </w:r>
          </w:p>
        </w:tc>
      </w:tr>
      <w:tr w:rsidR="002D1AE6" w:rsidRPr="0003648D" w14:paraId="08A0D601" w14:textId="77777777" w:rsidTr="002A5BF3">
        <w:trPr>
          <w:trHeight w:val="366"/>
        </w:trPr>
        <w:tc>
          <w:tcPr>
            <w:tcW w:w="2219" w:type="dxa"/>
            <w:vAlign w:val="center"/>
          </w:tcPr>
          <w:p w14:paraId="5EDBE4B3" w14:textId="77777777" w:rsidR="002D1AE6" w:rsidRPr="0003648D" w:rsidRDefault="002D1AE6" w:rsidP="002A5BF3">
            <w:pPr>
              <w:pStyle w:val="BodyTextNumbered"/>
              <w:ind w:left="0" w:firstLine="0"/>
              <w:jc w:val="center"/>
            </w:pPr>
            <w:r w:rsidRPr="0003648D">
              <w:lastRenderedPageBreak/>
              <w:t>Resource providing FFR triggered at 59.85 Hz</w:t>
            </w:r>
          </w:p>
        </w:tc>
        <w:tc>
          <w:tcPr>
            <w:tcW w:w="2158" w:type="dxa"/>
            <w:vAlign w:val="center"/>
          </w:tcPr>
          <w:p w14:paraId="34E17D32" w14:textId="77777777" w:rsidR="002D1AE6" w:rsidRPr="0003648D" w:rsidRDefault="002D1AE6" w:rsidP="002A5BF3">
            <w:pPr>
              <w:pStyle w:val="BodyTextNumbered"/>
              <w:ind w:left="0" w:firstLine="0"/>
              <w:jc w:val="center"/>
            </w:pPr>
            <w:r w:rsidRPr="0003648D">
              <w:t>Yes</w:t>
            </w:r>
          </w:p>
        </w:tc>
        <w:tc>
          <w:tcPr>
            <w:tcW w:w="2036" w:type="dxa"/>
            <w:vAlign w:val="center"/>
          </w:tcPr>
          <w:p w14:paraId="498CBCA8" w14:textId="77777777" w:rsidR="002D1AE6" w:rsidRPr="0003648D" w:rsidRDefault="002D1AE6" w:rsidP="002A5BF3">
            <w:pPr>
              <w:pStyle w:val="BodyTextNumbered"/>
              <w:ind w:left="0" w:firstLine="0"/>
              <w:jc w:val="center"/>
            </w:pPr>
            <w:r w:rsidRPr="0003648D">
              <w:t>Yes</w:t>
            </w:r>
          </w:p>
        </w:tc>
        <w:tc>
          <w:tcPr>
            <w:tcW w:w="2217" w:type="dxa"/>
            <w:vAlign w:val="center"/>
          </w:tcPr>
          <w:p w14:paraId="372E5C89" w14:textId="77777777" w:rsidR="002D1AE6" w:rsidRPr="0003648D" w:rsidRDefault="002D1AE6" w:rsidP="002A5BF3">
            <w:pPr>
              <w:pStyle w:val="BodyTextNumbered"/>
              <w:ind w:left="0" w:firstLine="0"/>
              <w:jc w:val="center"/>
            </w:pPr>
            <w:r w:rsidRPr="0003648D">
              <w:t>Yes</w:t>
            </w:r>
          </w:p>
        </w:tc>
      </w:tr>
      <w:tr w:rsidR="002D1AE6" w:rsidRPr="0003648D" w14:paraId="79FE23F2" w14:textId="77777777" w:rsidTr="002A5BF3">
        <w:trPr>
          <w:trHeight w:val="527"/>
        </w:trPr>
        <w:tc>
          <w:tcPr>
            <w:tcW w:w="2219" w:type="dxa"/>
            <w:vAlign w:val="center"/>
          </w:tcPr>
          <w:p w14:paraId="1D3E9CDD" w14:textId="77777777" w:rsidR="002D1AE6" w:rsidRPr="0003648D" w:rsidRDefault="002D1AE6" w:rsidP="002A5BF3">
            <w:pPr>
              <w:pStyle w:val="BodyTextNumbered"/>
              <w:ind w:left="0" w:firstLine="0"/>
              <w:jc w:val="center"/>
            </w:pPr>
            <w:r w:rsidRPr="0003648D">
              <w:t>Load Resource triggered at 59.7 Hz</w:t>
            </w:r>
          </w:p>
        </w:tc>
        <w:tc>
          <w:tcPr>
            <w:tcW w:w="2158" w:type="dxa"/>
            <w:vAlign w:val="center"/>
          </w:tcPr>
          <w:p w14:paraId="06147C1E" w14:textId="77777777" w:rsidR="002D1AE6" w:rsidRPr="0003648D" w:rsidRDefault="002D1AE6" w:rsidP="002A5BF3">
            <w:pPr>
              <w:pStyle w:val="BodyTextNumbered"/>
              <w:ind w:left="0" w:firstLine="0"/>
              <w:jc w:val="center"/>
            </w:pPr>
            <w:r w:rsidRPr="0003648D">
              <w:t>Yes</w:t>
            </w:r>
          </w:p>
        </w:tc>
        <w:tc>
          <w:tcPr>
            <w:tcW w:w="2036" w:type="dxa"/>
            <w:vAlign w:val="center"/>
          </w:tcPr>
          <w:p w14:paraId="5AEA365B" w14:textId="77777777" w:rsidR="002D1AE6" w:rsidRPr="0003648D" w:rsidRDefault="002D1AE6" w:rsidP="002A5BF3">
            <w:pPr>
              <w:pStyle w:val="BodyTextNumbered"/>
              <w:ind w:left="0" w:firstLine="0"/>
              <w:jc w:val="center"/>
            </w:pPr>
            <w:r w:rsidRPr="0003648D">
              <w:t>No</w:t>
            </w:r>
          </w:p>
        </w:tc>
        <w:tc>
          <w:tcPr>
            <w:tcW w:w="2217" w:type="dxa"/>
            <w:vAlign w:val="center"/>
          </w:tcPr>
          <w:p w14:paraId="66342862" w14:textId="77777777" w:rsidR="002D1AE6" w:rsidRPr="0003648D" w:rsidRDefault="002D1AE6" w:rsidP="002A5BF3">
            <w:pPr>
              <w:pStyle w:val="BodyTextNumbered"/>
              <w:ind w:left="0" w:firstLine="0"/>
              <w:jc w:val="center"/>
            </w:pPr>
            <w:r w:rsidRPr="0003648D">
              <w:t>Yes</w:t>
            </w:r>
          </w:p>
        </w:tc>
      </w:tr>
    </w:tbl>
    <w:bookmarkEnd w:id="144"/>
    <w:p w14:paraId="25B5EDC8" w14:textId="77777777" w:rsidR="002D1AE6" w:rsidRDefault="002D1AE6" w:rsidP="002D1AE6">
      <w:pPr>
        <w:spacing w:before="240" w:after="240"/>
        <w:ind w:left="720" w:hanging="720"/>
      </w:pPr>
      <w:r>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2D1AE6" w:rsidRPr="0003648D" w14:paraId="43DB38FC" w14:textId="77777777" w:rsidTr="002A5BF3">
        <w:trPr>
          <w:trHeight w:val="863"/>
        </w:trPr>
        <w:tc>
          <w:tcPr>
            <w:tcW w:w="2250" w:type="dxa"/>
            <w:vAlign w:val="center"/>
          </w:tcPr>
          <w:p w14:paraId="4F6FD6AA" w14:textId="77777777" w:rsidR="002D1AE6" w:rsidRDefault="002D1AE6" w:rsidP="002A5BF3">
            <w:pPr>
              <w:pStyle w:val="BodyTextNumbered"/>
              <w:ind w:left="0" w:firstLine="0"/>
              <w:jc w:val="center"/>
              <w:rPr>
                <w:b/>
              </w:rPr>
            </w:pPr>
          </w:p>
        </w:tc>
        <w:tc>
          <w:tcPr>
            <w:tcW w:w="6390" w:type="dxa"/>
            <w:gridSpan w:val="2"/>
            <w:vAlign w:val="center"/>
          </w:tcPr>
          <w:p w14:paraId="108B1CC4" w14:textId="77777777" w:rsidR="002D1AE6" w:rsidRPr="003A562E" w:rsidRDefault="002D1AE6" w:rsidP="002A5BF3">
            <w:pPr>
              <w:pStyle w:val="BodyTextNumbered"/>
              <w:ind w:left="0" w:firstLine="0"/>
              <w:jc w:val="center"/>
              <w:rPr>
                <w:b/>
              </w:rPr>
            </w:pPr>
            <w:r>
              <w:rPr>
                <w:b/>
                <w:bCs/>
              </w:rPr>
              <w:t>Allowable Non-Spin Ancillary Service Trades</w:t>
            </w:r>
          </w:p>
        </w:tc>
      </w:tr>
      <w:tr w:rsidR="002D1AE6" w:rsidRPr="0003648D" w14:paraId="418A8CB6" w14:textId="77777777" w:rsidTr="002A5BF3">
        <w:trPr>
          <w:trHeight w:val="863"/>
        </w:trPr>
        <w:tc>
          <w:tcPr>
            <w:tcW w:w="2250" w:type="dxa"/>
            <w:vAlign w:val="center"/>
          </w:tcPr>
          <w:p w14:paraId="4C25F4B6" w14:textId="77777777" w:rsidR="002D1AE6" w:rsidRPr="0003648D" w:rsidRDefault="002D1AE6" w:rsidP="002A5BF3">
            <w:pPr>
              <w:pStyle w:val="BodyTextNumbered"/>
              <w:ind w:left="0" w:firstLine="0"/>
              <w:jc w:val="center"/>
              <w:rPr>
                <w:b/>
              </w:rPr>
            </w:pPr>
            <w:r>
              <w:rPr>
                <w:b/>
              </w:rPr>
              <w:t>Original Responsibility</w:t>
            </w:r>
          </w:p>
        </w:tc>
        <w:tc>
          <w:tcPr>
            <w:tcW w:w="3150" w:type="dxa"/>
            <w:vAlign w:val="center"/>
          </w:tcPr>
          <w:p w14:paraId="6729C9CC" w14:textId="77777777" w:rsidR="002D1AE6" w:rsidRPr="003A562E" w:rsidRDefault="002D1AE6" w:rsidP="002A5BF3">
            <w:pPr>
              <w:pStyle w:val="BodyTextNumbered"/>
              <w:ind w:left="0" w:firstLine="0"/>
              <w:jc w:val="center"/>
              <w:rPr>
                <w:b/>
              </w:rPr>
            </w:pPr>
            <w:r w:rsidRPr="003A562E">
              <w:rPr>
                <w:b/>
              </w:rPr>
              <w:t>Generation Resource or Controllable Load Resource</w:t>
            </w:r>
          </w:p>
        </w:tc>
        <w:tc>
          <w:tcPr>
            <w:tcW w:w="3240" w:type="dxa"/>
            <w:vAlign w:val="center"/>
          </w:tcPr>
          <w:p w14:paraId="492F9597" w14:textId="77777777" w:rsidR="002D1AE6" w:rsidRPr="003A562E" w:rsidRDefault="002D1AE6" w:rsidP="002A5BF3">
            <w:pPr>
              <w:pStyle w:val="BodyTextNumbered"/>
              <w:ind w:left="0" w:firstLine="0"/>
              <w:jc w:val="center"/>
              <w:rPr>
                <w:b/>
              </w:rPr>
            </w:pPr>
            <w:r w:rsidRPr="003A562E">
              <w:rPr>
                <w:b/>
              </w:rPr>
              <w:t>Load Resource other than a Controllable Load Resource</w:t>
            </w:r>
          </w:p>
        </w:tc>
      </w:tr>
      <w:tr w:rsidR="002D1AE6" w:rsidRPr="0003648D" w14:paraId="38BCA717" w14:textId="77777777" w:rsidTr="002A5BF3">
        <w:trPr>
          <w:trHeight w:val="343"/>
        </w:trPr>
        <w:tc>
          <w:tcPr>
            <w:tcW w:w="2250" w:type="dxa"/>
            <w:vAlign w:val="center"/>
          </w:tcPr>
          <w:p w14:paraId="7B44E733" w14:textId="77777777" w:rsidR="002D1AE6" w:rsidRPr="007E356C" w:rsidRDefault="002D1AE6" w:rsidP="002A5BF3">
            <w:pPr>
              <w:pStyle w:val="BodyTextNumbered"/>
              <w:ind w:left="0" w:firstLine="0"/>
              <w:jc w:val="center"/>
              <w:rPr>
                <w:bCs/>
              </w:rPr>
            </w:pPr>
            <w:r>
              <w:rPr>
                <w:bCs/>
              </w:rPr>
              <w:t>Generation Resource or Controllable Load Resource</w:t>
            </w:r>
          </w:p>
        </w:tc>
        <w:tc>
          <w:tcPr>
            <w:tcW w:w="3150" w:type="dxa"/>
            <w:vAlign w:val="center"/>
          </w:tcPr>
          <w:p w14:paraId="1D667B80" w14:textId="77777777" w:rsidR="002D1AE6" w:rsidRPr="0003648D" w:rsidRDefault="002D1AE6" w:rsidP="002A5BF3">
            <w:pPr>
              <w:pStyle w:val="BodyTextNumbered"/>
              <w:ind w:left="0" w:firstLine="0"/>
              <w:jc w:val="center"/>
            </w:pPr>
            <w:r>
              <w:t>Yes</w:t>
            </w:r>
          </w:p>
        </w:tc>
        <w:tc>
          <w:tcPr>
            <w:tcW w:w="3240" w:type="dxa"/>
            <w:vAlign w:val="center"/>
          </w:tcPr>
          <w:p w14:paraId="7F9CAD98" w14:textId="77777777" w:rsidR="002D1AE6" w:rsidRDefault="002D1AE6" w:rsidP="002A5BF3">
            <w:pPr>
              <w:pStyle w:val="BodyTextNumbered"/>
              <w:ind w:left="0" w:firstLine="0"/>
              <w:jc w:val="center"/>
            </w:pPr>
            <w:r>
              <w:t>No</w:t>
            </w:r>
          </w:p>
        </w:tc>
      </w:tr>
      <w:tr w:rsidR="002D1AE6" w:rsidRPr="0003648D" w14:paraId="08499AB7" w14:textId="77777777" w:rsidTr="002A5BF3">
        <w:trPr>
          <w:trHeight w:val="343"/>
        </w:trPr>
        <w:tc>
          <w:tcPr>
            <w:tcW w:w="2250" w:type="dxa"/>
            <w:vAlign w:val="center"/>
          </w:tcPr>
          <w:p w14:paraId="3862F566" w14:textId="77777777" w:rsidR="002D1AE6" w:rsidRDefault="002D1AE6" w:rsidP="002A5BF3">
            <w:pPr>
              <w:pStyle w:val="BodyTextNumbered"/>
              <w:ind w:left="0" w:firstLine="0"/>
              <w:jc w:val="center"/>
              <w:rPr>
                <w:bCs/>
              </w:rPr>
            </w:pPr>
            <w:r w:rsidRPr="00466B35">
              <w:rPr>
                <w:bCs/>
              </w:rPr>
              <w:t>Load Resource other than a Controllable Load Resource</w:t>
            </w:r>
          </w:p>
        </w:tc>
        <w:tc>
          <w:tcPr>
            <w:tcW w:w="3150" w:type="dxa"/>
            <w:vAlign w:val="center"/>
          </w:tcPr>
          <w:p w14:paraId="476D0DF1" w14:textId="77777777" w:rsidR="002D1AE6" w:rsidRDefault="002D1AE6" w:rsidP="002A5BF3">
            <w:pPr>
              <w:pStyle w:val="BodyTextNumbered"/>
              <w:ind w:left="0" w:firstLine="0"/>
              <w:jc w:val="center"/>
            </w:pPr>
            <w:r>
              <w:t>Yes</w:t>
            </w:r>
          </w:p>
        </w:tc>
        <w:tc>
          <w:tcPr>
            <w:tcW w:w="3240" w:type="dxa"/>
            <w:vAlign w:val="center"/>
          </w:tcPr>
          <w:p w14:paraId="3DBC9FC2" w14:textId="77777777" w:rsidR="002D1AE6" w:rsidRDefault="002D1AE6" w:rsidP="002A5BF3">
            <w:pPr>
              <w:pStyle w:val="BodyTextNumbered"/>
              <w:ind w:left="0" w:firstLine="0"/>
              <w:jc w:val="center"/>
            </w:pPr>
            <w:r>
              <w:t>Yes</w:t>
            </w:r>
          </w:p>
        </w:tc>
      </w:tr>
    </w:tbl>
    <w:p w14:paraId="0AC10BAA" w14:textId="77777777" w:rsidR="002D1AE6" w:rsidRDefault="002D1AE6" w:rsidP="002D1AE6"/>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2D1AE6" w:rsidRPr="004B32CF" w14:paraId="3D28CFD3" w14:textId="77777777" w:rsidTr="002A5BF3">
        <w:trPr>
          <w:trHeight w:val="386"/>
        </w:trPr>
        <w:tc>
          <w:tcPr>
            <w:tcW w:w="9591" w:type="dxa"/>
            <w:shd w:val="pct12" w:color="auto" w:fill="auto"/>
          </w:tcPr>
          <w:p w14:paraId="2AE9408A" w14:textId="77777777" w:rsidR="002D1AE6" w:rsidRPr="004B32CF" w:rsidRDefault="002D1AE6" w:rsidP="002A5BF3">
            <w:pPr>
              <w:spacing w:before="120" w:after="240"/>
              <w:rPr>
                <w:b/>
                <w:i/>
                <w:iCs/>
              </w:rPr>
            </w:pPr>
            <w:r>
              <w:rPr>
                <w:b/>
                <w:i/>
                <w:iCs/>
              </w:rPr>
              <w:t>[NPRR1213:  Replace paragraph (8</w:t>
            </w:r>
            <w:r w:rsidRPr="004B32CF">
              <w:rPr>
                <w:b/>
                <w:i/>
                <w:iCs/>
              </w:rPr>
              <w:t>) above with the following upon system implementation</w:t>
            </w:r>
            <w:r>
              <w:rPr>
                <w:b/>
                <w:i/>
                <w:iCs/>
              </w:rPr>
              <w:t>, and upon system implementation of NPRR1171</w:t>
            </w:r>
            <w:r w:rsidRPr="004B32CF">
              <w:rPr>
                <w:b/>
                <w:i/>
                <w:iCs/>
              </w:rPr>
              <w:t>:]</w:t>
            </w:r>
          </w:p>
          <w:p w14:paraId="515DC86C" w14:textId="77777777" w:rsidR="002D1AE6" w:rsidRPr="00511F9B" w:rsidRDefault="002D1AE6" w:rsidP="002A5BF3">
            <w:pPr>
              <w:spacing w:before="240" w:after="240"/>
              <w:ind w:left="720" w:hanging="720"/>
            </w:pPr>
            <w:r w:rsidRPr="00511F9B">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2D1AE6" w:rsidRPr="00511F9B" w14:paraId="66AC83F6" w14:textId="77777777" w:rsidTr="002A5BF3">
              <w:trPr>
                <w:trHeight w:hRule="exact" w:val="20"/>
              </w:trPr>
              <w:tc>
                <w:tcPr>
                  <w:tcW w:w="1981" w:type="dxa"/>
                  <w:tcBorders>
                    <w:top w:val="nil"/>
                    <w:left w:val="nil"/>
                    <w:bottom w:val="nil"/>
                    <w:right w:val="nil"/>
                  </w:tcBorders>
                  <w:vAlign w:val="center"/>
                </w:tcPr>
                <w:p w14:paraId="15DEAC5B" w14:textId="77777777" w:rsidR="002D1AE6" w:rsidRPr="00511F9B" w:rsidRDefault="002D1AE6" w:rsidP="002A5BF3">
                  <w:pPr>
                    <w:rPr>
                      <w:sz w:val="2"/>
                    </w:rPr>
                  </w:pPr>
                  <w:bookmarkStart w:id="147" w:name="_e24abb7d_8069_4cd7_843e_3d39a575af03"/>
                  <w:bookmarkStart w:id="148" w:name="_591cca6c_d434_48cc_a427_226040a26b63"/>
                  <w:bookmarkEnd w:id="147"/>
                </w:p>
              </w:tc>
              <w:tc>
                <w:tcPr>
                  <w:tcW w:w="2388" w:type="dxa"/>
                  <w:tcBorders>
                    <w:top w:val="nil"/>
                    <w:left w:val="nil"/>
                    <w:bottom w:val="nil"/>
                    <w:right w:val="nil"/>
                  </w:tcBorders>
                  <w:vAlign w:val="center"/>
                </w:tcPr>
                <w:p w14:paraId="1A86DFB9" w14:textId="77777777" w:rsidR="002D1AE6" w:rsidRPr="00511F9B" w:rsidRDefault="002D1AE6" w:rsidP="002A5BF3">
                  <w:pPr>
                    <w:rPr>
                      <w:sz w:val="2"/>
                    </w:rPr>
                  </w:pPr>
                </w:p>
              </w:tc>
              <w:tc>
                <w:tcPr>
                  <w:tcW w:w="1839" w:type="dxa"/>
                  <w:tcBorders>
                    <w:top w:val="nil"/>
                    <w:left w:val="nil"/>
                    <w:bottom w:val="nil"/>
                    <w:right w:val="nil"/>
                  </w:tcBorders>
                </w:tcPr>
                <w:p w14:paraId="43418CAE" w14:textId="77777777" w:rsidR="002D1AE6" w:rsidRPr="00511F9B" w:rsidRDefault="002D1AE6" w:rsidP="002A5BF3">
                  <w:pPr>
                    <w:rPr>
                      <w:sz w:val="2"/>
                    </w:rPr>
                  </w:pPr>
                </w:p>
              </w:tc>
              <w:tc>
                <w:tcPr>
                  <w:tcW w:w="2437" w:type="dxa"/>
                  <w:tcBorders>
                    <w:top w:val="nil"/>
                    <w:left w:val="nil"/>
                    <w:bottom w:val="nil"/>
                    <w:right w:val="nil"/>
                  </w:tcBorders>
                  <w:vAlign w:val="center"/>
                </w:tcPr>
                <w:p w14:paraId="44BECC32" w14:textId="77777777" w:rsidR="002D1AE6" w:rsidRPr="00511F9B" w:rsidRDefault="002D1AE6" w:rsidP="002A5BF3">
                  <w:pPr>
                    <w:rPr>
                      <w:sz w:val="2"/>
                    </w:rPr>
                  </w:pPr>
                </w:p>
              </w:tc>
            </w:tr>
            <w:tr w:rsidR="002D1AE6" w:rsidRPr="00511F9B" w14:paraId="797E02CF" w14:textId="77777777" w:rsidTr="002A5BF3">
              <w:trPr>
                <w:trHeight w:val="863"/>
              </w:trPr>
              <w:tc>
                <w:tcPr>
                  <w:tcW w:w="1981" w:type="dxa"/>
                  <w:vAlign w:val="center"/>
                </w:tcPr>
                <w:p w14:paraId="034F607E" w14:textId="77777777" w:rsidR="002D1AE6" w:rsidRPr="00511F9B" w:rsidRDefault="002D1AE6" w:rsidP="002A5BF3">
                  <w:pPr>
                    <w:spacing w:after="240"/>
                    <w:jc w:val="center"/>
                    <w:rPr>
                      <w:b/>
                      <w:iCs/>
                    </w:rPr>
                  </w:pPr>
                </w:p>
              </w:tc>
              <w:tc>
                <w:tcPr>
                  <w:tcW w:w="6664" w:type="dxa"/>
                  <w:gridSpan w:val="3"/>
                </w:tcPr>
                <w:p w14:paraId="17357960" w14:textId="77777777" w:rsidR="002D1AE6" w:rsidRPr="00511F9B" w:rsidRDefault="002D1AE6" w:rsidP="002A5BF3">
                  <w:pPr>
                    <w:spacing w:after="240"/>
                    <w:jc w:val="center"/>
                    <w:rPr>
                      <w:b/>
                      <w:iCs/>
                    </w:rPr>
                  </w:pPr>
                  <w:r w:rsidRPr="00511F9B">
                    <w:rPr>
                      <w:b/>
                      <w:bCs/>
                      <w:iCs/>
                    </w:rPr>
                    <w:t>Allowable Non-Spin Ancillary Service Trades</w:t>
                  </w:r>
                </w:p>
              </w:tc>
            </w:tr>
            <w:tr w:rsidR="002D1AE6" w:rsidRPr="00511F9B" w14:paraId="1F79C45E" w14:textId="77777777" w:rsidTr="002A5BF3">
              <w:trPr>
                <w:trHeight w:val="863"/>
              </w:trPr>
              <w:tc>
                <w:tcPr>
                  <w:tcW w:w="1981" w:type="dxa"/>
                  <w:vAlign w:val="center"/>
                </w:tcPr>
                <w:p w14:paraId="723EB31C" w14:textId="77777777" w:rsidR="002D1AE6" w:rsidRPr="00511F9B" w:rsidRDefault="002D1AE6" w:rsidP="002A5BF3">
                  <w:pPr>
                    <w:spacing w:after="240"/>
                    <w:jc w:val="center"/>
                    <w:rPr>
                      <w:b/>
                      <w:iCs/>
                    </w:rPr>
                  </w:pPr>
                  <w:r w:rsidRPr="00511F9B">
                    <w:rPr>
                      <w:b/>
                      <w:iCs/>
                    </w:rPr>
                    <w:t>Original Responsibility</w:t>
                  </w:r>
                </w:p>
              </w:tc>
              <w:tc>
                <w:tcPr>
                  <w:tcW w:w="2388" w:type="dxa"/>
                  <w:vAlign w:val="center"/>
                </w:tcPr>
                <w:p w14:paraId="6A6A395F" w14:textId="77777777" w:rsidR="002D1AE6" w:rsidRPr="00511F9B" w:rsidRDefault="002D1AE6" w:rsidP="002A5BF3">
                  <w:pPr>
                    <w:spacing w:after="240"/>
                    <w:jc w:val="center"/>
                    <w:rPr>
                      <w:b/>
                      <w:iCs/>
                    </w:rPr>
                  </w:pPr>
                  <w:r w:rsidRPr="00511F9B">
                    <w:rPr>
                      <w:b/>
                      <w:iCs/>
                    </w:rPr>
                    <w:t>Generation Resource not DGR</w:t>
                  </w:r>
                  <w:r>
                    <w:rPr>
                      <w:b/>
                      <w:iCs/>
                    </w:rPr>
                    <w:t xml:space="preserve">s </w:t>
                  </w:r>
                  <w:r w:rsidRPr="00B70A57">
                    <w:rPr>
                      <w:b/>
                      <w:bCs/>
                      <w:iCs/>
                    </w:rPr>
                    <w:t xml:space="preserve">and </w:t>
                  </w:r>
                  <w:r w:rsidRPr="00511F9B">
                    <w:rPr>
                      <w:b/>
                      <w:iCs/>
                    </w:rPr>
                    <w:t>DESR</w:t>
                  </w:r>
                  <w:r>
                    <w:rPr>
                      <w:b/>
                      <w:iCs/>
                    </w:rPr>
                    <w:t>s</w:t>
                  </w:r>
                  <w:r w:rsidRPr="00511F9B">
                    <w:rPr>
                      <w:b/>
                      <w:iCs/>
                    </w:rPr>
                    <w:t xml:space="preserve"> on </w:t>
                  </w:r>
                  <w:r>
                    <w:rPr>
                      <w:b/>
                      <w:iCs/>
                    </w:rPr>
                    <w:t>a L</w:t>
                  </w:r>
                  <w:r w:rsidRPr="00511F9B">
                    <w:rPr>
                      <w:b/>
                      <w:iCs/>
                    </w:rPr>
                    <w:t>oad shed</w:t>
                  </w:r>
                  <w:r>
                    <w:rPr>
                      <w:b/>
                      <w:iCs/>
                    </w:rPr>
                    <w:t xml:space="preserve"> circuit</w:t>
                  </w:r>
                  <w:r w:rsidRPr="00511F9B">
                    <w:rPr>
                      <w:b/>
                      <w:iCs/>
                    </w:rPr>
                    <w:t xml:space="preserve"> or Controllable Load Resource</w:t>
                  </w:r>
                </w:p>
              </w:tc>
              <w:tc>
                <w:tcPr>
                  <w:tcW w:w="1839" w:type="dxa"/>
                  <w:vAlign w:val="center"/>
                </w:tcPr>
                <w:p w14:paraId="0827E9A0" w14:textId="77777777" w:rsidR="002D1AE6" w:rsidRPr="00511F9B" w:rsidRDefault="002D1AE6" w:rsidP="002A5BF3">
                  <w:pPr>
                    <w:spacing w:after="240"/>
                    <w:jc w:val="center"/>
                    <w:rPr>
                      <w:b/>
                      <w:iCs/>
                    </w:rPr>
                  </w:pPr>
                  <w:r w:rsidRPr="00511F9B">
                    <w:rPr>
                      <w:b/>
                      <w:iCs/>
                    </w:rPr>
                    <w:t>DGR</w:t>
                  </w:r>
                  <w:r>
                    <w:rPr>
                      <w:b/>
                      <w:iCs/>
                    </w:rPr>
                    <w:t xml:space="preserve">s and </w:t>
                  </w:r>
                  <w:r w:rsidRPr="00511F9B">
                    <w:rPr>
                      <w:b/>
                      <w:iCs/>
                    </w:rPr>
                    <w:t>DESR</w:t>
                  </w:r>
                  <w:r>
                    <w:rPr>
                      <w:b/>
                      <w:iCs/>
                    </w:rPr>
                    <w:t>s</w:t>
                  </w:r>
                  <w:r w:rsidRPr="00511F9B">
                    <w:rPr>
                      <w:b/>
                      <w:iCs/>
                    </w:rPr>
                    <w:t xml:space="preserve"> on</w:t>
                  </w:r>
                  <w:r>
                    <w:rPr>
                      <w:b/>
                      <w:iCs/>
                    </w:rPr>
                    <w:t xml:space="preserve"> a </w:t>
                  </w:r>
                  <w:r w:rsidRPr="00511F9B">
                    <w:rPr>
                      <w:b/>
                      <w:iCs/>
                    </w:rPr>
                    <w:t xml:space="preserve"> </w:t>
                  </w:r>
                  <w:r>
                    <w:rPr>
                      <w:b/>
                      <w:iCs/>
                    </w:rPr>
                    <w:t>L</w:t>
                  </w:r>
                  <w:r w:rsidRPr="00511F9B">
                    <w:rPr>
                      <w:b/>
                      <w:iCs/>
                    </w:rPr>
                    <w:t>oad shed</w:t>
                  </w:r>
                  <w:r>
                    <w:rPr>
                      <w:b/>
                      <w:iCs/>
                    </w:rPr>
                    <w:t xml:space="preserve"> circuit</w:t>
                  </w:r>
                </w:p>
              </w:tc>
              <w:tc>
                <w:tcPr>
                  <w:tcW w:w="2437" w:type="dxa"/>
                  <w:vAlign w:val="center"/>
                </w:tcPr>
                <w:p w14:paraId="7E3A591E" w14:textId="77777777" w:rsidR="002D1AE6" w:rsidRPr="00511F9B" w:rsidRDefault="002D1AE6" w:rsidP="002A5BF3">
                  <w:pPr>
                    <w:spacing w:after="240"/>
                    <w:jc w:val="center"/>
                    <w:rPr>
                      <w:b/>
                      <w:iCs/>
                    </w:rPr>
                  </w:pPr>
                  <w:r w:rsidRPr="00511F9B">
                    <w:rPr>
                      <w:b/>
                      <w:iCs/>
                    </w:rPr>
                    <w:t>Load Resource other than a Controllable Load Resource</w:t>
                  </w:r>
                </w:p>
              </w:tc>
            </w:tr>
            <w:tr w:rsidR="002D1AE6" w:rsidRPr="00511F9B" w14:paraId="5F525E17" w14:textId="77777777" w:rsidTr="002A5BF3">
              <w:trPr>
                <w:trHeight w:val="343"/>
              </w:trPr>
              <w:tc>
                <w:tcPr>
                  <w:tcW w:w="1981" w:type="dxa"/>
                  <w:vAlign w:val="center"/>
                </w:tcPr>
                <w:p w14:paraId="1D6F165A" w14:textId="77777777" w:rsidR="002D1AE6" w:rsidRPr="00D826FD" w:rsidRDefault="002D1AE6" w:rsidP="002A5BF3">
                  <w:pPr>
                    <w:spacing w:after="240"/>
                    <w:jc w:val="center"/>
                    <w:rPr>
                      <w:bCs/>
                      <w:iCs/>
                    </w:rPr>
                  </w:pPr>
                  <w:r w:rsidRPr="00D826FD">
                    <w:rPr>
                      <w:bCs/>
                      <w:iCs/>
                    </w:rPr>
                    <w:t xml:space="preserve">Generation Resource not on circuits subject to Load shed or </w:t>
                  </w:r>
                  <w:r w:rsidRPr="00D826FD">
                    <w:rPr>
                      <w:bCs/>
                      <w:iCs/>
                    </w:rPr>
                    <w:lastRenderedPageBreak/>
                    <w:t>Controllable Load Resource</w:t>
                  </w:r>
                </w:p>
              </w:tc>
              <w:tc>
                <w:tcPr>
                  <w:tcW w:w="2388" w:type="dxa"/>
                  <w:vAlign w:val="center"/>
                </w:tcPr>
                <w:p w14:paraId="49B94A1E" w14:textId="77777777" w:rsidR="002D1AE6" w:rsidRPr="00511F9B" w:rsidRDefault="002D1AE6" w:rsidP="002A5BF3">
                  <w:pPr>
                    <w:spacing w:after="240"/>
                    <w:jc w:val="center"/>
                    <w:rPr>
                      <w:iCs/>
                    </w:rPr>
                  </w:pPr>
                  <w:r w:rsidRPr="00511F9B">
                    <w:rPr>
                      <w:iCs/>
                    </w:rPr>
                    <w:lastRenderedPageBreak/>
                    <w:t>Yes</w:t>
                  </w:r>
                </w:p>
              </w:tc>
              <w:tc>
                <w:tcPr>
                  <w:tcW w:w="1839" w:type="dxa"/>
                  <w:vAlign w:val="center"/>
                </w:tcPr>
                <w:p w14:paraId="645D4F6A" w14:textId="77777777" w:rsidR="002D1AE6" w:rsidRPr="00511F9B" w:rsidRDefault="002D1AE6" w:rsidP="002A5BF3">
                  <w:pPr>
                    <w:spacing w:after="240"/>
                    <w:jc w:val="center"/>
                    <w:rPr>
                      <w:iCs/>
                    </w:rPr>
                  </w:pPr>
                  <w:r w:rsidRPr="00511F9B">
                    <w:rPr>
                      <w:iCs/>
                    </w:rPr>
                    <w:t>No</w:t>
                  </w:r>
                </w:p>
              </w:tc>
              <w:tc>
                <w:tcPr>
                  <w:tcW w:w="2437" w:type="dxa"/>
                  <w:vAlign w:val="center"/>
                </w:tcPr>
                <w:p w14:paraId="6ABC92A3" w14:textId="77777777" w:rsidR="002D1AE6" w:rsidRPr="00511F9B" w:rsidRDefault="002D1AE6" w:rsidP="002A5BF3">
                  <w:pPr>
                    <w:spacing w:after="240"/>
                    <w:jc w:val="center"/>
                    <w:rPr>
                      <w:iCs/>
                    </w:rPr>
                  </w:pPr>
                  <w:r w:rsidRPr="00511F9B">
                    <w:rPr>
                      <w:iCs/>
                    </w:rPr>
                    <w:t>No</w:t>
                  </w:r>
                </w:p>
              </w:tc>
            </w:tr>
            <w:tr w:rsidR="002D1AE6" w:rsidRPr="00511F9B" w14:paraId="59632A93" w14:textId="77777777" w:rsidTr="002A5BF3">
              <w:trPr>
                <w:trHeight w:val="343"/>
              </w:trPr>
              <w:tc>
                <w:tcPr>
                  <w:tcW w:w="1981" w:type="dxa"/>
                  <w:vAlign w:val="center"/>
                </w:tcPr>
                <w:p w14:paraId="75F08141" w14:textId="77777777" w:rsidR="002D1AE6" w:rsidRPr="00D826FD" w:rsidRDefault="002D1AE6" w:rsidP="002A5BF3">
                  <w:pPr>
                    <w:spacing w:after="240"/>
                    <w:jc w:val="center"/>
                    <w:rPr>
                      <w:bCs/>
                      <w:iCs/>
                    </w:rPr>
                  </w:pPr>
                  <w:r w:rsidRPr="00A76E59">
                    <w:rPr>
                      <w:bCs/>
                      <w:iCs/>
                    </w:rPr>
                    <w:t xml:space="preserve">DGRs </w:t>
                  </w:r>
                  <w:r>
                    <w:rPr>
                      <w:bCs/>
                      <w:iCs/>
                    </w:rPr>
                    <w:t xml:space="preserve">and </w:t>
                  </w:r>
                  <w:r w:rsidRPr="00A76E59">
                    <w:rPr>
                      <w:bCs/>
                      <w:iCs/>
                    </w:rPr>
                    <w:t>DESRs on a</w:t>
                  </w:r>
                  <w:r>
                    <w:rPr>
                      <w:bCs/>
                      <w:iCs/>
                    </w:rPr>
                    <w:t xml:space="preserve"> </w:t>
                  </w:r>
                  <w:r w:rsidRPr="00A76E59">
                    <w:rPr>
                      <w:bCs/>
                      <w:iCs/>
                    </w:rPr>
                    <w:t>Load shed circuit</w:t>
                  </w:r>
                </w:p>
              </w:tc>
              <w:tc>
                <w:tcPr>
                  <w:tcW w:w="2388" w:type="dxa"/>
                  <w:vAlign w:val="center"/>
                </w:tcPr>
                <w:p w14:paraId="269B7FD8" w14:textId="77777777" w:rsidR="002D1AE6" w:rsidRPr="00511F9B" w:rsidRDefault="002D1AE6" w:rsidP="002A5BF3">
                  <w:pPr>
                    <w:spacing w:after="240"/>
                    <w:jc w:val="center"/>
                    <w:rPr>
                      <w:iCs/>
                    </w:rPr>
                  </w:pPr>
                  <w:r w:rsidRPr="00511F9B">
                    <w:rPr>
                      <w:iCs/>
                    </w:rPr>
                    <w:t>Yes</w:t>
                  </w:r>
                </w:p>
              </w:tc>
              <w:tc>
                <w:tcPr>
                  <w:tcW w:w="1839" w:type="dxa"/>
                  <w:vAlign w:val="center"/>
                </w:tcPr>
                <w:p w14:paraId="3684443B" w14:textId="77777777" w:rsidR="002D1AE6" w:rsidRPr="00511F9B" w:rsidRDefault="002D1AE6" w:rsidP="002A5BF3">
                  <w:pPr>
                    <w:spacing w:after="240"/>
                    <w:jc w:val="center"/>
                    <w:rPr>
                      <w:iCs/>
                    </w:rPr>
                  </w:pPr>
                  <w:r w:rsidRPr="00511F9B">
                    <w:rPr>
                      <w:iCs/>
                    </w:rPr>
                    <w:t>Yes</w:t>
                  </w:r>
                </w:p>
              </w:tc>
              <w:tc>
                <w:tcPr>
                  <w:tcW w:w="2437" w:type="dxa"/>
                  <w:vAlign w:val="center"/>
                </w:tcPr>
                <w:p w14:paraId="0B3A5F35" w14:textId="77777777" w:rsidR="002D1AE6" w:rsidRPr="00511F9B" w:rsidRDefault="002D1AE6" w:rsidP="002A5BF3">
                  <w:pPr>
                    <w:spacing w:after="240"/>
                    <w:jc w:val="center"/>
                    <w:rPr>
                      <w:iCs/>
                    </w:rPr>
                  </w:pPr>
                  <w:r w:rsidRPr="00511F9B">
                    <w:rPr>
                      <w:iCs/>
                    </w:rPr>
                    <w:t>No</w:t>
                  </w:r>
                </w:p>
              </w:tc>
            </w:tr>
            <w:tr w:rsidR="002D1AE6" w:rsidRPr="00511F9B" w14:paraId="2A9CFF92" w14:textId="77777777" w:rsidTr="002A5BF3">
              <w:trPr>
                <w:trHeight w:val="343"/>
              </w:trPr>
              <w:tc>
                <w:tcPr>
                  <w:tcW w:w="1981" w:type="dxa"/>
                  <w:vAlign w:val="center"/>
                </w:tcPr>
                <w:p w14:paraId="4C653DB1" w14:textId="77777777" w:rsidR="002D1AE6" w:rsidRPr="00D826FD" w:rsidRDefault="002D1AE6" w:rsidP="002A5BF3">
                  <w:pPr>
                    <w:spacing w:after="240"/>
                    <w:jc w:val="center"/>
                    <w:rPr>
                      <w:bCs/>
                      <w:iCs/>
                    </w:rPr>
                  </w:pPr>
                  <w:r w:rsidRPr="00D826FD">
                    <w:rPr>
                      <w:bCs/>
                      <w:iCs/>
                    </w:rPr>
                    <w:t>Load Resource other than a Controllable Load Resource</w:t>
                  </w:r>
                </w:p>
              </w:tc>
              <w:tc>
                <w:tcPr>
                  <w:tcW w:w="2388" w:type="dxa"/>
                  <w:vAlign w:val="center"/>
                </w:tcPr>
                <w:p w14:paraId="62FC858B" w14:textId="77777777" w:rsidR="002D1AE6" w:rsidRPr="00511F9B" w:rsidRDefault="002D1AE6" w:rsidP="002A5BF3">
                  <w:pPr>
                    <w:spacing w:after="240"/>
                    <w:jc w:val="center"/>
                    <w:rPr>
                      <w:iCs/>
                    </w:rPr>
                  </w:pPr>
                  <w:r w:rsidRPr="00511F9B">
                    <w:rPr>
                      <w:iCs/>
                    </w:rPr>
                    <w:t>Yes</w:t>
                  </w:r>
                </w:p>
              </w:tc>
              <w:tc>
                <w:tcPr>
                  <w:tcW w:w="1839" w:type="dxa"/>
                  <w:vAlign w:val="center"/>
                </w:tcPr>
                <w:p w14:paraId="0C9C01F6" w14:textId="77777777" w:rsidR="002D1AE6" w:rsidRPr="00511F9B" w:rsidRDefault="002D1AE6" w:rsidP="002A5BF3">
                  <w:pPr>
                    <w:spacing w:after="240"/>
                    <w:jc w:val="center"/>
                    <w:rPr>
                      <w:iCs/>
                    </w:rPr>
                  </w:pPr>
                  <w:r w:rsidRPr="00511F9B">
                    <w:rPr>
                      <w:iCs/>
                    </w:rPr>
                    <w:t>No</w:t>
                  </w:r>
                </w:p>
              </w:tc>
              <w:tc>
                <w:tcPr>
                  <w:tcW w:w="2437" w:type="dxa"/>
                  <w:vAlign w:val="center"/>
                </w:tcPr>
                <w:p w14:paraId="5803F363" w14:textId="77777777" w:rsidR="002D1AE6" w:rsidRPr="00511F9B" w:rsidRDefault="002D1AE6" w:rsidP="002A5BF3">
                  <w:pPr>
                    <w:spacing w:after="240"/>
                    <w:jc w:val="center"/>
                    <w:rPr>
                      <w:iCs/>
                    </w:rPr>
                  </w:pPr>
                  <w:r w:rsidRPr="00511F9B">
                    <w:rPr>
                      <w:iCs/>
                    </w:rPr>
                    <w:t>Yes</w:t>
                  </w:r>
                </w:p>
              </w:tc>
            </w:tr>
            <w:bookmarkEnd w:id="148"/>
          </w:tbl>
          <w:p w14:paraId="64055F60" w14:textId="77777777" w:rsidR="002D1AE6" w:rsidRPr="00BE69DE" w:rsidRDefault="002D1AE6" w:rsidP="002A5BF3">
            <w:pPr>
              <w:spacing w:after="240"/>
              <w:ind w:left="720" w:hanging="720"/>
            </w:pPr>
          </w:p>
        </w:tc>
      </w:tr>
    </w:tbl>
    <w:p w14:paraId="61B9A558" w14:textId="77777777" w:rsidR="002D1AE6" w:rsidRPr="003A562E" w:rsidRDefault="002D1AE6" w:rsidP="002D1AE6">
      <w:pPr>
        <w:spacing w:before="240" w:after="240"/>
        <w:ind w:left="720" w:hanging="720"/>
        <w:rPr>
          <w:bCs/>
        </w:rPr>
      </w:pPr>
      <w:r w:rsidRPr="003A562E">
        <w:rPr>
          <w:bCs/>
        </w:rPr>
        <w:lastRenderedPageBreak/>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Regulation Service</w:t>
      </w:r>
      <w:r w:rsidRPr="003A562E">
        <w:rPr>
          <w:bCs/>
        </w:rPr>
        <w:t xml:space="preserve"> </w:t>
      </w:r>
      <w:r w:rsidRPr="0003648D">
        <w:t xml:space="preserve">may transfer </w:t>
      </w:r>
      <w:r>
        <w:t xml:space="preserve">that portion of </w:t>
      </w:r>
      <w:r w:rsidRPr="0003648D">
        <w:t xml:space="preserve">its </w:t>
      </w:r>
      <w:r>
        <w:t>Ancillary Service Supply Responsibility</w:t>
      </w:r>
      <w:r w:rsidRPr="0003648D">
        <w:t xml:space="preserve"> via Ancillary Service Trade(s) to another QSE only if that QSE </w:t>
      </w:r>
      <w:r>
        <w:t xml:space="preserve">provides the transferred portion with </w:t>
      </w:r>
      <w:r w:rsidRPr="00DF76EA">
        <w:t>Regulation Service that is not Fast</w:t>
      </w:r>
      <w:r>
        <w:t>-</w:t>
      </w:r>
      <w:r w:rsidRPr="00DF76EA">
        <w:t>Responding Regulation Service (FRRS)</w:t>
      </w:r>
      <w:r>
        <w:t xml:space="preserve">.  </w:t>
      </w:r>
      <w:r w:rsidRPr="003A562E">
        <w:rPr>
          <w:bCs/>
        </w:rPr>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2D1AE6" w:rsidRPr="0003648D" w14:paraId="7F30546E" w14:textId="77777777" w:rsidTr="002A5BF3">
        <w:trPr>
          <w:trHeight w:val="343"/>
        </w:trPr>
        <w:tc>
          <w:tcPr>
            <w:tcW w:w="2170" w:type="dxa"/>
            <w:vAlign w:val="center"/>
          </w:tcPr>
          <w:p w14:paraId="2A091D0D" w14:textId="77777777" w:rsidR="002D1AE6" w:rsidRPr="0003648D" w:rsidRDefault="002D1AE6" w:rsidP="002A5BF3">
            <w:pPr>
              <w:pStyle w:val="BodyTextNumbered"/>
              <w:ind w:left="0" w:firstLine="0"/>
              <w:jc w:val="center"/>
            </w:pPr>
          </w:p>
        </w:tc>
        <w:tc>
          <w:tcPr>
            <w:tcW w:w="5655" w:type="dxa"/>
            <w:gridSpan w:val="2"/>
          </w:tcPr>
          <w:p w14:paraId="3AAC4DC5" w14:textId="77777777" w:rsidR="002D1AE6" w:rsidRPr="005758E5" w:rsidRDefault="002D1AE6" w:rsidP="002A5BF3">
            <w:pPr>
              <w:pStyle w:val="BodyTextNumbered"/>
              <w:ind w:left="0" w:firstLine="0"/>
              <w:jc w:val="center"/>
              <w:rPr>
                <w:b/>
                <w:bCs/>
              </w:rPr>
            </w:pPr>
            <w:r>
              <w:rPr>
                <w:b/>
                <w:bCs/>
              </w:rPr>
              <w:t xml:space="preserve">Allowable </w:t>
            </w:r>
            <w:proofErr w:type="gramStart"/>
            <w:r>
              <w:rPr>
                <w:b/>
                <w:bCs/>
              </w:rPr>
              <w:t>Regulation</w:t>
            </w:r>
            <w:proofErr w:type="gramEnd"/>
            <w:r>
              <w:rPr>
                <w:b/>
                <w:bCs/>
              </w:rPr>
              <w:t xml:space="preserve"> Ancillary Service Trades</w:t>
            </w:r>
          </w:p>
        </w:tc>
      </w:tr>
      <w:tr w:rsidR="002D1AE6" w:rsidRPr="0003648D" w14:paraId="7A5B06CE" w14:textId="77777777" w:rsidTr="002A5BF3">
        <w:trPr>
          <w:trHeight w:val="527"/>
        </w:trPr>
        <w:tc>
          <w:tcPr>
            <w:tcW w:w="2170" w:type="dxa"/>
            <w:vAlign w:val="center"/>
          </w:tcPr>
          <w:p w14:paraId="7C24064E" w14:textId="77777777" w:rsidR="002D1AE6" w:rsidRPr="0003648D" w:rsidRDefault="002D1AE6" w:rsidP="002A5BF3">
            <w:pPr>
              <w:pStyle w:val="BodyTextNumbered"/>
              <w:ind w:left="0" w:firstLine="0"/>
              <w:jc w:val="center"/>
              <w:rPr>
                <w:b/>
              </w:rPr>
            </w:pPr>
            <w:r w:rsidRPr="0003648D">
              <w:rPr>
                <w:b/>
              </w:rPr>
              <w:t>Original Responsibility</w:t>
            </w:r>
          </w:p>
        </w:tc>
        <w:tc>
          <w:tcPr>
            <w:tcW w:w="2865" w:type="dxa"/>
            <w:vAlign w:val="center"/>
          </w:tcPr>
          <w:p w14:paraId="0D12D267" w14:textId="77777777" w:rsidR="002D1AE6" w:rsidRPr="0003648D" w:rsidRDefault="002D1AE6" w:rsidP="002A5BF3">
            <w:pPr>
              <w:pStyle w:val="BodyTextNumbered"/>
              <w:ind w:left="0" w:firstLine="0"/>
              <w:jc w:val="center"/>
              <w:rPr>
                <w:b/>
              </w:rPr>
            </w:pPr>
            <w:r>
              <w:rPr>
                <w:b/>
              </w:rPr>
              <w:t>Regulation Service that is not FRRS</w:t>
            </w:r>
          </w:p>
        </w:tc>
        <w:tc>
          <w:tcPr>
            <w:tcW w:w="2790" w:type="dxa"/>
            <w:vAlign w:val="center"/>
          </w:tcPr>
          <w:p w14:paraId="261E7AD5" w14:textId="77777777" w:rsidR="002D1AE6" w:rsidRPr="0003648D" w:rsidRDefault="002D1AE6" w:rsidP="002A5BF3">
            <w:pPr>
              <w:pStyle w:val="BodyTextNumbered"/>
              <w:ind w:left="0" w:firstLine="0"/>
              <w:jc w:val="center"/>
              <w:rPr>
                <w:b/>
              </w:rPr>
            </w:pPr>
            <w:r>
              <w:rPr>
                <w:b/>
              </w:rPr>
              <w:t>FRRS</w:t>
            </w:r>
          </w:p>
        </w:tc>
      </w:tr>
      <w:tr w:rsidR="002D1AE6" w:rsidRPr="0003648D" w14:paraId="30B7F780" w14:textId="77777777" w:rsidTr="002A5BF3">
        <w:trPr>
          <w:trHeight w:val="343"/>
        </w:trPr>
        <w:tc>
          <w:tcPr>
            <w:tcW w:w="2170" w:type="dxa"/>
            <w:vAlign w:val="center"/>
          </w:tcPr>
          <w:p w14:paraId="11210D57" w14:textId="77777777" w:rsidR="002D1AE6" w:rsidRPr="0003648D" w:rsidRDefault="002D1AE6" w:rsidP="002A5BF3">
            <w:pPr>
              <w:pStyle w:val="BodyTextNumbered"/>
              <w:ind w:left="0" w:firstLine="0"/>
              <w:jc w:val="center"/>
            </w:pPr>
            <w:r>
              <w:t>Regulation Service that is not FRRS</w:t>
            </w:r>
          </w:p>
        </w:tc>
        <w:tc>
          <w:tcPr>
            <w:tcW w:w="2865" w:type="dxa"/>
            <w:vAlign w:val="center"/>
          </w:tcPr>
          <w:p w14:paraId="3C0989DD" w14:textId="77777777" w:rsidR="002D1AE6" w:rsidRPr="0003648D" w:rsidRDefault="002D1AE6" w:rsidP="002A5BF3">
            <w:pPr>
              <w:pStyle w:val="BodyTextNumbered"/>
              <w:ind w:left="0" w:firstLine="0"/>
              <w:jc w:val="center"/>
            </w:pPr>
            <w:r w:rsidRPr="0003648D">
              <w:t>Yes</w:t>
            </w:r>
          </w:p>
        </w:tc>
        <w:tc>
          <w:tcPr>
            <w:tcW w:w="2790" w:type="dxa"/>
            <w:vAlign w:val="center"/>
          </w:tcPr>
          <w:p w14:paraId="54FAB328" w14:textId="77777777" w:rsidR="002D1AE6" w:rsidRPr="0003648D" w:rsidRDefault="002D1AE6" w:rsidP="002A5BF3">
            <w:pPr>
              <w:pStyle w:val="BodyTextNumbered"/>
              <w:ind w:left="0" w:firstLine="0"/>
              <w:jc w:val="center"/>
            </w:pPr>
            <w:r w:rsidRPr="0003648D">
              <w:t>No</w:t>
            </w:r>
          </w:p>
        </w:tc>
      </w:tr>
      <w:tr w:rsidR="002D1AE6" w:rsidRPr="0003648D" w14:paraId="3AFFC913" w14:textId="77777777" w:rsidTr="002A5BF3">
        <w:trPr>
          <w:trHeight w:val="366"/>
        </w:trPr>
        <w:tc>
          <w:tcPr>
            <w:tcW w:w="2170" w:type="dxa"/>
            <w:vAlign w:val="center"/>
          </w:tcPr>
          <w:p w14:paraId="1C9EA78B" w14:textId="77777777" w:rsidR="002D1AE6" w:rsidRPr="0003648D" w:rsidRDefault="002D1AE6" w:rsidP="002A5BF3">
            <w:pPr>
              <w:pStyle w:val="BodyTextNumbered"/>
              <w:ind w:left="0" w:firstLine="0"/>
              <w:jc w:val="center"/>
            </w:pPr>
            <w:r>
              <w:t>FRRS</w:t>
            </w:r>
          </w:p>
        </w:tc>
        <w:tc>
          <w:tcPr>
            <w:tcW w:w="2865" w:type="dxa"/>
            <w:vAlign w:val="center"/>
          </w:tcPr>
          <w:p w14:paraId="0D8E4243" w14:textId="77777777" w:rsidR="002D1AE6" w:rsidRPr="0003648D" w:rsidRDefault="002D1AE6" w:rsidP="002A5BF3">
            <w:pPr>
              <w:pStyle w:val="BodyTextNumbered"/>
              <w:ind w:left="0" w:firstLine="0"/>
              <w:jc w:val="center"/>
            </w:pPr>
            <w:r w:rsidRPr="0003648D">
              <w:t>Yes</w:t>
            </w:r>
          </w:p>
        </w:tc>
        <w:tc>
          <w:tcPr>
            <w:tcW w:w="2790" w:type="dxa"/>
            <w:vAlign w:val="center"/>
          </w:tcPr>
          <w:p w14:paraId="2590B1C0" w14:textId="77777777" w:rsidR="002D1AE6" w:rsidRPr="0003648D" w:rsidRDefault="002D1AE6" w:rsidP="002A5BF3">
            <w:pPr>
              <w:pStyle w:val="BodyTextNumbered"/>
              <w:ind w:left="0" w:firstLine="0"/>
              <w:jc w:val="center"/>
            </w:pPr>
            <w:r>
              <w:t>No</w:t>
            </w:r>
          </w:p>
        </w:tc>
      </w:tr>
    </w:tbl>
    <w:p w14:paraId="4BB43E91" w14:textId="77777777" w:rsidR="002D1AE6" w:rsidRDefault="002D1AE6" w:rsidP="002D1AE6">
      <w:pPr>
        <w:pStyle w:val="BodyTextNumbered"/>
        <w:spacing w:before="240"/>
      </w:pPr>
      <w:ins w:id="149" w:author="ERCOT" w:date="2025-09-18T18:21:00Z" w16du:dateUtc="2025-09-18T23:21:00Z">
        <w:r w:rsidRPr="001111A2">
          <w:t>(10)</w:t>
        </w:r>
        <w:r w:rsidRPr="001111A2">
          <w:tab/>
        </w:r>
        <w:r w:rsidRPr="0003648D">
          <w:t xml:space="preserve">A QSE </w:t>
        </w:r>
        <w:r>
          <w:t>can buy or sell a DRRS position</w:t>
        </w:r>
        <w:r w:rsidRPr="0003648D">
          <w:t xml:space="preserve"> via Ancillary Service Trade(s) </w:t>
        </w:r>
      </w:ins>
      <w:ins w:id="150" w:author="ERCOT" w:date="2025-10-24T20:41:00Z">
        <w:r>
          <w:t xml:space="preserve">from or </w:t>
        </w:r>
      </w:ins>
      <w:ins w:id="151" w:author="ERCOT" w:date="2025-09-18T18:21:00Z" w16du:dateUtc="2025-09-18T23:21:00Z">
        <w:r w:rsidRPr="0003648D">
          <w:t>to another QSE</w:t>
        </w:r>
        <w:r>
          <w:t>.</w:t>
        </w:r>
      </w:ins>
    </w:p>
    <w:p w14:paraId="3E828802" w14:textId="77777777" w:rsidR="002D1AE6" w:rsidRPr="002D1AE6" w:rsidRDefault="002D1AE6" w:rsidP="002D1AE6">
      <w:pPr>
        <w:keepNext/>
        <w:tabs>
          <w:tab w:val="left" w:pos="1080"/>
        </w:tabs>
        <w:spacing w:before="240" w:after="240"/>
        <w:ind w:left="1080" w:hanging="1080"/>
        <w:outlineLvl w:val="2"/>
        <w:rPr>
          <w:rFonts w:eastAsia="Times New Roman"/>
          <w:b/>
          <w:bCs/>
          <w:i/>
        </w:rPr>
      </w:pPr>
      <w:bookmarkStart w:id="152" w:name="_Toc214873756"/>
      <w:r w:rsidRPr="002D1AE6">
        <w:rPr>
          <w:rFonts w:eastAsia="Times New Roman"/>
          <w:b/>
          <w:bCs/>
          <w:i/>
        </w:rPr>
        <w:t>4.4.12</w:t>
      </w:r>
      <w:r w:rsidRPr="002D1AE6">
        <w:rPr>
          <w:rFonts w:eastAsia="Times New Roman"/>
          <w:b/>
          <w:bCs/>
          <w:i/>
        </w:rPr>
        <w:tab/>
        <w:t>Determination of Ancillary Service Demand Curves for the Day-Ahead Market and Real-Time Market</w:t>
      </w:r>
      <w:bookmarkEnd w:id="152"/>
    </w:p>
    <w:p w14:paraId="30A887C0" w14:textId="4C7583C2" w:rsidR="002D1AE6" w:rsidRPr="002D1AE6" w:rsidRDefault="002D1AE6" w:rsidP="002D1AE6">
      <w:pPr>
        <w:spacing w:after="240"/>
        <w:ind w:left="720" w:hanging="720"/>
        <w:rPr>
          <w:rFonts w:eastAsia="Times New Roman"/>
          <w:iCs/>
        </w:rPr>
      </w:pPr>
      <w:r w:rsidRPr="002D1AE6">
        <w:rPr>
          <w:rFonts w:eastAsia="Times New Roman"/>
          <w:iCs/>
        </w:rPr>
        <w:t>(1)</w:t>
      </w:r>
      <w:r w:rsidRPr="002D1AE6">
        <w:rPr>
          <w:rFonts w:eastAsia="Times New Roman"/>
          <w:iCs/>
        </w:rPr>
        <w:tab/>
        <w:t xml:space="preserve">This Section describes the process for determining ASDCs for Regulation Up Service (Reg-Up), Regulation Down Service (Reg-Down), Responsive Reserve (RRS), ERCOT Contingency Reserve Service (ECRS), </w:t>
      </w:r>
      <w:del w:id="153" w:author="ERCOT" w:date="2025-12-08T09:52:00Z" w16du:dateUtc="2025-12-08T15:52:00Z">
        <w:r w:rsidRPr="002D1AE6" w:rsidDel="002D1AE6">
          <w:rPr>
            <w:rFonts w:eastAsia="Times New Roman"/>
            <w:iCs/>
          </w:rPr>
          <w:delText xml:space="preserve">and </w:delText>
        </w:r>
      </w:del>
      <w:r w:rsidRPr="002D1AE6">
        <w:rPr>
          <w:rFonts w:eastAsia="Times New Roman"/>
          <w:iCs/>
        </w:rPr>
        <w:t>Non-Spinning Reserve (Non-Spin)</w:t>
      </w:r>
      <w:ins w:id="154" w:author="ERCOT" w:date="2025-12-08T09:52:00Z" w16du:dateUtc="2025-12-08T15:52:00Z">
        <w:r>
          <w:rPr>
            <w:rFonts w:eastAsia="Times New Roman"/>
            <w:iCs/>
          </w:rPr>
          <w:t>,</w:t>
        </w:r>
        <w:r>
          <w:t xml:space="preserve"> and Dispatchable Reliability Reserve Service (DRRS)</w:t>
        </w:r>
      </w:ins>
      <w:r w:rsidRPr="002D1AE6">
        <w:rPr>
          <w:rFonts w:eastAsia="Times New Roman"/>
          <w:iCs/>
        </w:rPr>
        <w:t xml:space="preserve"> for the Day-Ahead Market (DAM) and RTM.  This section does not apply to ASDCs used in the RUC process.</w:t>
      </w:r>
    </w:p>
    <w:p w14:paraId="4C6C8E1E" w14:textId="77777777" w:rsidR="002D1AE6" w:rsidRPr="002D1AE6" w:rsidRDefault="002D1AE6" w:rsidP="002D1AE6">
      <w:pPr>
        <w:spacing w:before="120" w:after="120"/>
        <w:ind w:left="693" w:hanging="693"/>
        <w:rPr>
          <w:rFonts w:eastAsia="Times New Roman"/>
        </w:rPr>
      </w:pPr>
      <w:r w:rsidRPr="002D1AE6">
        <w:rPr>
          <w:rFonts w:eastAsia="Times New Roman"/>
          <w:iCs/>
        </w:rPr>
        <w:t>(2)</w:t>
      </w:r>
      <w:r w:rsidRPr="002D1AE6">
        <w:rPr>
          <w:rFonts w:eastAsia="Times New Roman"/>
          <w:iCs/>
        </w:rPr>
        <w:tab/>
      </w:r>
      <w:r w:rsidRPr="002D1AE6">
        <w:rPr>
          <w:rFonts w:eastAsia="Times New Roman"/>
        </w:rPr>
        <w:t>The Value of Lost Load (VOLL) is determined as described in Section 4.4.11, Day-Ahead and Real-Time System-Wide Offer Caps, and Section 4.4.11.1, Scarcity Pricing Mechanism.</w:t>
      </w:r>
    </w:p>
    <w:p w14:paraId="7B94E5AB" w14:textId="77777777" w:rsidR="002D1AE6" w:rsidRPr="002D1AE6" w:rsidDel="007F67CD" w:rsidRDefault="002D1AE6" w:rsidP="002D1AE6">
      <w:pPr>
        <w:spacing w:after="240"/>
        <w:ind w:left="720" w:hanging="720"/>
        <w:rPr>
          <w:rFonts w:eastAsia="Times New Roman"/>
          <w:iCs/>
        </w:rPr>
      </w:pPr>
      <w:r w:rsidRPr="002D1AE6" w:rsidDel="007F67CD">
        <w:rPr>
          <w:rFonts w:eastAsia="Times New Roman"/>
          <w:iCs/>
        </w:rPr>
        <w:lastRenderedPageBreak/>
        <w:t>(</w:t>
      </w:r>
      <w:r w:rsidRPr="002D1AE6">
        <w:rPr>
          <w:rFonts w:eastAsia="Times New Roman"/>
          <w:iCs/>
        </w:rPr>
        <w:t>3</w:t>
      </w:r>
      <w:r w:rsidRPr="002D1AE6" w:rsidDel="007F67CD">
        <w:rPr>
          <w:rFonts w:eastAsia="Times New Roman"/>
          <w:iCs/>
        </w:rPr>
        <w:t>)</w:t>
      </w:r>
      <w:r w:rsidRPr="002D1AE6" w:rsidDel="007F67CD">
        <w:rPr>
          <w:rFonts w:eastAsia="Times New Roman"/>
          <w:iCs/>
        </w:rPr>
        <w:tab/>
        <w:t>The DAM shall use the same ASDCs as the RTM, as an initial condition.  Specific to the DAM, the ASDCs will be adjusted, as needed, to account for negative Self-Arranged Ancillary Service Quantities.</w:t>
      </w:r>
    </w:p>
    <w:p w14:paraId="1A3BC9FC" w14:textId="77777777" w:rsidR="002D1AE6" w:rsidRPr="002D1AE6" w:rsidDel="007F67CD" w:rsidRDefault="002D1AE6" w:rsidP="002D1AE6">
      <w:pPr>
        <w:spacing w:after="240"/>
        <w:ind w:left="720" w:hanging="720"/>
        <w:rPr>
          <w:rFonts w:eastAsia="Times New Roman"/>
          <w:iCs/>
        </w:rPr>
      </w:pPr>
      <w:r w:rsidRPr="002D1AE6" w:rsidDel="007F67CD">
        <w:rPr>
          <w:rFonts w:eastAsia="Times New Roman"/>
          <w:iCs/>
        </w:rPr>
        <w:t>(</w:t>
      </w:r>
      <w:r w:rsidRPr="002D1AE6">
        <w:rPr>
          <w:rFonts w:eastAsia="Times New Roman"/>
          <w:iCs/>
        </w:rPr>
        <w:t>4</w:t>
      </w:r>
      <w:r w:rsidRPr="002D1AE6" w:rsidDel="007F67CD">
        <w:rPr>
          <w:rFonts w:eastAsia="Times New Roman"/>
          <w:iCs/>
        </w:rPr>
        <w:t>)</w:t>
      </w:r>
      <w:r w:rsidRPr="002D1AE6" w:rsidDel="007F67CD">
        <w:rPr>
          <w:rFonts w:eastAsia="Times New Roman"/>
          <w:iCs/>
        </w:rPr>
        <w:tab/>
        <w:t xml:space="preserve">For Reg-Down, the ASDC shall be a constant value equal to VOLL for the full range of the Ancillary Service Plan for Reg-Down. </w:t>
      </w:r>
    </w:p>
    <w:p w14:paraId="02C07B94" w14:textId="77777777" w:rsidR="002D1AE6" w:rsidRPr="002D1AE6" w:rsidRDefault="002D1AE6" w:rsidP="002D1AE6">
      <w:pPr>
        <w:spacing w:after="240"/>
        <w:ind w:left="720" w:hanging="720"/>
        <w:rPr>
          <w:rFonts w:eastAsia="Times New Roman"/>
          <w:iCs/>
        </w:rPr>
      </w:pPr>
      <w:r w:rsidRPr="002D1AE6">
        <w:rPr>
          <w:rFonts w:eastAsia="Times New Roman"/>
          <w:iCs/>
        </w:rPr>
        <w:t>(5)</w:t>
      </w:r>
      <w:r w:rsidRPr="002D1AE6">
        <w:rPr>
          <w:rFonts w:eastAsia="Times New Roman"/>
          <w:iCs/>
        </w:rPr>
        <w:tab/>
        <w:t>To determine the individual ASDCs for Reg-Up, RRS, ECRS, and Non-Spin, an Aggregate Operating Reserve Demand Curve (ORDC) (AORDC) will be created and then disaggregated into individual curves for the different Ancillary Services.</w:t>
      </w:r>
    </w:p>
    <w:p w14:paraId="2D5184A1" w14:textId="77777777" w:rsidR="002D1AE6" w:rsidRPr="002D1AE6" w:rsidRDefault="002D1AE6" w:rsidP="002D1AE6">
      <w:pPr>
        <w:spacing w:after="240"/>
        <w:ind w:left="720" w:hanging="720"/>
        <w:rPr>
          <w:rFonts w:eastAsia="Times New Roman"/>
          <w:iCs/>
        </w:rPr>
      </w:pPr>
      <w:r w:rsidRPr="002D1AE6">
        <w:rPr>
          <w:rFonts w:eastAsia="Times New Roman"/>
          <w:iCs/>
        </w:rPr>
        <w:t>(6)</w:t>
      </w:r>
      <w:r w:rsidRPr="002D1AE6">
        <w:rPr>
          <w:rFonts w:eastAsia="Times New Roman"/>
          <w:iCs/>
        </w:rPr>
        <w:tab/>
        <w:t xml:space="preserve">ERCOT shall develop the AORDC from historical data from the period of June 1, </w:t>
      </w:r>
      <w:proofErr w:type="gramStart"/>
      <w:r w:rsidRPr="002D1AE6">
        <w:rPr>
          <w:rFonts w:eastAsia="Times New Roman"/>
          <w:iCs/>
        </w:rPr>
        <w:t>2014</w:t>
      </w:r>
      <w:proofErr w:type="gramEnd"/>
      <w:r w:rsidRPr="002D1AE6">
        <w:rPr>
          <w:rFonts w:eastAsia="Times New Roman"/>
          <w:iCs/>
        </w:rPr>
        <w:t xml:space="preserve"> through August 31, </w:t>
      </w:r>
      <w:proofErr w:type="gramStart"/>
      <w:r w:rsidRPr="002D1AE6">
        <w:rPr>
          <w:rFonts w:eastAsia="Times New Roman"/>
          <w:iCs/>
        </w:rPr>
        <w:t>2025</w:t>
      </w:r>
      <w:proofErr w:type="gramEnd"/>
      <w:r w:rsidRPr="002D1AE6">
        <w:rPr>
          <w:rFonts w:eastAsia="Times New Roman"/>
          <w:iCs/>
        </w:rPr>
        <w:t xml:space="preserve"> as follows:</w:t>
      </w:r>
    </w:p>
    <w:p w14:paraId="2B59E03F" w14:textId="77777777" w:rsidR="002D1AE6" w:rsidRPr="002D1AE6" w:rsidRDefault="002D1AE6" w:rsidP="002D1AE6">
      <w:pPr>
        <w:ind w:left="1440" w:hanging="720"/>
        <w:rPr>
          <w:rFonts w:eastAsia="Times New Roman"/>
        </w:rPr>
      </w:pPr>
      <w:r w:rsidRPr="002D1AE6">
        <w:rPr>
          <w:rFonts w:eastAsia="Times New Roman"/>
        </w:rPr>
        <w:t>(a)</w:t>
      </w:r>
      <w:r w:rsidRPr="002D1AE6">
        <w:rPr>
          <w:rFonts w:eastAsia="Times New Roman"/>
        </w:rPr>
        <w:tab/>
        <w:t>For all SCED intervals where the sum of RTOLCAP and RTOFFCAP is less than 10,000 MW, use the RTOLCAP and RTOFFCAP values to calculate historical reserve pricing outcomes, which are used in the regression analysis described in paragraph (b) below:</w:t>
      </w:r>
    </w:p>
    <w:p w14:paraId="31FC8D81" w14:textId="77777777" w:rsidR="002D1AE6" w:rsidRPr="002D1AE6" w:rsidRDefault="002D1AE6" w:rsidP="002D1AE6">
      <w:pPr>
        <w:ind w:left="720"/>
        <w:jc w:val="both"/>
        <w:rPr>
          <w:rFonts w:eastAsia="Times New Roman"/>
        </w:rPr>
      </w:pPr>
    </w:p>
    <w:p w14:paraId="40CD65AE" w14:textId="77777777" w:rsidR="002D1AE6" w:rsidRPr="002D1AE6" w:rsidRDefault="00F7681C" w:rsidP="002D1AE6">
      <w:pPr>
        <w:spacing w:after="240"/>
        <w:rPr>
          <w:rFonts w:eastAsia="Times New Roman"/>
        </w:rPr>
      </w:pPr>
      <m:oMathPara>
        <m:oMathParaPr>
          <m:jc m:val="centerGroup"/>
        </m:oMathParaPr>
        <m:oMath>
          <m:d>
            <m:dPr>
              <m:ctrlPr>
                <w:rPr>
                  <w:rFonts w:ascii="Cambria Math" w:eastAsia="Times New Roman" w:hAnsi="Cambria Math"/>
                  <w:b/>
                  <w:bCs/>
                  <w:i/>
                  <w:iCs/>
                </w:rPr>
              </m:ctrlPr>
            </m:dPr>
            <m:e>
              <m:r>
                <m:rPr>
                  <m:sty m:val="bi"/>
                </m:rPr>
                <w:rPr>
                  <w:rFonts w:ascii="Cambria Math" w:eastAsia="Times New Roman" w:hAnsi="Cambria Math"/>
                </w:rPr>
                <m:t>0.5*</m:t>
              </m:r>
              <m:d>
                <m:dPr>
                  <m:ctrlPr>
                    <w:rPr>
                      <w:rFonts w:ascii="Cambria Math" w:eastAsia="Times New Roman" w:hAnsi="Cambria Math"/>
                      <w:b/>
                      <w:bCs/>
                      <w:i/>
                      <w:iCs/>
                    </w:rPr>
                  </m:ctrlPr>
                </m:dPr>
                <m:e>
                  <m:r>
                    <m:rPr>
                      <m:sty m:val="bi"/>
                    </m:rPr>
                    <w:rPr>
                      <w:rFonts w:ascii="Cambria Math" w:eastAsia="Times New Roman" w:hAnsi="Cambria Math"/>
                    </w:rPr>
                    <m:t>1-pnorm</m:t>
                  </m:r>
                  <m:d>
                    <m:dPr>
                      <m:ctrlPr>
                        <w:rPr>
                          <w:rFonts w:ascii="Cambria Math" w:eastAsia="Times New Roman" w:hAnsi="Cambria Math"/>
                          <w:b/>
                          <w:bCs/>
                          <w:i/>
                          <w:iCs/>
                        </w:rPr>
                      </m:ctrlPr>
                    </m:dPr>
                    <m:e>
                      <m:r>
                        <m:rPr>
                          <m:sty m:val="bi"/>
                        </m:rPr>
                        <w:rPr>
                          <w:rFonts w:ascii="Cambria Math" w:eastAsia="Times New Roman" w:hAnsi="Cambria Math"/>
                        </w:rPr>
                        <m:t>RTOLCAP-3000, 0.5*μ, 0.707*σ</m:t>
                      </m:r>
                    </m:e>
                  </m:d>
                </m:e>
              </m:d>
              <m:r>
                <m:rPr>
                  <m:sty m:val="bi"/>
                </m:rPr>
                <w:rPr>
                  <w:rFonts w:ascii="Cambria Math" w:eastAsia="Times New Roman" w:hAnsi="Cambria Math"/>
                </w:rPr>
                <m:t>+0.5*</m:t>
              </m:r>
              <m:d>
                <m:dPr>
                  <m:ctrlPr>
                    <w:rPr>
                      <w:rFonts w:ascii="Cambria Math" w:eastAsia="Times New Roman" w:hAnsi="Cambria Math"/>
                      <w:b/>
                      <w:bCs/>
                      <w:i/>
                      <w:iCs/>
                    </w:rPr>
                  </m:ctrlPr>
                </m:dPr>
                <m:e>
                  <m:r>
                    <m:rPr>
                      <m:sty m:val="bi"/>
                    </m:rPr>
                    <w:rPr>
                      <w:rFonts w:ascii="Cambria Math" w:eastAsia="Times New Roman" w:hAnsi="Cambria Math"/>
                    </w:rPr>
                    <m:t>1-pnorm</m:t>
                  </m:r>
                  <m:d>
                    <m:dPr>
                      <m:ctrlPr>
                        <w:rPr>
                          <w:rFonts w:ascii="Cambria Math" w:eastAsia="Times New Roman" w:hAnsi="Cambria Math"/>
                          <w:b/>
                          <w:bCs/>
                          <w:i/>
                          <w:iCs/>
                        </w:rPr>
                      </m:ctrlPr>
                    </m:dPr>
                    <m:e>
                      <m:r>
                        <m:rPr>
                          <m:sty m:val="bi"/>
                        </m:rPr>
                        <w:rPr>
                          <w:rFonts w:ascii="Cambria Math" w:eastAsia="Times New Roman" w:hAnsi="Cambria Math"/>
                        </w:rPr>
                        <m:t>RTOLCAP+RTOFFCAP-3000, μ, σ</m:t>
                      </m:r>
                    </m:e>
                  </m:d>
                </m:e>
              </m:d>
            </m:e>
          </m:d>
          <m:r>
            <m:rPr>
              <m:sty m:val="bi"/>
            </m:rPr>
            <w:rPr>
              <w:rFonts w:ascii="Cambria Math" w:eastAsia="Times New Roman" w:hAnsi="Cambria Math"/>
            </w:rPr>
            <m:t>*</m:t>
          </m:r>
          <m:d>
            <m:dPr>
              <m:ctrlPr>
                <w:rPr>
                  <w:rFonts w:ascii="Cambria Math" w:eastAsia="Times New Roman" w:hAnsi="Cambria Math"/>
                  <w:b/>
                  <w:bCs/>
                  <w:i/>
                  <w:iCs/>
                </w:rPr>
              </m:ctrlPr>
            </m:dPr>
            <m:e>
              <m:r>
                <m:rPr>
                  <m:sty m:val="bi"/>
                </m:rPr>
                <w:rPr>
                  <w:rFonts w:ascii="Cambria Math" w:eastAsia="Times New Roman" w:hAnsi="Cambria Math"/>
                </w:rPr>
                <m:t>VOLL-min</m:t>
              </m:r>
              <m:d>
                <m:dPr>
                  <m:ctrlPr>
                    <w:rPr>
                      <w:rFonts w:ascii="Cambria Math" w:eastAsia="Times New Roman" w:hAnsi="Cambria Math"/>
                      <w:b/>
                      <w:bCs/>
                      <w:i/>
                      <w:iCs/>
                    </w:rPr>
                  </m:ctrlPr>
                </m:dPr>
                <m:e>
                  <m:r>
                    <m:rPr>
                      <m:sty m:val="bi"/>
                    </m:rPr>
                    <w:rPr>
                      <w:rFonts w:ascii="Cambria Math" w:eastAsia="Times New Roman" w:hAnsi="Cambria Math"/>
                    </w:rPr>
                    <m:t>System Lambda, 250</m:t>
                  </m:r>
                </m:e>
              </m:d>
            </m:e>
          </m:d>
        </m:oMath>
      </m:oMathPara>
    </w:p>
    <w:p w14:paraId="22C2998E" w14:textId="77777777" w:rsidR="002D1AE6" w:rsidRPr="002D1AE6" w:rsidRDefault="002D1AE6" w:rsidP="002D1AE6">
      <w:pPr>
        <w:jc w:val="both"/>
        <w:rPr>
          <w:rFonts w:eastAsia="Times New Roman"/>
        </w:rPr>
      </w:pPr>
      <w:r w:rsidRPr="002D1AE6" w:rsidDel="007F67CD">
        <w:rPr>
          <w:rFonts w:eastAsia="Times New Roman"/>
        </w:rPr>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2D1AE6" w:rsidRPr="002D1AE6" w:rsidDel="007F67CD" w14:paraId="413C182C" w14:textId="77777777" w:rsidTr="002A5BF3">
        <w:trPr>
          <w:cantSplit/>
          <w:tblHeader/>
        </w:trPr>
        <w:tc>
          <w:tcPr>
            <w:tcW w:w="1818" w:type="dxa"/>
          </w:tcPr>
          <w:p w14:paraId="1E89B228" w14:textId="77777777" w:rsidR="002D1AE6" w:rsidRPr="002D1AE6" w:rsidDel="007F67CD" w:rsidRDefault="002D1AE6" w:rsidP="002D1AE6">
            <w:pPr>
              <w:spacing w:after="120"/>
              <w:rPr>
                <w:rFonts w:eastAsia="Times New Roman"/>
                <w:b/>
                <w:iCs/>
                <w:sz w:val="20"/>
                <w:szCs w:val="20"/>
              </w:rPr>
            </w:pPr>
            <w:r w:rsidRPr="002D1AE6" w:rsidDel="007F67CD">
              <w:rPr>
                <w:rFonts w:eastAsia="Times New Roman"/>
                <w:b/>
                <w:iCs/>
                <w:sz w:val="20"/>
                <w:szCs w:val="20"/>
              </w:rPr>
              <w:t>Variable</w:t>
            </w:r>
          </w:p>
        </w:tc>
        <w:tc>
          <w:tcPr>
            <w:tcW w:w="900" w:type="dxa"/>
          </w:tcPr>
          <w:p w14:paraId="23846CA5" w14:textId="77777777" w:rsidR="002D1AE6" w:rsidRPr="002D1AE6" w:rsidDel="007F67CD" w:rsidRDefault="002D1AE6" w:rsidP="002D1AE6">
            <w:pPr>
              <w:spacing w:after="120"/>
              <w:rPr>
                <w:rFonts w:eastAsia="Times New Roman"/>
                <w:b/>
                <w:iCs/>
                <w:sz w:val="20"/>
                <w:szCs w:val="20"/>
              </w:rPr>
            </w:pPr>
            <w:r w:rsidRPr="002D1AE6" w:rsidDel="007F67CD">
              <w:rPr>
                <w:rFonts w:eastAsia="Times New Roman"/>
                <w:b/>
                <w:iCs/>
                <w:sz w:val="20"/>
                <w:szCs w:val="20"/>
              </w:rPr>
              <w:t>Unit</w:t>
            </w:r>
          </w:p>
        </w:tc>
        <w:tc>
          <w:tcPr>
            <w:tcW w:w="6427" w:type="dxa"/>
          </w:tcPr>
          <w:p w14:paraId="2A48ADB1" w14:textId="77777777" w:rsidR="002D1AE6" w:rsidRPr="002D1AE6" w:rsidDel="007F67CD" w:rsidRDefault="002D1AE6" w:rsidP="002D1AE6">
            <w:pPr>
              <w:spacing w:after="120"/>
              <w:rPr>
                <w:rFonts w:eastAsia="Times New Roman"/>
                <w:b/>
                <w:iCs/>
                <w:sz w:val="20"/>
                <w:szCs w:val="20"/>
              </w:rPr>
            </w:pPr>
            <w:r w:rsidRPr="002D1AE6" w:rsidDel="007F67CD">
              <w:rPr>
                <w:rFonts w:eastAsia="Times New Roman"/>
                <w:b/>
                <w:iCs/>
                <w:sz w:val="20"/>
                <w:szCs w:val="20"/>
              </w:rPr>
              <w:t>Definition</w:t>
            </w:r>
          </w:p>
        </w:tc>
      </w:tr>
      <w:tr w:rsidR="002D1AE6" w:rsidRPr="002D1AE6" w:rsidDel="007F67CD" w14:paraId="4F8A46BB" w14:textId="77777777" w:rsidTr="002A5BF3">
        <w:trPr>
          <w:cantSplit/>
        </w:trPr>
        <w:tc>
          <w:tcPr>
            <w:tcW w:w="1818" w:type="dxa"/>
          </w:tcPr>
          <w:p w14:paraId="397824A7" w14:textId="77777777" w:rsidR="002D1AE6" w:rsidRPr="002D1AE6" w:rsidDel="007F67CD" w:rsidRDefault="002D1AE6" w:rsidP="002D1AE6">
            <w:pPr>
              <w:spacing w:after="60"/>
              <w:rPr>
                <w:rFonts w:eastAsia="Times New Roman"/>
                <w:iCs/>
                <w:sz w:val="20"/>
                <w:szCs w:val="20"/>
                <w:lang w:val="pt-BR"/>
              </w:rPr>
            </w:pPr>
            <w:r w:rsidRPr="002D1AE6" w:rsidDel="007F67CD">
              <w:rPr>
                <w:rFonts w:eastAsia="Times New Roman"/>
                <w:iCs/>
                <w:sz w:val="20"/>
                <w:szCs w:val="20"/>
                <w:lang w:val="pt-BR"/>
              </w:rPr>
              <w:t>RTOLCAP</w:t>
            </w:r>
          </w:p>
        </w:tc>
        <w:tc>
          <w:tcPr>
            <w:tcW w:w="900" w:type="dxa"/>
          </w:tcPr>
          <w:p w14:paraId="5122FE3F" w14:textId="77777777" w:rsidR="002D1AE6" w:rsidRPr="002D1AE6" w:rsidDel="007F67CD" w:rsidRDefault="002D1AE6" w:rsidP="002D1AE6">
            <w:pPr>
              <w:spacing w:after="60"/>
              <w:rPr>
                <w:rFonts w:eastAsia="Times New Roman"/>
                <w:iCs/>
                <w:sz w:val="20"/>
                <w:szCs w:val="20"/>
              </w:rPr>
            </w:pPr>
            <w:r w:rsidRPr="002D1AE6" w:rsidDel="007F67CD">
              <w:rPr>
                <w:rFonts w:eastAsia="Times New Roman"/>
                <w:iCs/>
                <w:sz w:val="20"/>
                <w:szCs w:val="20"/>
              </w:rPr>
              <w:t>MWh</w:t>
            </w:r>
          </w:p>
        </w:tc>
        <w:tc>
          <w:tcPr>
            <w:tcW w:w="6427" w:type="dxa"/>
          </w:tcPr>
          <w:p w14:paraId="4680A016" w14:textId="77777777" w:rsidR="002D1AE6" w:rsidRPr="002D1AE6" w:rsidDel="007F67CD" w:rsidRDefault="002D1AE6" w:rsidP="002D1AE6">
            <w:pPr>
              <w:spacing w:after="60"/>
              <w:rPr>
                <w:rFonts w:eastAsia="Times New Roman"/>
                <w:iCs/>
                <w:sz w:val="20"/>
                <w:szCs w:val="20"/>
              </w:rPr>
            </w:pPr>
            <w:r w:rsidRPr="002D1AE6" w:rsidDel="007F67CD">
              <w:rPr>
                <w:rFonts w:eastAsia="Times New Roman"/>
                <w:i/>
                <w:iCs/>
                <w:sz w:val="20"/>
                <w:szCs w:val="20"/>
              </w:rPr>
              <w:t xml:space="preserve">Real-Time On-Line Reserve Capacity – </w:t>
            </w:r>
            <w:r w:rsidRPr="002D1AE6" w:rsidDel="007F67CD">
              <w:rPr>
                <w:rFonts w:eastAsia="Times New Roman"/>
                <w:iCs/>
                <w:sz w:val="20"/>
                <w:szCs w:val="20"/>
              </w:rPr>
              <w:t xml:space="preserve">The Real-Time reserve capacity of On-Line Resources available for the SCED intervals beginning June 1, </w:t>
            </w:r>
            <w:proofErr w:type="gramStart"/>
            <w:r w:rsidRPr="002D1AE6" w:rsidDel="007F67CD">
              <w:rPr>
                <w:rFonts w:eastAsia="Times New Roman"/>
                <w:iCs/>
                <w:sz w:val="20"/>
                <w:szCs w:val="20"/>
              </w:rPr>
              <w:t>2014</w:t>
            </w:r>
            <w:proofErr w:type="gramEnd"/>
            <w:r w:rsidRPr="002D1AE6" w:rsidDel="007F67CD">
              <w:rPr>
                <w:rFonts w:eastAsia="Times New Roman"/>
                <w:iCs/>
                <w:sz w:val="20"/>
                <w:szCs w:val="20"/>
              </w:rPr>
              <w:t xml:space="preserve"> through </w:t>
            </w:r>
            <w:r w:rsidRPr="002D1AE6">
              <w:rPr>
                <w:rFonts w:eastAsia="Times New Roman"/>
                <w:iCs/>
                <w:sz w:val="20"/>
                <w:szCs w:val="20"/>
              </w:rPr>
              <w:t>August</w:t>
            </w:r>
            <w:r w:rsidRPr="002D1AE6" w:rsidDel="007F67CD">
              <w:rPr>
                <w:rFonts w:eastAsia="Times New Roman"/>
                <w:iCs/>
                <w:sz w:val="20"/>
                <w:szCs w:val="20"/>
              </w:rPr>
              <w:t xml:space="preserve"> 31, 202</w:t>
            </w:r>
            <w:r w:rsidRPr="002D1AE6">
              <w:rPr>
                <w:rFonts w:eastAsia="Times New Roman"/>
                <w:iCs/>
                <w:sz w:val="20"/>
                <w:szCs w:val="20"/>
              </w:rPr>
              <w:t>5</w:t>
            </w:r>
          </w:p>
        </w:tc>
      </w:tr>
      <w:tr w:rsidR="002D1AE6" w:rsidRPr="002D1AE6" w:rsidDel="007F67CD" w14:paraId="1EFA1D06" w14:textId="77777777" w:rsidTr="002A5BF3">
        <w:trPr>
          <w:cantSplit/>
        </w:trPr>
        <w:tc>
          <w:tcPr>
            <w:tcW w:w="1818" w:type="dxa"/>
          </w:tcPr>
          <w:p w14:paraId="06C84C81" w14:textId="77777777" w:rsidR="002D1AE6" w:rsidRPr="002D1AE6" w:rsidDel="007F67CD" w:rsidRDefault="002D1AE6" w:rsidP="002D1AE6">
            <w:pPr>
              <w:spacing w:after="60"/>
              <w:rPr>
                <w:rFonts w:eastAsia="Times New Roman"/>
                <w:iCs/>
                <w:sz w:val="20"/>
                <w:szCs w:val="20"/>
              </w:rPr>
            </w:pPr>
            <w:r w:rsidRPr="002D1AE6" w:rsidDel="007F67CD">
              <w:rPr>
                <w:rFonts w:eastAsia="Times New Roman"/>
                <w:iCs/>
                <w:sz w:val="20"/>
                <w:szCs w:val="20"/>
              </w:rPr>
              <w:t>RTOFFCAP</w:t>
            </w:r>
          </w:p>
        </w:tc>
        <w:tc>
          <w:tcPr>
            <w:tcW w:w="900" w:type="dxa"/>
          </w:tcPr>
          <w:p w14:paraId="4D2B98CD" w14:textId="77777777" w:rsidR="002D1AE6" w:rsidRPr="002D1AE6" w:rsidDel="007F67CD" w:rsidRDefault="002D1AE6" w:rsidP="002D1AE6">
            <w:pPr>
              <w:spacing w:after="60"/>
              <w:rPr>
                <w:rFonts w:eastAsia="Times New Roman"/>
                <w:iCs/>
                <w:sz w:val="20"/>
                <w:szCs w:val="20"/>
              </w:rPr>
            </w:pPr>
            <w:r w:rsidRPr="002D1AE6" w:rsidDel="007F67CD">
              <w:rPr>
                <w:rFonts w:eastAsia="Times New Roman"/>
                <w:iCs/>
                <w:sz w:val="20"/>
                <w:szCs w:val="20"/>
              </w:rPr>
              <w:t>MWh</w:t>
            </w:r>
          </w:p>
        </w:tc>
        <w:tc>
          <w:tcPr>
            <w:tcW w:w="6427" w:type="dxa"/>
          </w:tcPr>
          <w:p w14:paraId="1C91C332" w14:textId="77777777" w:rsidR="002D1AE6" w:rsidRPr="002D1AE6" w:rsidDel="007F67CD" w:rsidRDefault="002D1AE6" w:rsidP="002D1AE6">
            <w:pPr>
              <w:spacing w:after="60"/>
              <w:rPr>
                <w:rFonts w:eastAsia="Times New Roman"/>
                <w:i/>
                <w:iCs/>
                <w:sz w:val="20"/>
                <w:szCs w:val="20"/>
              </w:rPr>
            </w:pPr>
            <w:r w:rsidRPr="002D1AE6" w:rsidDel="007F67CD">
              <w:rPr>
                <w:rFonts w:eastAsia="Times New Roman"/>
                <w:i/>
                <w:iCs/>
                <w:sz w:val="20"/>
                <w:szCs w:val="20"/>
              </w:rPr>
              <w:t xml:space="preserve">Real-Time Off-Line Reserve Capacity – </w:t>
            </w:r>
            <w:r w:rsidRPr="002D1AE6" w:rsidDel="007F67CD">
              <w:rPr>
                <w:rFonts w:eastAsia="Times New Roman"/>
                <w:iCs/>
                <w:sz w:val="20"/>
                <w:szCs w:val="20"/>
              </w:rPr>
              <w:t xml:space="preserve">The Real-Time reserve capacity of Off-Line Resources available for the SCED intervals beginning June 1, </w:t>
            </w:r>
            <w:proofErr w:type="gramStart"/>
            <w:r w:rsidRPr="002D1AE6" w:rsidDel="007F67CD">
              <w:rPr>
                <w:rFonts w:eastAsia="Times New Roman"/>
                <w:iCs/>
                <w:sz w:val="20"/>
                <w:szCs w:val="20"/>
              </w:rPr>
              <w:t>2014</w:t>
            </w:r>
            <w:proofErr w:type="gramEnd"/>
            <w:r w:rsidRPr="002D1AE6" w:rsidDel="007F67CD">
              <w:rPr>
                <w:rFonts w:eastAsia="Times New Roman"/>
                <w:iCs/>
                <w:sz w:val="20"/>
                <w:szCs w:val="20"/>
              </w:rPr>
              <w:t xml:space="preserve"> through </w:t>
            </w:r>
            <w:r w:rsidRPr="002D1AE6">
              <w:rPr>
                <w:rFonts w:eastAsia="Times New Roman"/>
                <w:iCs/>
                <w:sz w:val="20"/>
                <w:szCs w:val="20"/>
              </w:rPr>
              <w:t>August</w:t>
            </w:r>
            <w:r w:rsidRPr="002D1AE6" w:rsidDel="007F67CD">
              <w:rPr>
                <w:rFonts w:eastAsia="Times New Roman"/>
                <w:iCs/>
                <w:sz w:val="20"/>
                <w:szCs w:val="20"/>
              </w:rPr>
              <w:t xml:space="preserve"> 31, 202</w:t>
            </w:r>
            <w:r w:rsidRPr="002D1AE6">
              <w:rPr>
                <w:rFonts w:eastAsia="Times New Roman"/>
                <w:iCs/>
                <w:sz w:val="20"/>
                <w:szCs w:val="20"/>
              </w:rPr>
              <w:t>5</w:t>
            </w:r>
          </w:p>
        </w:tc>
      </w:tr>
      <w:tr w:rsidR="002D1AE6" w:rsidRPr="002D1AE6" w:rsidDel="007F67CD" w14:paraId="55570CD3" w14:textId="77777777" w:rsidTr="002A5BF3">
        <w:trPr>
          <w:cantSplit/>
        </w:trPr>
        <w:tc>
          <w:tcPr>
            <w:tcW w:w="1818" w:type="dxa"/>
            <w:vAlign w:val="center"/>
          </w:tcPr>
          <w:p w14:paraId="7C382A12" w14:textId="77777777" w:rsidR="002D1AE6" w:rsidRPr="002D1AE6" w:rsidDel="007F67CD" w:rsidRDefault="002D1AE6" w:rsidP="002D1AE6">
            <w:pPr>
              <w:spacing w:after="60"/>
              <w:rPr>
                <w:rFonts w:eastAsia="Times New Roman"/>
                <w:i/>
                <w:iCs/>
                <w:sz w:val="20"/>
                <w:szCs w:val="20"/>
              </w:rPr>
            </w:pPr>
            <w:r w:rsidRPr="002D1AE6">
              <w:rPr>
                <w:rFonts w:eastAsia="Times New Roman"/>
                <w:i/>
                <w:iCs/>
                <w:sz w:val="20"/>
                <w:szCs w:val="20"/>
              </w:rPr>
              <w:t>μ</w:t>
            </w:r>
          </w:p>
        </w:tc>
        <w:tc>
          <w:tcPr>
            <w:tcW w:w="900" w:type="dxa"/>
          </w:tcPr>
          <w:p w14:paraId="11B2EBE7" w14:textId="77777777" w:rsidR="002D1AE6" w:rsidRPr="002D1AE6" w:rsidDel="007F67CD" w:rsidRDefault="002D1AE6" w:rsidP="002D1AE6">
            <w:pPr>
              <w:spacing w:after="60"/>
              <w:rPr>
                <w:rFonts w:eastAsia="Times New Roman"/>
                <w:iCs/>
                <w:sz w:val="20"/>
                <w:szCs w:val="20"/>
              </w:rPr>
            </w:pPr>
            <w:r w:rsidRPr="002D1AE6" w:rsidDel="007F67CD">
              <w:rPr>
                <w:rFonts w:eastAsia="Times New Roman"/>
                <w:iCs/>
                <w:sz w:val="20"/>
                <w:szCs w:val="20"/>
              </w:rPr>
              <w:t>None</w:t>
            </w:r>
          </w:p>
        </w:tc>
        <w:tc>
          <w:tcPr>
            <w:tcW w:w="6427" w:type="dxa"/>
          </w:tcPr>
          <w:p w14:paraId="1810BE09" w14:textId="77777777" w:rsidR="002D1AE6" w:rsidRPr="002D1AE6" w:rsidDel="007F67CD" w:rsidRDefault="002D1AE6" w:rsidP="002D1AE6">
            <w:pPr>
              <w:spacing w:after="60"/>
              <w:rPr>
                <w:rFonts w:eastAsia="Times New Roman"/>
                <w:iCs/>
                <w:sz w:val="20"/>
                <w:szCs w:val="20"/>
              </w:rPr>
            </w:pPr>
            <w:r w:rsidRPr="002D1AE6" w:rsidDel="007F67CD">
              <w:rPr>
                <w:rFonts w:eastAsia="Times New Roman"/>
                <w:iCs/>
                <w:sz w:val="20"/>
                <w:szCs w:val="20"/>
              </w:rPr>
              <w:t xml:space="preserve">The </w:t>
            </w:r>
            <w:r w:rsidRPr="002D1AE6">
              <w:rPr>
                <w:rFonts w:eastAsia="Times New Roman"/>
                <w:iCs/>
                <w:sz w:val="20"/>
                <w:szCs w:val="20"/>
              </w:rPr>
              <w:t xml:space="preserve">mean </w:t>
            </w:r>
            <w:r w:rsidRPr="002D1AE6" w:rsidDel="007F67CD">
              <w:rPr>
                <w:rFonts w:eastAsia="Times New Roman"/>
                <w:iCs/>
                <w:sz w:val="20"/>
                <w:szCs w:val="20"/>
              </w:rPr>
              <w:t xml:space="preserve">value of the </w:t>
            </w:r>
            <w:r w:rsidRPr="002D1AE6">
              <w:rPr>
                <w:rFonts w:eastAsia="Times New Roman"/>
                <w:iCs/>
                <w:sz w:val="20"/>
                <w:szCs w:val="20"/>
              </w:rPr>
              <w:t>shifted LOLP distribution as published for Summer 2026</w:t>
            </w:r>
          </w:p>
        </w:tc>
      </w:tr>
      <w:tr w:rsidR="002D1AE6" w:rsidRPr="002D1AE6" w:rsidDel="007F67CD" w14:paraId="68B2FF7B" w14:textId="77777777" w:rsidTr="002A5BF3">
        <w:trPr>
          <w:cantSplit/>
        </w:trPr>
        <w:tc>
          <w:tcPr>
            <w:tcW w:w="1818" w:type="dxa"/>
            <w:vAlign w:val="center"/>
          </w:tcPr>
          <w:p w14:paraId="0793E547" w14:textId="77777777" w:rsidR="002D1AE6" w:rsidRPr="002D1AE6" w:rsidDel="007F67CD" w:rsidRDefault="002D1AE6" w:rsidP="002D1AE6">
            <w:pPr>
              <w:spacing w:after="60"/>
              <w:rPr>
                <w:rFonts w:eastAsia="Times New Roman"/>
                <w:i/>
                <w:iCs/>
                <w:sz w:val="20"/>
                <w:szCs w:val="20"/>
              </w:rPr>
            </w:pPr>
            <w:r w:rsidRPr="002D1AE6">
              <w:rPr>
                <w:rFonts w:eastAsia="Times New Roman"/>
                <w:i/>
                <w:iCs/>
                <w:sz w:val="20"/>
                <w:szCs w:val="20"/>
              </w:rPr>
              <w:t>σ</w:t>
            </w:r>
          </w:p>
        </w:tc>
        <w:tc>
          <w:tcPr>
            <w:tcW w:w="900" w:type="dxa"/>
          </w:tcPr>
          <w:p w14:paraId="4FCF9A7A" w14:textId="77777777" w:rsidR="002D1AE6" w:rsidRPr="002D1AE6" w:rsidDel="007F67CD" w:rsidRDefault="002D1AE6" w:rsidP="002D1AE6">
            <w:pPr>
              <w:spacing w:after="60"/>
              <w:rPr>
                <w:rFonts w:eastAsia="Times New Roman"/>
                <w:iCs/>
                <w:sz w:val="20"/>
                <w:szCs w:val="20"/>
              </w:rPr>
            </w:pPr>
            <w:r w:rsidRPr="002D1AE6" w:rsidDel="007F67CD">
              <w:rPr>
                <w:rFonts w:eastAsia="Times New Roman"/>
                <w:iCs/>
                <w:sz w:val="20"/>
                <w:szCs w:val="20"/>
              </w:rPr>
              <w:t>None</w:t>
            </w:r>
          </w:p>
        </w:tc>
        <w:tc>
          <w:tcPr>
            <w:tcW w:w="6427" w:type="dxa"/>
          </w:tcPr>
          <w:p w14:paraId="6A66114F" w14:textId="77777777" w:rsidR="002D1AE6" w:rsidRPr="002D1AE6" w:rsidDel="007F67CD" w:rsidRDefault="002D1AE6" w:rsidP="002D1AE6">
            <w:pPr>
              <w:spacing w:after="60"/>
              <w:rPr>
                <w:rFonts w:eastAsia="Times New Roman"/>
                <w:iCs/>
                <w:sz w:val="20"/>
                <w:szCs w:val="20"/>
              </w:rPr>
            </w:pPr>
            <w:r w:rsidRPr="002D1AE6" w:rsidDel="007F67CD">
              <w:rPr>
                <w:rFonts w:eastAsia="Times New Roman"/>
                <w:iCs/>
                <w:sz w:val="20"/>
                <w:szCs w:val="20"/>
              </w:rPr>
              <w:t xml:space="preserve">The standard deviation of the </w:t>
            </w:r>
            <w:r w:rsidRPr="002D1AE6">
              <w:rPr>
                <w:rFonts w:eastAsia="Times New Roman"/>
                <w:iCs/>
                <w:sz w:val="20"/>
                <w:szCs w:val="20"/>
              </w:rPr>
              <w:t>shifted LOLP distribution as published for Summer 2026</w:t>
            </w:r>
          </w:p>
        </w:tc>
      </w:tr>
    </w:tbl>
    <w:p w14:paraId="35FFEE39" w14:textId="77777777" w:rsidR="002D1AE6" w:rsidRPr="002D1AE6" w:rsidRDefault="002D1AE6" w:rsidP="002D1AE6">
      <w:pPr>
        <w:spacing w:before="240" w:after="240"/>
        <w:ind w:left="1440" w:hanging="720"/>
        <w:rPr>
          <w:rFonts w:eastAsia="Times New Roman"/>
        </w:rPr>
      </w:pPr>
      <w:r w:rsidRPr="002D1AE6">
        <w:rPr>
          <w:rFonts w:eastAsia="Times New Roman"/>
        </w:rPr>
        <w:t>(b)</w:t>
      </w:r>
      <w:r w:rsidRPr="002D1AE6">
        <w:rPr>
          <w:rFonts w:eastAsia="Times New Roman"/>
        </w:rPr>
        <w:tab/>
        <w:t xml:space="preserve">Using the results of paragraph </w:t>
      </w:r>
      <w:r w:rsidRPr="002D1AE6">
        <w:rPr>
          <w:rFonts w:eastAsia="Times New Roman" w:cs="Arial"/>
        </w:rPr>
        <w:t xml:space="preserve">(a) </w:t>
      </w:r>
      <w:r w:rsidRPr="002D1AE6">
        <w:rPr>
          <w:rFonts w:eastAsia="Times New Roman"/>
        </w:rPr>
        <w:t>above, use regression methods to fit the following curve to the average reserve pricing outcomes for the various MW reserve levels:</w:t>
      </w:r>
    </w:p>
    <w:p w14:paraId="3662C0B2" w14:textId="77777777" w:rsidR="002D1AE6" w:rsidRPr="002D1AE6" w:rsidRDefault="002D1AE6" w:rsidP="002D1AE6">
      <w:pPr>
        <w:spacing w:before="120" w:after="120"/>
        <w:ind w:left="2142" w:hanging="720"/>
        <w:rPr>
          <w:rFonts w:ascii="Cambria Math" w:eastAsia="Times New Roman" w:hAnsi="Cambria Math" w:cs="Cambria Math"/>
          <w:b/>
          <w:bCs/>
          <w:iCs/>
        </w:rPr>
      </w:pPr>
      <w:r w:rsidRPr="002D1AE6">
        <w:rPr>
          <w:rFonts w:eastAsia="Times New Roman"/>
          <w:b/>
          <w:bCs/>
          <w:iCs/>
        </w:rPr>
        <w:t>AORDC = (</w:t>
      </w:r>
      <w:r w:rsidRPr="002D1AE6">
        <w:rPr>
          <w:rFonts w:ascii="Cambria Math" w:eastAsia="Times New Roman" w:hAnsi="Cambria Math" w:cs="Cambria Math"/>
          <w:b/>
          <w:bCs/>
          <w:iCs/>
        </w:rPr>
        <w:t xml:space="preserve">𝟏 </w:t>
      </w:r>
      <w:r w:rsidRPr="002D1AE6">
        <w:rPr>
          <w:rFonts w:eastAsia="Times New Roman"/>
          <w:b/>
          <w:bCs/>
          <w:iCs/>
        </w:rPr>
        <w:t>−</w:t>
      </w:r>
      <w:r w:rsidRPr="002D1AE6">
        <w:rPr>
          <w:rFonts w:ascii="Cambria Math" w:eastAsia="Times New Roman" w:hAnsi="Cambria Math"/>
          <w:b/>
          <w:bCs/>
          <w:i/>
        </w:rPr>
        <w:t xml:space="preserve"> </w:t>
      </w:r>
      <m:oMath>
        <m:r>
          <m:rPr>
            <m:sty m:val="bi"/>
          </m:rPr>
          <w:rPr>
            <w:rFonts w:ascii="Cambria Math" w:eastAsia="Times New Roman" w:hAnsi="Cambria Math"/>
          </w:rPr>
          <m:t>pnorm</m:t>
        </m:r>
      </m:oMath>
      <w:r w:rsidRPr="002D1AE6">
        <w:rPr>
          <w:rFonts w:eastAsia="Times New Roman"/>
          <w:b/>
          <w:bCs/>
          <w:iCs/>
        </w:rPr>
        <w:t>(reserve level</w:t>
      </w:r>
      <w:r w:rsidRPr="002D1AE6">
        <w:rPr>
          <w:rFonts w:ascii="Cambria Math" w:eastAsia="Times New Roman" w:hAnsi="Cambria Math" w:cs="Cambria Math"/>
          <w:b/>
          <w:bCs/>
          <w:iCs/>
        </w:rPr>
        <w:t xml:space="preserve"> </w:t>
      </w:r>
      <w:r w:rsidRPr="002D1AE6">
        <w:rPr>
          <w:rFonts w:eastAsia="Times New Roman"/>
          <w:b/>
          <w:bCs/>
          <w:iCs/>
        </w:rPr>
        <w:t>−</w:t>
      </w:r>
      <w:r w:rsidRPr="002D1AE6">
        <w:rPr>
          <w:rFonts w:ascii="Cambria Math" w:eastAsia="Times New Roman" w:hAnsi="Cambria Math" w:cs="Cambria Math"/>
          <w:b/>
          <w:bCs/>
          <w:iCs/>
        </w:rPr>
        <w:t xml:space="preserve"> </w:t>
      </w:r>
      <w:r w:rsidRPr="002D1AE6">
        <w:rPr>
          <w:rFonts w:eastAsia="Times New Roman"/>
          <w:b/>
          <w:bCs/>
          <w:iCs/>
        </w:rPr>
        <w:t xml:space="preserve">3000, </w:t>
      </w:r>
      <m:oMath>
        <m:r>
          <m:rPr>
            <m:sty m:val="bi"/>
          </m:rPr>
          <w:rPr>
            <w:rFonts w:ascii="Cambria Math" w:eastAsia="Times New Roman" w:hAnsi="Cambria Math"/>
          </w:rPr>
          <m:t>μ</m:t>
        </m:r>
      </m:oMath>
      <w:r w:rsidRPr="002D1AE6">
        <w:rPr>
          <w:rFonts w:eastAsia="Times New Roman"/>
          <w:i/>
          <w:iCs/>
        </w:rPr>
        <w:t>*</w:t>
      </w:r>
      <w:r w:rsidRPr="002D1AE6">
        <w:rPr>
          <w:rFonts w:eastAsia="Times New Roman"/>
          <w:b/>
          <w:bCs/>
          <w:iCs/>
        </w:rPr>
        <w:t xml:space="preserve">, </w:t>
      </w:r>
      <m:oMath>
        <m:r>
          <m:rPr>
            <m:sty m:val="bi"/>
          </m:rPr>
          <w:rPr>
            <w:rFonts w:ascii="Cambria Math" w:eastAsia="Times New Roman" w:hAnsi="Cambria Math"/>
          </w:rPr>
          <m:t>σ</m:t>
        </m:r>
      </m:oMath>
      <w:r w:rsidRPr="002D1AE6">
        <w:rPr>
          <w:rFonts w:eastAsia="Times New Roman"/>
          <w:i/>
          <w:iCs/>
        </w:rPr>
        <w:t>*</w:t>
      </w:r>
      <w:r w:rsidRPr="002D1AE6">
        <w:rPr>
          <w:rFonts w:eastAsia="Times New Roman"/>
          <w:b/>
          <w:bCs/>
          <w:iCs/>
        </w:rPr>
        <w:t xml:space="preserve">)) </w:t>
      </w:r>
      <w:r w:rsidRPr="002D1AE6">
        <w:rPr>
          <w:rFonts w:ascii="Cambria Math" w:eastAsia="Times New Roman" w:hAnsi="Cambria Math" w:cs="Cambria Math"/>
          <w:b/>
          <w:bCs/>
          <w:iCs/>
        </w:rPr>
        <w:t>∗ 𝑽𝑶𝑳𝑳</w:t>
      </w:r>
    </w:p>
    <w:p w14:paraId="05874B27" w14:textId="77777777" w:rsidR="002D1AE6" w:rsidRPr="002D1AE6" w:rsidRDefault="002D1AE6" w:rsidP="002D1AE6">
      <w:pPr>
        <w:spacing w:before="120"/>
        <w:rPr>
          <w:rFonts w:eastAsia="Times New Roman"/>
        </w:rPr>
      </w:pPr>
      <w:r w:rsidRPr="002D1AE6">
        <w:rPr>
          <w:rFonts w:eastAsia="Times New Roman"/>
        </w:rPr>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2D1AE6" w:rsidRPr="002D1AE6" w14:paraId="54B6EDE4" w14:textId="77777777" w:rsidTr="002A5BF3">
        <w:trPr>
          <w:cantSplit/>
          <w:tblHeader/>
        </w:trPr>
        <w:tc>
          <w:tcPr>
            <w:tcW w:w="1818" w:type="dxa"/>
            <w:tcBorders>
              <w:top w:val="single" w:sz="4" w:space="0" w:color="auto"/>
              <w:left w:val="single" w:sz="4" w:space="0" w:color="auto"/>
              <w:bottom w:val="single" w:sz="4" w:space="0" w:color="auto"/>
              <w:right w:val="single" w:sz="4" w:space="0" w:color="auto"/>
            </w:tcBorders>
            <w:hideMark/>
          </w:tcPr>
          <w:p w14:paraId="325ACC85" w14:textId="77777777" w:rsidR="002D1AE6" w:rsidRPr="002D1AE6" w:rsidRDefault="002D1AE6" w:rsidP="002D1AE6">
            <w:pPr>
              <w:spacing w:after="60"/>
              <w:rPr>
                <w:rFonts w:eastAsia="Times New Roman"/>
                <w:b/>
                <w:iCs/>
                <w:sz w:val="20"/>
                <w:szCs w:val="20"/>
              </w:rPr>
            </w:pPr>
            <w:r w:rsidRPr="002D1AE6">
              <w:rPr>
                <w:rFonts w:eastAsia="Times New Roman"/>
                <w:b/>
                <w:iCs/>
                <w:sz w:val="20"/>
                <w:szCs w:val="20"/>
              </w:rPr>
              <w:t>Variable</w:t>
            </w:r>
          </w:p>
        </w:tc>
        <w:tc>
          <w:tcPr>
            <w:tcW w:w="900" w:type="dxa"/>
            <w:tcBorders>
              <w:top w:val="single" w:sz="4" w:space="0" w:color="auto"/>
              <w:left w:val="single" w:sz="4" w:space="0" w:color="auto"/>
              <w:bottom w:val="single" w:sz="4" w:space="0" w:color="auto"/>
              <w:right w:val="single" w:sz="4" w:space="0" w:color="auto"/>
            </w:tcBorders>
            <w:hideMark/>
          </w:tcPr>
          <w:p w14:paraId="6064CA61" w14:textId="77777777" w:rsidR="002D1AE6" w:rsidRPr="002D1AE6" w:rsidRDefault="002D1AE6" w:rsidP="002D1AE6">
            <w:pPr>
              <w:spacing w:after="60"/>
              <w:rPr>
                <w:rFonts w:eastAsia="Times New Roman"/>
                <w:b/>
                <w:iCs/>
                <w:sz w:val="20"/>
                <w:szCs w:val="20"/>
              </w:rPr>
            </w:pPr>
            <w:r w:rsidRPr="002D1AE6">
              <w:rPr>
                <w:rFonts w:eastAsia="Times New Roman"/>
                <w:b/>
                <w:iCs/>
                <w:sz w:val="20"/>
                <w:szCs w:val="20"/>
              </w:rPr>
              <w:t>Unit</w:t>
            </w:r>
          </w:p>
        </w:tc>
        <w:tc>
          <w:tcPr>
            <w:tcW w:w="6427" w:type="dxa"/>
            <w:tcBorders>
              <w:top w:val="single" w:sz="4" w:space="0" w:color="auto"/>
              <w:left w:val="single" w:sz="4" w:space="0" w:color="auto"/>
              <w:bottom w:val="single" w:sz="4" w:space="0" w:color="auto"/>
              <w:right w:val="single" w:sz="4" w:space="0" w:color="auto"/>
            </w:tcBorders>
            <w:hideMark/>
          </w:tcPr>
          <w:p w14:paraId="15B4D0B2" w14:textId="77777777" w:rsidR="002D1AE6" w:rsidRPr="002D1AE6" w:rsidRDefault="002D1AE6" w:rsidP="002D1AE6">
            <w:pPr>
              <w:spacing w:after="60"/>
              <w:rPr>
                <w:rFonts w:eastAsia="Times New Roman"/>
                <w:b/>
                <w:iCs/>
                <w:sz w:val="20"/>
                <w:szCs w:val="20"/>
              </w:rPr>
            </w:pPr>
            <w:r w:rsidRPr="002D1AE6">
              <w:rPr>
                <w:rFonts w:eastAsia="Times New Roman"/>
                <w:b/>
                <w:iCs/>
                <w:sz w:val="20"/>
                <w:szCs w:val="20"/>
              </w:rPr>
              <w:t>Definition</w:t>
            </w:r>
          </w:p>
        </w:tc>
      </w:tr>
      <w:tr w:rsidR="002D1AE6" w:rsidRPr="002D1AE6" w14:paraId="13F39B06" w14:textId="77777777" w:rsidTr="002A5BF3">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08D12AA2" w14:textId="77777777" w:rsidR="002D1AE6" w:rsidRPr="002D1AE6" w:rsidRDefault="002D1AE6" w:rsidP="002D1AE6">
            <w:pPr>
              <w:spacing w:after="60"/>
              <w:rPr>
                <w:rFonts w:eastAsia="Times New Roman"/>
                <w:i/>
                <w:iCs/>
                <w:sz w:val="20"/>
                <w:szCs w:val="20"/>
              </w:rPr>
            </w:pPr>
            <w:r w:rsidRPr="002D1AE6">
              <w:rPr>
                <w:rFonts w:eastAsia="Times New Roman"/>
                <w:i/>
                <w:iCs/>
                <w:sz w:val="20"/>
                <w:szCs w:val="20"/>
              </w:rPr>
              <w:t>μ*</w:t>
            </w:r>
          </w:p>
        </w:tc>
        <w:tc>
          <w:tcPr>
            <w:tcW w:w="900" w:type="dxa"/>
            <w:tcBorders>
              <w:top w:val="single" w:sz="4" w:space="0" w:color="auto"/>
              <w:left w:val="single" w:sz="4" w:space="0" w:color="auto"/>
              <w:bottom w:val="single" w:sz="4" w:space="0" w:color="auto"/>
              <w:right w:val="single" w:sz="4" w:space="0" w:color="auto"/>
            </w:tcBorders>
            <w:vAlign w:val="center"/>
            <w:hideMark/>
          </w:tcPr>
          <w:p w14:paraId="5B5D446B" w14:textId="77777777" w:rsidR="002D1AE6" w:rsidRPr="002D1AE6" w:rsidRDefault="002D1AE6" w:rsidP="002D1AE6">
            <w:pPr>
              <w:rPr>
                <w:rFonts w:eastAsia="Times New Roman"/>
                <w:iCs/>
                <w:sz w:val="20"/>
                <w:szCs w:val="20"/>
              </w:rPr>
            </w:pPr>
            <w:r w:rsidRPr="002D1AE6">
              <w:rPr>
                <w:rFonts w:eastAsia="Times New Roman"/>
                <w:iCs/>
                <w:sz w:val="20"/>
                <w:szCs w:val="20"/>
              </w:rPr>
              <w:t>None</w:t>
            </w:r>
          </w:p>
        </w:tc>
        <w:tc>
          <w:tcPr>
            <w:tcW w:w="6427" w:type="dxa"/>
            <w:tcBorders>
              <w:top w:val="single" w:sz="4" w:space="0" w:color="auto"/>
              <w:left w:val="single" w:sz="4" w:space="0" w:color="auto"/>
              <w:bottom w:val="single" w:sz="4" w:space="0" w:color="auto"/>
              <w:right w:val="single" w:sz="4" w:space="0" w:color="auto"/>
            </w:tcBorders>
            <w:hideMark/>
          </w:tcPr>
          <w:p w14:paraId="2416A639" w14:textId="77777777" w:rsidR="002D1AE6" w:rsidRPr="002D1AE6" w:rsidRDefault="002D1AE6" w:rsidP="002D1AE6">
            <w:pPr>
              <w:spacing w:after="60"/>
              <w:rPr>
                <w:rFonts w:eastAsia="Times New Roman"/>
                <w:iCs/>
                <w:sz w:val="20"/>
                <w:szCs w:val="20"/>
              </w:rPr>
            </w:pPr>
            <w:r w:rsidRPr="002D1AE6">
              <w:rPr>
                <w:rFonts w:eastAsia="Times New Roman"/>
                <w:iCs/>
                <w:sz w:val="20"/>
                <w:szCs w:val="20"/>
              </w:rPr>
              <w:t>The mean value used for the calculation of the AORDC as determined using the regression fit method described above.</w:t>
            </w:r>
          </w:p>
        </w:tc>
      </w:tr>
      <w:tr w:rsidR="002D1AE6" w:rsidRPr="002D1AE6" w14:paraId="0D573D22" w14:textId="77777777" w:rsidTr="002A5BF3">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038EDF25" w14:textId="77777777" w:rsidR="002D1AE6" w:rsidRPr="002D1AE6" w:rsidRDefault="002D1AE6" w:rsidP="002D1AE6">
            <w:pPr>
              <w:spacing w:before="120" w:after="120"/>
              <w:rPr>
                <w:rFonts w:eastAsia="Times New Roman"/>
                <w:i/>
                <w:iCs/>
                <w:sz w:val="20"/>
                <w:szCs w:val="20"/>
              </w:rPr>
            </w:pPr>
            <w:r w:rsidRPr="002D1AE6">
              <w:rPr>
                <w:rFonts w:eastAsia="Times New Roman"/>
                <w:i/>
                <w:iCs/>
                <w:sz w:val="20"/>
                <w:szCs w:val="20"/>
              </w:rPr>
              <w:lastRenderedPageBreak/>
              <w:t>σ*</w:t>
            </w:r>
          </w:p>
        </w:tc>
        <w:tc>
          <w:tcPr>
            <w:tcW w:w="900" w:type="dxa"/>
            <w:tcBorders>
              <w:top w:val="single" w:sz="4" w:space="0" w:color="auto"/>
              <w:left w:val="single" w:sz="4" w:space="0" w:color="auto"/>
              <w:bottom w:val="single" w:sz="4" w:space="0" w:color="auto"/>
              <w:right w:val="single" w:sz="4" w:space="0" w:color="auto"/>
            </w:tcBorders>
            <w:vAlign w:val="center"/>
            <w:hideMark/>
          </w:tcPr>
          <w:p w14:paraId="1B133721" w14:textId="77777777" w:rsidR="002D1AE6" w:rsidRPr="002D1AE6" w:rsidRDefault="002D1AE6" w:rsidP="002D1AE6">
            <w:pPr>
              <w:rPr>
                <w:rFonts w:eastAsia="Times New Roman"/>
                <w:iCs/>
                <w:sz w:val="20"/>
                <w:szCs w:val="20"/>
              </w:rPr>
            </w:pPr>
            <w:r w:rsidRPr="002D1AE6">
              <w:rPr>
                <w:rFonts w:eastAsia="Times New Roman"/>
                <w:iCs/>
                <w:sz w:val="20"/>
                <w:szCs w:val="20"/>
              </w:rPr>
              <w:t>None</w:t>
            </w:r>
          </w:p>
        </w:tc>
        <w:tc>
          <w:tcPr>
            <w:tcW w:w="6427" w:type="dxa"/>
            <w:tcBorders>
              <w:top w:val="single" w:sz="4" w:space="0" w:color="auto"/>
              <w:left w:val="single" w:sz="4" w:space="0" w:color="auto"/>
              <w:bottom w:val="single" w:sz="4" w:space="0" w:color="auto"/>
              <w:right w:val="single" w:sz="4" w:space="0" w:color="auto"/>
            </w:tcBorders>
            <w:hideMark/>
          </w:tcPr>
          <w:p w14:paraId="4B36B8AA" w14:textId="77777777" w:rsidR="002D1AE6" w:rsidRPr="002D1AE6" w:rsidRDefault="002D1AE6" w:rsidP="002D1AE6">
            <w:pPr>
              <w:spacing w:after="60"/>
              <w:rPr>
                <w:rFonts w:eastAsia="Times New Roman"/>
                <w:iCs/>
                <w:sz w:val="20"/>
                <w:szCs w:val="20"/>
              </w:rPr>
            </w:pPr>
            <w:r w:rsidRPr="002D1AE6">
              <w:rPr>
                <w:rFonts w:eastAsia="Times New Roman"/>
                <w:iCs/>
                <w:sz w:val="20"/>
                <w:szCs w:val="20"/>
              </w:rPr>
              <w:t>The standard deviation used for the calculation of the AORDC as determined using the regression fit method described above.</w:t>
            </w:r>
          </w:p>
        </w:tc>
      </w:tr>
    </w:tbl>
    <w:p w14:paraId="66D0FFFD" w14:textId="77777777" w:rsidR="002D1AE6" w:rsidRPr="002D1AE6" w:rsidRDefault="002D1AE6" w:rsidP="002D1AE6">
      <w:pPr>
        <w:spacing w:before="240" w:after="240"/>
        <w:ind w:left="1440" w:hanging="720"/>
        <w:rPr>
          <w:rFonts w:eastAsia="Times New Roman"/>
        </w:rPr>
      </w:pPr>
      <w:r w:rsidRPr="002D1AE6">
        <w:rPr>
          <w:rFonts w:eastAsia="Times New Roman"/>
        </w:rPr>
        <w:t>(c)</w:t>
      </w:r>
      <w:r w:rsidRPr="002D1AE6">
        <w:rPr>
          <w:rFonts w:eastAsia="Times New Roman"/>
        </w:rPr>
        <w:tab/>
        <w:t>Calculate points on the regression curve in 1 MW increments for any observed reserve level &gt;= 3,000 MW and price &gt;$0.01/MWh.  These points form the AORDC.</w:t>
      </w:r>
    </w:p>
    <w:p w14:paraId="7AF9876A" w14:textId="77777777" w:rsidR="002D1AE6" w:rsidRPr="002D1AE6" w:rsidRDefault="002D1AE6" w:rsidP="002D1AE6">
      <w:pPr>
        <w:spacing w:before="240" w:after="240"/>
        <w:ind w:left="720" w:hanging="720"/>
        <w:rPr>
          <w:rFonts w:eastAsia="Times New Roman"/>
          <w:iCs/>
        </w:rPr>
      </w:pPr>
      <w:r w:rsidRPr="002D1AE6">
        <w:rPr>
          <w:rFonts w:eastAsia="Times New Roman"/>
          <w:iCs/>
        </w:rPr>
        <w:t>(7)</w:t>
      </w:r>
      <w:r w:rsidRPr="002D1AE6">
        <w:rPr>
          <w:rFonts w:eastAsia="Times New Roman"/>
          <w:iCs/>
        </w:rPr>
        <w:tab/>
        <w:t>ERCOT shall disaggregate the AORDC developed pursuant to paragraph (6) above into individual ASDCs for each Ancillary Service product as follows:</w:t>
      </w:r>
    </w:p>
    <w:p w14:paraId="51CCED09" w14:textId="77777777" w:rsidR="002D1AE6" w:rsidRPr="002D1AE6" w:rsidRDefault="002D1AE6" w:rsidP="002D1AE6">
      <w:pPr>
        <w:spacing w:before="120" w:after="120"/>
        <w:ind w:left="1413" w:hanging="720"/>
        <w:rPr>
          <w:rFonts w:eastAsia="Times New Roman"/>
          <w:iCs/>
        </w:rPr>
      </w:pPr>
      <w:r w:rsidRPr="002D1AE6">
        <w:rPr>
          <w:rFonts w:eastAsia="Times New Roman"/>
          <w:iCs/>
        </w:rPr>
        <w:t>(a)</w:t>
      </w:r>
      <w:r w:rsidRPr="002D1AE6">
        <w:rPr>
          <w:rFonts w:eastAsia="Times New Roman"/>
          <w:iCs/>
        </w:rPr>
        <w:tab/>
        <w:t xml:space="preserve">Using the required percentage of Reg-Up, the maximum percentages of RRS and ECRS, and the minimum quantities of required Non-Spin and ECRS, the quantities of each Ancillary </w:t>
      </w:r>
      <w:r w:rsidRPr="002D1AE6">
        <w:rPr>
          <w:rFonts w:eastAsia="Times New Roman"/>
        </w:rPr>
        <w:t>Service</w:t>
      </w:r>
      <w:r w:rsidRPr="002D1AE6">
        <w:rPr>
          <w:rFonts w:eastAsia="Times New Roman"/>
          <w:iCs/>
        </w:rPr>
        <w:t xml:space="preserve"> product procured until the Minimum Contingency Level (MCL) is satisfied are calculated as follows:</w:t>
      </w:r>
    </w:p>
    <w:p w14:paraId="3DAE521A" w14:textId="77777777" w:rsidR="002D1AE6" w:rsidRPr="002D1AE6" w:rsidRDefault="002D1AE6" w:rsidP="002D1AE6">
      <w:pPr>
        <w:spacing w:before="120" w:after="120"/>
        <w:ind w:left="693"/>
        <w:rPr>
          <w:rFonts w:eastAsia="Times New Roman"/>
          <w:iCs/>
        </w:rPr>
      </w:pPr>
      <w:r w:rsidRPr="002D1AE6">
        <w:rPr>
          <w:rFonts w:eastAsia="Times New Roman"/>
          <w:iCs/>
        </w:rPr>
        <w:t>If, RUPCT * RUREQ + RRSPCTMAX * RRSREQ + ECRSPCTMAX * ECRSREQ + NSMWMIN &lt; MCL:</w:t>
      </w:r>
    </w:p>
    <w:p w14:paraId="6390957F" w14:textId="77777777" w:rsidR="002D1AE6" w:rsidRPr="002D1AE6" w:rsidRDefault="002D1AE6" w:rsidP="002D1AE6">
      <w:pPr>
        <w:spacing w:before="120" w:after="120"/>
        <w:ind w:left="783"/>
        <w:rPr>
          <w:rFonts w:eastAsia="Times New Roman"/>
          <w:iCs/>
        </w:rPr>
      </w:pPr>
      <w:r w:rsidRPr="002D1AE6">
        <w:rPr>
          <w:rFonts w:eastAsia="Times New Roman"/>
          <w:iCs/>
        </w:rPr>
        <w:tab/>
        <w:t>RUMW = RUPCT * RUREQ</w:t>
      </w:r>
    </w:p>
    <w:p w14:paraId="3CC4121D" w14:textId="77777777" w:rsidR="002D1AE6" w:rsidRPr="002D1AE6" w:rsidRDefault="002D1AE6" w:rsidP="002D1AE6">
      <w:pPr>
        <w:spacing w:before="120" w:after="120"/>
        <w:ind w:left="783"/>
        <w:rPr>
          <w:rFonts w:eastAsia="Times New Roman"/>
          <w:iCs/>
        </w:rPr>
      </w:pPr>
      <w:r w:rsidRPr="002D1AE6">
        <w:rPr>
          <w:rFonts w:eastAsia="Times New Roman"/>
          <w:iCs/>
        </w:rPr>
        <w:tab/>
        <w:t>ECRSMW = ECRSPCTMAX * ECRSREQ</w:t>
      </w:r>
    </w:p>
    <w:p w14:paraId="48F7A85E" w14:textId="77777777" w:rsidR="002D1AE6" w:rsidRPr="002D1AE6" w:rsidRDefault="002D1AE6" w:rsidP="002D1AE6">
      <w:pPr>
        <w:spacing w:before="120" w:after="120"/>
        <w:ind w:left="783"/>
        <w:rPr>
          <w:rFonts w:eastAsia="Times New Roman"/>
          <w:iCs/>
        </w:rPr>
      </w:pPr>
      <w:r w:rsidRPr="002D1AE6">
        <w:rPr>
          <w:rFonts w:eastAsia="Times New Roman"/>
          <w:iCs/>
        </w:rPr>
        <w:tab/>
        <w:t>RRSMW = RRSPCTMAX * RRSREQ</w:t>
      </w:r>
    </w:p>
    <w:p w14:paraId="60030313" w14:textId="77777777" w:rsidR="002D1AE6" w:rsidRPr="002D1AE6" w:rsidRDefault="002D1AE6" w:rsidP="002D1AE6">
      <w:pPr>
        <w:spacing w:before="120" w:after="120"/>
        <w:ind w:left="783"/>
        <w:rPr>
          <w:rFonts w:eastAsia="Times New Roman"/>
          <w:iCs/>
        </w:rPr>
      </w:pPr>
      <w:r w:rsidRPr="002D1AE6">
        <w:rPr>
          <w:rFonts w:eastAsia="Times New Roman"/>
          <w:iCs/>
        </w:rPr>
        <w:tab/>
        <w:t>NSMW = MCL – RUMW – RRSMW – ECRSMW</w:t>
      </w:r>
    </w:p>
    <w:p w14:paraId="6E99E370" w14:textId="77777777" w:rsidR="002D1AE6" w:rsidRPr="002D1AE6" w:rsidRDefault="002D1AE6" w:rsidP="002D1AE6">
      <w:pPr>
        <w:spacing w:before="120" w:after="120"/>
        <w:ind w:left="693"/>
        <w:rPr>
          <w:rFonts w:eastAsia="Times New Roman"/>
          <w:iCs/>
        </w:rPr>
      </w:pPr>
      <w:r w:rsidRPr="002D1AE6">
        <w:rPr>
          <w:rFonts w:eastAsia="Times New Roman"/>
          <w:iCs/>
        </w:rPr>
        <w:t>Else, if RUPCT * RUREQ + RRSPCTMAX * RRSREQ + ECRSMWMIN + NSMWMIN &gt; MCL:</w:t>
      </w:r>
    </w:p>
    <w:p w14:paraId="20B74357" w14:textId="77777777" w:rsidR="002D1AE6" w:rsidRPr="002D1AE6" w:rsidRDefault="002D1AE6" w:rsidP="002D1AE6">
      <w:pPr>
        <w:spacing w:before="120" w:after="120"/>
        <w:ind w:left="1413"/>
        <w:rPr>
          <w:rFonts w:eastAsia="Times New Roman"/>
          <w:iCs/>
        </w:rPr>
      </w:pPr>
      <w:r w:rsidRPr="002D1AE6">
        <w:rPr>
          <w:rFonts w:eastAsia="Times New Roman"/>
          <w:iCs/>
        </w:rPr>
        <w:t>RUMW = RUPCT * RUREQ</w:t>
      </w:r>
    </w:p>
    <w:p w14:paraId="319F19A1" w14:textId="77777777" w:rsidR="002D1AE6" w:rsidRPr="002D1AE6" w:rsidRDefault="002D1AE6" w:rsidP="002D1AE6">
      <w:pPr>
        <w:spacing w:before="120" w:after="120"/>
        <w:ind w:left="1413"/>
        <w:rPr>
          <w:rFonts w:eastAsia="Times New Roman"/>
          <w:iCs/>
        </w:rPr>
      </w:pPr>
      <w:r w:rsidRPr="002D1AE6">
        <w:rPr>
          <w:rFonts w:eastAsia="Times New Roman"/>
          <w:iCs/>
        </w:rPr>
        <w:t>ECRSMW = ECRSMWMIN</w:t>
      </w:r>
    </w:p>
    <w:p w14:paraId="3FA6F1BB" w14:textId="77777777" w:rsidR="002D1AE6" w:rsidRPr="002D1AE6" w:rsidRDefault="002D1AE6" w:rsidP="002D1AE6">
      <w:pPr>
        <w:spacing w:before="120" w:after="120"/>
        <w:ind w:left="1413"/>
        <w:rPr>
          <w:rFonts w:eastAsia="Times New Roman"/>
          <w:iCs/>
        </w:rPr>
      </w:pPr>
      <w:r w:rsidRPr="002D1AE6">
        <w:rPr>
          <w:rFonts w:eastAsia="Times New Roman"/>
          <w:iCs/>
        </w:rPr>
        <w:t>RRSMW = RRSPCTMAX * RRSREQ – (RRSPCTMAX * RRSREQ + RUPCT * RUREQ – (MCL – ECRSMWMIN – NSMWMIN))</w:t>
      </w:r>
    </w:p>
    <w:p w14:paraId="02946E46" w14:textId="77777777" w:rsidR="002D1AE6" w:rsidRPr="002D1AE6" w:rsidRDefault="002D1AE6" w:rsidP="002D1AE6">
      <w:pPr>
        <w:spacing w:before="120" w:after="120"/>
        <w:ind w:left="1413"/>
        <w:rPr>
          <w:rFonts w:eastAsia="Times New Roman"/>
          <w:iCs/>
        </w:rPr>
      </w:pPr>
      <w:r w:rsidRPr="002D1AE6">
        <w:rPr>
          <w:rFonts w:eastAsia="Times New Roman"/>
          <w:iCs/>
        </w:rPr>
        <w:t>NSMW = NSMWMIN</w:t>
      </w:r>
    </w:p>
    <w:p w14:paraId="13573705" w14:textId="77777777" w:rsidR="002D1AE6" w:rsidRPr="002D1AE6" w:rsidRDefault="002D1AE6" w:rsidP="002D1AE6">
      <w:pPr>
        <w:spacing w:before="120" w:after="120"/>
        <w:ind w:left="693"/>
        <w:rPr>
          <w:rFonts w:eastAsia="Times New Roman"/>
          <w:iCs/>
        </w:rPr>
      </w:pPr>
      <w:r w:rsidRPr="002D1AE6">
        <w:rPr>
          <w:rFonts w:eastAsia="Times New Roman"/>
          <w:iCs/>
        </w:rPr>
        <w:t>Otherwise, if RUPCT * RUREQ + RRSPCTMAX * RRSREQ + ECRSPCTMAX * ECRSREQ + NSMWMIN &gt; MCL:</w:t>
      </w:r>
    </w:p>
    <w:p w14:paraId="13E66827" w14:textId="77777777" w:rsidR="002D1AE6" w:rsidRPr="002D1AE6" w:rsidRDefault="002D1AE6" w:rsidP="002D1AE6">
      <w:pPr>
        <w:spacing w:before="120" w:after="120"/>
        <w:ind w:left="1413"/>
        <w:rPr>
          <w:rFonts w:eastAsia="Times New Roman"/>
          <w:iCs/>
        </w:rPr>
      </w:pPr>
      <w:r w:rsidRPr="002D1AE6">
        <w:rPr>
          <w:rFonts w:eastAsia="Times New Roman"/>
          <w:iCs/>
        </w:rPr>
        <w:t>RUMW = RUPCT * RUREQ</w:t>
      </w:r>
    </w:p>
    <w:p w14:paraId="09366688" w14:textId="77777777" w:rsidR="002D1AE6" w:rsidRPr="002D1AE6" w:rsidRDefault="002D1AE6" w:rsidP="002D1AE6">
      <w:pPr>
        <w:spacing w:before="120" w:after="120"/>
        <w:ind w:left="1413"/>
        <w:rPr>
          <w:rFonts w:eastAsia="Times New Roman"/>
          <w:iCs/>
        </w:rPr>
      </w:pPr>
      <w:r w:rsidRPr="002D1AE6">
        <w:rPr>
          <w:rFonts w:eastAsia="Times New Roman"/>
          <w:iCs/>
        </w:rPr>
        <w:t xml:space="preserve">RRSMW = RRSPCTMAX * RRSREQ – 0.5(RUPCT*RUREQ + RRSPCTMAX * RRSREQ + ECRSPCTMAX * ECRSREQ – (MCL – NSMWMIN)) </w:t>
      </w:r>
    </w:p>
    <w:p w14:paraId="07081207" w14:textId="77777777" w:rsidR="002D1AE6" w:rsidRPr="002D1AE6" w:rsidRDefault="002D1AE6" w:rsidP="002D1AE6">
      <w:pPr>
        <w:spacing w:before="120" w:after="120"/>
        <w:ind w:left="1413"/>
        <w:rPr>
          <w:rFonts w:eastAsia="Times New Roman"/>
          <w:iCs/>
        </w:rPr>
      </w:pPr>
      <w:r w:rsidRPr="002D1AE6">
        <w:rPr>
          <w:rFonts w:eastAsia="Times New Roman"/>
          <w:iCs/>
        </w:rPr>
        <w:t xml:space="preserve">ECRSMW = ECRSPCTMAX * ECRSREQ – 0.5(RUPCT*RUREQ + RRSPCTMAX * RRSREQ + ECRSPCTMAX * ECRSREQ – (MCL – NSMWMIN)) </w:t>
      </w:r>
    </w:p>
    <w:p w14:paraId="5BA846DF" w14:textId="77777777" w:rsidR="002D1AE6" w:rsidRPr="002D1AE6" w:rsidRDefault="002D1AE6" w:rsidP="002D1AE6">
      <w:pPr>
        <w:spacing w:before="120" w:after="120"/>
        <w:ind w:left="1413"/>
        <w:rPr>
          <w:rFonts w:eastAsia="Times New Roman"/>
          <w:iCs/>
        </w:rPr>
      </w:pPr>
      <w:r w:rsidRPr="002D1AE6">
        <w:rPr>
          <w:rFonts w:eastAsia="Times New Roman"/>
          <w:iCs/>
        </w:rPr>
        <w:t>NSMW = NSMWMIN</w:t>
      </w:r>
    </w:p>
    <w:p w14:paraId="61B3B8EB" w14:textId="77777777" w:rsidR="002D1AE6" w:rsidRPr="002D1AE6" w:rsidRDefault="002D1AE6" w:rsidP="002D1AE6">
      <w:pPr>
        <w:spacing w:before="120"/>
        <w:rPr>
          <w:rFonts w:eastAsia="Times New Roman"/>
        </w:rPr>
      </w:pPr>
      <w:r w:rsidRPr="002D1AE6">
        <w:rPr>
          <w:rFonts w:eastAsia="Times New Roman"/>
        </w:rPr>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896"/>
        <w:gridCol w:w="6362"/>
      </w:tblGrid>
      <w:tr w:rsidR="002D1AE6" w:rsidRPr="002D1AE6" w14:paraId="02232D91" w14:textId="77777777" w:rsidTr="002A5BF3">
        <w:trPr>
          <w:cantSplit/>
          <w:tblHeader/>
        </w:trPr>
        <w:tc>
          <w:tcPr>
            <w:tcW w:w="1887" w:type="dxa"/>
            <w:tcBorders>
              <w:top w:val="single" w:sz="4" w:space="0" w:color="auto"/>
              <w:left w:val="single" w:sz="4" w:space="0" w:color="auto"/>
              <w:bottom w:val="single" w:sz="4" w:space="0" w:color="auto"/>
              <w:right w:val="single" w:sz="4" w:space="0" w:color="auto"/>
            </w:tcBorders>
            <w:hideMark/>
          </w:tcPr>
          <w:p w14:paraId="46C9FC64" w14:textId="77777777" w:rsidR="002D1AE6" w:rsidRPr="002D1AE6" w:rsidRDefault="002D1AE6" w:rsidP="002D1AE6">
            <w:pPr>
              <w:spacing w:afterLines="60" w:after="144"/>
              <w:rPr>
                <w:rFonts w:eastAsia="Times New Roman"/>
                <w:b/>
                <w:iCs/>
                <w:sz w:val="20"/>
                <w:szCs w:val="20"/>
              </w:rPr>
            </w:pPr>
            <w:r w:rsidRPr="002D1AE6">
              <w:rPr>
                <w:rFonts w:eastAsia="Times New Roman"/>
                <w:b/>
                <w:iCs/>
                <w:sz w:val="20"/>
                <w:szCs w:val="20"/>
              </w:rPr>
              <w:lastRenderedPageBreak/>
              <w:t>Variable</w:t>
            </w:r>
          </w:p>
        </w:tc>
        <w:tc>
          <w:tcPr>
            <w:tcW w:w="896" w:type="dxa"/>
            <w:tcBorders>
              <w:top w:val="single" w:sz="4" w:space="0" w:color="auto"/>
              <w:left w:val="single" w:sz="4" w:space="0" w:color="auto"/>
              <w:bottom w:val="single" w:sz="4" w:space="0" w:color="auto"/>
              <w:right w:val="single" w:sz="4" w:space="0" w:color="auto"/>
            </w:tcBorders>
            <w:hideMark/>
          </w:tcPr>
          <w:p w14:paraId="4DE46D2E" w14:textId="77777777" w:rsidR="002D1AE6" w:rsidRPr="002D1AE6" w:rsidRDefault="002D1AE6" w:rsidP="002D1AE6">
            <w:pPr>
              <w:spacing w:afterLines="60" w:after="144"/>
              <w:rPr>
                <w:rFonts w:eastAsia="Times New Roman"/>
                <w:b/>
                <w:iCs/>
                <w:sz w:val="20"/>
                <w:szCs w:val="20"/>
              </w:rPr>
            </w:pPr>
            <w:r w:rsidRPr="002D1AE6">
              <w:rPr>
                <w:rFonts w:eastAsia="Times New Roman"/>
                <w:b/>
                <w:iCs/>
                <w:sz w:val="20"/>
                <w:szCs w:val="20"/>
              </w:rPr>
              <w:t>Unit</w:t>
            </w:r>
          </w:p>
        </w:tc>
        <w:tc>
          <w:tcPr>
            <w:tcW w:w="6362" w:type="dxa"/>
            <w:tcBorders>
              <w:top w:val="single" w:sz="4" w:space="0" w:color="auto"/>
              <w:left w:val="single" w:sz="4" w:space="0" w:color="auto"/>
              <w:bottom w:val="single" w:sz="4" w:space="0" w:color="auto"/>
              <w:right w:val="single" w:sz="4" w:space="0" w:color="auto"/>
            </w:tcBorders>
            <w:hideMark/>
          </w:tcPr>
          <w:p w14:paraId="4F3D6A48" w14:textId="77777777" w:rsidR="002D1AE6" w:rsidRPr="002D1AE6" w:rsidRDefault="002D1AE6" w:rsidP="002D1AE6">
            <w:pPr>
              <w:spacing w:afterLines="60" w:after="144"/>
              <w:rPr>
                <w:rFonts w:eastAsia="Times New Roman"/>
                <w:b/>
                <w:iCs/>
                <w:sz w:val="20"/>
                <w:szCs w:val="20"/>
              </w:rPr>
            </w:pPr>
            <w:r w:rsidRPr="002D1AE6">
              <w:rPr>
                <w:rFonts w:eastAsia="Times New Roman"/>
                <w:b/>
                <w:iCs/>
                <w:sz w:val="20"/>
                <w:szCs w:val="20"/>
              </w:rPr>
              <w:t>Definition</w:t>
            </w:r>
          </w:p>
        </w:tc>
      </w:tr>
      <w:tr w:rsidR="002D1AE6" w:rsidRPr="002D1AE6" w14:paraId="4B975D72" w14:textId="77777777" w:rsidTr="002A5BF3">
        <w:trPr>
          <w:cantSplit/>
        </w:trPr>
        <w:tc>
          <w:tcPr>
            <w:tcW w:w="1887" w:type="dxa"/>
            <w:tcBorders>
              <w:top w:val="single" w:sz="4" w:space="0" w:color="auto"/>
              <w:left w:val="single" w:sz="4" w:space="0" w:color="auto"/>
              <w:bottom w:val="single" w:sz="4" w:space="0" w:color="auto"/>
              <w:right w:val="single" w:sz="4" w:space="0" w:color="auto"/>
            </w:tcBorders>
            <w:hideMark/>
          </w:tcPr>
          <w:p w14:paraId="1A97CC40" w14:textId="77777777" w:rsidR="002D1AE6" w:rsidRPr="002D1AE6" w:rsidRDefault="002D1AE6" w:rsidP="002D1AE6">
            <w:pPr>
              <w:spacing w:afterLines="60" w:after="144"/>
              <w:rPr>
                <w:rFonts w:eastAsia="Times New Roman"/>
                <w:iCs/>
                <w:sz w:val="20"/>
                <w:szCs w:val="20"/>
              </w:rPr>
            </w:pPr>
            <w:r w:rsidRPr="002D1AE6">
              <w:rPr>
                <w:rFonts w:eastAsia="Times New Roman"/>
                <w:iCs/>
                <w:sz w:val="20"/>
                <w:szCs w:val="20"/>
              </w:rPr>
              <w:t>MCL</w:t>
            </w:r>
          </w:p>
        </w:tc>
        <w:tc>
          <w:tcPr>
            <w:tcW w:w="896" w:type="dxa"/>
            <w:tcBorders>
              <w:top w:val="single" w:sz="4" w:space="0" w:color="auto"/>
              <w:left w:val="single" w:sz="4" w:space="0" w:color="auto"/>
              <w:bottom w:val="single" w:sz="4" w:space="0" w:color="auto"/>
              <w:right w:val="single" w:sz="4" w:space="0" w:color="auto"/>
            </w:tcBorders>
            <w:hideMark/>
          </w:tcPr>
          <w:p w14:paraId="4C836C0C" w14:textId="77777777" w:rsidR="002D1AE6" w:rsidRPr="002D1AE6" w:rsidRDefault="002D1AE6" w:rsidP="002D1AE6">
            <w:pPr>
              <w:spacing w:afterLines="60" w:after="144"/>
              <w:rPr>
                <w:rFonts w:eastAsia="Times New Roman"/>
                <w:iCs/>
                <w:sz w:val="20"/>
                <w:szCs w:val="20"/>
              </w:rPr>
            </w:pPr>
            <w:r w:rsidRPr="002D1AE6">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68D4ED10" w14:textId="77777777" w:rsidR="002D1AE6" w:rsidRPr="002D1AE6" w:rsidRDefault="002D1AE6" w:rsidP="002D1AE6">
            <w:pPr>
              <w:spacing w:afterLines="60" w:after="144"/>
              <w:rPr>
                <w:rFonts w:eastAsia="Times New Roman"/>
                <w:iCs/>
                <w:sz w:val="20"/>
                <w:szCs w:val="20"/>
              </w:rPr>
            </w:pPr>
            <w:r w:rsidRPr="002D1AE6">
              <w:rPr>
                <w:rFonts w:eastAsia="Times New Roman"/>
                <w:i/>
                <w:sz w:val="20"/>
                <w:szCs w:val="20"/>
              </w:rPr>
              <w:t>Minimum Contingency Level</w:t>
            </w:r>
            <w:r w:rsidRPr="002D1AE6">
              <w:rPr>
                <w:rFonts w:eastAsia="Times New Roman"/>
                <w:iCs/>
                <w:sz w:val="20"/>
                <w:szCs w:val="20"/>
              </w:rPr>
              <w:t xml:space="preserve"> – the minimum </w:t>
            </w:r>
            <w:proofErr w:type="gramStart"/>
            <w:r w:rsidRPr="002D1AE6">
              <w:rPr>
                <w:rFonts w:eastAsia="Times New Roman"/>
                <w:iCs/>
                <w:sz w:val="20"/>
                <w:szCs w:val="20"/>
              </w:rPr>
              <w:t>amount</w:t>
            </w:r>
            <w:proofErr w:type="gramEnd"/>
            <w:r w:rsidRPr="002D1AE6">
              <w:rPr>
                <w:rFonts w:eastAsia="Times New Roman"/>
                <w:iCs/>
                <w:sz w:val="20"/>
                <w:szCs w:val="20"/>
              </w:rPr>
              <w:t xml:space="preserve"> of reserves that ERCOT considers necessary to avoid a system-wide failure. This value is set at 3,000 MW.</w:t>
            </w:r>
          </w:p>
        </w:tc>
      </w:tr>
      <w:tr w:rsidR="002D1AE6" w:rsidRPr="002D1AE6" w14:paraId="7424B7A7" w14:textId="77777777" w:rsidTr="002A5BF3">
        <w:trPr>
          <w:cantSplit/>
        </w:trPr>
        <w:tc>
          <w:tcPr>
            <w:tcW w:w="1887" w:type="dxa"/>
            <w:tcBorders>
              <w:top w:val="single" w:sz="4" w:space="0" w:color="auto"/>
              <w:left w:val="single" w:sz="4" w:space="0" w:color="auto"/>
              <w:bottom w:val="single" w:sz="4" w:space="0" w:color="auto"/>
              <w:right w:val="single" w:sz="4" w:space="0" w:color="auto"/>
            </w:tcBorders>
            <w:hideMark/>
          </w:tcPr>
          <w:p w14:paraId="08E8C811" w14:textId="77777777" w:rsidR="002D1AE6" w:rsidRPr="002D1AE6" w:rsidRDefault="002D1AE6" w:rsidP="002D1AE6">
            <w:pPr>
              <w:spacing w:afterLines="60" w:after="144"/>
              <w:rPr>
                <w:rFonts w:eastAsia="Times New Roman"/>
                <w:sz w:val="20"/>
                <w:szCs w:val="20"/>
              </w:rPr>
            </w:pPr>
            <w:r w:rsidRPr="002D1AE6">
              <w:rPr>
                <w:rFonts w:eastAsia="Times New Roman"/>
                <w:sz w:val="20"/>
                <w:szCs w:val="20"/>
              </w:rPr>
              <w:t>RUREQ</w:t>
            </w:r>
          </w:p>
        </w:tc>
        <w:tc>
          <w:tcPr>
            <w:tcW w:w="896" w:type="dxa"/>
            <w:tcBorders>
              <w:top w:val="single" w:sz="4" w:space="0" w:color="auto"/>
              <w:left w:val="single" w:sz="4" w:space="0" w:color="auto"/>
              <w:bottom w:val="single" w:sz="4" w:space="0" w:color="auto"/>
              <w:right w:val="single" w:sz="4" w:space="0" w:color="auto"/>
            </w:tcBorders>
            <w:hideMark/>
          </w:tcPr>
          <w:p w14:paraId="654FEBFF" w14:textId="77777777" w:rsidR="002D1AE6" w:rsidRPr="002D1AE6" w:rsidRDefault="002D1AE6" w:rsidP="002D1AE6">
            <w:pPr>
              <w:spacing w:afterLines="60" w:after="144"/>
              <w:rPr>
                <w:rFonts w:eastAsia="Times New Roman"/>
                <w:iCs/>
                <w:sz w:val="20"/>
                <w:szCs w:val="20"/>
              </w:rPr>
            </w:pPr>
            <w:r w:rsidRPr="002D1AE6">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461D7BD7" w14:textId="77777777" w:rsidR="002D1AE6" w:rsidRPr="002D1AE6" w:rsidRDefault="002D1AE6" w:rsidP="002D1AE6">
            <w:pPr>
              <w:spacing w:afterLines="60" w:after="144"/>
              <w:rPr>
                <w:rFonts w:eastAsia="Times New Roman"/>
                <w:iCs/>
                <w:sz w:val="20"/>
                <w:szCs w:val="20"/>
              </w:rPr>
            </w:pPr>
            <w:r w:rsidRPr="002D1AE6">
              <w:rPr>
                <w:rFonts w:eastAsia="Times New Roman"/>
                <w:iCs/>
                <w:sz w:val="20"/>
                <w:szCs w:val="20"/>
              </w:rPr>
              <w:t xml:space="preserve">Total capacity of Reg-Up in the Ancillary Service Plan </w:t>
            </w:r>
          </w:p>
        </w:tc>
      </w:tr>
      <w:tr w:rsidR="002D1AE6" w:rsidRPr="002D1AE6" w14:paraId="29DBB472" w14:textId="77777777" w:rsidTr="002A5BF3">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3FA6659F" w14:textId="77777777" w:rsidR="002D1AE6" w:rsidRPr="002D1AE6" w:rsidRDefault="002D1AE6" w:rsidP="002D1AE6">
            <w:pPr>
              <w:spacing w:afterLines="60" w:after="144"/>
              <w:rPr>
                <w:rFonts w:eastAsia="Times New Roman"/>
                <w:sz w:val="20"/>
                <w:szCs w:val="20"/>
              </w:rPr>
            </w:pPr>
            <w:r w:rsidRPr="002D1AE6">
              <w:rPr>
                <w:rFonts w:eastAsia="Times New Roman"/>
                <w:sz w:val="20"/>
                <w:szCs w:val="20"/>
              </w:rPr>
              <w:t>RRSREQ</w:t>
            </w:r>
          </w:p>
        </w:tc>
        <w:tc>
          <w:tcPr>
            <w:tcW w:w="896" w:type="dxa"/>
            <w:tcBorders>
              <w:top w:val="single" w:sz="4" w:space="0" w:color="auto"/>
              <w:left w:val="single" w:sz="4" w:space="0" w:color="auto"/>
              <w:bottom w:val="single" w:sz="4" w:space="0" w:color="auto"/>
              <w:right w:val="single" w:sz="4" w:space="0" w:color="auto"/>
            </w:tcBorders>
            <w:hideMark/>
          </w:tcPr>
          <w:p w14:paraId="6D956A96" w14:textId="77777777" w:rsidR="002D1AE6" w:rsidRPr="002D1AE6" w:rsidRDefault="002D1AE6" w:rsidP="002D1AE6">
            <w:pPr>
              <w:spacing w:afterLines="60" w:after="144"/>
              <w:rPr>
                <w:rFonts w:eastAsia="Times New Roman"/>
                <w:iCs/>
                <w:sz w:val="20"/>
                <w:szCs w:val="20"/>
              </w:rPr>
            </w:pPr>
            <w:r w:rsidRPr="002D1AE6">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826F6EE" w14:textId="77777777" w:rsidR="002D1AE6" w:rsidRPr="002D1AE6" w:rsidRDefault="002D1AE6" w:rsidP="002D1AE6">
            <w:pPr>
              <w:spacing w:afterLines="60" w:after="144"/>
              <w:rPr>
                <w:rFonts w:eastAsia="Times New Roman"/>
                <w:iCs/>
                <w:sz w:val="20"/>
                <w:szCs w:val="20"/>
              </w:rPr>
            </w:pPr>
            <w:r w:rsidRPr="002D1AE6">
              <w:rPr>
                <w:rFonts w:eastAsia="Times New Roman"/>
                <w:iCs/>
                <w:sz w:val="20"/>
                <w:szCs w:val="20"/>
              </w:rPr>
              <w:t>Total capacity of RRS in the Ancillary Service Plan</w:t>
            </w:r>
          </w:p>
        </w:tc>
      </w:tr>
      <w:tr w:rsidR="002D1AE6" w:rsidRPr="002D1AE6" w14:paraId="14850C9C" w14:textId="77777777" w:rsidTr="002A5BF3">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6CA644CA" w14:textId="77777777" w:rsidR="002D1AE6" w:rsidRPr="002D1AE6" w:rsidRDefault="002D1AE6" w:rsidP="002D1AE6">
            <w:pPr>
              <w:spacing w:afterLines="60" w:after="144"/>
              <w:rPr>
                <w:rFonts w:eastAsia="Times New Roman"/>
                <w:sz w:val="20"/>
                <w:szCs w:val="20"/>
              </w:rPr>
            </w:pPr>
            <w:r w:rsidRPr="002D1AE6">
              <w:rPr>
                <w:rFonts w:eastAsia="Times New Roman"/>
                <w:sz w:val="20"/>
                <w:szCs w:val="20"/>
              </w:rPr>
              <w:t>ECRSREQ</w:t>
            </w:r>
          </w:p>
        </w:tc>
        <w:tc>
          <w:tcPr>
            <w:tcW w:w="896" w:type="dxa"/>
            <w:tcBorders>
              <w:top w:val="single" w:sz="4" w:space="0" w:color="auto"/>
              <w:left w:val="single" w:sz="4" w:space="0" w:color="auto"/>
              <w:bottom w:val="single" w:sz="4" w:space="0" w:color="auto"/>
              <w:right w:val="single" w:sz="4" w:space="0" w:color="auto"/>
            </w:tcBorders>
            <w:hideMark/>
          </w:tcPr>
          <w:p w14:paraId="41A9EF3F" w14:textId="77777777" w:rsidR="002D1AE6" w:rsidRPr="002D1AE6" w:rsidRDefault="002D1AE6" w:rsidP="002D1AE6">
            <w:pPr>
              <w:spacing w:afterLines="60" w:after="144"/>
              <w:rPr>
                <w:rFonts w:eastAsia="Times New Roman"/>
                <w:iCs/>
                <w:sz w:val="20"/>
                <w:szCs w:val="20"/>
              </w:rPr>
            </w:pPr>
            <w:r w:rsidRPr="002D1AE6">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2F4C1316" w14:textId="77777777" w:rsidR="002D1AE6" w:rsidRPr="002D1AE6" w:rsidRDefault="002D1AE6" w:rsidP="002D1AE6">
            <w:pPr>
              <w:spacing w:afterLines="60" w:after="144"/>
              <w:rPr>
                <w:rFonts w:eastAsia="Times New Roman"/>
                <w:iCs/>
                <w:sz w:val="20"/>
                <w:szCs w:val="20"/>
              </w:rPr>
            </w:pPr>
            <w:r w:rsidRPr="002D1AE6">
              <w:rPr>
                <w:rFonts w:eastAsia="Times New Roman"/>
                <w:iCs/>
                <w:sz w:val="20"/>
                <w:szCs w:val="20"/>
              </w:rPr>
              <w:t>Total capacity of ECRS in the Ancillary Service Plan</w:t>
            </w:r>
          </w:p>
        </w:tc>
      </w:tr>
      <w:tr w:rsidR="002D1AE6" w:rsidRPr="002D1AE6" w14:paraId="525AF57C" w14:textId="77777777" w:rsidTr="002A5BF3">
        <w:trPr>
          <w:cantSplit/>
        </w:trPr>
        <w:tc>
          <w:tcPr>
            <w:tcW w:w="1887" w:type="dxa"/>
            <w:tcBorders>
              <w:top w:val="single" w:sz="4" w:space="0" w:color="auto"/>
              <w:left w:val="single" w:sz="4" w:space="0" w:color="auto"/>
              <w:bottom w:val="single" w:sz="4" w:space="0" w:color="auto"/>
              <w:right w:val="single" w:sz="4" w:space="0" w:color="auto"/>
            </w:tcBorders>
            <w:hideMark/>
          </w:tcPr>
          <w:p w14:paraId="4F417970" w14:textId="77777777" w:rsidR="002D1AE6" w:rsidRPr="002D1AE6" w:rsidRDefault="002D1AE6" w:rsidP="002D1AE6">
            <w:pPr>
              <w:spacing w:afterLines="60" w:after="144"/>
              <w:rPr>
                <w:rFonts w:eastAsia="Times New Roman"/>
                <w:sz w:val="20"/>
                <w:szCs w:val="20"/>
              </w:rPr>
            </w:pPr>
            <w:r w:rsidRPr="002D1AE6">
              <w:rPr>
                <w:rFonts w:eastAsia="Times New Roman"/>
                <w:sz w:val="20"/>
                <w:szCs w:val="20"/>
              </w:rPr>
              <w:t>RUPCT</w:t>
            </w:r>
          </w:p>
        </w:tc>
        <w:tc>
          <w:tcPr>
            <w:tcW w:w="896" w:type="dxa"/>
            <w:tcBorders>
              <w:top w:val="single" w:sz="4" w:space="0" w:color="auto"/>
              <w:left w:val="single" w:sz="4" w:space="0" w:color="auto"/>
              <w:bottom w:val="single" w:sz="4" w:space="0" w:color="auto"/>
              <w:right w:val="single" w:sz="4" w:space="0" w:color="auto"/>
            </w:tcBorders>
            <w:hideMark/>
          </w:tcPr>
          <w:p w14:paraId="1DDCA371" w14:textId="77777777" w:rsidR="002D1AE6" w:rsidRPr="002D1AE6" w:rsidRDefault="002D1AE6" w:rsidP="002D1AE6">
            <w:pPr>
              <w:spacing w:afterLines="60" w:after="144"/>
              <w:rPr>
                <w:rFonts w:eastAsia="Times New Roman"/>
                <w:iCs/>
                <w:sz w:val="20"/>
                <w:szCs w:val="20"/>
              </w:rPr>
            </w:pPr>
            <w:r w:rsidRPr="002D1AE6">
              <w:rPr>
                <w:rFonts w:eastAsia="Times New Roman"/>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3476F327" w14:textId="77777777" w:rsidR="002D1AE6" w:rsidRPr="002D1AE6" w:rsidRDefault="002D1AE6" w:rsidP="002D1AE6">
            <w:pPr>
              <w:spacing w:afterLines="60" w:after="144"/>
              <w:rPr>
                <w:rFonts w:eastAsia="Times New Roman"/>
                <w:iCs/>
                <w:sz w:val="20"/>
                <w:szCs w:val="20"/>
              </w:rPr>
            </w:pPr>
            <w:r w:rsidRPr="002D1AE6">
              <w:rPr>
                <w:rFonts w:eastAsia="Times New Roman"/>
                <w:iCs/>
                <w:sz w:val="20"/>
                <w:szCs w:val="20"/>
              </w:rPr>
              <w:t>Fixed percentage of Reg-Up included in the MCL</w:t>
            </w:r>
          </w:p>
        </w:tc>
      </w:tr>
      <w:tr w:rsidR="002D1AE6" w:rsidRPr="002D1AE6" w14:paraId="1081DCFE" w14:textId="77777777" w:rsidTr="002A5BF3">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0688797B" w14:textId="77777777" w:rsidR="002D1AE6" w:rsidRPr="002D1AE6" w:rsidRDefault="002D1AE6" w:rsidP="002D1AE6">
            <w:pPr>
              <w:spacing w:afterLines="60" w:after="144"/>
              <w:rPr>
                <w:rFonts w:eastAsia="Times New Roman"/>
                <w:sz w:val="20"/>
                <w:szCs w:val="20"/>
              </w:rPr>
            </w:pPr>
            <w:r w:rsidRPr="002D1AE6">
              <w:rPr>
                <w:rFonts w:eastAsia="Times New Roman"/>
                <w:sz w:val="20"/>
                <w:szCs w:val="20"/>
              </w:rPr>
              <w:t>RRSPCTMAX</w:t>
            </w:r>
          </w:p>
        </w:tc>
        <w:tc>
          <w:tcPr>
            <w:tcW w:w="896" w:type="dxa"/>
            <w:tcBorders>
              <w:top w:val="single" w:sz="4" w:space="0" w:color="auto"/>
              <w:left w:val="single" w:sz="4" w:space="0" w:color="auto"/>
              <w:bottom w:val="single" w:sz="4" w:space="0" w:color="auto"/>
              <w:right w:val="single" w:sz="4" w:space="0" w:color="auto"/>
            </w:tcBorders>
            <w:hideMark/>
          </w:tcPr>
          <w:p w14:paraId="3CA91895" w14:textId="77777777" w:rsidR="002D1AE6" w:rsidRPr="002D1AE6" w:rsidRDefault="002D1AE6" w:rsidP="002D1AE6">
            <w:pPr>
              <w:spacing w:afterLines="60" w:after="144"/>
              <w:rPr>
                <w:rFonts w:eastAsia="Times New Roman"/>
                <w:iCs/>
                <w:sz w:val="20"/>
                <w:szCs w:val="20"/>
              </w:rPr>
            </w:pPr>
            <w:r w:rsidRPr="002D1AE6">
              <w:rPr>
                <w:rFonts w:eastAsia="Times New Roman"/>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3E20EF1C" w14:textId="77777777" w:rsidR="002D1AE6" w:rsidRPr="002D1AE6" w:rsidRDefault="002D1AE6" w:rsidP="002D1AE6">
            <w:pPr>
              <w:spacing w:afterLines="60" w:after="144"/>
              <w:rPr>
                <w:rFonts w:eastAsia="Times New Roman"/>
                <w:iCs/>
                <w:sz w:val="20"/>
                <w:szCs w:val="20"/>
              </w:rPr>
            </w:pPr>
            <w:r w:rsidRPr="002D1AE6">
              <w:rPr>
                <w:rFonts w:eastAsia="Times New Roman"/>
                <w:iCs/>
                <w:sz w:val="20"/>
                <w:szCs w:val="20"/>
              </w:rPr>
              <w:t>Maximum RRS percentage included in the MCL</w:t>
            </w:r>
          </w:p>
        </w:tc>
      </w:tr>
      <w:tr w:rsidR="002D1AE6" w:rsidRPr="002D1AE6" w14:paraId="51FEDE42" w14:textId="77777777" w:rsidTr="002A5BF3">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6107AB40" w14:textId="77777777" w:rsidR="002D1AE6" w:rsidRPr="002D1AE6" w:rsidRDefault="002D1AE6" w:rsidP="002D1AE6">
            <w:pPr>
              <w:spacing w:afterLines="60" w:after="144"/>
              <w:rPr>
                <w:rFonts w:eastAsia="Times New Roman"/>
                <w:sz w:val="20"/>
                <w:szCs w:val="20"/>
              </w:rPr>
            </w:pPr>
            <w:r w:rsidRPr="002D1AE6">
              <w:rPr>
                <w:rFonts w:eastAsia="Times New Roman"/>
                <w:sz w:val="20"/>
                <w:szCs w:val="20"/>
              </w:rPr>
              <w:t>ECRSPCTMAX</w:t>
            </w:r>
          </w:p>
        </w:tc>
        <w:tc>
          <w:tcPr>
            <w:tcW w:w="896" w:type="dxa"/>
            <w:tcBorders>
              <w:top w:val="single" w:sz="4" w:space="0" w:color="auto"/>
              <w:left w:val="single" w:sz="4" w:space="0" w:color="auto"/>
              <w:bottom w:val="single" w:sz="4" w:space="0" w:color="auto"/>
              <w:right w:val="single" w:sz="4" w:space="0" w:color="auto"/>
            </w:tcBorders>
            <w:hideMark/>
          </w:tcPr>
          <w:p w14:paraId="7E41B22E" w14:textId="77777777" w:rsidR="002D1AE6" w:rsidRPr="002D1AE6" w:rsidRDefault="002D1AE6" w:rsidP="002D1AE6">
            <w:pPr>
              <w:spacing w:afterLines="60" w:after="144"/>
              <w:rPr>
                <w:rFonts w:eastAsia="Times New Roman"/>
                <w:iCs/>
                <w:sz w:val="20"/>
                <w:szCs w:val="20"/>
              </w:rPr>
            </w:pPr>
            <w:r w:rsidRPr="002D1AE6">
              <w:rPr>
                <w:rFonts w:eastAsia="Times New Roman"/>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395D792F" w14:textId="77777777" w:rsidR="002D1AE6" w:rsidRPr="002D1AE6" w:rsidRDefault="002D1AE6" w:rsidP="002D1AE6">
            <w:pPr>
              <w:spacing w:afterLines="60" w:after="144"/>
              <w:rPr>
                <w:rFonts w:eastAsia="Times New Roman"/>
                <w:iCs/>
                <w:sz w:val="20"/>
                <w:szCs w:val="20"/>
              </w:rPr>
            </w:pPr>
            <w:r w:rsidRPr="002D1AE6">
              <w:rPr>
                <w:rFonts w:eastAsia="Times New Roman"/>
                <w:iCs/>
                <w:sz w:val="20"/>
                <w:szCs w:val="20"/>
              </w:rPr>
              <w:t>Maximum ECRS percentage included in the MCL</w:t>
            </w:r>
          </w:p>
        </w:tc>
      </w:tr>
      <w:tr w:rsidR="002D1AE6" w:rsidRPr="002D1AE6" w14:paraId="3DC22824" w14:textId="77777777" w:rsidTr="002A5BF3">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39A1702E" w14:textId="77777777" w:rsidR="002D1AE6" w:rsidRPr="002D1AE6" w:rsidRDefault="002D1AE6" w:rsidP="002D1AE6">
            <w:pPr>
              <w:spacing w:afterLines="60" w:after="144"/>
              <w:rPr>
                <w:rFonts w:eastAsia="Times New Roman"/>
                <w:sz w:val="20"/>
                <w:szCs w:val="20"/>
              </w:rPr>
            </w:pPr>
            <w:r w:rsidRPr="002D1AE6">
              <w:rPr>
                <w:rFonts w:eastAsia="Times New Roman"/>
                <w:sz w:val="20"/>
                <w:szCs w:val="20"/>
              </w:rPr>
              <w:t>ECRSMWMIN</w:t>
            </w:r>
          </w:p>
        </w:tc>
        <w:tc>
          <w:tcPr>
            <w:tcW w:w="896" w:type="dxa"/>
            <w:tcBorders>
              <w:top w:val="single" w:sz="4" w:space="0" w:color="auto"/>
              <w:left w:val="single" w:sz="4" w:space="0" w:color="auto"/>
              <w:bottom w:val="single" w:sz="4" w:space="0" w:color="auto"/>
              <w:right w:val="single" w:sz="4" w:space="0" w:color="auto"/>
            </w:tcBorders>
            <w:hideMark/>
          </w:tcPr>
          <w:p w14:paraId="01596543" w14:textId="77777777" w:rsidR="002D1AE6" w:rsidRPr="002D1AE6" w:rsidRDefault="002D1AE6" w:rsidP="002D1AE6">
            <w:pPr>
              <w:spacing w:afterLines="60" w:after="144"/>
              <w:rPr>
                <w:rFonts w:eastAsia="Times New Roman"/>
                <w:iCs/>
                <w:sz w:val="20"/>
                <w:szCs w:val="20"/>
              </w:rPr>
            </w:pPr>
            <w:r w:rsidRPr="002D1AE6">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5D8E78EE" w14:textId="77777777" w:rsidR="002D1AE6" w:rsidRPr="002D1AE6" w:rsidRDefault="002D1AE6" w:rsidP="002D1AE6">
            <w:pPr>
              <w:spacing w:afterLines="60" w:after="144"/>
              <w:rPr>
                <w:rFonts w:eastAsia="Times New Roman"/>
                <w:iCs/>
                <w:sz w:val="20"/>
                <w:szCs w:val="20"/>
              </w:rPr>
            </w:pPr>
            <w:r w:rsidRPr="002D1AE6">
              <w:rPr>
                <w:rFonts w:eastAsia="Times New Roman"/>
                <w:iCs/>
                <w:sz w:val="20"/>
                <w:szCs w:val="20"/>
              </w:rPr>
              <w:t>Minimum ECRS capacity included in the MCL</w:t>
            </w:r>
          </w:p>
        </w:tc>
      </w:tr>
      <w:tr w:rsidR="002D1AE6" w:rsidRPr="002D1AE6" w14:paraId="1D313FE3" w14:textId="77777777" w:rsidTr="002A5BF3">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5C8ABEAC" w14:textId="77777777" w:rsidR="002D1AE6" w:rsidRPr="002D1AE6" w:rsidRDefault="002D1AE6" w:rsidP="002D1AE6">
            <w:pPr>
              <w:spacing w:afterLines="60" w:after="144"/>
              <w:rPr>
                <w:rFonts w:eastAsia="Times New Roman"/>
                <w:sz w:val="20"/>
                <w:szCs w:val="20"/>
              </w:rPr>
            </w:pPr>
            <w:r w:rsidRPr="002D1AE6">
              <w:rPr>
                <w:rFonts w:eastAsia="Times New Roman"/>
                <w:sz w:val="20"/>
                <w:szCs w:val="20"/>
              </w:rPr>
              <w:t>NSMWMIN</w:t>
            </w:r>
          </w:p>
        </w:tc>
        <w:tc>
          <w:tcPr>
            <w:tcW w:w="896" w:type="dxa"/>
            <w:tcBorders>
              <w:top w:val="single" w:sz="4" w:space="0" w:color="auto"/>
              <w:left w:val="single" w:sz="4" w:space="0" w:color="auto"/>
              <w:bottom w:val="single" w:sz="4" w:space="0" w:color="auto"/>
              <w:right w:val="single" w:sz="4" w:space="0" w:color="auto"/>
            </w:tcBorders>
            <w:hideMark/>
          </w:tcPr>
          <w:p w14:paraId="51C1C545" w14:textId="77777777" w:rsidR="002D1AE6" w:rsidRPr="002D1AE6" w:rsidRDefault="002D1AE6" w:rsidP="002D1AE6">
            <w:pPr>
              <w:spacing w:afterLines="60" w:after="144"/>
              <w:rPr>
                <w:rFonts w:eastAsia="Times New Roman"/>
                <w:iCs/>
                <w:sz w:val="20"/>
                <w:szCs w:val="20"/>
              </w:rPr>
            </w:pPr>
            <w:r w:rsidRPr="002D1AE6">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1B9BA6A" w14:textId="77777777" w:rsidR="002D1AE6" w:rsidRPr="002D1AE6" w:rsidRDefault="002D1AE6" w:rsidP="002D1AE6">
            <w:pPr>
              <w:spacing w:afterLines="60" w:after="144"/>
              <w:rPr>
                <w:rFonts w:eastAsia="Times New Roman"/>
                <w:iCs/>
                <w:sz w:val="20"/>
                <w:szCs w:val="20"/>
              </w:rPr>
            </w:pPr>
            <w:r w:rsidRPr="002D1AE6">
              <w:rPr>
                <w:rFonts w:eastAsia="Times New Roman"/>
                <w:iCs/>
                <w:sz w:val="20"/>
                <w:szCs w:val="20"/>
              </w:rPr>
              <w:t>Minimum Non-Spin capacity included in the MCL</w:t>
            </w:r>
          </w:p>
        </w:tc>
      </w:tr>
      <w:tr w:rsidR="002D1AE6" w:rsidRPr="002D1AE6" w14:paraId="1C78B625" w14:textId="77777777" w:rsidTr="002A5BF3">
        <w:trPr>
          <w:cantSplit/>
        </w:trPr>
        <w:tc>
          <w:tcPr>
            <w:tcW w:w="1887" w:type="dxa"/>
            <w:tcBorders>
              <w:top w:val="single" w:sz="4" w:space="0" w:color="auto"/>
              <w:left w:val="single" w:sz="4" w:space="0" w:color="auto"/>
              <w:bottom w:val="single" w:sz="4" w:space="0" w:color="auto"/>
              <w:right w:val="single" w:sz="4" w:space="0" w:color="auto"/>
            </w:tcBorders>
            <w:hideMark/>
          </w:tcPr>
          <w:p w14:paraId="056CB6F8" w14:textId="77777777" w:rsidR="002D1AE6" w:rsidRPr="002D1AE6" w:rsidRDefault="002D1AE6" w:rsidP="002D1AE6">
            <w:pPr>
              <w:spacing w:afterLines="60" w:after="144"/>
              <w:rPr>
                <w:rFonts w:eastAsia="Times New Roman"/>
                <w:iCs/>
                <w:sz w:val="20"/>
                <w:szCs w:val="20"/>
              </w:rPr>
            </w:pPr>
            <w:r w:rsidRPr="002D1AE6">
              <w:rPr>
                <w:rFonts w:eastAsia="Times New Roman"/>
                <w:iCs/>
                <w:sz w:val="20"/>
                <w:szCs w:val="20"/>
              </w:rPr>
              <w:t>RUMW</w:t>
            </w:r>
          </w:p>
        </w:tc>
        <w:tc>
          <w:tcPr>
            <w:tcW w:w="896" w:type="dxa"/>
            <w:tcBorders>
              <w:top w:val="single" w:sz="4" w:space="0" w:color="auto"/>
              <w:left w:val="single" w:sz="4" w:space="0" w:color="auto"/>
              <w:bottom w:val="single" w:sz="4" w:space="0" w:color="auto"/>
              <w:right w:val="single" w:sz="4" w:space="0" w:color="auto"/>
            </w:tcBorders>
            <w:hideMark/>
          </w:tcPr>
          <w:p w14:paraId="36B3F0DB" w14:textId="77777777" w:rsidR="002D1AE6" w:rsidRPr="002D1AE6" w:rsidRDefault="002D1AE6" w:rsidP="002D1AE6">
            <w:pPr>
              <w:spacing w:afterLines="60" w:after="144"/>
              <w:rPr>
                <w:rFonts w:eastAsia="Times New Roman"/>
                <w:iCs/>
                <w:sz w:val="20"/>
                <w:szCs w:val="20"/>
              </w:rPr>
            </w:pPr>
            <w:r w:rsidRPr="002D1AE6">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302BD435" w14:textId="77777777" w:rsidR="002D1AE6" w:rsidRPr="002D1AE6" w:rsidRDefault="002D1AE6" w:rsidP="002D1AE6">
            <w:pPr>
              <w:spacing w:afterLines="60" w:after="144"/>
              <w:rPr>
                <w:rFonts w:eastAsia="Times New Roman"/>
                <w:iCs/>
                <w:sz w:val="20"/>
                <w:szCs w:val="20"/>
              </w:rPr>
            </w:pPr>
            <w:r w:rsidRPr="002D1AE6">
              <w:rPr>
                <w:rFonts w:eastAsia="Times New Roman"/>
                <w:iCs/>
                <w:sz w:val="20"/>
                <w:szCs w:val="20"/>
              </w:rPr>
              <w:t>Capacity of Reg-Up included in the MCL</w:t>
            </w:r>
          </w:p>
        </w:tc>
      </w:tr>
      <w:tr w:rsidR="002D1AE6" w:rsidRPr="002D1AE6" w14:paraId="0A0FE37F" w14:textId="77777777" w:rsidTr="002A5BF3">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5DF06874" w14:textId="77777777" w:rsidR="002D1AE6" w:rsidRPr="002D1AE6" w:rsidRDefault="002D1AE6" w:rsidP="002D1AE6">
            <w:pPr>
              <w:spacing w:afterLines="60" w:after="144"/>
              <w:rPr>
                <w:rFonts w:eastAsia="Times New Roman"/>
                <w:iCs/>
                <w:sz w:val="20"/>
                <w:szCs w:val="20"/>
              </w:rPr>
            </w:pPr>
            <w:r w:rsidRPr="002D1AE6">
              <w:rPr>
                <w:rFonts w:eastAsia="Times New Roman"/>
                <w:iCs/>
                <w:sz w:val="20"/>
                <w:szCs w:val="20"/>
              </w:rPr>
              <w:t>RRSMW</w:t>
            </w:r>
          </w:p>
        </w:tc>
        <w:tc>
          <w:tcPr>
            <w:tcW w:w="896" w:type="dxa"/>
            <w:tcBorders>
              <w:top w:val="single" w:sz="4" w:space="0" w:color="auto"/>
              <w:left w:val="single" w:sz="4" w:space="0" w:color="auto"/>
              <w:bottom w:val="single" w:sz="4" w:space="0" w:color="auto"/>
              <w:right w:val="single" w:sz="4" w:space="0" w:color="auto"/>
            </w:tcBorders>
            <w:hideMark/>
          </w:tcPr>
          <w:p w14:paraId="6AE42120" w14:textId="77777777" w:rsidR="002D1AE6" w:rsidRPr="002D1AE6" w:rsidRDefault="002D1AE6" w:rsidP="002D1AE6">
            <w:pPr>
              <w:spacing w:afterLines="60" w:after="144"/>
              <w:rPr>
                <w:rFonts w:eastAsia="Times New Roman"/>
                <w:iCs/>
                <w:sz w:val="20"/>
                <w:szCs w:val="20"/>
              </w:rPr>
            </w:pPr>
            <w:r w:rsidRPr="002D1AE6">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4CD7B38C" w14:textId="77777777" w:rsidR="002D1AE6" w:rsidRPr="002D1AE6" w:rsidRDefault="002D1AE6" w:rsidP="002D1AE6">
            <w:pPr>
              <w:spacing w:afterLines="60" w:after="144"/>
              <w:rPr>
                <w:rFonts w:eastAsia="Times New Roman"/>
                <w:iCs/>
                <w:sz w:val="20"/>
                <w:szCs w:val="20"/>
              </w:rPr>
            </w:pPr>
            <w:r w:rsidRPr="002D1AE6">
              <w:rPr>
                <w:rFonts w:eastAsia="Times New Roman"/>
                <w:iCs/>
                <w:sz w:val="20"/>
                <w:szCs w:val="20"/>
              </w:rPr>
              <w:t>Capacity of RRS included in the MCL</w:t>
            </w:r>
          </w:p>
        </w:tc>
      </w:tr>
      <w:tr w:rsidR="002D1AE6" w:rsidRPr="002D1AE6" w14:paraId="01E32F37" w14:textId="77777777" w:rsidTr="002A5BF3">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1E972640" w14:textId="77777777" w:rsidR="002D1AE6" w:rsidRPr="002D1AE6" w:rsidRDefault="002D1AE6" w:rsidP="002D1AE6">
            <w:pPr>
              <w:spacing w:afterLines="60" w:after="144"/>
              <w:rPr>
                <w:rFonts w:eastAsia="Times New Roman"/>
                <w:sz w:val="20"/>
                <w:szCs w:val="20"/>
              </w:rPr>
            </w:pPr>
            <w:r w:rsidRPr="002D1AE6">
              <w:rPr>
                <w:rFonts w:eastAsia="Times New Roman"/>
                <w:sz w:val="20"/>
                <w:szCs w:val="20"/>
              </w:rPr>
              <w:t>ECRSMW</w:t>
            </w:r>
          </w:p>
        </w:tc>
        <w:tc>
          <w:tcPr>
            <w:tcW w:w="896" w:type="dxa"/>
            <w:tcBorders>
              <w:top w:val="single" w:sz="4" w:space="0" w:color="auto"/>
              <w:left w:val="single" w:sz="4" w:space="0" w:color="auto"/>
              <w:bottom w:val="single" w:sz="4" w:space="0" w:color="auto"/>
              <w:right w:val="single" w:sz="4" w:space="0" w:color="auto"/>
            </w:tcBorders>
            <w:hideMark/>
          </w:tcPr>
          <w:p w14:paraId="27A3380C" w14:textId="77777777" w:rsidR="002D1AE6" w:rsidRPr="002D1AE6" w:rsidRDefault="002D1AE6" w:rsidP="002D1AE6">
            <w:pPr>
              <w:spacing w:afterLines="60" w:after="144"/>
              <w:rPr>
                <w:rFonts w:eastAsia="Times New Roman"/>
                <w:iCs/>
                <w:sz w:val="20"/>
                <w:szCs w:val="20"/>
              </w:rPr>
            </w:pPr>
            <w:r w:rsidRPr="002D1AE6">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3BA9F32F" w14:textId="77777777" w:rsidR="002D1AE6" w:rsidRPr="002D1AE6" w:rsidRDefault="002D1AE6" w:rsidP="002D1AE6">
            <w:pPr>
              <w:spacing w:afterLines="60" w:after="144"/>
              <w:rPr>
                <w:rFonts w:eastAsia="Times New Roman"/>
                <w:iCs/>
                <w:sz w:val="20"/>
                <w:szCs w:val="20"/>
              </w:rPr>
            </w:pPr>
            <w:r w:rsidRPr="002D1AE6">
              <w:rPr>
                <w:rFonts w:eastAsia="Times New Roman"/>
                <w:iCs/>
                <w:sz w:val="20"/>
                <w:szCs w:val="20"/>
              </w:rPr>
              <w:t>Capacity of ECRS included in the MCL</w:t>
            </w:r>
          </w:p>
        </w:tc>
      </w:tr>
      <w:tr w:rsidR="002D1AE6" w:rsidRPr="002D1AE6" w14:paraId="1ACD6F43" w14:textId="77777777" w:rsidTr="002A5BF3">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0396FBFE" w14:textId="77777777" w:rsidR="002D1AE6" w:rsidRPr="002D1AE6" w:rsidRDefault="002D1AE6" w:rsidP="002D1AE6">
            <w:pPr>
              <w:spacing w:afterLines="60" w:after="144"/>
              <w:rPr>
                <w:rFonts w:eastAsia="Times New Roman"/>
                <w:sz w:val="20"/>
                <w:szCs w:val="20"/>
              </w:rPr>
            </w:pPr>
            <w:r w:rsidRPr="002D1AE6">
              <w:rPr>
                <w:rFonts w:eastAsia="Times New Roman"/>
                <w:sz w:val="20"/>
                <w:szCs w:val="20"/>
              </w:rPr>
              <w:t>NSMW</w:t>
            </w:r>
          </w:p>
        </w:tc>
        <w:tc>
          <w:tcPr>
            <w:tcW w:w="896" w:type="dxa"/>
            <w:tcBorders>
              <w:top w:val="single" w:sz="4" w:space="0" w:color="auto"/>
              <w:left w:val="single" w:sz="4" w:space="0" w:color="auto"/>
              <w:bottom w:val="single" w:sz="4" w:space="0" w:color="auto"/>
              <w:right w:val="single" w:sz="4" w:space="0" w:color="auto"/>
            </w:tcBorders>
            <w:hideMark/>
          </w:tcPr>
          <w:p w14:paraId="524DFCCB" w14:textId="77777777" w:rsidR="002D1AE6" w:rsidRPr="002D1AE6" w:rsidRDefault="002D1AE6" w:rsidP="002D1AE6">
            <w:pPr>
              <w:spacing w:afterLines="60" w:after="144"/>
              <w:rPr>
                <w:rFonts w:eastAsia="Times New Roman"/>
                <w:iCs/>
                <w:sz w:val="20"/>
                <w:szCs w:val="20"/>
              </w:rPr>
            </w:pPr>
            <w:r w:rsidRPr="002D1AE6">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4E7C717" w14:textId="77777777" w:rsidR="002D1AE6" w:rsidRPr="002D1AE6" w:rsidRDefault="002D1AE6" w:rsidP="002D1AE6">
            <w:pPr>
              <w:spacing w:afterLines="60" w:after="144"/>
              <w:rPr>
                <w:rFonts w:eastAsia="Times New Roman"/>
                <w:iCs/>
                <w:sz w:val="20"/>
                <w:szCs w:val="20"/>
              </w:rPr>
            </w:pPr>
            <w:r w:rsidRPr="002D1AE6">
              <w:rPr>
                <w:rFonts w:eastAsia="Times New Roman"/>
                <w:iCs/>
                <w:sz w:val="20"/>
                <w:szCs w:val="20"/>
              </w:rPr>
              <w:t>Capacity of Non-Spin included in the MCL</w:t>
            </w:r>
          </w:p>
        </w:tc>
      </w:tr>
    </w:tbl>
    <w:p w14:paraId="56320FC4" w14:textId="77777777" w:rsidR="002D1AE6" w:rsidRPr="002D1AE6" w:rsidRDefault="002D1AE6" w:rsidP="002D1AE6">
      <w:pPr>
        <w:spacing w:before="120"/>
        <w:rPr>
          <w:rFonts w:eastAsia="Times New Roman"/>
          <w:iCs/>
        </w:rPr>
      </w:pPr>
      <w:r w:rsidRPr="002D1AE6">
        <w:rPr>
          <w:rFonts w:eastAsia="Times New Roman"/>
          <w:iCs/>
        </w:rPr>
        <w:t>Fixed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2D1AE6" w:rsidRPr="002D1AE6" w14:paraId="61CC5929" w14:textId="77777777" w:rsidTr="002A5BF3">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5993B568" w14:textId="77777777" w:rsidR="002D1AE6" w:rsidRPr="002D1AE6" w:rsidRDefault="002D1AE6" w:rsidP="002D1AE6">
            <w:pPr>
              <w:spacing w:after="60"/>
              <w:rPr>
                <w:rFonts w:eastAsia="Times New Roman"/>
                <w:b/>
                <w:iCs/>
                <w:sz w:val="20"/>
                <w:szCs w:val="20"/>
              </w:rPr>
            </w:pPr>
            <w:r w:rsidRPr="002D1AE6">
              <w:rPr>
                <w:rFonts w:eastAsia="Times New Roman"/>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12A34381" w14:textId="77777777" w:rsidR="002D1AE6" w:rsidRPr="002D1AE6" w:rsidRDefault="002D1AE6" w:rsidP="002D1AE6">
            <w:pPr>
              <w:spacing w:after="60"/>
              <w:rPr>
                <w:rFonts w:eastAsia="Times New Roman"/>
                <w:b/>
                <w:iCs/>
                <w:sz w:val="20"/>
                <w:szCs w:val="20"/>
              </w:rPr>
            </w:pPr>
            <w:r w:rsidRPr="002D1AE6">
              <w:rPr>
                <w:rFonts w:eastAsia="Times New Roman"/>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1C6174D9" w14:textId="77777777" w:rsidR="002D1AE6" w:rsidRPr="002D1AE6" w:rsidRDefault="002D1AE6" w:rsidP="002D1AE6">
            <w:pPr>
              <w:spacing w:after="60"/>
              <w:rPr>
                <w:rFonts w:eastAsia="Times New Roman"/>
                <w:b/>
                <w:iCs/>
                <w:sz w:val="20"/>
                <w:szCs w:val="20"/>
              </w:rPr>
            </w:pPr>
            <w:r w:rsidRPr="002D1AE6">
              <w:rPr>
                <w:rFonts w:eastAsia="Times New Roman"/>
                <w:b/>
                <w:iCs/>
                <w:sz w:val="20"/>
                <w:szCs w:val="20"/>
              </w:rPr>
              <w:t>Current Value</w:t>
            </w:r>
          </w:p>
        </w:tc>
      </w:tr>
      <w:tr w:rsidR="002D1AE6" w:rsidRPr="002D1AE6" w14:paraId="344EFE91" w14:textId="77777777" w:rsidTr="002A5BF3">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778559CD"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RUPCT</w:t>
            </w:r>
          </w:p>
        </w:tc>
        <w:tc>
          <w:tcPr>
            <w:tcW w:w="1691" w:type="dxa"/>
            <w:tcBorders>
              <w:top w:val="single" w:sz="4" w:space="0" w:color="auto"/>
              <w:left w:val="single" w:sz="4" w:space="0" w:color="auto"/>
              <w:bottom w:val="single" w:sz="4" w:space="0" w:color="auto"/>
              <w:right w:val="single" w:sz="4" w:space="0" w:color="auto"/>
            </w:tcBorders>
            <w:hideMark/>
          </w:tcPr>
          <w:p w14:paraId="51D2FA7E"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25E098B4"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90</w:t>
            </w:r>
          </w:p>
        </w:tc>
      </w:tr>
      <w:tr w:rsidR="002D1AE6" w:rsidRPr="002D1AE6" w14:paraId="4F130994" w14:textId="77777777" w:rsidTr="002A5BF3">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5588DDF6"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RRSPCTMAX</w:t>
            </w:r>
          </w:p>
        </w:tc>
        <w:tc>
          <w:tcPr>
            <w:tcW w:w="1691" w:type="dxa"/>
            <w:tcBorders>
              <w:top w:val="single" w:sz="4" w:space="0" w:color="auto"/>
              <w:left w:val="single" w:sz="4" w:space="0" w:color="auto"/>
              <w:bottom w:val="single" w:sz="4" w:space="0" w:color="auto"/>
              <w:right w:val="single" w:sz="4" w:space="0" w:color="auto"/>
            </w:tcBorders>
            <w:hideMark/>
          </w:tcPr>
          <w:p w14:paraId="7EB805AC"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74BE997B"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90</w:t>
            </w:r>
          </w:p>
        </w:tc>
      </w:tr>
      <w:tr w:rsidR="002D1AE6" w:rsidRPr="002D1AE6" w14:paraId="06571046" w14:textId="77777777" w:rsidTr="002A5BF3">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28636362"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ECRSPCTMAX</w:t>
            </w:r>
          </w:p>
        </w:tc>
        <w:tc>
          <w:tcPr>
            <w:tcW w:w="1691" w:type="dxa"/>
            <w:tcBorders>
              <w:top w:val="single" w:sz="4" w:space="0" w:color="auto"/>
              <w:left w:val="single" w:sz="4" w:space="0" w:color="auto"/>
              <w:bottom w:val="single" w:sz="4" w:space="0" w:color="auto"/>
              <w:right w:val="single" w:sz="4" w:space="0" w:color="auto"/>
            </w:tcBorders>
            <w:hideMark/>
          </w:tcPr>
          <w:p w14:paraId="07E880AB"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7D9CE055"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30</w:t>
            </w:r>
          </w:p>
        </w:tc>
      </w:tr>
      <w:tr w:rsidR="002D1AE6" w:rsidRPr="002D1AE6" w14:paraId="11D6A3BF" w14:textId="77777777" w:rsidTr="002A5BF3">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5517F66A"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ECRSMWMIN</w:t>
            </w:r>
          </w:p>
        </w:tc>
        <w:tc>
          <w:tcPr>
            <w:tcW w:w="1691" w:type="dxa"/>
            <w:tcBorders>
              <w:top w:val="single" w:sz="4" w:space="0" w:color="auto"/>
              <w:left w:val="single" w:sz="4" w:space="0" w:color="auto"/>
              <w:bottom w:val="single" w:sz="4" w:space="0" w:color="auto"/>
              <w:right w:val="single" w:sz="4" w:space="0" w:color="auto"/>
            </w:tcBorders>
            <w:hideMark/>
          </w:tcPr>
          <w:p w14:paraId="13552810"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MW</w:t>
            </w:r>
          </w:p>
        </w:tc>
        <w:tc>
          <w:tcPr>
            <w:tcW w:w="5854" w:type="dxa"/>
            <w:tcBorders>
              <w:top w:val="single" w:sz="4" w:space="0" w:color="auto"/>
              <w:left w:val="single" w:sz="4" w:space="0" w:color="auto"/>
              <w:bottom w:val="single" w:sz="4" w:space="0" w:color="auto"/>
              <w:right w:val="single" w:sz="4" w:space="0" w:color="auto"/>
            </w:tcBorders>
            <w:hideMark/>
          </w:tcPr>
          <w:p w14:paraId="44EEA256"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40</w:t>
            </w:r>
          </w:p>
        </w:tc>
      </w:tr>
      <w:tr w:rsidR="002D1AE6" w:rsidRPr="002D1AE6" w14:paraId="4CA306F2" w14:textId="77777777" w:rsidTr="002A5BF3">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72549C71"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NSMWMIN</w:t>
            </w:r>
          </w:p>
        </w:tc>
        <w:tc>
          <w:tcPr>
            <w:tcW w:w="1691" w:type="dxa"/>
            <w:tcBorders>
              <w:top w:val="single" w:sz="4" w:space="0" w:color="auto"/>
              <w:left w:val="single" w:sz="4" w:space="0" w:color="auto"/>
              <w:bottom w:val="single" w:sz="4" w:space="0" w:color="auto"/>
              <w:right w:val="single" w:sz="4" w:space="0" w:color="auto"/>
            </w:tcBorders>
            <w:hideMark/>
          </w:tcPr>
          <w:p w14:paraId="330294E3"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MW</w:t>
            </w:r>
          </w:p>
        </w:tc>
        <w:tc>
          <w:tcPr>
            <w:tcW w:w="5854" w:type="dxa"/>
            <w:tcBorders>
              <w:top w:val="single" w:sz="4" w:space="0" w:color="auto"/>
              <w:left w:val="single" w:sz="4" w:space="0" w:color="auto"/>
              <w:bottom w:val="single" w:sz="4" w:space="0" w:color="auto"/>
              <w:right w:val="single" w:sz="4" w:space="0" w:color="auto"/>
            </w:tcBorders>
            <w:hideMark/>
          </w:tcPr>
          <w:p w14:paraId="0516896E"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10</w:t>
            </w:r>
          </w:p>
        </w:tc>
      </w:tr>
    </w:tbl>
    <w:p w14:paraId="254E3E6B" w14:textId="77777777" w:rsidR="002D1AE6" w:rsidRPr="002D1AE6" w:rsidRDefault="002D1AE6" w:rsidP="002D1AE6">
      <w:pPr>
        <w:spacing w:before="120"/>
        <w:rPr>
          <w:rFonts w:eastAsia="Times New Roman"/>
          <w:iCs/>
        </w:rPr>
      </w:pPr>
      <w:r w:rsidRPr="002D1AE6">
        <w:rPr>
          <w:rFonts w:eastAsia="Times New Roman"/>
          <w:iCs/>
        </w:rPr>
        <w:t xml:space="preserve">Further, the quantities of each Ancillary </w:t>
      </w:r>
      <w:r w:rsidRPr="002D1AE6">
        <w:rPr>
          <w:rFonts w:eastAsia="Times New Roman"/>
        </w:rPr>
        <w:t>Service</w:t>
      </w:r>
      <w:r w:rsidRPr="002D1AE6">
        <w:rPr>
          <w:rFonts w:eastAsia="Times New Roman"/>
          <w:iCs/>
        </w:rPr>
        <w:t xml:space="preserve"> product </w:t>
      </w:r>
      <w:proofErr w:type="gramStart"/>
      <w:r w:rsidRPr="002D1AE6">
        <w:rPr>
          <w:rFonts w:eastAsia="Times New Roman"/>
          <w:iCs/>
        </w:rPr>
        <w:t>procured</w:t>
      </w:r>
      <w:proofErr w:type="gramEnd"/>
      <w:r w:rsidRPr="002D1AE6">
        <w:rPr>
          <w:rFonts w:eastAsia="Times New Roman"/>
          <w:iCs/>
        </w:rPr>
        <w:t xml:space="preserve"> until </w:t>
      </w:r>
      <w:proofErr w:type="gramStart"/>
      <w:r w:rsidRPr="002D1AE6">
        <w:rPr>
          <w:rFonts w:eastAsia="Times New Roman"/>
          <w:iCs/>
        </w:rPr>
        <w:t>the MCL</w:t>
      </w:r>
      <w:proofErr w:type="gramEnd"/>
      <w:r w:rsidRPr="002D1AE6">
        <w:rPr>
          <w:rFonts w:eastAsia="Times New Roman"/>
          <w:iCs/>
        </w:rPr>
        <w:t xml:space="preserve"> is satisfied are priced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2D1AE6" w:rsidRPr="002D1AE6" w14:paraId="6A850E95" w14:textId="77777777" w:rsidTr="002A5BF3">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45BD53CE" w14:textId="77777777" w:rsidR="002D1AE6" w:rsidRPr="002D1AE6" w:rsidRDefault="002D1AE6" w:rsidP="002D1AE6">
            <w:pPr>
              <w:spacing w:after="60"/>
              <w:rPr>
                <w:rFonts w:eastAsia="Times New Roman"/>
                <w:b/>
                <w:iCs/>
                <w:sz w:val="20"/>
                <w:szCs w:val="20"/>
              </w:rPr>
            </w:pPr>
            <w:r w:rsidRPr="002D1AE6">
              <w:rPr>
                <w:rFonts w:eastAsia="Times New Roman"/>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0B44E3E0" w14:textId="77777777" w:rsidR="002D1AE6" w:rsidRPr="002D1AE6" w:rsidRDefault="002D1AE6" w:rsidP="002D1AE6">
            <w:pPr>
              <w:spacing w:after="60"/>
              <w:rPr>
                <w:rFonts w:eastAsia="Times New Roman"/>
                <w:b/>
                <w:iCs/>
                <w:sz w:val="20"/>
                <w:szCs w:val="20"/>
              </w:rPr>
            </w:pPr>
            <w:r w:rsidRPr="002D1AE6">
              <w:rPr>
                <w:rFonts w:eastAsia="Times New Roman"/>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6CE6BA46" w14:textId="77777777" w:rsidR="002D1AE6" w:rsidRPr="002D1AE6" w:rsidRDefault="002D1AE6" w:rsidP="002D1AE6">
            <w:pPr>
              <w:spacing w:after="60"/>
              <w:rPr>
                <w:rFonts w:eastAsia="Times New Roman"/>
                <w:b/>
                <w:iCs/>
                <w:sz w:val="20"/>
                <w:szCs w:val="20"/>
              </w:rPr>
            </w:pPr>
            <w:r w:rsidRPr="002D1AE6">
              <w:rPr>
                <w:rFonts w:eastAsia="Times New Roman"/>
                <w:b/>
                <w:iCs/>
                <w:sz w:val="20"/>
                <w:szCs w:val="20"/>
              </w:rPr>
              <w:t>Current Value</w:t>
            </w:r>
          </w:p>
        </w:tc>
      </w:tr>
      <w:tr w:rsidR="002D1AE6" w:rsidRPr="002D1AE6" w14:paraId="3C00C8FF" w14:textId="77777777" w:rsidTr="002A5BF3">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D8D4D6A"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Reg-Up Max Demand Price</w:t>
            </w:r>
          </w:p>
        </w:tc>
        <w:tc>
          <w:tcPr>
            <w:tcW w:w="1691" w:type="dxa"/>
            <w:tcBorders>
              <w:top w:val="single" w:sz="4" w:space="0" w:color="auto"/>
              <w:left w:val="single" w:sz="4" w:space="0" w:color="auto"/>
              <w:bottom w:val="single" w:sz="4" w:space="0" w:color="auto"/>
              <w:right w:val="single" w:sz="4" w:space="0" w:color="auto"/>
            </w:tcBorders>
            <w:hideMark/>
          </w:tcPr>
          <w:p w14:paraId="00DF827A"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199D20D2"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VOLL + 4,052</w:t>
            </w:r>
          </w:p>
        </w:tc>
      </w:tr>
      <w:tr w:rsidR="002D1AE6" w:rsidRPr="002D1AE6" w14:paraId="259CB135" w14:textId="77777777" w:rsidTr="002A5BF3">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52BA02A"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RRS Max Demand Price</w:t>
            </w:r>
          </w:p>
        </w:tc>
        <w:tc>
          <w:tcPr>
            <w:tcW w:w="1691" w:type="dxa"/>
            <w:tcBorders>
              <w:top w:val="single" w:sz="4" w:space="0" w:color="auto"/>
              <w:left w:val="single" w:sz="4" w:space="0" w:color="auto"/>
              <w:bottom w:val="single" w:sz="4" w:space="0" w:color="auto"/>
              <w:right w:val="single" w:sz="4" w:space="0" w:color="auto"/>
            </w:tcBorders>
            <w:hideMark/>
          </w:tcPr>
          <w:p w14:paraId="75AC2BFE"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6920AD13"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VOLL + 2,051</w:t>
            </w:r>
          </w:p>
        </w:tc>
      </w:tr>
      <w:tr w:rsidR="002D1AE6" w:rsidRPr="002D1AE6" w14:paraId="6A407B50" w14:textId="77777777" w:rsidTr="002A5BF3">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7470909"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ECRS Max Demand Price</w:t>
            </w:r>
          </w:p>
        </w:tc>
        <w:tc>
          <w:tcPr>
            <w:tcW w:w="1691" w:type="dxa"/>
            <w:tcBorders>
              <w:top w:val="single" w:sz="4" w:space="0" w:color="auto"/>
              <w:left w:val="single" w:sz="4" w:space="0" w:color="auto"/>
              <w:bottom w:val="single" w:sz="4" w:space="0" w:color="auto"/>
              <w:right w:val="single" w:sz="4" w:space="0" w:color="auto"/>
            </w:tcBorders>
            <w:hideMark/>
          </w:tcPr>
          <w:p w14:paraId="4B325C62"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660F0BB1"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VOLL + 50</w:t>
            </w:r>
          </w:p>
        </w:tc>
      </w:tr>
      <w:tr w:rsidR="002D1AE6" w:rsidRPr="002D1AE6" w14:paraId="57E5C9D4" w14:textId="77777777" w:rsidTr="002A5BF3">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46C78920"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Non-Spin Max Demand Price</w:t>
            </w:r>
          </w:p>
        </w:tc>
        <w:tc>
          <w:tcPr>
            <w:tcW w:w="1691" w:type="dxa"/>
            <w:tcBorders>
              <w:top w:val="single" w:sz="4" w:space="0" w:color="auto"/>
              <w:left w:val="single" w:sz="4" w:space="0" w:color="auto"/>
              <w:bottom w:val="single" w:sz="4" w:space="0" w:color="auto"/>
              <w:right w:val="single" w:sz="4" w:space="0" w:color="auto"/>
            </w:tcBorders>
            <w:hideMark/>
          </w:tcPr>
          <w:p w14:paraId="6FE45B07"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2685038C"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VOLL</w:t>
            </w:r>
          </w:p>
        </w:tc>
      </w:tr>
    </w:tbl>
    <w:p w14:paraId="257CBE28" w14:textId="77777777" w:rsidR="002D1AE6" w:rsidRPr="002D1AE6" w:rsidRDefault="002D1AE6" w:rsidP="002D1AE6">
      <w:pPr>
        <w:spacing w:before="120" w:after="120"/>
        <w:ind w:left="1413" w:hanging="720"/>
        <w:rPr>
          <w:rFonts w:eastAsia="Times New Roman"/>
        </w:rPr>
      </w:pPr>
      <w:r w:rsidRPr="002D1AE6">
        <w:rPr>
          <w:rFonts w:eastAsia="Times New Roman"/>
          <w:iCs/>
        </w:rPr>
        <w:t>(b)</w:t>
      </w:r>
      <w:r w:rsidRPr="002D1AE6">
        <w:rPr>
          <w:rFonts w:eastAsia="Times New Roman"/>
        </w:rPr>
        <w:tab/>
      </w:r>
      <w:r w:rsidRPr="002D1AE6">
        <w:rPr>
          <w:rFonts w:eastAsia="Times New Roman"/>
          <w:iCs/>
        </w:rPr>
        <w:t>Beyond the MCL, the nonlinear segments of the AORDC are disaggregated as follows:</w:t>
      </w:r>
    </w:p>
    <w:p w14:paraId="3D97CCD6" w14:textId="77777777" w:rsidR="002D1AE6" w:rsidRPr="002D1AE6" w:rsidRDefault="002D1AE6" w:rsidP="002D1AE6">
      <w:pPr>
        <w:spacing w:before="120" w:after="120"/>
        <w:ind w:left="2133" w:hanging="720"/>
        <w:rPr>
          <w:rFonts w:eastAsia="Times New Roman"/>
        </w:rPr>
      </w:pPr>
      <w:r w:rsidRPr="002D1AE6">
        <w:rPr>
          <w:rFonts w:eastAsia="Times New Roman"/>
        </w:rPr>
        <w:lastRenderedPageBreak/>
        <w:t>(i)</w:t>
      </w:r>
      <w:r w:rsidRPr="002D1AE6">
        <w:rPr>
          <w:rFonts w:eastAsia="Times New Roman"/>
        </w:rPr>
        <w:tab/>
        <w:t>First, extract evenly spaced 1 MW AORDC segments extending from the MCL to the minimum Reg-Up price.  These segments form the nonlinear portion of the Reg-Up ASDC;</w:t>
      </w:r>
    </w:p>
    <w:p w14:paraId="039A1273" w14:textId="77777777" w:rsidR="002D1AE6" w:rsidRPr="002D1AE6" w:rsidRDefault="002D1AE6" w:rsidP="002D1AE6">
      <w:pPr>
        <w:spacing w:before="120" w:after="120"/>
        <w:ind w:left="2133" w:hanging="720"/>
        <w:rPr>
          <w:rFonts w:eastAsia="Times New Roman"/>
        </w:rPr>
      </w:pPr>
      <w:r w:rsidRPr="002D1AE6">
        <w:rPr>
          <w:rFonts w:eastAsia="Times New Roman"/>
        </w:rPr>
        <w:t>(ii)</w:t>
      </w:r>
      <w:r w:rsidRPr="002D1AE6">
        <w:rPr>
          <w:rFonts w:eastAsia="Times New Roman"/>
        </w:rPr>
        <w:tab/>
        <w:t>Second, extract evenly spaced 1 MW AORDC segments extending from MCL to the minimum RRS price.  These segments form the nonlinear portion of the RRS ASDC;</w:t>
      </w:r>
    </w:p>
    <w:p w14:paraId="48C27E0C" w14:textId="77777777" w:rsidR="002D1AE6" w:rsidRPr="002D1AE6" w:rsidRDefault="002D1AE6" w:rsidP="002D1AE6">
      <w:pPr>
        <w:spacing w:before="120" w:after="120"/>
        <w:ind w:left="2133" w:hanging="720"/>
        <w:rPr>
          <w:rFonts w:eastAsia="Times New Roman"/>
        </w:rPr>
      </w:pPr>
      <w:r w:rsidRPr="002D1AE6">
        <w:rPr>
          <w:rFonts w:eastAsia="Times New Roman"/>
        </w:rPr>
        <w:t>(iii)</w:t>
      </w:r>
      <w:r w:rsidRPr="002D1AE6">
        <w:rPr>
          <w:rFonts w:eastAsia="Times New Roman"/>
        </w:rPr>
        <w:tab/>
        <w:t>Third, assign the remaining 1 MW segments of the AORDC to ECRS and Non-Spin alternately, until the requirements for both products have been met; and</w:t>
      </w:r>
    </w:p>
    <w:p w14:paraId="686A7C02" w14:textId="77777777" w:rsidR="002D1AE6" w:rsidRPr="002D1AE6" w:rsidRDefault="002D1AE6" w:rsidP="002D1AE6">
      <w:pPr>
        <w:spacing w:before="120" w:after="120"/>
        <w:ind w:left="2133" w:hanging="720"/>
        <w:rPr>
          <w:rFonts w:eastAsia="Times New Roman"/>
        </w:rPr>
      </w:pPr>
      <w:r w:rsidRPr="002D1AE6">
        <w:rPr>
          <w:rFonts w:eastAsia="Times New Roman"/>
        </w:rPr>
        <w:t>(iv)</w:t>
      </w:r>
      <w:r w:rsidRPr="002D1AE6">
        <w:rPr>
          <w:rFonts w:eastAsia="Times New Roman"/>
        </w:rPr>
        <w:tab/>
        <w:t>Assign any remaining 1 MW segments of the AORDC priced above $0.01/MWh to Non-Spin.</w:t>
      </w:r>
    </w:p>
    <w:p w14:paraId="582436E9" w14:textId="77777777" w:rsidR="002D1AE6" w:rsidRPr="002D1AE6" w:rsidRDefault="002D1AE6" w:rsidP="002D1AE6">
      <w:pPr>
        <w:spacing w:before="120"/>
        <w:rPr>
          <w:rFonts w:eastAsia="Times New Roman"/>
        </w:rPr>
      </w:pPr>
      <w:r w:rsidRPr="002D1AE6">
        <w:rPr>
          <w:rFonts w:eastAsia="Times New Roman"/>
        </w:rPr>
        <w:t>The minimum prices for Reg-Up and RRS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2D1AE6" w:rsidRPr="002D1AE6" w14:paraId="594AC7DD" w14:textId="77777777" w:rsidTr="002A5BF3">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005B6EDA" w14:textId="77777777" w:rsidR="002D1AE6" w:rsidRPr="002D1AE6" w:rsidRDefault="002D1AE6" w:rsidP="002D1AE6">
            <w:pPr>
              <w:spacing w:after="60"/>
              <w:rPr>
                <w:rFonts w:eastAsia="Times New Roman"/>
                <w:b/>
                <w:iCs/>
                <w:sz w:val="20"/>
                <w:szCs w:val="20"/>
              </w:rPr>
            </w:pPr>
            <w:r w:rsidRPr="002D1AE6">
              <w:rPr>
                <w:rFonts w:eastAsia="Times New Roman"/>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4EB84B61" w14:textId="77777777" w:rsidR="002D1AE6" w:rsidRPr="002D1AE6" w:rsidRDefault="002D1AE6" w:rsidP="002D1AE6">
            <w:pPr>
              <w:spacing w:after="60"/>
              <w:rPr>
                <w:rFonts w:eastAsia="Times New Roman"/>
                <w:b/>
                <w:iCs/>
                <w:sz w:val="20"/>
                <w:szCs w:val="20"/>
              </w:rPr>
            </w:pPr>
            <w:r w:rsidRPr="002D1AE6">
              <w:rPr>
                <w:rFonts w:eastAsia="Times New Roman"/>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0F30AC33" w14:textId="77777777" w:rsidR="002D1AE6" w:rsidRPr="002D1AE6" w:rsidRDefault="002D1AE6" w:rsidP="002D1AE6">
            <w:pPr>
              <w:spacing w:after="60"/>
              <w:rPr>
                <w:rFonts w:eastAsia="Times New Roman"/>
                <w:b/>
                <w:iCs/>
                <w:sz w:val="20"/>
                <w:szCs w:val="20"/>
              </w:rPr>
            </w:pPr>
            <w:r w:rsidRPr="002D1AE6">
              <w:rPr>
                <w:rFonts w:eastAsia="Times New Roman"/>
                <w:b/>
                <w:iCs/>
                <w:sz w:val="20"/>
                <w:szCs w:val="20"/>
              </w:rPr>
              <w:t>Current Value</w:t>
            </w:r>
          </w:p>
        </w:tc>
      </w:tr>
      <w:tr w:rsidR="002D1AE6" w:rsidRPr="002D1AE6" w14:paraId="088F80BE" w14:textId="77777777" w:rsidTr="002A5BF3">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24E250FD"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Reg-Up Min Price</w:t>
            </w:r>
          </w:p>
        </w:tc>
        <w:tc>
          <w:tcPr>
            <w:tcW w:w="1691" w:type="dxa"/>
            <w:tcBorders>
              <w:top w:val="single" w:sz="4" w:space="0" w:color="auto"/>
              <w:left w:val="single" w:sz="4" w:space="0" w:color="auto"/>
              <w:bottom w:val="single" w:sz="4" w:space="0" w:color="auto"/>
              <w:right w:val="single" w:sz="4" w:space="0" w:color="auto"/>
            </w:tcBorders>
            <w:hideMark/>
          </w:tcPr>
          <w:p w14:paraId="1949BC60"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3CCC66C6"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250</w:t>
            </w:r>
          </w:p>
        </w:tc>
      </w:tr>
      <w:tr w:rsidR="002D1AE6" w:rsidRPr="002D1AE6" w14:paraId="218A85CF" w14:textId="77777777" w:rsidTr="002A5BF3">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44A9F17"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RRS Min Price</w:t>
            </w:r>
          </w:p>
        </w:tc>
        <w:tc>
          <w:tcPr>
            <w:tcW w:w="1691" w:type="dxa"/>
            <w:tcBorders>
              <w:top w:val="single" w:sz="4" w:space="0" w:color="auto"/>
              <w:left w:val="single" w:sz="4" w:space="0" w:color="auto"/>
              <w:bottom w:val="single" w:sz="4" w:space="0" w:color="auto"/>
              <w:right w:val="single" w:sz="4" w:space="0" w:color="auto"/>
            </w:tcBorders>
            <w:hideMark/>
          </w:tcPr>
          <w:p w14:paraId="3DC5F352"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6E1472F1" w14:textId="77777777" w:rsidR="002D1AE6" w:rsidRPr="002D1AE6" w:rsidRDefault="002D1AE6" w:rsidP="002D1AE6">
            <w:pPr>
              <w:spacing w:after="60"/>
              <w:rPr>
                <w:rFonts w:eastAsia="Times New Roman"/>
                <w:bCs/>
                <w:iCs/>
                <w:sz w:val="20"/>
                <w:szCs w:val="20"/>
              </w:rPr>
            </w:pPr>
            <w:r w:rsidRPr="002D1AE6">
              <w:rPr>
                <w:rFonts w:eastAsia="Times New Roman"/>
                <w:bCs/>
                <w:iCs/>
                <w:sz w:val="20"/>
                <w:szCs w:val="20"/>
              </w:rPr>
              <w:t>100</w:t>
            </w:r>
          </w:p>
        </w:tc>
      </w:tr>
    </w:tbl>
    <w:p w14:paraId="5A3C0C39" w14:textId="1B6EA8CF" w:rsidR="002D1AE6" w:rsidRPr="002D1AE6" w:rsidRDefault="002D1AE6" w:rsidP="002D1AE6">
      <w:pPr>
        <w:spacing w:before="240" w:after="240"/>
        <w:ind w:left="720" w:hanging="720"/>
        <w:rPr>
          <w:rFonts w:eastAsia="Times New Roman"/>
        </w:rPr>
      </w:pPr>
      <w:r w:rsidRPr="002D1AE6">
        <w:rPr>
          <w:rFonts w:eastAsia="Times New Roman"/>
        </w:rPr>
        <w:t>(8)</w:t>
      </w:r>
      <w:r w:rsidRPr="002D1AE6">
        <w:rPr>
          <w:rFonts w:eastAsia="Times New Roman"/>
        </w:rPr>
        <w:tab/>
        <w:t>Each ASDC</w:t>
      </w:r>
      <w:ins w:id="155" w:author="ERCOT" w:date="2025-12-08T09:52:00Z" w16du:dateUtc="2025-12-08T15:52:00Z">
        <w:r w:rsidRPr="4CD90589">
          <w:rPr>
            <w:rFonts w:eastAsia="Times New Roman"/>
          </w:rPr>
          <w:t>,</w:t>
        </w:r>
        <w:r>
          <w:rPr>
            <w:rFonts w:eastAsia="Times New Roman"/>
          </w:rPr>
          <w:t xml:space="preserve"> </w:t>
        </w:r>
        <w:proofErr w:type="gramStart"/>
        <w:r>
          <w:rPr>
            <w:rFonts w:eastAsia="Times New Roman"/>
          </w:rPr>
          <w:t>with the exception of</w:t>
        </w:r>
        <w:proofErr w:type="gramEnd"/>
        <w:r>
          <w:rPr>
            <w:rFonts w:eastAsia="Times New Roman"/>
          </w:rPr>
          <w:t xml:space="preserve"> DRRS</w:t>
        </w:r>
        <w:r w:rsidRPr="4CD90589">
          <w:rPr>
            <w:rFonts w:eastAsia="Times New Roman"/>
          </w:rPr>
          <w:t>,</w:t>
        </w:r>
      </w:ins>
      <w:r w:rsidRPr="002D1AE6">
        <w:rPr>
          <w:rFonts w:eastAsia="Times New Roman"/>
        </w:rPr>
        <w:t xml:space="preserve"> will be represented by a linear approximation to the corresponding part of the AORDC.</w:t>
      </w:r>
    </w:p>
    <w:p w14:paraId="4CADBF1F" w14:textId="4234D5E4" w:rsidR="002D1AE6" w:rsidRPr="002D1AE6" w:rsidRDefault="002D1AE6" w:rsidP="002D1AE6">
      <w:pPr>
        <w:spacing w:after="240"/>
        <w:ind w:left="720" w:hanging="720"/>
        <w:rPr>
          <w:rFonts w:eastAsia="Times New Roman"/>
          <w:iCs/>
        </w:rPr>
      </w:pPr>
      <w:r w:rsidRPr="002D1AE6">
        <w:rPr>
          <w:rFonts w:eastAsia="Times New Roman"/>
          <w:iCs/>
        </w:rPr>
        <w:t>(9)</w:t>
      </w:r>
      <w:r w:rsidRPr="002D1AE6">
        <w:rPr>
          <w:rFonts w:eastAsia="Times New Roman"/>
          <w:iCs/>
        </w:rPr>
        <w:tab/>
      </w:r>
      <w:r w:rsidRPr="002D1AE6">
        <w:rPr>
          <w:rFonts w:eastAsia="Times New Roman"/>
          <w:iCs/>
          <w:color w:val="000000"/>
        </w:rPr>
        <w:t>All ASDCs</w:t>
      </w:r>
      <w:ins w:id="156" w:author="ERCOT" w:date="2025-12-08T09:52:00Z" w16du:dateUtc="2025-12-08T15:52:00Z">
        <w:r w:rsidRPr="4CD90589">
          <w:rPr>
            <w:rFonts w:eastAsia="Times New Roman"/>
          </w:rPr>
          <w:t>,</w:t>
        </w:r>
        <w:r>
          <w:rPr>
            <w:rFonts w:eastAsia="Times New Roman"/>
          </w:rPr>
          <w:t xml:space="preserve"> </w:t>
        </w:r>
        <w:proofErr w:type="gramStart"/>
        <w:r>
          <w:rPr>
            <w:rFonts w:eastAsia="Times New Roman"/>
          </w:rPr>
          <w:t>with the exception of</w:t>
        </w:r>
        <w:proofErr w:type="gramEnd"/>
        <w:r>
          <w:rPr>
            <w:rFonts w:eastAsia="Times New Roman"/>
          </w:rPr>
          <w:t xml:space="preserve"> DRRS</w:t>
        </w:r>
        <w:r w:rsidRPr="4CD90589">
          <w:rPr>
            <w:rFonts w:eastAsia="Times New Roman"/>
          </w:rPr>
          <w:t>,</w:t>
        </w:r>
      </w:ins>
      <w:r w:rsidRPr="002D1AE6">
        <w:rPr>
          <w:rFonts w:eastAsia="Times New Roman"/>
          <w:iCs/>
          <w:color w:val="000000"/>
        </w:rPr>
        <w:t xml:space="preserve"> will have a floor price, based on ERCOT’s assessment of the need for a floor price on the ASDC for RUC, such that no </w:t>
      </w:r>
      <w:proofErr w:type="gramStart"/>
      <w:r w:rsidRPr="002D1AE6">
        <w:rPr>
          <w:rFonts w:eastAsia="Times New Roman"/>
          <w:iCs/>
          <w:color w:val="000000"/>
        </w:rPr>
        <w:t>values</w:t>
      </w:r>
      <w:proofErr w:type="gramEnd"/>
      <w:r w:rsidRPr="002D1AE6">
        <w:rPr>
          <w:rFonts w:eastAsia="Times New Roman"/>
          <w:iCs/>
          <w:color w:val="000000"/>
        </w:rPr>
        <w:t xml:space="preserve"> on the curve for any Ancillary Service </w:t>
      </w:r>
      <w:proofErr w:type="gramStart"/>
      <w:r w:rsidRPr="002D1AE6">
        <w:rPr>
          <w:rFonts w:eastAsia="Times New Roman"/>
          <w:iCs/>
          <w:color w:val="000000"/>
        </w:rPr>
        <w:t>fall</w:t>
      </w:r>
      <w:proofErr w:type="gramEnd"/>
      <w:r w:rsidRPr="002D1AE6">
        <w:rPr>
          <w:rFonts w:eastAsia="Times New Roman"/>
          <w:iCs/>
          <w:color w:val="000000"/>
        </w:rPr>
        <w:t xml:space="preserve"> below $15 per MW per hour for the portion of the ASDC that corresponds to the Ancillary Service Plan.</w:t>
      </w:r>
    </w:p>
    <w:p w14:paraId="4C55BB8A" w14:textId="34E445DB" w:rsidR="002D1AE6" w:rsidRDefault="002D1AE6" w:rsidP="002D1AE6">
      <w:pPr>
        <w:pStyle w:val="BodyTextNumbered"/>
        <w:spacing w:before="240"/>
        <w:rPr>
          <w:ins w:id="157" w:author="ERCOT" w:date="2025-12-08T09:54:00Z" w16du:dateUtc="2025-12-08T15:54:00Z"/>
        </w:rPr>
      </w:pPr>
      <w:ins w:id="158" w:author="ERCOT" w:date="2025-12-08T09:54:00Z" w16du:dateUtc="2025-12-08T15:54:00Z">
        <w:r>
          <w:t>(10)</w:t>
        </w:r>
        <w:r w:rsidRPr="00736DA8">
          <w:tab/>
        </w:r>
        <w:r>
          <w:t>The points on the ASDC for DRRS are described in the table with a linear line connecting each point along the curve:</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2D1AE6" w14:paraId="352F9A7A" w14:textId="77777777" w:rsidTr="002A5BF3">
        <w:trPr>
          <w:jc w:val="center"/>
          <w:ins w:id="159" w:author="ERCOT" w:date="2025-12-08T09:54:00Z"/>
        </w:trPr>
        <w:tc>
          <w:tcPr>
            <w:tcW w:w="3780" w:type="dxa"/>
          </w:tcPr>
          <w:p w14:paraId="707F6810" w14:textId="77777777" w:rsidR="002D1AE6" w:rsidRDefault="002D1AE6" w:rsidP="002A5BF3">
            <w:pPr>
              <w:pStyle w:val="TableHead"/>
              <w:rPr>
                <w:ins w:id="160" w:author="ERCOT" w:date="2025-12-08T09:54:00Z" w16du:dateUtc="2025-12-08T15:54:00Z"/>
              </w:rPr>
            </w:pPr>
            <w:ins w:id="161" w:author="ERCOT" w:date="2025-12-08T09:54:00Z" w16du:dateUtc="2025-12-08T15:54:00Z">
              <w:r>
                <w:t>MW</w:t>
              </w:r>
            </w:ins>
          </w:p>
        </w:tc>
        <w:tc>
          <w:tcPr>
            <w:tcW w:w="2520" w:type="dxa"/>
          </w:tcPr>
          <w:p w14:paraId="62C831E9" w14:textId="77777777" w:rsidR="002D1AE6" w:rsidRDefault="002D1AE6" w:rsidP="002A5BF3">
            <w:pPr>
              <w:pStyle w:val="TableHead"/>
              <w:rPr>
                <w:ins w:id="162" w:author="ERCOT" w:date="2025-12-08T09:54:00Z" w16du:dateUtc="2025-12-08T15:54:00Z"/>
              </w:rPr>
            </w:pPr>
            <w:ins w:id="163" w:author="ERCOT" w:date="2025-12-08T09:54:00Z" w16du:dateUtc="2025-12-08T15:54:00Z">
              <w:r>
                <w:t>Price (per MW per hour)</w:t>
              </w:r>
            </w:ins>
          </w:p>
        </w:tc>
      </w:tr>
      <w:tr w:rsidR="002D1AE6" w14:paraId="4EBD8B6E" w14:textId="77777777" w:rsidTr="002A5BF3">
        <w:trPr>
          <w:jc w:val="center"/>
          <w:ins w:id="164" w:author="ERCOT" w:date="2025-12-08T09:54:00Z"/>
        </w:trPr>
        <w:tc>
          <w:tcPr>
            <w:tcW w:w="3780" w:type="dxa"/>
          </w:tcPr>
          <w:p w14:paraId="7E460432" w14:textId="77777777" w:rsidR="002D1AE6" w:rsidRDefault="002D1AE6" w:rsidP="002A5BF3">
            <w:pPr>
              <w:pStyle w:val="TableBody"/>
              <w:rPr>
                <w:ins w:id="165" w:author="ERCOT" w:date="2025-12-08T09:54:00Z" w16du:dateUtc="2025-12-08T15:54:00Z"/>
              </w:rPr>
            </w:pPr>
            <w:ins w:id="166" w:author="ERCOT" w:date="2025-12-08T09:54:00Z" w16du:dateUtc="2025-12-08T15:54:00Z">
              <w:r>
                <w:t>0</w:t>
              </w:r>
            </w:ins>
          </w:p>
        </w:tc>
        <w:tc>
          <w:tcPr>
            <w:tcW w:w="2520" w:type="dxa"/>
          </w:tcPr>
          <w:p w14:paraId="5F1BF61C" w14:textId="77777777" w:rsidR="002D1AE6" w:rsidRDefault="002D1AE6" w:rsidP="002A5BF3">
            <w:pPr>
              <w:pStyle w:val="TableBody"/>
              <w:rPr>
                <w:ins w:id="167" w:author="ERCOT" w:date="2025-12-08T09:54:00Z" w16du:dateUtc="2025-12-08T15:54:00Z"/>
              </w:rPr>
            </w:pPr>
            <w:ins w:id="168" w:author="ERCOT" w:date="2025-12-08T09:54:00Z" w16du:dateUtc="2025-12-08T15:54:00Z">
              <w:r>
                <w:t>$150</w:t>
              </w:r>
            </w:ins>
          </w:p>
        </w:tc>
      </w:tr>
      <w:tr w:rsidR="002D1AE6" w14:paraId="1E1F6018" w14:textId="77777777" w:rsidTr="002A5BF3">
        <w:trPr>
          <w:jc w:val="center"/>
          <w:ins w:id="169" w:author="ERCOT" w:date="2025-12-08T09:54:00Z"/>
        </w:trPr>
        <w:tc>
          <w:tcPr>
            <w:tcW w:w="3780" w:type="dxa"/>
          </w:tcPr>
          <w:p w14:paraId="589ACD15" w14:textId="77777777" w:rsidR="002D1AE6" w:rsidRDefault="002D1AE6" w:rsidP="002A5BF3">
            <w:pPr>
              <w:pStyle w:val="TableBody"/>
              <w:rPr>
                <w:ins w:id="170" w:author="ERCOT" w:date="2025-12-08T09:54:00Z" w16du:dateUtc="2025-12-08T15:54:00Z"/>
              </w:rPr>
            </w:pPr>
            <w:ins w:id="171" w:author="ERCOT" w:date="2025-12-08T09:54:00Z" w16du:dateUtc="2025-12-08T15:54:00Z">
              <w:r>
                <w:t>Ancillary Service Plan for DRRS</w:t>
              </w:r>
            </w:ins>
          </w:p>
        </w:tc>
        <w:tc>
          <w:tcPr>
            <w:tcW w:w="2520" w:type="dxa"/>
          </w:tcPr>
          <w:p w14:paraId="45BA7B77" w14:textId="77777777" w:rsidR="002D1AE6" w:rsidRDefault="002D1AE6" w:rsidP="002A5BF3">
            <w:pPr>
              <w:pStyle w:val="TableBody"/>
              <w:rPr>
                <w:ins w:id="172" w:author="ERCOT" w:date="2025-12-08T09:54:00Z" w16du:dateUtc="2025-12-08T15:54:00Z"/>
              </w:rPr>
            </w:pPr>
            <w:ins w:id="173" w:author="ERCOT" w:date="2025-12-08T09:54:00Z" w16du:dateUtc="2025-12-08T15:54:00Z">
              <w:r>
                <w:t>$10</w:t>
              </w:r>
            </w:ins>
          </w:p>
        </w:tc>
      </w:tr>
      <w:tr w:rsidR="002D1AE6" w14:paraId="282A976E" w14:textId="77777777" w:rsidTr="002A5BF3">
        <w:trPr>
          <w:jc w:val="center"/>
          <w:ins w:id="174" w:author="ERCOT" w:date="2025-12-08T09:54:00Z"/>
        </w:trPr>
        <w:tc>
          <w:tcPr>
            <w:tcW w:w="3780" w:type="dxa"/>
          </w:tcPr>
          <w:p w14:paraId="34B646B8" w14:textId="77777777" w:rsidR="002D1AE6" w:rsidRDefault="002D1AE6" w:rsidP="002A5BF3">
            <w:pPr>
              <w:pStyle w:val="TableBody"/>
              <w:rPr>
                <w:ins w:id="175" w:author="ERCOT" w:date="2025-12-08T09:54:00Z" w16du:dateUtc="2025-12-08T15:54:00Z"/>
              </w:rPr>
            </w:pPr>
            <w:ins w:id="176" w:author="ERCOT" w:date="2025-12-08T09:54:00Z" w16du:dateUtc="2025-12-08T15:54:00Z">
              <w:r>
                <w:t>Ancillary Service Plan for DRRS</w:t>
              </w:r>
            </w:ins>
          </w:p>
        </w:tc>
        <w:tc>
          <w:tcPr>
            <w:tcW w:w="2520" w:type="dxa"/>
          </w:tcPr>
          <w:p w14:paraId="4FC3DE0E" w14:textId="77777777" w:rsidR="002D1AE6" w:rsidRDefault="002D1AE6" w:rsidP="002A5BF3">
            <w:pPr>
              <w:pStyle w:val="TableBody"/>
              <w:rPr>
                <w:ins w:id="177" w:author="ERCOT" w:date="2025-12-08T09:54:00Z" w16du:dateUtc="2025-12-08T15:54:00Z"/>
              </w:rPr>
            </w:pPr>
            <w:ins w:id="178" w:author="ERCOT" w:date="2025-12-08T09:54:00Z" w16du:dateUtc="2025-12-08T15:54:00Z">
              <w:r>
                <w:t>$0</w:t>
              </w:r>
            </w:ins>
          </w:p>
        </w:tc>
      </w:tr>
    </w:tbl>
    <w:p w14:paraId="24F78935" w14:textId="77777777" w:rsidR="00432132" w:rsidRPr="00432132" w:rsidRDefault="00432132" w:rsidP="00432132">
      <w:pPr>
        <w:keepNext/>
        <w:tabs>
          <w:tab w:val="left" w:pos="1080"/>
        </w:tabs>
        <w:spacing w:before="480" w:after="240"/>
        <w:ind w:left="1080" w:hanging="1080"/>
        <w:outlineLvl w:val="2"/>
        <w:rPr>
          <w:rFonts w:eastAsia="Times New Roman"/>
          <w:b/>
          <w:bCs/>
          <w:i/>
        </w:rPr>
      </w:pPr>
      <w:bookmarkStart w:id="179" w:name="_Toc90197129"/>
      <w:bookmarkStart w:id="180" w:name="_Toc142108950"/>
      <w:bookmarkStart w:id="181" w:name="_Toc142113795"/>
      <w:bookmarkStart w:id="182" w:name="_Toc402345622"/>
      <w:bookmarkStart w:id="183" w:name="_Toc405383905"/>
      <w:bookmarkStart w:id="184" w:name="_Toc405537008"/>
      <w:bookmarkStart w:id="185" w:name="_Toc440871794"/>
      <w:bookmarkStart w:id="186" w:name="_Toc135990675"/>
      <w:bookmarkStart w:id="187" w:name="_Toc135990687"/>
      <w:bookmarkStart w:id="188" w:name="_Toc135990688"/>
      <w:bookmarkStart w:id="189" w:name="_Toc135990697"/>
      <w:bookmarkStart w:id="190" w:name="_Hlk135899194"/>
      <w:bookmarkEnd w:id="140"/>
      <w:bookmarkEnd w:id="141"/>
      <w:commentRangeStart w:id="191"/>
      <w:r w:rsidRPr="00432132">
        <w:rPr>
          <w:rFonts w:eastAsia="Times New Roman"/>
          <w:b/>
          <w:bCs/>
          <w:i/>
        </w:rPr>
        <w:t>4.5.1</w:t>
      </w:r>
      <w:commentRangeEnd w:id="191"/>
      <w:r w:rsidR="00AE2304">
        <w:rPr>
          <w:rStyle w:val="CommentReference"/>
        </w:rPr>
        <w:commentReference w:id="191"/>
      </w:r>
      <w:r w:rsidRPr="00432132">
        <w:rPr>
          <w:rFonts w:eastAsia="Times New Roman"/>
          <w:b/>
          <w:bCs/>
          <w:i/>
        </w:rPr>
        <w:tab/>
      </w:r>
      <w:bookmarkStart w:id="192" w:name="_Toc90197130"/>
      <w:bookmarkEnd w:id="179"/>
      <w:r w:rsidRPr="00432132">
        <w:rPr>
          <w:rFonts w:eastAsia="Times New Roman"/>
          <w:b/>
          <w:bCs/>
          <w:i/>
        </w:rPr>
        <w:t>DAM Clearing Process</w:t>
      </w:r>
      <w:bookmarkEnd w:id="180"/>
      <w:bookmarkEnd w:id="181"/>
      <w:bookmarkEnd w:id="182"/>
      <w:bookmarkEnd w:id="183"/>
      <w:bookmarkEnd w:id="184"/>
      <w:bookmarkEnd w:id="185"/>
      <w:bookmarkEnd w:id="186"/>
      <w:bookmarkEnd w:id="192"/>
    </w:p>
    <w:p w14:paraId="47358D21" w14:textId="77777777" w:rsidR="00E45E0F" w:rsidRDefault="00E45E0F" w:rsidP="00E45E0F">
      <w:pPr>
        <w:pStyle w:val="BodyTextNumbered"/>
      </w:pPr>
      <w:r>
        <w:t>(1)</w:t>
      </w:r>
      <w:r>
        <w:tab/>
        <w:t xml:space="preserve">At 1000 </w:t>
      </w:r>
      <w:proofErr w:type="gramStart"/>
      <w:r>
        <w:t>in</w:t>
      </w:r>
      <w:proofErr w:type="gramEnd"/>
      <w:r>
        <w:t xml:space="preserve"> the Day-Ahead, ERCOT shall start the Day-Ahead Market (DAM) clearing process.  </w:t>
      </w:r>
      <w:r w:rsidRPr="00BC4A14">
        <w:t xml:space="preserve">If the processing of DAM bids and offers after 0900 is significantly delayed or impacted by a failure of ERCOT software or systems that directly impacts the DAM, ERCOT shall post a Notice as soon as practicable on the </w:t>
      </w:r>
      <w:r>
        <w:rPr>
          <w:iCs w:val="0"/>
        </w:rPr>
        <w:t>ERCOT website</w:t>
      </w:r>
      <w:r w:rsidRPr="00BC4A14">
        <w:t xml:space="preserve">, in accordance with paragraph (1) of Section 4.1.2, Day-Ahead Process and Timing Deviations, extending the start time of the execution of the DAM clearing process by an amount of time at least as long as the duration of the processing delay plus ten minutes.  In no event </w:t>
      </w:r>
      <w:r w:rsidRPr="00BC4A14">
        <w:lastRenderedPageBreak/>
        <w:t>shall the extension exceed more than one hour from when the processing delay is resolved.</w:t>
      </w:r>
    </w:p>
    <w:p w14:paraId="6C7401FA" w14:textId="77777777" w:rsidR="00E45E0F" w:rsidRDefault="00E45E0F" w:rsidP="00E45E0F">
      <w:pPr>
        <w:pStyle w:val="BodyTextNumbered"/>
      </w:pPr>
      <w:r>
        <w:t>(2)</w:t>
      </w:r>
      <w:r>
        <w:tab/>
        <w:t>ERCOT shall complete a Day-Ahead Simultaneous Feasibility Test (SFT).  This test uses the Day-Ahead Updated Network Model topology and evaluates all Congestion Revenue Rights (CRRs) for feasibility to determine hourly oversold quantities.</w:t>
      </w:r>
    </w:p>
    <w:p w14:paraId="397CCF9A" w14:textId="77777777" w:rsidR="00E45E0F" w:rsidRDefault="00E45E0F" w:rsidP="00E45E0F">
      <w:pPr>
        <w:pStyle w:val="BodyTextNumbered"/>
      </w:pPr>
      <w:r>
        <w:t>(3)</w:t>
      </w:r>
      <w:r>
        <w:tab/>
        <w:t>The purpose of the DAM is to economically and simultaneously clear offers and bids described in Section 4.4, Inputs into DAM and Other Trades.</w:t>
      </w:r>
    </w:p>
    <w:p w14:paraId="0435237C" w14:textId="77777777" w:rsidR="00E45E0F" w:rsidRDefault="00E45E0F" w:rsidP="00E45E0F">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059F0C0A" w14:textId="77777777" w:rsidR="00E45E0F" w:rsidRDefault="00E45E0F" w:rsidP="00E45E0F">
      <w:pPr>
        <w:pStyle w:val="List"/>
        <w:ind w:left="1440"/>
        <w:rPr>
          <w:rFonts w:cs="Arial"/>
        </w:rPr>
      </w:pPr>
      <w:r>
        <w:rPr>
          <w:rFonts w:cs="Arial"/>
        </w:rPr>
        <w:t>(a)</w:t>
      </w:r>
      <w:r>
        <w:rPr>
          <w:rFonts w:cs="Arial"/>
        </w:rPr>
        <w:tab/>
        <w:t>The bid-based revenues include revenues from ASDCs, DAM Energy Bids</w:t>
      </w:r>
      <w:r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5E0F" w:rsidRPr="004B32CF" w14:paraId="34233B15" w14:textId="77777777" w:rsidTr="002A5BF3">
        <w:trPr>
          <w:trHeight w:val="386"/>
        </w:trPr>
        <w:tc>
          <w:tcPr>
            <w:tcW w:w="9350" w:type="dxa"/>
            <w:shd w:val="pct12" w:color="auto" w:fill="auto"/>
          </w:tcPr>
          <w:p w14:paraId="419D93C1" w14:textId="77777777" w:rsidR="00E45E0F" w:rsidRPr="004B32CF" w:rsidRDefault="00E45E0F" w:rsidP="002A5BF3">
            <w:pPr>
              <w:spacing w:before="120" w:after="240"/>
              <w:rPr>
                <w:b/>
                <w:i/>
                <w:iCs/>
              </w:rPr>
            </w:pPr>
            <w:r>
              <w:rPr>
                <w:b/>
                <w:i/>
                <w:iCs/>
              </w:rPr>
              <w:t>[NPRR1188:  Replace paragraph (a</w:t>
            </w:r>
            <w:r w:rsidRPr="004B32CF">
              <w:rPr>
                <w:b/>
                <w:i/>
                <w:iCs/>
              </w:rPr>
              <w:t>) above with the following upon system implementation:]</w:t>
            </w:r>
          </w:p>
          <w:p w14:paraId="553A2ED3" w14:textId="77777777" w:rsidR="00E45E0F" w:rsidRPr="00785215" w:rsidRDefault="00E45E0F" w:rsidP="002A5BF3">
            <w:pPr>
              <w:pStyle w:val="List"/>
              <w:ind w:left="1440"/>
              <w:rPr>
                <w:rFonts w:cs="Arial"/>
              </w:rPr>
            </w:pPr>
            <w:r>
              <w:rPr>
                <w:rFonts w:cs="Arial"/>
              </w:rPr>
              <w:t>(a)</w:t>
            </w:r>
            <w:r>
              <w:rPr>
                <w:rFonts w:cs="Arial"/>
              </w:rPr>
              <w:tab/>
              <w:t>The bid-based revenues include revenues from ASDCs, DAM Energy Bids</w:t>
            </w:r>
            <w:r w:rsidRPr="00A552C3">
              <w:rPr>
                <w:rFonts w:cs="Arial"/>
              </w:rPr>
              <w:t xml:space="preserve">, </w:t>
            </w:r>
            <w:r>
              <w:rPr>
                <w:rFonts w:cs="Arial"/>
              </w:rPr>
              <w:t xml:space="preserve">Energy Bid Curves, </w:t>
            </w:r>
            <w:r w:rsidRPr="00A552C3">
              <w:rPr>
                <w:rFonts w:cs="Arial"/>
              </w:rPr>
              <w:t>bid portions of Energy Bid/Offer Curves,</w:t>
            </w:r>
            <w:r>
              <w:rPr>
                <w:rFonts w:cs="Arial"/>
              </w:rPr>
              <w:t xml:space="preserve"> and </w:t>
            </w:r>
            <w:r>
              <w:t>Point-to-Point</w:t>
            </w:r>
            <w:r>
              <w:rPr>
                <w:rFonts w:cs="Arial"/>
              </w:rPr>
              <w:t xml:space="preserve"> (PTP) </w:t>
            </w:r>
            <w:r w:rsidRPr="00C90C86">
              <w:t>Obligation</w:t>
            </w:r>
            <w:r>
              <w:rPr>
                <w:rFonts w:cs="Arial"/>
              </w:rPr>
              <w:t xml:space="preserve"> bids.</w:t>
            </w:r>
          </w:p>
        </w:tc>
      </w:tr>
    </w:tbl>
    <w:p w14:paraId="469E53B8" w14:textId="77777777" w:rsidR="00E45E0F" w:rsidRDefault="00E45E0F" w:rsidP="00E45E0F">
      <w:pPr>
        <w:pStyle w:val="List"/>
        <w:spacing w:before="240"/>
        <w:ind w:left="1440"/>
      </w:pPr>
      <w:r w:rsidRPr="00AA790B">
        <w:t>(b)</w:t>
      </w:r>
      <w:r w:rsidRPr="00AA790B">
        <w:tab/>
        <w:t>The offer-based costs include costs from the Startup Offer, Minimum Energy Offer, and Energy Offer Curve of any Resource that submitted a Three-Part Supply Offer, DAM Energy-Only Offers</w:t>
      </w:r>
      <w:r w:rsidRPr="00A552C3">
        <w:t xml:space="preserve">, </w:t>
      </w:r>
      <w:r w:rsidRPr="00A552C3">
        <w:rPr>
          <w:rFonts w:cs="Arial"/>
        </w:rPr>
        <w:t xml:space="preserve">offer portions of Energy Bid/Offer Curves, </w:t>
      </w:r>
      <w:r>
        <w:t xml:space="preserve">Ancillary Service Only Offers, </w:t>
      </w:r>
      <w:r w:rsidRPr="00AA790B">
        <w:t>and Ancillary Service Offers.</w:t>
      </w:r>
      <w:r>
        <w:t xml:space="preserve">  </w:t>
      </w:r>
    </w:p>
    <w:p w14:paraId="42FE916F" w14:textId="77777777" w:rsidR="00E45E0F" w:rsidRDefault="00E45E0F" w:rsidP="00E45E0F">
      <w:pPr>
        <w:pStyle w:val="List"/>
        <w:ind w:left="1440"/>
      </w:pPr>
      <w:r>
        <w:t>(c)</w:t>
      </w:r>
      <w:r>
        <w:tab/>
        <w:t xml:space="preserve">Security constraints specified to prevent DAM solutions that would overload the elements of the ERCOT Transmission Grid include the following: </w:t>
      </w:r>
    </w:p>
    <w:p w14:paraId="3B1E3620" w14:textId="77777777" w:rsidR="00E45E0F" w:rsidRDefault="00E45E0F" w:rsidP="00E45E0F">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110F4B8F" w14:textId="77777777" w:rsidR="00E45E0F" w:rsidRDefault="00E45E0F" w:rsidP="00E45E0F">
      <w:pPr>
        <w:pStyle w:val="List"/>
        <w:ind w:left="2880"/>
      </w:pPr>
      <w:r>
        <w:t>(A)</w:t>
      </w:r>
      <w:r>
        <w:tab/>
        <w:t>Thermal constraints – protect Transmission Facilities against thermal overload.</w:t>
      </w:r>
    </w:p>
    <w:p w14:paraId="12D26FF0" w14:textId="77777777" w:rsidR="00E45E0F" w:rsidRDefault="00E45E0F" w:rsidP="00E45E0F">
      <w:pPr>
        <w:pStyle w:val="List"/>
        <w:ind w:left="2880"/>
      </w:pPr>
      <w:r>
        <w:t>(B)</w:t>
      </w:r>
      <w:r>
        <w:tab/>
        <w:t>Generic constraints – protect the ERCOT Transmission Grid against transient instability, dynamic stability or voltage collapse.</w:t>
      </w:r>
    </w:p>
    <w:p w14:paraId="2E1D0C80" w14:textId="77777777" w:rsidR="00E45E0F" w:rsidRDefault="00E45E0F" w:rsidP="00E45E0F">
      <w:pPr>
        <w:pStyle w:val="List"/>
        <w:ind w:left="2880"/>
      </w:pPr>
      <w:r>
        <w:t>(C)</w:t>
      </w:r>
      <w:r>
        <w:tab/>
        <w:t xml:space="preserve">Power flow constraints – the energy balance at required Electrical Buses in the ERCOT Transmission Grid must be maintained.  </w:t>
      </w:r>
    </w:p>
    <w:p w14:paraId="2B755AD3" w14:textId="77777777" w:rsidR="00E45E0F" w:rsidRDefault="00E45E0F" w:rsidP="00E45E0F">
      <w:pPr>
        <w:pStyle w:val="List"/>
        <w:ind w:left="2160"/>
      </w:pPr>
      <w:r>
        <w:lastRenderedPageBreak/>
        <w:t>(ii)</w:t>
      </w:r>
      <w:r>
        <w:tab/>
        <w:t>Resource constraints – the physical and security limits on Resources that submit Three-Part Supply Offers</w:t>
      </w:r>
      <w:r w:rsidRPr="00A552C3">
        <w:t xml:space="preserve"> or Energy Bid/Offer Curves</w:t>
      </w:r>
      <w:r>
        <w:t>:</w:t>
      </w:r>
    </w:p>
    <w:p w14:paraId="502A1FB3" w14:textId="77777777" w:rsidR="00E45E0F" w:rsidRDefault="00E45E0F" w:rsidP="00E45E0F">
      <w:pPr>
        <w:pStyle w:val="List"/>
        <w:ind w:left="2880"/>
      </w:pPr>
      <w:r>
        <w:t>(A)</w:t>
      </w:r>
      <w:r>
        <w:tab/>
        <w:t xml:space="preserve">Resource output constraints – the Low Sustained Limit (LSL) and High Sustained Limit (HSL) of each Resource; and </w:t>
      </w:r>
    </w:p>
    <w:p w14:paraId="7B0F0811" w14:textId="77777777" w:rsidR="00E45E0F" w:rsidRDefault="00E45E0F" w:rsidP="00E45E0F">
      <w:pPr>
        <w:pStyle w:val="List"/>
        <w:ind w:left="2880"/>
      </w:pPr>
      <w:r>
        <w:t>(B)</w:t>
      </w:r>
      <w:r>
        <w:tab/>
        <w:t>Resource operational constraints – includes minimum run time, minimum down time, and configuration constraints.</w:t>
      </w:r>
    </w:p>
    <w:p w14:paraId="0AB55F8D" w14:textId="77777777" w:rsidR="00E45E0F" w:rsidRDefault="00E45E0F" w:rsidP="00E45E0F">
      <w:pPr>
        <w:pStyle w:val="List"/>
        <w:ind w:left="2160"/>
      </w:pPr>
      <w:r>
        <w:t>(iii)</w:t>
      </w:r>
      <w:r>
        <w:tab/>
        <w:t xml:space="preserve">Other constraints – </w:t>
      </w:r>
    </w:p>
    <w:p w14:paraId="6B1F62EF" w14:textId="5128BFC5" w:rsidR="00E45E0F" w:rsidRDefault="00E45E0F" w:rsidP="00E45E0F">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w:t>
      </w:r>
      <w:del w:id="193" w:author="ERCOT" w:date="2025-12-08T09:57:00Z" w16du:dateUtc="2025-12-08T15:57:00Z">
        <w:r w:rsidDel="00E45E0F">
          <w:delText xml:space="preserve">Non-Spinning Reserve (Non-Spin) </w:delText>
        </w:r>
      </w:del>
      <w:r>
        <w:t xml:space="preserve">Resource-Specific </w:t>
      </w:r>
      <w:r w:rsidRPr="005A5BA8">
        <w:t>Ancillary Service Offers</w:t>
      </w:r>
      <w:r>
        <w:t xml:space="preserve"> are not awarded in the same Operating Hour.</w:t>
      </w:r>
    </w:p>
    <w:p w14:paraId="2E236C4D" w14:textId="77777777" w:rsidR="00E45E0F" w:rsidRDefault="00E45E0F" w:rsidP="00E45E0F">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1FFE9B05" w14:textId="77777777" w:rsidR="00E45E0F" w:rsidRDefault="00E45E0F" w:rsidP="00E45E0F">
      <w:pPr>
        <w:pStyle w:val="List"/>
        <w:ind w:left="2880"/>
      </w:pPr>
      <w:r>
        <w:t>(C)</w:t>
      </w:r>
      <w:r>
        <w:tab/>
        <w:t xml:space="preserve">Block Resource-Specific </w:t>
      </w:r>
      <w:r w:rsidRPr="005A5BA8">
        <w:t>Ancillary Service Offers</w:t>
      </w:r>
      <w:r>
        <w:t xml:space="preserve"> for a Load Resource</w:t>
      </w:r>
      <w:r w:rsidRPr="00812ECB">
        <w:t xml:space="preserve"> </w:t>
      </w:r>
      <w:r>
        <w:t xml:space="preserve">–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w:t>
      </w:r>
      <w:proofErr w:type="gramStart"/>
      <w:r w:rsidRPr="000D693C">
        <w:t>clear</w:t>
      </w:r>
      <w:proofErr w:type="gramEnd"/>
      <w:r w:rsidRPr="000D693C">
        <w:t xml:space="preserve"> below the Ancillary Service Offer price for that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5E0F" w:rsidRPr="004B32CF" w14:paraId="085CCDB0" w14:textId="77777777" w:rsidTr="002A5BF3">
        <w:trPr>
          <w:trHeight w:val="386"/>
        </w:trPr>
        <w:tc>
          <w:tcPr>
            <w:tcW w:w="9350" w:type="dxa"/>
            <w:shd w:val="pct12" w:color="auto" w:fill="auto"/>
          </w:tcPr>
          <w:p w14:paraId="058DC884" w14:textId="77777777" w:rsidR="00E45E0F" w:rsidRPr="004B32CF" w:rsidRDefault="00E45E0F" w:rsidP="002A5BF3">
            <w:pPr>
              <w:spacing w:before="120" w:after="240"/>
              <w:rPr>
                <w:b/>
                <w:i/>
                <w:iCs/>
              </w:rPr>
            </w:pPr>
            <w:r>
              <w:rPr>
                <w:b/>
                <w:i/>
                <w:iCs/>
              </w:rPr>
              <w:t>[NPRR1188:  Replace paragraph (C</w:t>
            </w:r>
            <w:r w:rsidRPr="004B32CF">
              <w:rPr>
                <w:b/>
                <w:i/>
                <w:iCs/>
              </w:rPr>
              <w:t>) above with the following upon system implementation:]</w:t>
            </w:r>
          </w:p>
          <w:p w14:paraId="2B521E2F" w14:textId="77777777" w:rsidR="00E45E0F" w:rsidRPr="00785215" w:rsidRDefault="00E45E0F" w:rsidP="002A5BF3">
            <w:pPr>
              <w:pStyle w:val="List"/>
              <w:ind w:left="2880"/>
            </w:pPr>
            <w:r>
              <w:t>(C)</w:t>
            </w:r>
            <w:r>
              <w:tab/>
              <w:t xml:space="preserve">Block Resource-Specific </w:t>
            </w:r>
            <w:r w:rsidRPr="005A5BA8">
              <w:t>Ancillary Service Offers</w:t>
            </w:r>
            <w:r>
              <w:t xml:space="preserve"> for a Load Resource</w:t>
            </w:r>
            <w:r w:rsidRPr="00812ECB">
              <w:t xml:space="preserve"> that is not a Controllable Load Resource (CLR)</w:t>
            </w:r>
            <w:r>
              <w:t xml:space="preserv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tc>
      </w:tr>
    </w:tbl>
    <w:p w14:paraId="6B4B9FE4" w14:textId="77777777" w:rsidR="00E45E0F" w:rsidRDefault="00E45E0F" w:rsidP="00E45E0F">
      <w:pPr>
        <w:pStyle w:val="List"/>
        <w:spacing w:before="240"/>
        <w:ind w:left="2880"/>
      </w:pPr>
      <w:r>
        <w:lastRenderedPageBreak/>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 xml:space="preserve">Because quantity block bids and offers cannot set the Settlement Point Price, a quantity block bid or offer may </w:t>
      </w:r>
      <w:proofErr w:type="gramStart"/>
      <w:r w:rsidRPr="000D693C">
        <w:t>clear</w:t>
      </w:r>
      <w:proofErr w:type="gramEnd"/>
      <w:r w:rsidRPr="000D693C">
        <w:t xml:space="preserve"> in a manner inconsistent with the bid or offer price for that block.</w:t>
      </w:r>
    </w:p>
    <w:p w14:paraId="4F41EE8E" w14:textId="77777777" w:rsidR="00E45E0F" w:rsidRDefault="00E45E0F" w:rsidP="00E45E0F">
      <w:pPr>
        <w:pStyle w:val="List"/>
        <w:ind w:left="2880"/>
      </w:pPr>
      <w:r>
        <w:t>(E)</w:t>
      </w:r>
      <w:r>
        <w:tab/>
        <w:t xml:space="preserve">Combined Cycle Generation Resources – The DAM may commit a Combined Cycle Generation Resource in </w:t>
      </w:r>
      <w:proofErr w:type="gramStart"/>
      <w:r>
        <w:t>a time period</w:t>
      </w:r>
      <w:proofErr w:type="gramEnd"/>
      <w:r>
        <w:t xml:space="preserve"> that includes the last hour of the Operating Day only if that Combined Cycle Generation Resource can transition to a shutdown condition in the DAM Operating Day.</w:t>
      </w:r>
    </w:p>
    <w:p w14:paraId="2F6999D3" w14:textId="77777777" w:rsidR="00E45E0F" w:rsidRPr="00A552C3" w:rsidRDefault="00E45E0F" w:rsidP="00E45E0F">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013EFE23" w14:textId="77777777" w:rsidR="00E45E0F" w:rsidRDefault="00E45E0F" w:rsidP="00E45E0F">
      <w:pPr>
        <w:pStyle w:val="List"/>
        <w:ind w:left="1440"/>
      </w:pPr>
      <w:r>
        <w:t>(d)</w:t>
      </w:r>
      <w:r>
        <w:tab/>
        <w:t xml:space="preserve">Ancillary Service needs will be reflected in ASDCs for each Ancillary Service.  Self-Arranged Ancillary Service Quantities will first be used to meet the ASDCs, and the remaining Ancillary Service needs are met </w:t>
      </w:r>
      <w:proofErr w:type="gramStart"/>
      <w:r>
        <w:t>from</w:t>
      </w:r>
      <w:proofErr w:type="gramEnd"/>
      <w:r>
        <w:t xml:space="preserve"> Ancillary Service Offers, </w:t>
      </w:r>
      <w:proofErr w:type="gramStart"/>
      <w:r>
        <w:t>as long as</w:t>
      </w:r>
      <w:proofErr w:type="gramEnd"/>
      <w:r>
        <w:t xml:space="preserve"> the costs do not exceed the ASDC value.  ERCOT may not buy more of one Ancillary Service in place of the quantity of a different service.</w:t>
      </w:r>
      <w:r w:rsidDel="00785215">
        <w:t xml:space="preserve"> </w:t>
      </w:r>
    </w:p>
    <w:p w14:paraId="68A826F4" w14:textId="77777777" w:rsidR="00E45E0F" w:rsidRDefault="00E45E0F" w:rsidP="00E45E0F">
      <w:pPr>
        <w:pStyle w:val="BodyTextNumbered"/>
      </w:pPr>
      <w:r>
        <w:t>(5)</w:t>
      </w:r>
      <w:r>
        <w:tab/>
        <w:t>ERCOT shall determine the appropriate Load distribution factors to allocate offers, bids, and source and sink of CRRs at a Load Zone across the energized power flow buses that are modeled with Load in that Load Zone.  The non-</w:t>
      </w:r>
      <w:r w:rsidRPr="003465A5">
        <w:t>Private Use Network</w:t>
      </w:r>
      <w:r>
        <w:t xml:space="preserve"> Load distribution factors are based on historical State Estimator hourly distribution using a proxy day methodology representing anticipated weather conditions.  The </w:t>
      </w:r>
      <w:r w:rsidRPr="003465A5">
        <w:t>Private Use Network</w:t>
      </w:r>
      <w:r>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5E0F" w:rsidRPr="004B32CF" w14:paraId="74E75A22" w14:textId="77777777" w:rsidTr="002A5BF3">
        <w:trPr>
          <w:trHeight w:val="386"/>
        </w:trPr>
        <w:tc>
          <w:tcPr>
            <w:tcW w:w="9350" w:type="dxa"/>
            <w:shd w:val="pct12" w:color="auto" w:fill="auto"/>
          </w:tcPr>
          <w:p w14:paraId="15EB5F39" w14:textId="77777777" w:rsidR="00E45E0F" w:rsidRPr="004B32CF" w:rsidRDefault="00E45E0F" w:rsidP="002A5BF3">
            <w:pPr>
              <w:spacing w:before="120" w:after="240"/>
              <w:rPr>
                <w:b/>
                <w:i/>
                <w:iCs/>
              </w:rPr>
            </w:pPr>
            <w:r>
              <w:rPr>
                <w:b/>
                <w:i/>
                <w:iCs/>
              </w:rPr>
              <w:t>[NPRR1004:  Replace paragraph (5</w:t>
            </w:r>
            <w:r w:rsidRPr="004B32CF">
              <w:rPr>
                <w:b/>
                <w:i/>
                <w:iCs/>
              </w:rPr>
              <w:t>) above with the following upon system implementation:]</w:t>
            </w:r>
          </w:p>
          <w:p w14:paraId="01B0C0F6" w14:textId="77777777" w:rsidR="00E45E0F" w:rsidRPr="004B32CF" w:rsidRDefault="00E45E0F" w:rsidP="002A5BF3">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w:t>
            </w:r>
            <w:r w:rsidRPr="00471394">
              <w:lastRenderedPageBreak/>
              <w:t>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6A79B01B" w14:textId="77777777" w:rsidR="00E45E0F" w:rsidRDefault="00E45E0F" w:rsidP="00E45E0F">
      <w:pPr>
        <w:pStyle w:val="BodyTextNumbered"/>
        <w:spacing w:before="240"/>
      </w:pPr>
      <w:r>
        <w:lastRenderedPageBreak/>
        <w:t>(6)</w:t>
      </w:r>
      <w:r>
        <w:tab/>
        <w:t xml:space="preserve">ERCOT shall allocate offers, bids, and source and sink of CRRs at a Hub using the distribution factors specified in the definition of that Hub in Section 3.5.2, Hub Definitions. </w:t>
      </w:r>
    </w:p>
    <w:p w14:paraId="5965DFFD" w14:textId="77777777" w:rsidR="00E45E0F" w:rsidRDefault="00E45E0F" w:rsidP="00E45E0F">
      <w:pPr>
        <w:pStyle w:val="BodyTextNumbered"/>
      </w:pPr>
      <w:r>
        <w:t>(7)</w:t>
      </w:r>
      <w: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344EC121" w14:textId="77777777" w:rsidR="00E45E0F" w:rsidRDefault="00E45E0F" w:rsidP="00E45E0F">
      <w:pPr>
        <w:pStyle w:val="BodyTextNumbered"/>
      </w:pPr>
      <w:r>
        <w:t>(8)</w:t>
      </w:r>
      <w: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4C53EF1F" w14:textId="77777777" w:rsidR="00E45E0F" w:rsidRDefault="00E45E0F" w:rsidP="00E45E0F">
      <w:pPr>
        <w:pStyle w:val="List"/>
        <w:ind w:left="1440"/>
      </w:pPr>
      <w:r>
        <w:t>(a)</w:t>
      </w:r>
      <w:r>
        <w:tab/>
      </w:r>
      <w:r w:rsidRPr="00A6179D">
        <w:t>Use an appropriate LMP predetermined by ERCOT as applicable to a specific Electrical Bus; or if not so specified</w:t>
      </w:r>
    </w:p>
    <w:p w14:paraId="4B0953D3" w14:textId="77777777" w:rsidR="00E45E0F" w:rsidRDefault="00E45E0F" w:rsidP="00E45E0F">
      <w:pPr>
        <w:pStyle w:val="List"/>
        <w:ind w:left="1440"/>
      </w:pPr>
      <w:r w:rsidRPr="00A6179D">
        <w:t>(b)</w:t>
      </w:r>
      <w:r w:rsidRPr="00A6179D">
        <w:tab/>
        <w:t>Use the following rules in order:</w:t>
      </w:r>
    </w:p>
    <w:p w14:paraId="3FE19E25" w14:textId="77777777" w:rsidR="00E45E0F" w:rsidRDefault="00E45E0F" w:rsidP="00E45E0F">
      <w:pPr>
        <w:pStyle w:val="List"/>
        <w:ind w:left="2160"/>
      </w:pPr>
      <w:r>
        <w:t>(i)</w:t>
      </w:r>
      <w:r>
        <w:tab/>
        <w:t>Use average LMP for Electrical Buses within the same station having the same voltage level as the de-energized Electrical Bus, if any exist.</w:t>
      </w:r>
    </w:p>
    <w:p w14:paraId="4D7CB8C6" w14:textId="77777777" w:rsidR="00E45E0F" w:rsidRDefault="00E45E0F" w:rsidP="00E45E0F">
      <w:pPr>
        <w:pStyle w:val="List"/>
        <w:ind w:left="2160"/>
      </w:pPr>
      <w:r>
        <w:t>(ii)</w:t>
      </w:r>
      <w:r>
        <w:tab/>
        <w:t>Use average LMP for all Electrical Buses within the same station, if any exist.</w:t>
      </w:r>
    </w:p>
    <w:p w14:paraId="44C95AC6" w14:textId="77777777" w:rsidR="00E45E0F" w:rsidRDefault="00E45E0F" w:rsidP="00E45E0F">
      <w:pPr>
        <w:pStyle w:val="BodyTextNumbered"/>
        <w:ind w:left="2160"/>
      </w:pPr>
      <w:r>
        <w:t>(iii)</w:t>
      </w:r>
      <w:r>
        <w:tab/>
        <w:t>Use System Lambda.</w:t>
      </w:r>
    </w:p>
    <w:p w14:paraId="7BAC2568" w14:textId="77777777" w:rsidR="00E45E0F" w:rsidRDefault="00E45E0F" w:rsidP="00E45E0F">
      <w:pPr>
        <w:pStyle w:val="BodyTextNumbered"/>
      </w:pPr>
      <w:r>
        <w:t>(9)</w:t>
      </w:r>
      <w:r>
        <w:tab/>
      </w:r>
      <w:r w:rsidRPr="001530D5">
        <w:t>The Day-Ahead MCPC for each hour for each Ancillary Service is the Shadow Price for that Ancillary Service for the hour as determined by the DAM algorithm.</w:t>
      </w:r>
      <w:r w:rsidRPr="001530D5">
        <w:rPr>
          <w:rFonts w:ascii="Arial" w:hAnsi="Arial" w:cs="Arial"/>
          <w:color w:val="C00000"/>
          <w:sz w:val="20"/>
        </w:rPr>
        <w:t xml:space="preserve">  </w:t>
      </w:r>
      <w:r w:rsidRPr="001530D5">
        <w:t>However, if an Ancillary Service price determined by the DAM algorithm exceeds the effective VOLL at the time of the DAM execution for any hour, that Day-Ahead MCPC will be capped at the effective VOLL.</w:t>
      </w:r>
    </w:p>
    <w:p w14:paraId="162411ED" w14:textId="77777777" w:rsidR="00E45E0F" w:rsidRDefault="00E45E0F" w:rsidP="00E45E0F">
      <w:pPr>
        <w:pStyle w:val="BodyTextNumbered"/>
      </w:pPr>
      <w:r>
        <w:t>(10)</w:t>
      </w:r>
      <w:r>
        <w:tab/>
        <w:t xml:space="preserve">If the DASPPs cannot be calculated by ERCOT, all CRRs shall be settled based on Real-Time prices.  Settlements for all CRRs shall be reflected </w:t>
      </w:r>
      <w:proofErr w:type="gramStart"/>
      <w:r>
        <w:t>on</w:t>
      </w:r>
      <w:proofErr w:type="gramEnd"/>
      <w:r>
        <w:t xml:space="preserve"> the Real-Time Settlement Statement.</w:t>
      </w:r>
    </w:p>
    <w:p w14:paraId="00D0706B" w14:textId="77777777" w:rsidR="00E45E0F" w:rsidRDefault="00E45E0F" w:rsidP="00E45E0F">
      <w:pPr>
        <w:pStyle w:val="BodyTextNumbered"/>
      </w:pPr>
      <w:bookmarkStart w:id="194" w:name="_Toc92873976"/>
      <w:bookmarkStart w:id="195" w:name="_Toc142108951"/>
      <w:bookmarkStart w:id="196" w:name="_Toc142113796"/>
      <w:bookmarkStart w:id="197" w:name="_Toc402345623"/>
      <w:bookmarkStart w:id="198" w:name="_Toc405383906"/>
      <w:bookmarkStart w:id="199" w:name="_Toc405537009"/>
      <w:r w:rsidRPr="00AB0FC2">
        <w:t>(1</w:t>
      </w:r>
      <w:r>
        <w:t>1</w:t>
      </w:r>
      <w:r w:rsidRPr="00AB0FC2">
        <w:t>)</w:t>
      </w:r>
      <w:r w:rsidRPr="00AB0FC2">
        <w:tab/>
      </w:r>
      <w:r w:rsidRPr="00A552C3">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p w14:paraId="577558A4" w14:textId="77777777" w:rsidR="00E45E0F" w:rsidRPr="00A35CB9" w:rsidRDefault="00E45E0F" w:rsidP="00E45E0F">
      <w:pPr>
        <w:pStyle w:val="BodyTextNumbered"/>
      </w:pPr>
      <w:bookmarkStart w:id="200" w:name="_Toc440871795"/>
      <w:r>
        <w:lastRenderedPageBreak/>
        <w:t>(12)</w:t>
      </w:r>
      <w:r>
        <w:tab/>
        <w:t>PTP Obligation b</w:t>
      </w:r>
      <w:r w:rsidRPr="00A35CB9">
        <w:t xml:space="preserve">ids shall not be </w:t>
      </w:r>
      <w:r>
        <w:t>awarded</w:t>
      </w:r>
      <w:r w:rsidRPr="00A35CB9">
        <w:t xml:space="preserve"> where the DAM clearing price for the PTP Obligation is g</w:t>
      </w:r>
      <w:r>
        <w:t>reater than the PTP Obligation b</w:t>
      </w:r>
      <w:r w:rsidRPr="00A35CB9">
        <w:t>id price</w:t>
      </w:r>
      <w:r>
        <w:t xml:space="preserve"> plus $0.01/MW per hour.</w:t>
      </w:r>
    </w:p>
    <w:bookmarkEnd w:id="194"/>
    <w:bookmarkEnd w:id="195"/>
    <w:bookmarkEnd w:id="196"/>
    <w:bookmarkEnd w:id="197"/>
    <w:bookmarkEnd w:id="198"/>
    <w:bookmarkEnd w:id="199"/>
    <w:bookmarkEnd w:id="200"/>
    <w:p w14:paraId="028636EA" w14:textId="77777777" w:rsidR="00834DA4" w:rsidRPr="00C374F7" w:rsidRDefault="00834DA4" w:rsidP="00834DA4">
      <w:pPr>
        <w:keepNext/>
        <w:widowControl w:val="0"/>
        <w:tabs>
          <w:tab w:val="left" w:pos="1260"/>
        </w:tabs>
        <w:spacing w:before="480" w:after="240"/>
        <w:ind w:left="1267" w:hanging="1267"/>
        <w:outlineLvl w:val="3"/>
        <w:rPr>
          <w:b/>
          <w:bCs/>
          <w:snapToGrid w:val="0"/>
        </w:rPr>
      </w:pPr>
      <w:commentRangeStart w:id="201"/>
      <w:r w:rsidRPr="00C374F7">
        <w:rPr>
          <w:b/>
          <w:bCs/>
          <w:snapToGrid w:val="0"/>
        </w:rPr>
        <w:t>4.6.2.3</w:t>
      </w:r>
      <w:commentRangeEnd w:id="201"/>
      <w:r w:rsidR="00AE2304">
        <w:rPr>
          <w:rStyle w:val="CommentReference"/>
        </w:rPr>
        <w:commentReference w:id="201"/>
      </w:r>
      <w:r w:rsidRPr="00C374F7">
        <w:rPr>
          <w:b/>
          <w:bCs/>
          <w:snapToGrid w:val="0"/>
        </w:rPr>
        <w:tab/>
        <w:t>Day-Ahead Make-Whole Settlements</w:t>
      </w:r>
      <w:bookmarkEnd w:id="187"/>
    </w:p>
    <w:p w14:paraId="71F55A04" w14:textId="77777777" w:rsidR="00834DA4" w:rsidRPr="00C374F7" w:rsidRDefault="00834DA4" w:rsidP="00834DA4">
      <w:pPr>
        <w:spacing w:after="240"/>
        <w:ind w:left="720" w:hanging="720"/>
        <w:rPr>
          <w:iCs/>
        </w:rPr>
      </w:pPr>
      <w:r w:rsidRPr="00C374F7">
        <w:rPr>
          <w:iCs/>
        </w:rPr>
        <w:t>(1)</w:t>
      </w:r>
      <w:r w:rsidRPr="00C374F7">
        <w:rPr>
          <w:iCs/>
        </w:rPr>
        <w:tab/>
        <w:t xml:space="preserve">A QSE that has a Three-Part Supply Offer cleared in the DAM is eligible for a Day-Ahead Make-Whole Payment startup cost compensation, if, for the Resource associated with the offer:  </w:t>
      </w:r>
    </w:p>
    <w:p w14:paraId="6C8B2F55" w14:textId="77777777" w:rsidR="00834DA4" w:rsidRPr="00C374F7" w:rsidRDefault="00834DA4" w:rsidP="00834DA4">
      <w:pPr>
        <w:spacing w:after="240"/>
        <w:ind w:left="1440" w:hanging="720"/>
        <w:rPr>
          <w:iCs/>
        </w:rPr>
      </w:pPr>
      <w:r w:rsidRPr="00C374F7">
        <w:rPr>
          <w:iCs/>
        </w:rPr>
        <w:t>(a)</w:t>
      </w:r>
      <w:r w:rsidRPr="00C374F7">
        <w:rPr>
          <w:iCs/>
        </w:rPr>
        <w:tab/>
        <w:t xml:space="preserve">The generator’s breakers were open, as indicated by a telemetered Resource status of Off-Line, for at least five minutes during the Adjustment Period for the beginning of the DAM commitment; </w:t>
      </w:r>
    </w:p>
    <w:p w14:paraId="32A3C598" w14:textId="0C523B94" w:rsidR="00834DA4" w:rsidRPr="00C374F7" w:rsidRDefault="00834DA4" w:rsidP="00834DA4">
      <w:pPr>
        <w:spacing w:after="240"/>
        <w:ind w:left="1440" w:hanging="720"/>
        <w:rPr>
          <w:iCs/>
        </w:rPr>
      </w:pPr>
      <w:r w:rsidRPr="00C374F7">
        <w:rPr>
          <w:iCs/>
        </w:rPr>
        <w:t>(b)</w:t>
      </w:r>
      <w:r w:rsidRPr="00C374F7">
        <w:rPr>
          <w:iCs/>
        </w:rPr>
        <w:tab/>
        <w:t>The generator’s breakers were closed, as indicated by a telemetered Resource status of On-Line, for at least one minute during the DAM commitment period;</w:t>
      </w:r>
      <w:del w:id="202" w:author="ERCOT" w:date="2025-10-24T20:42:00Z">
        <w:r w:rsidRPr="00C374F7">
          <w:rPr>
            <w:iCs/>
          </w:rPr>
          <w:delText xml:space="preserve"> and</w:delText>
        </w:r>
      </w:del>
      <w:r w:rsidRPr="00C374F7">
        <w:rPr>
          <w:iCs/>
        </w:rPr>
        <w:t xml:space="preserve"> </w:t>
      </w:r>
    </w:p>
    <w:p w14:paraId="4FE0197B" w14:textId="252038BF" w:rsidR="00834DA4" w:rsidRPr="00C374F7" w:rsidRDefault="00834DA4" w:rsidP="00834DA4">
      <w:pPr>
        <w:spacing w:after="240"/>
        <w:ind w:left="1440" w:hanging="720"/>
        <w:rPr>
          <w:iCs/>
        </w:rPr>
      </w:pPr>
      <w:r w:rsidRPr="00C374F7">
        <w:rPr>
          <w:iCs/>
        </w:rPr>
        <w:t>(c)</w:t>
      </w:r>
      <w:r w:rsidRPr="00C374F7">
        <w:rPr>
          <w:iCs/>
        </w:rPr>
        <w:tab/>
        <w:t>The breaker open-close sequence, as indicated by the On-Line/Off-Line sequence from the telemetered Resource status, for which the QSE is eligible for startup cost compensation in the DAM or Reliability Unit Commitment (RUC)</w:t>
      </w:r>
      <w:ins w:id="203" w:author="ERCOT" w:date="2024-03-07T12:45:00Z">
        <w:r>
          <w:rPr>
            <w:iCs/>
          </w:rPr>
          <w:t>,</w:t>
        </w:r>
      </w:ins>
      <w:r w:rsidRPr="00C374F7">
        <w:rPr>
          <w:iCs/>
        </w:rPr>
        <w:t xml:space="preserve"> </w:t>
      </w:r>
      <w:ins w:id="204" w:author="ERCOT" w:date="2024-03-07T12:45:00Z">
        <w:r>
          <w:rPr>
            <w:iCs/>
          </w:rPr>
          <w:t xml:space="preserve">or was </w:t>
        </w:r>
      </w:ins>
      <w:ins w:id="205" w:author="ERCOT" w:date="2024-03-07T12:48:00Z">
        <w:r>
          <w:rPr>
            <w:iCs/>
          </w:rPr>
          <w:t xml:space="preserve">due to a </w:t>
        </w:r>
      </w:ins>
      <w:ins w:id="206" w:author="ERCOT" w:date="2024-03-07T12:45:00Z">
        <w:r>
          <w:rPr>
            <w:iCs/>
          </w:rPr>
          <w:t>deploy</w:t>
        </w:r>
      </w:ins>
      <w:ins w:id="207" w:author="ERCOT" w:date="2024-03-07T12:48:00Z">
        <w:r>
          <w:rPr>
            <w:iCs/>
          </w:rPr>
          <w:t>ment</w:t>
        </w:r>
      </w:ins>
      <w:ins w:id="208" w:author="ERCOT" w:date="2024-03-07T12:45:00Z">
        <w:r>
          <w:rPr>
            <w:iCs/>
          </w:rPr>
          <w:t xml:space="preserve"> for DRRS, </w:t>
        </w:r>
      </w:ins>
      <w:r w:rsidRPr="00C374F7">
        <w:rPr>
          <w:iCs/>
        </w:rPr>
        <w:t>for the previous Operating Day does not qualify in meeting the criteria in items (a) and (b) above</w:t>
      </w:r>
      <w:del w:id="209" w:author="ERCOT" w:date="2025-10-24T20:43:00Z">
        <w:r w:rsidRPr="00C374F7">
          <w:rPr>
            <w:iCs/>
          </w:rPr>
          <w:delText xml:space="preserve">. </w:delText>
        </w:r>
      </w:del>
      <w:ins w:id="210" w:author="ERCOT" w:date="2025-10-24T20:43:00Z">
        <w:r w:rsidR="20D83B53">
          <w:t>; and</w:t>
        </w:r>
      </w:ins>
    </w:p>
    <w:p w14:paraId="633E658A" w14:textId="77777777" w:rsidR="00834DA4" w:rsidRPr="00C374F7" w:rsidRDefault="00834DA4" w:rsidP="00834DA4">
      <w:pPr>
        <w:spacing w:after="240"/>
        <w:ind w:left="1440" w:hanging="720"/>
        <w:rPr>
          <w:iCs/>
          <w:szCs w:val="18"/>
        </w:rPr>
      </w:pPr>
      <w:r w:rsidRPr="00C374F7">
        <w:rPr>
          <w:iCs/>
        </w:rPr>
        <w:t>(d)</w:t>
      </w:r>
      <w:r w:rsidRPr="00C374F7">
        <w:rPr>
          <w:iCs/>
        </w:rPr>
        <w:tab/>
        <w:t>T</w:t>
      </w:r>
      <w:r w:rsidRPr="00C374F7">
        <w:rPr>
          <w:iCs/>
          <w:szCs w:val="18"/>
        </w:rPr>
        <w:t xml:space="preserve">he breaker open-close sequence for which the QSE is eligible for startup cost compensation in an earlier DAM commitment period within the same Operating Day does not qualify in meeting the criteria in items (a) and (b) above.   </w:t>
      </w:r>
    </w:p>
    <w:p w14:paraId="6BCA4183" w14:textId="77777777" w:rsidR="00834DA4" w:rsidRPr="00C374F7" w:rsidRDefault="00834DA4" w:rsidP="00834DA4">
      <w:pPr>
        <w:spacing w:after="240"/>
        <w:ind w:left="720" w:hanging="720"/>
        <w:rPr>
          <w:iCs/>
        </w:rPr>
      </w:pPr>
      <w:r w:rsidRPr="00C374F7">
        <w:rPr>
          <w:iCs/>
        </w:rPr>
        <w:t>(2)</w:t>
      </w:r>
      <w:r w:rsidRPr="00C374F7">
        <w:rPr>
          <w:iCs/>
        </w:rP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49402B63" w14:textId="77777777" w:rsidR="00834DA4" w:rsidRPr="00C374F7" w:rsidRDefault="00834DA4" w:rsidP="00834DA4">
      <w:pPr>
        <w:spacing w:after="240"/>
        <w:ind w:left="720" w:hanging="720"/>
        <w:rPr>
          <w:iCs/>
        </w:rPr>
      </w:pPr>
      <w:r w:rsidRPr="00C374F7">
        <w:rPr>
          <w:iCs/>
        </w:rPr>
        <w:t>(3)</w:t>
      </w:r>
      <w:r w:rsidRPr="00C374F7">
        <w:rPr>
          <w:iCs/>
        </w:rPr>
        <w:tab/>
        <w:t>A QSE that has a Three-Part Supply Offer cleared in the DAM is eligible for Day-Ahead Make-Whole Payment energy cost compensation in a DAM-committed Operating Hour, if, for the Resource associated with the offer the generator’s breakers were closed, as indicated by a telemetered Resource Status of On-Line, for at least one minute during the DAM-committed Operating Hour.</w:t>
      </w:r>
    </w:p>
    <w:p w14:paraId="3DCD44EA" w14:textId="77777777" w:rsidR="00834DA4" w:rsidRPr="00C374F7" w:rsidRDefault="00834DA4" w:rsidP="00834DA4">
      <w:pPr>
        <w:spacing w:after="240"/>
        <w:ind w:left="720" w:hanging="720"/>
        <w:rPr>
          <w:iCs/>
        </w:rPr>
      </w:pPr>
      <w:r w:rsidRPr="00C374F7">
        <w:rPr>
          <w:iCs/>
        </w:rPr>
        <w:t>(4)</w:t>
      </w:r>
      <w:r w:rsidRPr="00C374F7">
        <w:rPr>
          <w:iCs/>
        </w:rPr>
        <w:tab/>
        <w:t>The Day-Ahead Make-Whole Payment guarantees the QSE that the total payment received from the DAM for a DAM-committed Resource is not less than the total cost calculated based on the Startup Cap, the Minimum Energy Cap, and the Energy Offer Curve capped by the Energy Offer Curve Cap defined under Section 4.4.9.3.3, Energy Offer Curve Cost Caps.</w:t>
      </w:r>
    </w:p>
    <w:p w14:paraId="06D99795" w14:textId="77777777" w:rsidR="00834DA4" w:rsidRPr="00C374F7" w:rsidRDefault="00834DA4" w:rsidP="00834DA4">
      <w:pPr>
        <w:spacing w:after="240"/>
        <w:ind w:left="714" w:hanging="700"/>
        <w:rPr>
          <w:iCs/>
        </w:rPr>
      </w:pPr>
      <w:r w:rsidRPr="00C374F7">
        <w:rPr>
          <w:iCs/>
        </w:rPr>
        <w:lastRenderedPageBreak/>
        <w:t>(5)</w:t>
      </w:r>
      <w:r w:rsidRPr="00C374F7">
        <w:rPr>
          <w:iCs/>
        </w:rPr>
        <w:tab/>
        <w:t xml:space="preserve">If a Generation Resource is eligible for startup or energy cost compensation in the Day-Ahead Make-Whole payment, then Ancillary Service revenue from the hours committed in the DAM will be included in its make-whole calculation for that Resource. </w:t>
      </w:r>
    </w:p>
    <w:p w14:paraId="6498E90C" w14:textId="77777777" w:rsidR="00834DA4" w:rsidRDefault="00834DA4" w:rsidP="00834DA4">
      <w:pPr>
        <w:spacing w:after="240"/>
        <w:ind w:left="714" w:hanging="700"/>
      </w:pPr>
      <w:r w:rsidRPr="00C374F7">
        <w:t>(6)</w:t>
      </w:r>
      <w:r w:rsidRPr="00C374F7">
        <w:tab/>
        <w:t>For purposes of this Section 4.6.2.3, the telemetered Resource Status of OFFQS shall be considered as Off-Line.</w:t>
      </w:r>
    </w:p>
    <w:p w14:paraId="5C8642BB" w14:textId="77777777" w:rsidR="008B196C" w:rsidRPr="008B196C" w:rsidRDefault="008B196C" w:rsidP="008B196C">
      <w:pPr>
        <w:spacing w:after="240"/>
        <w:ind w:left="714" w:hanging="700"/>
        <w:rPr>
          <w:rFonts w:eastAsia="Times New Roman"/>
        </w:rPr>
      </w:pPr>
      <w:r w:rsidRPr="008B196C">
        <w:rPr>
          <w:rFonts w:eastAsia="Times New Roman"/>
        </w:rPr>
        <w:t>(7)</w:t>
      </w:r>
      <w:r w:rsidRPr="008B196C">
        <w:rPr>
          <w:rFonts w:eastAsia="Times New Roman"/>
        </w:rPr>
        <w:tab/>
        <w:t>An Energy Storage Resource (ESR) is not eligible for Day-Ahead Make-Whole Payment.</w:t>
      </w:r>
    </w:p>
    <w:p w14:paraId="3C99166D" w14:textId="77777777" w:rsidR="00C040D0" w:rsidRDefault="00C040D0" w:rsidP="00C040D0">
      <w:pPr>
        <w:pStyle w:val="H5"/>
        <w:spacing w:before="480"/>
        <w:ind w:left="1627" w:hanging="1627"/>
      </w:pPr>
      <w:commentRangeStart w:id="211"/>
      <w:r>
        <w:t>4.6.2.3.1</w:t>
      </w:r>
      <w:commentRangeEnd w:id="211"/>
      <w:r w:rsidR="00AE2304">
        <w:rPr>
          <w:rStyle w:val="CommentReference"/>
          <w:b w:val="0"/>
          <w:bCs w:val="0"/>
          <w:i w:val="0"/>
          <w:iCs w:val="0"/>
        </w:rPr>
        <w:commentReference w:id="211"/>
      </w:r>
      <w:r>
        <w:tab/>
        <w:t>Day-Ahead Make-Whole Payment</w:t>
      </w:r>
      <w:bookmarkEnd w:id="188"/>
    </w:p>
    <w:p w14:paraId="57FE312F" w14:textId="77777777" w:rsidR="00C040D0" w:rsidRDefault="00C040D0" w:rsidP="00C040D0">
      <w:pPr>
        <w:pStyle w:val="BodyTextNumbered"/>
      </w:pPr>
      <w:r>
        <w:t>(1)</w:t>
      </w:r>
      <w:r>
        <w:tab/>
        <w:t xml:space="preserve">ERCOT shall pay the QSE a Day-Ahead Make-Whole Payment for an eligible Resource for each Operating Hour in a DAM-commitment period.  </w:t>
      </w:r>
    </w:p>
    <w:p w14:paraId="4D84AAA2" w14:textId="77777777" w:rsidR="000A0D6E" w:rsidRDefault="000A0D6E" w:rsidP="000A0D6E">
      <w:pPr>
        <w:pStyle w:val="BodyTextNumbered"/>
      </w:pPr>
      <w:r>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p w14:paraId="73235716" w14:textId="77777777" w:rsidR="00C040D0" w:rsidRDefault="00C040D0" w:rsidP="00C040D0">
      <w:pPr>
        <w:pStyle w:val="BodyTextNumbered"/>
        <w:spacing w:before="240"/>
        <w:rPr>
          <w:lang w:val="pt-BR"/>
        </w:rPr>
      </w:pPr>
      <w:r>
        <w:t>(3)</w:t>
      </w:r>
      <w:r>
        <w:tab/>
      </w:r>
      <w:r>
        <w:rPr>
          <w:lang w:val="pt-BR"/>
        </w:rPr>
        <w:t>T</w:t>
      </w:r>
      <w:r w:rsidRPr="00A16315">
        <w:rPr>
          <w:lang w:val="pt-BR"/>
        </w:rPr>
        <w:t xml:space="preserve">he guaranteed cost, energy revenue, and </w:t>
      </w:r>
      <w:r>
        <w:rPr>
          <w:lang w:val="pt-BR"/>
        </w:rPr>
        <w:t>A</w:t>
      </w:r>
      <w:r w:rsidRPr="00A16315">
        <w:rPr>
          <w:lang w:val="pt-BR"/>
        </w:rPr>
        <w:t xml:space="preserve">ncillary </w:t>
      </w:r>
      <w:r>
        <w:rPr>
          <w:lang w:val="pt-BR"/>
        </w:rPr>
        <w:t>S</w:t>
      </w:r>
      <w:r w:rsidRPr="00A16315">
        <w:rPr>
          <w:lang w:val="pt-BR"/>
        </w:rPr>
        <w:t xml:space="preserve">ervice revenue calculated for each Combined Cycle Generation Resource are each summed for the Combined Cycle Train, and </w:t>
      </w:r>
      <w:proofErr w:type="gramStart"/>
      <w:r w:rsidRPr="00A16315">
        <w:rPr>
          <w:lang w:val="pt-BR"/>
        </w:rPr>
        <w:t>the the</w:t>
      </w:r>
      <w:proofErr w:type="gramEnd"/>
      <w:r w:rsidRPr="00A16315">
        <w:rPr>
          <w:lang w:val="pt-BR"/>
        </w:rPr>
        <w:t xml:space="preserve"> Day-Ahead Make-Whole Amount is calculated for the Combined Cycle </w:t>
      </w:r>
      <w:r>
        <w:rPr>
          <w:lang w:val="pt-BR"/>
        </w:rPr>
        <w:t>Train.</w:t>
      </w:r>
    </w:p>
    <w:p w14:paraId="2DD0DFDA" w14:textId="77777777" w:rsidR="00C040D0" w:rsidRDefault="00C040D0" w:rsidP="00C040D0">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41288796" w14:textId="77777777" w:rsidR="00C040D0" w:rsidRDefault="00C040D0" w:rsidP="00C040D0">
      <w:pPr>
        <w:pStyle w:val="BodyTextNumbered"/>
      </w:pPr>
      <w:r>
        <w:rPr>
          <w:lang w:val="pt-BR"/>
        </w:rPr>
        <w:t>(5)</w:t>
      </w:r>
      <w:r>
        <w:rPr>
          <w:lang w:val="pt-BR"/>
        </w:rPr>
        <w:tab/>
      </w:r>
      <w:r>
        <w:t>The Day-Ahead Make-Whole Payment to each QSE for each DAM-committed Generation Resource is calculated as follows:</w:t>
      </w:r>
    </w:p>
    <w:p w14:paraId="4AE653B8" w14:textId="77777777" w:rsidR="00C040D0" w:rsidRDefault="00C040D0" w:rsidP="002B7E5D">
      <w:pPr>
        <w:pStyle w:val="FormulaBold"/>
      </w:pPr>
      <w:r>
        <w:t xml:space="preserve">DAMWAMT </w:t>
      </w:r>
      <w:r w:rsidRPr="3D6D0F4E">
        <w:rPr>
          <w:i/>
          <w:iCs/>
          <w:vertAlign w:val="subscript"/>
        </w:rPr>
        <w:t>q, p, r, h</w:t>
      </w:r>
      <w:r>
        <w:tab/>
        <w:t>=</w:t>
      </w:r>
      <w:r>
        <w:tab/>
        <w:t xml:space="preserve">(-1) * Max (0, DAMGCOST </w:t>
      </w:r>
      <w:r w:rsidRPr="3D6D0F4E">
        <w:rPr>
          <w:i/>
          <w:iCs/>
          <w:vertAlign w:val="subscript"/>
        </w:rPr>
        <w:t>q, p, r</w:t>
      </w:r>
      <w:r>
        <w:t xml:space="preserve"> + </w:t>
      </w:r>
      <w:r>
        <w:rPr>
          <w:noProof/>
          <w:position w:val="-20"/>
        </w:rPr>
        <w:drawing>
          <wp:inline distT="0" distB="0" distL="0" distR="0" wp14:anchorId="1E57DFA7" wp14:editId="2C2BC730">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sidRPr="3D6D0F4E">
        <w:rPr>
          <w:i/>
          <w:iCs/>
          <w:vertAlign w:val="subscript"/>
        </w:rPr>
        <w:t xml:space="preserve">q, p, r, h </w:t>
      </w:r>
      <w:r>
        <w:t xml:space="preserve">+ </w:t>
      </w:r>
      <w:r>
        <w:rPr>
          <w:noProof/>
          <w:position w:val="-20"/>
        </w:rPr>
        <w:drawing>
          <wp:inline distT="0" distB="0" distL="0" distR="0" wp14:anchorId="268534C9" wp14:editId="5F46CD46">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sidRPr="3D6D0F4E">
        <w:rPr>
          <w:i/>
          <w:iCs/>
          <w:vertAlign w:val="subscript"/>
        </w:rPr>
        <w:t xml:space="preserve"> q, r, h</w:t>
      </w:r>
      <w:r>
        <w:t xml:space="preserve">) * DAESR </w:t>
      </w:r>
      <w:r w:rsidRPr="3D6D0F4E">
        <w:rPr>
          <w:i/>
          <w:iCs/>
          <w:vertAlign w:val="subscript"/>
        </w:rPr>
        <w:t>q, p, r, h</w:t>
      </w:r>
      <w:r>
        <w:t xml:space="preserve"> / (</w:t>
      </w:r>
      <w:r>
        <w:rPr>
          <w:noProof/>
          <w:position w:val="-20"/>
        </w:rPr>
        <w:drawing>
          <wp:inline distT="0" distB="0" distL="0" distR="0" wp14:anchorId="3A3DD07F" wp14:editId="7074585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sidRPr="3D6D0F4E">
        <w:rPr>
          <w:i/>
          <w:iCs/>
          <w:vertAlign w:val="subscript"/>
        </w:rPr>
        <w:t>q, p, r, h</w:t>
      </w:r>
      <w:r>
        <w:t>)</w:t>
      </w:r>
    </w:p>
    <w:p w14:paraId="0126859A" w14:textId="77777777" w:rsidR="00C040D0" w:rsidRPr="000608E3" w:rsidRDefault="00C040D0" w:rsidP="00C040D0">
      <w:pPr>
        <w:pStyle w:val="BodyTextNumbered"/>
      </w:pPr>
      <w:r w:rsidRPr="000608E3">
        <w:t>(</w:t>
      </w:r>
      <w:r>
        <w:t>6</w:t>
      </w:r>
      <w:r w:rsidRPr="000608E3">
        <w:t>)</w:t>
      </w:r>
      <w:r w:rsidRPr="000608E3">
        <w:tab/>
        <w:t>The Day-Ahead Make-Whole Guaranteed Costs are calculated for each eligible DAM-Committed Generation Resource as follows:</w:t>
      </w:r>
    </w:p>
    <w:p w14:paraId="3DE00A8F" w14:textId="77777777" w:rsidR="00C040D0" w:rsidRPr="006141F6" w:rsidRDefault="00C040D0" w:rsidP="00C040D0">
      <w:pPr>
        <w:spacing w:after="240"/>
        <w:ind w:left="1440" w:hanging="720"/>
        <w:rPr>
          <w:b/>
        </w:rPr>
      </w:pPr>
      <w:r w:rsidRPr="006141F6">
        <w:rPr>
          <w:b/>
        </w:rPr>
        <w:t>For non-Combined Cycle Trains,</w:t>
      </w:r>
    </w:p>
    <w:p w14:paraId="5701F0D5" w14:textId="77777777" w:rsidR="00C040D0" w:rsidRDefault="00C040D0" w:rsidP="005C2BD2">
      <w:pPr>
        <w:pStyle w:val="Formula"/>
      </w:pPr>
      <w:r>
        <w:t xml:space="preserve">DAMGCOST </w:t>
      </w:r>
      <w:r w:rsidRPr="78D06DC5">
        <w:rPr>
          <w:i/>
          <w:iCs/>
          <w:vertAlign w:val="subscript"/>
        </w:rPr>
        <w:t>q, p, r</w:t>
      </w:r>
      <w:r>
        <w:tab/>
        <w:t>=</w:t>
      </w:r>
      <w:r>
        <w:tab/>
        <w:t xml:space="preserve">Min(DASUO </w:t>
      </w:r>
      <w:r w:rsidRPr="78D06DC5">
        <w:rPr>
          <w:i/>
          <w:iCs/>
          <w:vertAlign w:val="subscript"/>
        </w:rPr>
        <w:t>q, p, r</w:t>
      </w:r>
      <w:r>
        <w:t xml:space="preserve"> , </w:t>
      </w:r>
      <w:r w:rsidRPr="006A7952">
        <w:t xml:space="preserve">DASUCAP </w:t>
      </w:r>
      <w:r w:rsidRPr="78D06DC5">
        <w:rPr>
          <w:i/>
          <w:iCs/>
          <w:vertAlign w:val="subscript"/>
        </w:rPr>
        <w:t>q, p, r</w:t>
      </w:r>
      <w:r w:rsidRPr="006A7952">
        <w:t xml:space="preserve">) </w:t>
      </w:r>
      <w:r>
        <w:t xml:space="preserve">+ </w:t>
      </w:r>
      <w:r>
        <w:rPr>
          <w:noProof/>
          <w:position w:val="-20"/>
        </w:rPr>
        <w:drawing>
          <wp:inline distT="0" distB="0" distL="0" distR="0" wp14:anchorId="3A6E41B9" wp14:editId="32DC258F">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sidRPr="78D06DC5">
        <w:rPr>
          <w:i/>
          <w:iCs/>
          <w:vertAlign w:val="subscript"/>
        </w:rPr>
        <w:t>q, p, r, h</w:t>
      </w:r>
      <w:r>
        <w:t xml:space="preserve"> ,</w:t>
      </w:r>
      <w:r w:rsidRPr="006A7952">
        <w:t xml:space="preserve"> DAMECAP </w:t>
      </w:r>
      <w:r w:rsidRPr="78D06DC5">
        <w:rPr>
          <w:i/>
          <w:iCs/>
          <w:vertAlign w:val="subscript"/>
        </w:rPr>
        <w:t xml:space="preserve">p ,q, r ,h </w:t>
      </w:r>
      <w:r w:rsidRPr="009A5D80">
        <w:t>)</w:t>
      </w:r>
      <w:r>
        <w:t>* DALSL</w:t>
      </w:r>
      <w:r w:rsidRPr="78D06DC5">
        <w:rPr>
          <w:i/>
          <w:iCs/>
          <w:vertAlign w:val="subscript"/>
        </w:rPr>
        <w:t xml:space="preserve"> q, p, r, h</w:t>
      </w:r>
      <w:r>
        <w:t xml:space="preserve">) + </w:t>
      </w:r>
      <w:r>
        <w:rPr>
          <w:noProof/>
          <w:position w:val="-20"/>
        </w:rPr>
        <w:drawing>
          <wp:inline distT="0" distB="0" distL="0" distR="0" wp14:anchorId="4299A023" wp14:editId="1AA1399B">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sidRPr="78D06DC5">
        <w:rPr>
          <w:i/>
          <w:iCs/>
          <w:vertAlign w:val="subscript"/>
        </w:rPr>
        <w:t>q, p, r, h</w:t>
      </w:r>
      <w:r>
        <w:t xml:space="preserve"> * (DAESR </w:t>
      </w:r>
      <w:r w:rsidRPr="78D06DC5">
        <w:rPr>
          <w:i/>
          <w:iCs/>
          <w:vertAlign w:val="subscript"/>
        </w:rPr>
        <w:t>q, p, r, h</w:t>
      </w:r>
      <w:r>
        <w:t xml:space="preserve"> – DALSL </w:t>
      </w:r>
      <w:r w:rsidRPr="78D06DC5">
        <w:rPr>
          <w:i/>
          <w:iCs/>
          <w:vertAlign w:val="subscript"/>
        </w:rPr>
        <w:t>q, p, r, h</w:t>
      </w:r>
      <w:r>
        <w:t>))</w:t>
      </w:r>
    </w:p>
    <w:p w14:paraId="0080FB5E" w14:textId="77777777" w:rsidR="00C040D0" w:rsidRPr="006A7952" w:rsidRDefault="00C040D0" w:rsidP="00C040D0">
      <w:pPr>
        <w:spacing w:after="240"/>
        <w:ind w:left="1440" w:hanging="720"/>
        <w:rPr>
          <w:b/>
        </w:rPr>
      </w:pPr>
      <w:r w:rsidRPr="006A7952">
        <w:rPr>
          <w:b/>
        </w:rPr>
        <w:t xml:space="preserve">For a Resource which is not an AGR, </w:t>
      </w:r>
    </w:p>
    <w:p w14:paraId="6F37EC69" w14:textId="77777777" w:rsidR="00C040D0" w:rsidRPr="006A7952" w:rsidRDefault="00C040D0" w:rsidP="00C040D0">
      <w:pPr>
        <w:spacing w:after="240"/>
        <w:ind w:left="720"/>
        <w:rPr>
          <w:iCs/>
        </w:rPr>
      </w:pPr>
      <w:r w:rsidRPr="006A7952">
        <w:lastRenderedPageBreak/>
        <w:t>If ERCOT has approved verifiable Startup Costs and minimum-energy costs for the Resource,</w:t>
      </w:r>
    </w:p>
    <w:p w14:paraId="4F7558E1" w14:textId="77777777" w:rsidR="00C040D0" w:rsidRPr="006A7952" w:rsidRDefault="00C040D0" w:rsidP="00C040D0">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Pr>
          <w:bCs/>
        </w:rPr>
        <w:tab/>
      </w:r>
      <w:r w:rsidRPr="006A7952">
        <w:rPr>
          <w:bCs/>
        </w:rPr>
        <w:t xml:space="preserve">DASUCAP </w:t>
      </w:r>
      <w:proofErr w:type="spellStart"/>
      <w:r w:rsidRPr="006A7952">
        <w:rPr>
          <w:bCs/>
          <w:i/>
          <w:vertAlign w:val="subscript"/>
        </w:rPr>
        <w:t>p,q</w:t>
      </w:r>
      <w:proofErr w:type="spellEnd"/>
      <w:r w:rsidRPr="006A7952">
        <w:rPr>
          <w:bCs/>
          <w:i/>
          <w:vertAlign w:val="subscript"/>
        </w:rPr>
        <w:t>, r</w:t>
      </w:r>
      <w:r w:rsidRPr="006A7952">
        <w:rPr>
          <w:bCs/>
        </w:rPr>
        <w:t xml:space="preserve"> </w:t>
      </w:r>
      <w:r>
        <w:rPr>
          <w:bCs/>
        </w:rPr>
        <w:tab/>
      </w:r>
      <w:r w:rsidRPr="006A7952">
        <w:rPr>
          <w:bCs/>
        </w:rPr>
        <w:t>=</w:t>
      </w:r>
      <w:r w:rsidRPr="006A7952">
        <w:rPr>
          <w:bCs/>
        </w:rPr>
        <w:tab/>
        <w:t xml:space="preserve">verifiable Startup Costs </w:t>
      </w:r>
      <w:r w:rsidRPr="006A7952">
        <w:rPr>
          <w:bCs/>
          <w:i/>
          <w:vertAlign w:val="subscript"/>
        </w:rPr>
        <w:t>q, r, s</w:t>
      </w:r>
    </w:p>
    <w:p w14:paraId="63DF81EF" w14:textId="77777777" w:rsidR="00C040D0" w:rsidRPr="006A7952" w:rsidRDefault="00C040D0" w:rsidP="00C040D0">
      <w:pPr>
        <w:tabs>
          <w:tab w:val="left" w:pos="1440"/>
          <w:tab w:val="left" w:pos="2070"/>
          <w:tab w:val="left" w:pos="3870"/>
        </w:tabs>
        <w:spacing w:after="240"/>
        <w:ind w:left="4230" w:hanging="3510"/>
        <w:rPr>
          <w:bCs/>
        </w:rPr>
      </w:pPr>
      <w:r w:rsidRPr="006A7952">
        <w:rPr>
          <w:bCs/>
        </w:rPr>
        <w:tab/>
      </w:r>
      <w:r w:rsidRPr="006A7952">
        <w:rPr>
          <w:bCs/>
        </w:rPr>
        <w:tab/>
        <w:t xml:space="preserve">DAMECAP </w:t>
      </w:r>
      <w:proofErr w:type="spellStart"/>
      <w:r w:rsidRPr="006A7952">
        <w:rPr>
          <w:bCs/>
          <w:i/>
          <w:vertAlign w:val="subscript"/>
        </w:rPr>
        <w:t>p,q,r,h</w:t>
      </w:r>
      <w:proofErr w:type="spellEnd"/>
      <w:r w:rsidRPr="006A7952">
        <w:rPr>
          <w:bCs/>
        </w:rPr>
        <w:t xml:space="preserve"> </w:t>
      </w:r>
      <w:r>
        <w:rPr>
          <w:bCs/>
        </w:rPr>
        <w:tab/>
      </w:r>
      <w:r w:rsidRPr="006A7952">
        <w:rPr>
          <w:bCs/>
        </w:rPr>
        <w:t>=</w:t>
      </w:r>
      <w:r w:rsidRPr="006A7952">
        <w:rPr>
          <w:bCs/>
        </w:rPr>
        <w:tab/>
        <w:t xml:space="preserve">verifiable minimum-energy costs </w:t>
      </w:r>
      <w:r w:rsidRPr="006A7952">
        <w:rPr>
          <w:bCs/>
          <w:i/>
          <w:vertAlign w:val="subscript"/>
        </w:rPr>
        <w:t>q, r, i</w:t>
      </w:r>
    </w:p>
    <w:p w14:paraId="108891A2" w14:textId="77777777" w:rsidR="00C040D0" w:rsidRPr="006A7952" w:rsidRDefault="00C040D0" w:rsidP="00C040D0">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proofErr w:type="spellStart"/>
      <w:r w:rsidRPr="006A7952">
        <w:rPr>
          <w:bCs/>
          <w:i/>
          <w:vertAlign w:val="subscript"/>
        </w:rPr>
        <w:t>p,q</w:t>
      </w:r>
      <w:proofErr w:type="spellEnd"/>
      <w:r w:rsidRPr="006A7952">
        <w:rPr>
          <w:bCs/>
          <w:i/>
          <w:vertAlign w:val="subscript"/>
        </w:rPr>
        <w:t>, r</w:t>
      </w:r>
      <w:r w:rsidRPr="006A7952">
        <w:rPr>
          <w:bCs/>
        </w:rPr>
        <w:t xml:space="preserve"> </w:t>
      </w:r>
      <w:r>
        <w:rPr>
          <w:bCs/>
        </w:rPr>
        <w:tab/>
      </w:r>
      <w:r w:rsidRPr="006A7952">
        <w:rPr>
          <w:bCs/>
        </w:rPr>
        <w:t xml:space="preserve">=  </w:t>
      </w:r>
      <w:r>
        <w:rPr>
          <w:bCs/>
        </w:rPr>
        <w:tab/>
      </w:r>
      <w:r w:rsidRPr="006A7952">
        <w:rPr>
          <w:bCs/>
        </w:rPr>
        <w:t>Resource Category Startup Offer Generic Cap (RCGSC)</w:t>
      </w:r>
    </w:p>
    <w:p w14:paraId="6247A53A" w14:textId="77777777" w:rsidR="00C040D0" w:rsidRPr="006A7952" w:rsidRDefault="00C040D0" w:rsidP="00C040D0">
      <w:pPr>
        <w:tabs>
          <w:tab w:val="left" w:pos="1440"/>
        </w:tabs>
        <w:spacing w:after="240"/>
        <w:ind w:left="4230" w:hanging="2160"/>
        <w:rPr>
          <w:bCs/>
          <w:i/>
          <w:vertAlign w:val="subscript"/>
        </w:rPr>
      </w:pPr>
      <w:r w:rsidRPr="006A7952">
        <w:rPr>
          <w:bCs/>
        </w:rPr>
        <w:t xml:space="preserve">DAMECAP </w:t>
      </w:r>
      <w:proofErr w:type="spellStart"/>
      <w:r w:rsidRPr="006A7952">
        <w:rPr>
          <w:bCs/>
          <w:i/>
          <w:vertAlign w:val="subscript"/>
        </w:rPr>
        <w:t>p,q</w:t>
      </w:r>
      <w:proofErr w:type="spellEnd"/>
      <w:r w:rsidRPr="006A7952">
        <w:rPr>
          <w:bCs/>
          <w:i/>
          <w:vertAlign w:val="subscript"/>
        </w:rPr>
        <w:t>, r, h</w:t>
      </w:r>
      <w:r w:rsidRPr="006A7952">
        <w:rPr>
          <w:bCs/>
        </w:rPr>
        <w:t xml:space="preserve"> = </w:t>
      </w:r>
      <w:r>
        <w:rPr>
          <w:bCs/>
        </w:rPr>
        <w:tab/>
      </w:r>
      <w:r w:rsidRPr="006A7952">
        <w:rPr>
          <w:bCs/>
        </w:rPr>
        <w:t>Resource Category Minimum-Energy Generic Cap (RCGMEC)</w:t>
      </w:r>
    </w:p>
    <w:p w14:paraId="719A96CE" w14:textId="77777777" w:rsidR="00C040D0" w:rsidRPr="009E5389" w:rsidRDefault="00C040D0" w:rsidP="00C040D0">
      <w:pPr>
        <w:tabs>
          <w:tab w:val="left" w:pos="2352"/>
          <w:tab w:val="left" w:pos="3420"/>
          <w:tab w:val="left" w:pos="3822"/>
        </w:tabs>
        <w:spacing w:after="240"/>
        <w:ind w:left="3600" w:hanging="2880"/>
        <w:rPr>
          <w:b/>
          <w:bCs/>
          <w:iCs/>
          <w:lang w:val="pt-BR"/>
        </w:rPr>
      </w:pPr>
      <w:r w:rsidRPr="009E5389">
        <w:rPr>
          <w:b/>
          <w:bCs/>
          <w:iCs/>
          <w:lang w:val="pt-BR"/>
        </w:rPr>
        <w:t>For an AGR,</w:t>
      </w:r>
    </w:p>
    <w:p w14:paraId="52985CE3" w14:textId="77777777" w:rsidR="00C040D0" w:rsidRPr="009E5389" w:rsidRDefault="00C040D0" w:rsidP="79C6FA9D">
      <w:pPr>
        <w:tabs>
          <w:tab w:val="left" w:pos="2352"/>
          <w:tab w:val="left" w:pos="2700"/>
        </w:tabs>
        <w:spacing w:after="120"/>
        <w:ind w:left="3060" w:hanging="2340"/>
        <w:rPr>
          <w:b/>
          <w:bCs/>
          <w:lang w:val="pt-BR"/>
        </w:rPr>
      </w:pPr>
      <w:r w:rsidRPr="79C6FA9D">
        <w:rPr>
          <w:lang w:val="pt-BR"/>
        </w:rPr>
        <w:t xml:space="preserve">DAMGCOST </w:t>
      </w:r>
      <w:r w:rsidRPr="78D06DC5">
        <w:rPr>
          <w:i/>
          <w:iCs/>
          <w:vertAlign w:val="subscript"/>
          <w:lang w:val="pt-BR"/>
        </w:rPr>
        <w:t>q, p, r</w:t>
      </w:r>
      <w:r w:rsidRPr="009E5389">
        <w:rPr>
          <w:bCs/>
          <w:lang w:val="pt-BR"/>
        </w:rPr>
        <w:tab/>
      </w:r>
      <w:r w:rsidRPr="79C6FA9D">
        <w:rPr>
          <w:lang w:val="pt-BR"/>
        </w:rPr>
        <w:t>=</w:t>
      </w:r>
      <w:r>
        <w:rPr>
          <w:bCs/>
          <w:lang w:val="pt-BR"/>
        </w:rPr>
        <w:tab/>
      </w:r>
      <w:r w:rsidRPr="79C6FA9D">
        <w:rPr>
          <w:lang w:val="pt-BR"/>
        </w:rPr>
        <w:t xml:space="preserve">DASUPR </w:t>
      </w:r>
      <w:r w:rsidRPr="78D06DC5">
        <w:rPr>
          <w:i/>
          <w:iCs/>
          <w:vertAlign w:val="subscript"/>
          <w:lang w:val="pt-BR"/>
        </w:rPr>
        <w:t>q, p, r</w:t>
      </w:r>
      <w:r w:rsidRPr="79C6FA9D">
        <w:rPr>
          <w:lang w:val="pt-BR"/>
        </w:rPr>
        <w:t xml:space="preserve"> + </w:t>
      </w:r>
      <w:r>
        <w:rPr>
          <w:noProof/>
          <w:position w:val="-20"/>
        </w:rPr>
        <w:drawing>
          <wp:inline distT="0" distB="0" distL="0" distR="0" wp14:anchorId="362BAF73" wp14:editId="44F694D6">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rPr>
          <w:lang w:val="pt-BR"/>
        </w:rPr>
        <w:t>(Min(DAMEO</w:t>
      </w:r>
      <w:r w:rsidRPr="78D06DC5">
        <w:rPr>
          <w:i/>
          <w:iCs/>
          <w:vertAlign w:val="subscript"/>
          <w:lang w:val="pt-BR"/>
        </w:rPr>
        <w:t>q, p, r, h</w:t>
      </w:r>
      <w:r w:rsidRPr="78D06DC5">
        <w:rPr>
          <w:i/>
          <w:iCs/>
          <w:lang w:val="pt-BR"/>
        </w:rPr>
        <w:t xml:space="preserve">, </w:t>
      </w:r>
      <w:r w:rsidRPr="79C6FA9D">
        <w:rPr>
          <w:lang w:val="pt-BR"/>
        </w:rPr>
        <w:t xml:space="preserve">DAMECAP </w:t>
      </w:r>
      <w:r w:rsidRPr="78D06DC5">
        <w:rPr>
          <w:i/>
          <w:iCs/>
          <w:vertAlign w:val="subscript"/>
          <w:lang w:val="pt-BR"/>
        </w:rPr>
        <w:t>p,q,r,h</w:t>
      </w:r>
      <w:r w:rsidRPr="79C6FA9D">
        <w:rPr>
          <w:lang w:val="pt-BR"/>
        </w:rPr>
        <w:t>) * DALSL</w:t>
      </w:r>
      <w:r w:rsidRPr="78D06DC5">
        <w:rPr>
          <w:i/>
          <w:iCs/>
          <w:vertAlign w:val="subscript"/>
          <w:lang w:val="pt-BR"/>
        </w:rPr>
        <w:t xml:space="preserve"> q, p, r, h</w:t>
      </w:r>
      <w:r w:rsidRPr="79C6FA9D">
        <w:rPr>
          <w:lang w:val="pt-BR"/>
        </w:rPr>
        <w:t xml:space="preserve">) + </w:t>
      </w:r>
      <w:r>
        <w:rPr>
          <w:noProof/>
          <w:position w:val="-20"/>
        </w:rPr>
        <w:drawing>
          <wp:inline distT="0" distB="0" distL="0" distR="0" wp14:anchorId="42B8A936" wp14:editId="414063CB">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rPr>
          <w:lang w:val="pt-BR"/>
        </w:rPr>
        <w:t xml:space="preserve">(DAAIEC </w:t>
      </w:r>
      <w:r w:rsidRPr="78D06DC5">
        <w:rPr>
          <w:i/>
          <w:iCs/>
          <w:vertAlign w:val="subscript"/>
          <w:lang w:val="pt-BR"/>
        </w:rPr>
        <w:t>q, p, r, h</w:t>
      </w:r>
      <w:r w:rsidRPr="79C6FA9D">
        <w:rPr>
          <w:lang w:val="pt-BR"/>
        </w:rPr>
        <w:t xml:space="preserve"> * (DAESR </w:t>
      </w:r>
      <w:r w:rsidRPr="78D06DC5">
        <w:rPr>
          <w:i/>
          <w:iCs/>
          <w:vertAlign w:val="subscript"/>
          <w:lang w:val="pt-BR"/>
        </w:rPr>
        <w:t>q, p, r, h</w:t>
      </w:r>
      <w:r w:rsidRPr="79C6FA9D">
        <w:rPr>
          <w:lang w:val="pt-BR"/>
        </w:rPr>
        <w:t xml:space="preserve"> – DALSL </w:t>
      </w:r>
      <w:r w:rsidRPr="78D06DC5">
        <w:rPr>
          <w:i/>
          <w:iCs/>
          <w:vertAlign w:val="subscript"/>
          <w:lang w:val="pt-BR"/>
        </w:rPr>
        <w:t>q, p, r, h</w:t>
      </w:r>
      <w:r w:rsidRPr="79C6FA9D">
        <w:rPr>
          <w:lang w:val="pt-BR"/>
        </w:rPr>
        <w:t>))</w:t>
      </w:r>
    </w:p>
    <w:p w14:paraId="3A305AA4" w14:textId="77777777" w:rsidR="00C040D0" w:rsidRDefault="00C040D0" w:rsidP="00C040D0">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C1207D0" w14:textId="77777777" w:rsidR="00C040D0" w:rsidRPr="009E5389" w:rsidRDefault="00C040D0" w:rsidP="00C040D0">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Pr>
          <w:i/>
          <w:vertAlign w:val="subscript"/>
          <w:lang w:val="pt-BR"/>
        </w:rPr>
        <w:tab/>
      </w:r>
      <w:r w:rsidRPr="009E5389">
        <w:rPr>
          <w:i/>
          <w:vertAlign w:val="subscript"/>
          <w:lang w:val="pt-BR"/>
        </w:rPr>
        <w:t xml:space="preserve"> </w:t>
      </w:r>
      <w:r>
        <w:rPr>
          <w:lang w:val="pt-BR"/>
        </w:rPr>
        <w:t>=</w:t>
      </w:r>
      <w:r>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AC2A649" w14:textId="77777777" w:rsidR="00C040D0" w:rsidRPr="009E5389" w:rsidRDefault="00C040D0" w:rsidP="00C040D0">
      <w:pPr>
        <w:tabs>
          <w:tab w:val="left" w:pos="2340"/>
          <w:tab w:val="left" w:pos="3420"/>
        </w:tabs>
        <w:spacing w:after="240"/>
        <w:ind w:left="4147" w:hanging="3427"/>
        <w:rPr>
          <w:lang w:val="pt-BR"/>
        </w:rPr>
      </w:pPr>
      <w:r w:rsidRPr="009E5389">
        <w:rPr>
          <w:lang w:val="pt-BR"/>
        </w:rPr>
        <w:t>If ERCOT has approved verifiable Startup Costs</w:t>
      </w:r>
    </w:p>
    <w:p w14:paraId="6871EB66" w14:textId="77777777" w:rsidR="00C040D0" w:rsidRPr="009E5389" w:rsidRDefault="00C040D0" w:rsidP="00C040D0">
      <w:pPr>
        <w:tabs>
          <w:tab w:val="left" w:pos="2340"/>
          <w:tab w:val="left" w:pos="3420"/>
          <w:tab w:val="left" w:pos="4140"/>
        </w:tabs>
        <w:spacing w:after="240"/>
        <w:ind w:left="4500" w:hanging="3420"/>
        <w:rPr>
          <w:bCs/>
        </w:rPr>
      </w:pPr>
      <w:r w:rsidRPr="009E5389">
        <w:rPr>
          <w:lang w:val="pt-BR"/>
        </w:rPr>
        <w:t>Then:</w:t>
      </w:r>
      <w:r>
        <w:rPr>
          <w:lang w:val="pt-BR"/>
        </w:rPr>
        <w:tab/>
      </w:r>
      <w:r w:rsidRPr="009E5389">
        <w:rPr>
          <w:bCs/>
          <w:iCs/>
        </w:rPr>
        <w:t xml:space="preserve">DASUCAP </w:t>
      </w:r>
      <w:r w:rsidRPr="009E5389">
        <w:rPr>
          <w:bCs/>
          <w:i/>
          <w:vertAlign w:val="subscript"/>
        </w:rPr>
        <w:t>q, p, r</w:t>
      </w:r>
      <w:r>
        <w:rPr>
          <w:bCs/>
          <w:i/>
          <w:vertAlign w:val="subscript"/>
        </w:rPr>
        <w:tab/>
      </w:r>
      <w:r w:rsidRPr="009E5389">
        <w:rPr>
          <w:bCs/>
          <w:iCs/>
        </w:rPr>
        <w:t>=</w:t>
      </w:r>
      <w:r>
        <w:rPr>
          <w:bCs/>
          <w:iCs/>
        </w:rPr>
        <w:tab/>
      </w:r>
      <w:proofErr w:type="spellStart"/>
      <w:r w:rsidRPr="009E5389">
        <w:rPr>
          <w:bCs/>
          <w:iCs/>
        </w:rPr>
        <w:t>Max</w:t>
      </w:r>
      <w:r w:rsidRPr="009E5389">
        <w:rPr>
          <w:bCs/>
          <w:iCs/>
          <w:vertAlign w:val="subscript"/>
        </w:rPr>
        <w:t>c</w:t>
      </w:r>
      <w:proofErr w:type="spellEnd"/>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7560A0B0" w14:textId="77777777" w:rsidR="00C040D0" w:rsidRPr="009E5389" w:rsidRDefault="00C040D0" w:rsidP="00C040D0">
      <w:pPr>
        <w:tabs>
          <w:tab w:val="left" w:pos="2340"/>
          <w:tab w:val="left" w:pos="3420"/>
          <w:tab w:val="left" w:pos="4500"/>
        </w:tabs>
        <w:spacing w:before="240" w:after="240"/>
        <w:ind w:left="4147" w:hanging="3067"/>
        <w:rPr>
          <w:bCs/>
          <w:lang w:val="pt-BR"/>
        </w:rPr>
      </w:pPr>
      <w:r w:rsidRPr="009E5389">
        <w:rPr>
          <w:bCs/>
          <w:lang w:val="pt-BR"/>
        </w:rPr>
        <w:t>Where:</w:t>
      </w:r>
      <w:r>
        <w:rPr>
          <w:bCs/>
          <w:lang w:val="pt-BR"/>
        </w:rPr>
        <w:tab/>
      </w:r>
      <w:r w:rsidRPr="009E5389">
        <w:rPr>
          <w:bCs/>
          <w:lang w:val="pt-BR"/>
        </w:rPr>
        <w:t>AGRRATIO</w:t>
      </w:r>
      <w:r>
        <w:rPr>
          <w:bCs/>
          <w:i/>
          <w:vertAlign w:val="subscript"/>
          <w:lang w:val="pt-BR"/>
        </w:rPr>
        <w:t xml:space="preserve"> q, p, r</w:t>
      </w:r>
      <w:r>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17016AB7" w14:textId="77777777" w:rsidR="00C040D0" w:rsidRDefault="00C040D0" w:rsidP="00C040D0">
      <w:pPr>
        <w:tabs>
          <w:tab w:val="left" w:pos="2340"/>
          <w:tab w:val="left" w:pos="3420"/>
          <w:tab w:val="left" w:pos="4500"/>
        </w:tabs>
        <w:spacing w:after="240"/>
        <w:ind w:left="4147" w:hanging="3067"/>
        <w:rPr>
          <w:i/>
          <w:vertAlign w:val="subscript"/>
        </w:rPr>
      </w:pPr>
      <w:r w:rsidRPr="009E5389">
        <w:rPr>
          <w:bCs/>
          <w:lang w:val="pt-BR"/>
        </w:rPr>
        <w:t>Otherwise:</w:t>
      </w:r>
      <w:r>
        <w:rPr>
          <w:bCs/>
          <w:lang w:val="pt-BR"/>
        </w:rPr>
        <w:tab/>
      </w:r>
      <w:r w:rsidRPr="009E5389">
        <w:rPr>
          <w:bCs/>
          <w:iCs/>
        </w:rPr>
        <w:t xml:space="preserve">DASUCAP </w:t>
      </w:r>
      <w:r w:rsidRPr="009E5389">
        <w:rPr>
          <w:bCs/>
          <w:i/>
          <w:vertAlign w:val="subscript"/>
        </w:rPr>
        <w:t>q, p, r</w:t>
      </w:r>
      <w:r>
        <w:rPr>
          <w:bCs/>
          <w:iCs/>
        </w:rPr>
        <w:tab/>
      </w:r>
      <w:r w:rsidRPr="009E5389">
        <w:rPr>
          <w:bCs/>
          <w:iCs/>
        </w:rPr>
        <w:t>=</w:t>
      </w:r>
      <w:r>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2C679BD0" w14:textId="77777777" w:rsidR="00C040D0" w:rsidRPr="006141F6" w:rsidRDefault="00C040D0" w:rsidP="00C040D0">
      <w:pPr>
        <w:tabs>
          <w:tab w:val="left" w:pos="2352"/>
          <w:tab w:val="left" w:pos="3420"/>
          <w:tab w:val="left" w:pos="3822"/>
        </w:tabs>
        <w:spacing w:after="240"/>
        <w:ind w:left="3600" w:hanging="2880"/>
        <w:rPr>
          <w:b/>
        </w:rPr>
      </w:pPr>
      <w:r w:rsidRPr="006141F6">
        <w:rPr>
          <w:b/>
        </w:rPr>
        <w:t>For Combined Cycle Trains,</w:t>
      </w:r>
    </w:p>
    <w:p w14:paraId="1DD15048" w14:textId="77777777" w:rsidR="00C040D0" w:rsidRPr="001A7784" w:rsidRDefault="7F93FC95" w:rsidP="002B7E5D">
      <w:pPr>
        <w:pStyle w:val="FormulaBold"/>
      </w:pPr>
      <w:r w:rsidRPr="001A7784">
        <w:t xml:space="preserve">DAMGCOST </w:t>
      </w:r>
      <w:r w:rsidRPr="78D06DC5">
        <w:rPr>
          <w:i/>
          <w:iCs/>
          <w:vertAlign w:val="subscript"/>
        </w:rPr>
        <w:t>q, p, r</w:t>
      </w:r>
      <w:r w:rsidR="00C040D0" w:rsidRPr="001A7784">
        <w:tab/>
      </w:r>
      <w:r w:rsidRPr="001A7784">
        <w:t>=</w:t>
      </w:r>
      <w:r w:rsidR="00C040D0">
        <w:tab/>
      </w:r>
      <w:r w:rsidRPr="001A7784">
        <w:t xml:space="preserve">Min(DASUO </w:t>
      </w:r>
      <w:r w:rsidRPr="78D06DC5">
        <w:rPr>
          <w:i/>
          <w:iCs/>
          <w:vertAlign w:val="subscript"/>
        </w:rPr>
        <w:t>q, p, r</w:t>
      </w:r>
      <w:r w:rsidRPr="001A7784">
        <w:t xml:space="preserve"> , </w:t>
      </w:r>
      <w:r w:rsidRPr="001A7784">
        <w:rPr>
          <w:lang w:val="pt-BR"/>
        </w:rPr>
        <w:t>DASUCAP</w:t>
      </w:r>
      <w:r w:rsidRPr="78D06DC5">
        <w:rPr>
          <w:i/>
          <w:iCs/>
          <w:vertAlign w:val="subscript"/>
          <w:lang w:val="pt-BR"/>
        </w:rPr>
        <w:t>q, p, r</w:t>
      </w:r>
      <w:r w:rsidRPr="001A7784">
        <w:rPr>
          <w:lang w:val="pt-BR"/>
        </w:rPr>
        <w:t xml:space="preserve">) </w:t>
      </w:r>
      <w:r w:rsidRPr="001A7784">
        <w:t xml:space="preserve">+ </w:t>
      </w:r>
      <w:r w:rsidR="00C040D0">
        <w:rPr>
          <w:noProof/>
          <w:position w:val="-20"/>
        </w:rPr>
        <w:drawing>
          <wp:inline distT="0" distB="0" distL="0" distR="0" wp14:anchorId="5E414127" wp14:editId="086D7047">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(Min(DAMEO </w:t>
      </w:r>
      <w:r w:rsidRPr="78D06DC5">
        <w:rPr>
          <w:i/>
          <w:iCs/>
          <w:vertAlign w:val="subscript"/>
        </w:rPr>
        <w:t xml:space="preserve">q, p, r, h </w:t>
      </w:r>
      <w:r w:rsidRPr="001A7784">
        <w:rPr>
          <w:lang w:val="pt-BR"/>
        </w:rPr>
        <w:t xml:space="preserve">, </w:t>
      </w:r>
      <w:r w:rsidRPr="001A7784">
        <w:t>DAMECAP</w:t>
      </w:r>
      <w:r w:rsidRPr="78D06DC5">
        <w:rPr>
          <w:i/>
          <w:iCs/>
          <w:vertAlign w:val="subscript"/>
          <w:lang w:val="pt-BR"/>
        </w:rPr>
        <w:t xml:space="preserve"> q, p, r,h</w:t>
      </w:r>
      <w:r w:rsidRPr="001A7784">
        <w:rPr>
          <w:lang w:val="pt-BR"/>
        </w:rPr>
        <w:t>)</w:t>
      </w:r>
      <w:r w:rsidRPr="001A7784">
        <w:t xml:space="preserve"> * DALSL</w:t>
      </w:r>
      <w:r w:rsidRPr="001A7784">
        <w:rPr>
          <w:vertAlign w:val="subscript"/>
        </w:rPr>
        <w:t xml:space="preserve"> </w:t>
      </w:r>
      <w:r w:rsidRPr="78D06DC5">
        <w:rPr>
          <w:i/>
          <w:iCs/>
          <w:vertAlign w:val="subscript"/>
        </w:rPr>
        <w:t>q, p, r, h</w:t>
      </w:r>
      <w:r w:rsidRPr="001A7784">
        <w:t xml:space="preserve">) + (Max(0, Min(DASUO </w:t>
      </w:r>
      <w:proofErr w:type="spellStart"/>
      <w:r w:rsidRPr="78D06DC5">
        <w:rPr>
          <w:i/>
          <w:iCs/>
          <w:vertAlign w:val="subscript"/>
        </w:rPr>
        <w:t>afterCCGR</w:t>
      </w:r>
      <w:proofErr w:type="spellEnd"/>
      <w:r w:rsidRPr="001A7784">
        <w:t xml:space="preserve"> </w:t>
      </w:r>
      <w:r w:rsidRPr="001A7784">
        <w:rPr>
          <w:lang w:val="pt-BR"/>
        </w:rPr>
        <w:t>, DASUCAP</w:t>
      </w:r>
      <w:r w:rsidRPr="78D06DC5">
        <w:rPr>
          <w:i/>
          <w:iCs/>
          <w:vertAlign w:val="subscript"/>
          <w:lang w:val="pt-BR"/>
        </w:rPr>
        <w:t>afterCCGR</w:t>
      </w:r>
      <w:r w:rsidRPr="001A7784">
        <w:rPr>
          <w:lang w:val="pt-BR"/>
        </w:rPr>
        <w:t xml:space="preserve">) </w:t>
      </w:r>
      <w:r w:rsidRPr="001A7784">
        <w:t xml:space="preserve">– Min(DASUO </w:t>
      </w:r>
      <w:proofErr w:type="spellStart"/>
      <w:r w:rsidRPr="78D06DC5">
        <w:rPr>
          <w:i/>
          <w:iCs/>
          <w:vertAlign w:val="subscript"/>
        </w:rPr>
        <w:t>beforeCCGR</w:t>
      </w:r>
      <w:proofErr w:type="spellEnd"/>
      <w:r w:rsidRPr="78D06DC5">
        <w:rPr>
          <w:i/>
          <w:iCs/>
          <w:vertAlign w:val="subscript"/>
        </w:rPr>
        <w:t xml:space="preserve"> </w:t>
      </w:r>
      <w:r w:rsidRPr="001A7784">
        <w:rPr>
          <w:lang w:val="pt-BR"/>
        </w:rPr>
        <w:t>, DASUCAP</w:t>
      </w:r>
      <w:r w:rsidRPr="78D06DC5">
        <w:rPr>
          <w:i/>
          <w:iCs/>
          <w:vertAlign w:val="subscript"/>
          <w:lang w:val="pt-BR"/>
        </w:rPr>
        <w:t>beforeCCGR</w:t>
      </w:r>
      <w:r w:rsidRPr="001A7784">
        <w:t xml:space="preserve">)) + </w:t>
      </w:r>
      <w:r w:rsidR="00C040D0">
        <w:rPr>
          <w:noProof/>
          <w:position w:val="-20"/>
        </w:rPr>
        <w:drawing>
          <wp:inline distT="0" distB="0" distL="0" distR="0" wp14:anchorId="697917FA" wp14:editId="6599B6E6">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78D06DC5">
        <w:rPr>
          <w:i/>
          <w:iCs/>
          <w:vertAlign w:val="subscript"/>
        </w:rPr>
        <w:t>q, p, r, h</w:t>
      </w:r>
      <w:r w:rsidRPr="001A7784">
        <w:t xml:space="preserve"> * (DAESR </w:t>
      </w:r>
      <w:r w:rsidRPr="78D06DC5">
        <w:rPr>
          <w:i/>
          <w:iCs/>
          <w:vertAlign w:val="subscript"/>
        </w:rPr>
        <w:t>q, p, r, h</w:t>
      </w:r>
      <w:r w:rsidRPr="001A7784">
        <w:t xml:space="preserve"> – DALSL </w:t>
      </w:r>
      <w:r w:rsidRPr="78D06DC5">
        <w:rPr>
          <w:i/>
          <w:iCs/>
          <w:vertAlign w:val="subscript"/>
        </w:rPr>
        <w:t>q, p, r, h</w:t>
      </w:r>
      <w:r w:rsidRPr="001A7784">
        <w:t>))</w:t>
      </w:r>
    </w:p>
    <w:p w14:paraId="0201AC35" w14:textId="77777777" w:rsidR="00C040D0" w:rsidRPr="005F477F" w:rsidRDefault="00C040D0" w:rsidP="00C040D0">
      <w:pPr>
        <w:pStyle w:val="BodyTextNumbered"/>
      </w:pPr>
      <w:r w:rsidDel="000608E3">
        <w:t xml:space="preserve"> </w:t>
      </w:r>
      <w:r w:rsidRPr="005F477F">
        <w:t>(</w:t>
      </w:r>
      <w:r>
        <w:t>7</w:t>
      </w:r>
      <w:r w:rsidRPr="005F477F">
        <w:t>)</w:t>
      </w:r>
      <w:r w:rsidRPr="005F477F">
        <w:tab/>
        <w:t>The Day-Ahead Make-Whole Revenue is calculated for each DAM-Committed Generation Resource as follows:</w:t>
      </w:r>
    </w:p>
    <w:p w14:paraId="15381CC3" w14:textId="77777777" w:rsidR="00C040D0" w:rsidRDefault="00C040D0" w:rsidP="005C2BD2">
      <w:pPr>
        <w:pStyle w:val="Formula"/>
        <w:rPr>
          <w:i/>
          <w:vertAlign w:val="subscript"/>
        </w:rPr>
      </w:pPr>
      <w:r>
        <w:t xml:space="preserve">DAEREV </w:t>
      </w:r>
      <w:r>
        <w:rPr>
          <w:i/>
          <w:vertAlign w:val="subscript"/>
        </w:rPr>
        <w:t>q, p, r, h</w:t>
      </w:r>
      <w:r>
        <w:rPr>
          <w:i/>
          <w:vertAlign w:val="subscript"/>
        </w:rPr>
        <w:tab/>
      </w:r>
      <w:r>
        <w:tab/>
        <w:t>=</w:t>
      </w:r>
      <w:r>
        <w:tab/>
        <w:t xml:space="preserve">(-1) * DASPP </w:t>
      </w:r>
      <w:r>
        <w:rPr>
          <w:i/>
          <w:vertAlign w:val="subscript"/>
        </w:rPr>
        <w:t>p, h</w:t>
      </w:r>
      <w:r>
        <w:t xml:space="preserve"> * DAESR </w:t>
      </w:r>
      <w:r>
        <w:rPr>
          <w:i/>
          <w:vertAlign w:val="subscript"/>
        </w:rPr>
        <w:t>q, p, r, h</w:t>
      </w:r>
    </w:p>
    <w:p w14:paraId="24B41E77" w14:textId="77777777" w:rsidR="00C040D0" w:rsidRPr="0003648D" w:rsidRDefault="00C040D0" w:rsidP="00C040D0">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2D01797F" w14:textId="77777777" w:rsidR="00C040D0" w:rsidRPr="0003648D" w:rsidRDefault="00C040D0" w:rsidP="00C040D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C9ED4CE" w14:textId="77777777" w:rsidR="00C040D0" w:rsidRPr="0003648D" w:rsidRDefault="00C040D0" w:rsidP="00C040D0">
      <w:pPr>
        <w:tabs>
          <w:tab w:val="left" w:pos="2340"/>
          <w:tab w:val="left" w:pos="2700"/>
        </w:tabs>
        <w:spacing w:after="240"/>
        <w:ind w:left="3060" w:hanging="2340"/>
        <w:rPr>
          <w:bCs/>
          <w:lang w:val="x-none" w:eastAsia="x-none"/>
        </w:rPr>
      </w:pPr>
      <w:r w:rsidRPr="0003648D">
        <w:rPr>
          <w:bCs/>
          <w:lang w:val="x-none" w:eastAsia="x-none"/>
        </w:rPr>
        <w:lastRenderedPageBreak/>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6456AA3E" w14:textId="77777777" w:rsidR="00C040D0" w:rsidRPr="0003648D" w:rsidRDefault="00C040D0" w:rsidP="00C040D0">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68F7B8E" w14:textId="5BF2F98B" w:rsidR="00C040D0" w:rsidRPr="00BF01FD" w:rsidDel="00C040D0" w:rsidRDefault="00C040D0" w:rsidP="00BF01FD">
      <w:pPr>
        <w:tabs>
          <w:tab w:val="left" w:pos="2340"/>
          <w:tab w:val="left" w:pos="2700"/>
        </w:tabs>
        <w:spacing w:after="240"/>
        <w:ind w:left="3060" w:hanging="2340"/>
        <w:rPr>
          <w:del w:id="212" w:author="ERCOT" w:date="2024-01-08T16:03:00Z"/>
          <w:bCs/>
          <w:lang w:val="x-none" w:eastAsia="x-none"/>
        </w:rPr>
      </w:pPr>
      <w:r w:rsidRPr="00BF01FD">
        <w:rPr>
          <w:bCs/>
          <w:lang w:val="x-none" w:eastAsia="x-none"/>
        </w:rPr>
        <w:tab/>
      </w:r>
      <w:r w:rsidRPr="00BF01FD">
        <w:rPr>
          <w:bCs/>
          <w:lang w:val="x-none" w:eastAsia="x-none"/>
        </w:rPr>
        <w:tab/>
        <w:t>+ ((-1) * MCPCRR</w:t>
      </w:r>
      <w:r w:rsidRPr="00BF01FD">
        <w:rPr>
          <w:bCs/>
          <w:i/>
          <w:iCs/>
          <w:sz w:val="20"/>
          <w:szCs w:val="20"/>
          <w:lang w:val="x-none" w:eastAsia="x-none"/>
        </w:rPr>
        <w:t xml:space="preserve"> </w:t>
      </w:r>
      <w:r w:rsidR="00BF01FD" w:rsidRPr="0003648D">
        <w:rPr>
          <w:bCs/>
          <w:i/>
          <w:vertAlign w:val="subscript"/>
          <w:lang w:val="x-none" w:eastAsia="x-none"/>
        </w:rPr>
        <w:t>DAM, h</w:t>
      </w:r>
      <w:r w:rsidRPr="00BF01FD">
        <w:rPr>
          <w:bCs/>
          <w:lang w:val="x-none" w:eastAsia="x-none"/>
        </w:rPr>
        <w:t xml:space="preserve">  * PCRRR </w:t>
      </w:r>
      <w:r w:rsidR="00BF01FD" w:rsidRPr="0003648D">
        <w:rPr>
          <w:bCs/>
          <w:i/>
          <w:vertAlign w:val="subscript"/>
          <w:lang w:val="x-none" w:eastAsia="x-none"/>
        </w:rPr>
        <w:t>r, q,</w:t>
      </w:r>
      <w:r w:rsidR="00BF01FD">
        <w:rPr>
          <w:bCs/>
          <w:i/>
          <w:vertAlign w:val="subscript"/>
          <w:lang w:eastAsia="x-none"/>
        </w:rPr>
        <w:t xml:space="preserve"> </w:t>
      </w:r>
      <w:r w:rsidR="00BF01FD" w:rsidRPr="0003648D">
        <w:rPr>
          <w:bCs/>
          <w:i/>
          <w:vertAlign w:val="subscript"/>
          <w:lang w:val="x-none" w:eastAsia="x-none"/>
        </w:rPr>
        <w:t>DAM, h</w:t>
      </w:r>
      <w:r w:rsidRPr="00BF01FD">
        <w:rPr>
          <w:bCs/>
          <w:lang w:val="x-none" w:eastAsia="x-none"/>
        </w:rPr>
        <w:t>)</w:t>
      </w:r>
    </w:p>
    <w:p w14:paraId="65B3E6FB" w14:textId="552C07BE" w:rsidR="00C040D0" w:rsidRPr="00BF01FD" w:rsidRDefault="00BF01FD" w:rsidP="00BF01FD">
      <w:pPr>
        <w:tabs>
          <w:tab w:val="left" w:pos="2340"/>
          <w:tab w:val="left" w:pos="2700"/>
        </w:tabs>
        <w:spacing w:after="240"/>
        <w:ind w:left="3060" w:hanging="2340"/>
        <w:rPr>
          <w:ins w:id="213" w:author="ERCOT" w:date="2024-01-08T16:04:00Z"/>
          <w:bCs/>
          <w:lang w:val="x-none" w:eastAsia="x-none"/>
        </w:rPr>
      </w:pPr>
      <w:r w:rsidRPr="00BF01FD">
        <w:rPr>
          <w:bCs/>
          <w:lang w:val="x-none" w:eastAsia="x-none"/>
        </w:rPr>
        <w:tab/>
      </w:r>
      <w:r w:rsidRPr="0003648D">
        <w:rPr>
          <w:bCs/>
          <w:lang w:val="x-none" w:eastAsia="x-none"/>
        </w:rPr>
        <w:tab/>
      </w:r>
      <w:ins w:id="214" w:author="ERCOT" w:date="2024-01-08T16:04:00Z">
        <w:r w:rsidR="00C040D0" w:rsidRPr="00BF01FD">
          <w:rPr>
            <w:bCs/>
            <w:lang w:val="x-none" w:eastAsia="x-none"/>
          </w:rPr>
          <w:t>+ ((-1) * MCPCDR</w:t>
        </w:r>
      </w:ins>
      <w:ins w:id="215" w:author="ERCOT" w:date="2024-01-08T16:11:00Z">
        <w:r w:rsidR="00AC7157" w:rsidRPr="00BF01FD">
          <w:rPr>
            <w:bCs/>
            <w:lang w:val="x-none" w:eastAsia="x-none"/>
          </w:rPr>
          <w:t>R</w:t>
        </w:r>
      </w:ins>
      <w:ins w:id="216" w:author="ERCOT" w:date="2024-01-08T16:04:00Z">
        <w:r w:rsidR="00C040D0" w:rsidRPr="00BF01FD">
          <w:rPr>
            <w:bCs/>
            <w:lang w:val="x-none" w:eastAsia="x-none"/>
          </w:rPr>
          <w:t xml:space="preserve"> </w:t>
        </w:r>
      </w:ins>
      <w:ins w:id="217" w:author="ERCOT" w:date="2024-03-19T10:56:00Z">
        <w:r w:rsidRPr="0003648D">
          <w:rPr>
            <w:bCs/>
            <w:i/>
            <w:vertAlign w:val="subscript"/>
            <w:lang w:val="x-none" w:eastAsia="x-none"/>
          </w:rPr>
          <w:t>DAM, h</w:t>
        </w:r>
      </w:ins>
      <w:ins w:id="218" w:author="ERCOT" w:date="2024-01-08T16:04:00Z">
        <w:r w:rsidR="00C040D0" w:rsidRPr="00BF01FD">
          <w:rPr>
            <w:bCs/>
            <w:lang w:val="x-none" w:eastAsia="x-none"/>
          </w:rPr>
          <w:t xml:space="preserve">  * PCDRR</w:t>
        </w:r>
      </w:ins>
      <w:ins w:id="219" w:author="ERCOT" w:date="2024-01-08T16:16:00Z">
        <w:r w:rsidR="00AC7157" w:rsidRPr="00BF01FD">
          <w:rPr>
            <w:bCs/>
            <w:lang w:val="x-none" w:eastAsia="x-none"/>
          </w:rPr>
          <w:t>R</w:t>
        </w:r>
      </w:ins>
      <w:ins w:id="220" w:author="ERCOT" w:date="2024-01-08T16:04:00Z">
        <w:r w:rsidR="00C040D0" w:rsidRPr="00BF01FD">
          <w:rPr>
            <w:bCs/>
            <w:lang w:val="x-none" w:eastAsia="x-none"/>
          </w:rPr>
          <w:t xml:space="preserve"> </w:t>
        </w:r>
      </w:ins>
      <w:ins w:id="221" w:author="ERCOT" w:date="2024-03-19T10:57:00Z">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ins>
      <w:ins w:id="222" w:author="ERCOT" w:date="2024-01-08T16:04:00Z">
        <w:r w:rsidR="00C040D0" w:rsidRPr="00BF01FD">
          <w:rPr>
            <w:bCs/>
            <w:lang w:val="x-none" w:eastAsia="x-none"/>
          </w:rPr>
          <w:t>)</w:t>
        </w:r>
      </w:ins>
    </w:p>
    <w:p w14:paraId="55A3A89A" w14:textId="77777777" w:rsidR="00C040D0" w:rsidRDefault="00C040D0" w:rsidP="00C040D0">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C040D0" w14:paraId="10D4C65A" w14:textId="77777777" w:rsidTr="00FE06EF">
        <w:trPr>
          <w:cantSplit/>
          <w:tblHeader/>
        </w:trPr>
        <w:tc>
          <w:tcPr>
            <w:tcW w:w="1818" w:type="dxa"/>
          </w:tcPr>
          <w:p w14:paraId="0288012D" w14:textId="77777777" w:rsidR="00C040D0" w:rsidRDefault="00C040D0" w:rsidP="00FE06EF">
            <w:pPr>
              <w:pStyle w:val="TableHead"/>
            </w:pPr>
            <w:r>
              <w:t>Variable</w:t>
            </w:r>
          </w:p>
        </w:tc>
        <w:tc>
          <w:tcPr>
            <w:tcW w:w="900" w:type="dxa"/>
          </w:tcPr>
          <w:p w14:paraId="36A1DE09" w14:textId="77777777" w:rsidR="00C040D0" w:rsidRDefault="00C040D0" w:rsidP="00FE06EF">
            <w:pPr>
              <w:pStyle w:val="TableHead"/>
            </w:pPr>
            <w:r>
              <w:t>Unit</w:t>
            </w:r>
          </w:p>
        </w:tc>
        <w:tc>
          <w:tcPr>
            <w:tcW w:w="6790" w:type="dxa"/>
          </w:tcPr>
          <w:p w14:paraId="7ACFCC12" w14:textId="77777777" w:rsidR="00C040D0" w:rsidRDefault="00C040D0" w:rsidP="00FE06EF">
            <w:pPr>
              <w:pStyle w:val="TableHead"/>
            </w:pPr>
            <w:r>
              <w:t>Definition</w:t>
            </w:r>
          </w:p>
        </w:tc>
      </w:tr>
      <w:tr w:rsidR="00C040D0" w14:paraId="20EDA0B1" w14:textId="77777777" w:rsidTr="00FE06EF">
        <w:trPr>
          <w:cantSplit/>
        </w:trPr>
        <w:tc>
          <w:tcPr>
            <w:tcW w:w="1818" w:type="dxa"/>
          </w:tcPr>
          <w:p w14:paraId="4DCA2F41" w14:textId="77777777" w:rsidR="00C040D0" w:rsidRDefault="00C040D0" w:rsidP="00FE06EF">
            <w:pPr>
              <w:pStyle w:val="TableBody"/>
              <w:rPr>
                <w:lang w:val="pt-BR"/>
              </w:rPr>
            </w:pPr>
            <w:r>
              <w:rPr>
                <w:lang w:val="pt-BR"/>
              </w:rPr>
              <w:t xml:space="preserve">DAMWAMT </w:t>
            </w:r>
            <w:r w:rsidRPr="001142A3">
              <w:rPr>
                <w:i/>
                <w:vertAlign w:val="subscript"/>
                <w:lang w:val="pt-BR"/>
              </w:rPr>
              <w:t>q, p, r, h</w:t>
            </w:r>
          </w:p>
        </w:tc>
        <w:tc>
          <w:tcPr>
            <w:tcW w:w="900" w:type="dxa"/>
          </w:tcPr>
          <w:p w14:paraId="6083B22B" w14:textId="77777777" w:rsidR="00C040D0" w:rsidRDefault="00C040D0" w:rsidP="00FE06EF">
            <w:pPr>
              <w:pStyle w:val="TableBody"/>
            </w:pPr>
            <w:r>
              <w:t>$</w:t>
            </w:r>
          </w:p>
        </w:tc>
        <w:tc>
          <w:tcPr>
            <w:tcW w:w="6790" w:type="dxa"/>
          </w:tcPr>
          <w:p w14:paraId="3757087E" w14:textId="77777777" w:rsidR="00C040D0" w:rsidRDefault="00C040D0" w:rsidP="00FE06EF">
            <w:pPr>
              <w:pStyle w:val="TableBody"/>
            </w:pPr>
            <w:r>
              <w:rPr>
                <w:i/>
              </w:rPr>
              <w:t xml:space="preserve">Day-Ahead Make-Whole Payment per QSE per Settlement Point per Resource per </w:t>
            </w:r>
            <w:proofErr w:type="spellStart"/>
            <w:r>
              <w:rPr>
                <w:i/>
              </w:rPr>
              <w:t>hour</w:t>
            </w:r>
            <w:r>
              <w:rPr>
                <w:rFonts w:ascii="Symbol" w:eastAsia="Symbol" w:hAnsi="Symbol" w:cs="Symbol"/>
              </w:rPr>
              <w:t>¾</w:t>
            </w:r>
            <w:r>
              <w:t>The</w:t>
            </w:r>
            <w:proofErr w:type="spellEnd"/>
            <w:r>
              <w:t xml:space="preserve"> payment to QSE </w:t>
            </w:r>
            <w:r>
              <w:rPr>
                <w:i/>
              </w:rPr>
              <w:t>q</w:t>
            </w:r>
            <w:r>
              <w:t xml:space="preserve"> to make-whole the Startup Cost and energy cost of Resource </w:t>
            </w:r>
            <w:r>
              <w:rPr>
                <w:i/>
              </w:rPr>
              <w:t>r</w:t>
            </w:r>
            <w:r>
              <w:t xml:space="preserve"> committed in the DAM at Resource Node </w:t>
            </w:r>
            <w:r>
              <w:rPr>
                <w:i/>
              </w:rPr>
              <w:t>p</w:t>
            </w:r>
            <w:r>
              <w:t xml:space="preserve"> for the hour </w:t>
            </w:r>
            <w:r>
              <w:rPr>
                <w:i/>
              </w:rPr>
              <w:t>h</w:t>
            </w:r>
            <w:r>
              <w:t>.  When a Combined Cycle Generation Resource is committed in the DAM, payment is made to the Combined Cycle Train for the DAM-committed Combined Cycle Generation Resource.</w:t>
            </w:r>
          </w:p>
        </w:tc>
      </w:tr>
      <w:tr w:rsidR="00C040D0" w14:paraId="16CA3D8F" w14:textId="77777777" w:rsidTr="00FE06EF">
        <w:trPr>
          <w:cantSplit/>
        </w:trPr>
        <w:tc>
          <w:tcPr>
            <w:tcW w:w="1818" w:type="dxa"/>
          </w:tcPr>
          <w:p w14:paraId="573A74C0" w14:textId="77777777" w:rsidR="00C040D0" w:rsidRDefault="00C040D0" w:rsidP="00FE06EF">
            <w:pPr>
              <w:pStyle w:val="TableBody"/>
            </w:pPr>
            <w:r>
              <w:t xml:space="preserve">DAMGCOST </w:t>
            </w:r>
            <w:r w:rsidRPr="001142A3">
              <w:rPr>
                <w:i/>
                <w:vertAlign w:val="subscript"/>
              </w:rPr>
              <w:t>q, p, r</w:t>
            </w:r>
          </w:p>
        </w:tc>
        <w:tc>
          <w:tcPr>
            <w:tcW w:w="900" w:type="dxa"/>
          </w:tcPr>
          <w:p w14:paraId="789DCA68" w14:textId="77777777" w:rsidR="00C040D0" w:rsidRDefault="00C040D0" w:rsidP="00FE06EF">
            <w:pPr>
              <w:pStyle w:val="TableBody"/>
            </w:pPr>
            <w:r>
              <w:t>$</w:t>
            </w:r>
          </w:p>
        </w:tc>
        <w:tc>
          <w:tcPr>
            <w:tcW w:w="6790" w:type="dxa"/>
          </w:tcPr>
          <w:p w14:paraId="586ADDC2" w14:textId="77777777" w:rsidR="00C040D0" w:rsidRDefault="00C040D0" w:rsidP="00FE06EF">
            <w:pPr>
              <w:pStyle w:val="TableBody"/>
              <w:rPr>
                <w:i/>
              </w:rPr>
            </w:pPr>
            <w:r>
              <w:rPr>
                <w:i/>
              </w:rPr>
              <w:t xml:space="preserve">Day-Ahead Market Guaranteed Amount per QSE per Settlement Point per </w:t>
            </w:r>
            <w:proofErr w:type="spellStart"/>
            <w:r>
              <w:rPr>
                <w:i/>
              </w:rPr>
              <w:t>Resource</w:t>
            </w:r>
            <w:r>
              <w:rPr>
                <w:rFonts w:ascii="Symbol" w:eastAsia="Symbol" w:hAnsi="Symbol" w:cs="Symbol"/>
              </w:rPr>
              <w:t>¾</w:t>
            </w:r>
            <w:r>
              <w:t>The</w:t>
            </w:r>
            <w:proofErr w:type="spellEnd"/>
            <w:r>
              <w:t xml:space="preserve"> sum of the Startup Cost and the operating energy costs of the DAM-committed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DAM-commitment period.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C040D0" w14:paraId="5A99F76A" w14:textId="77777777" w:rsidTr="00FE06EF">
        <w:trPr>
          <w:cantSplit/>
        </w:trPr>
        <w:tc>
          <w:tcPr>
            <w:tcW w:w="1818" w:type="dxa"/>
          </w:tcPr>
          <w:p w14:paraId="67A867DF" w14:textId="77777777" w:rsidR="00C040D0" w:rsidRDefault="00C040D0" w:rsidP="00FE06EF">
            <w:pPr>
              <w:pStyle w:val="TableBody"/>
              <w:rPr>
                <w:lang w:val="pt-BR"/>
              </w:rPr>
            </w:pPr>
            <w:r>
              <w:rPr>
                <w:lang w:val="pt-BR"/>
              </w:rPr>
              <w:t xml:space="preserve">DAEREV </w:t>
            </w:r>
            <w:r w:rsidRPr="001142A3">
              <w:rPr>
                <w:i/>
                <w:vertAlign w:val="subscript"/>
                <w:lang w:val="pt-BR"/>
              </w:rPr>
              <w:t>q, p, r, h</w:t>
            </w:r>
          </w:p>
        </w:tc>
        <w:tc>
          <w:tcPr>
            <w:tcW w:w="900" w:type="dxa"/>
          </w:tcPr>
          <w:p w14:paraId="42A5B672" w14:textId="77777777" w:rsidR="00C040D0" w:rsidRDefault="00C040D0" w:rsidP="00FE06EF">
            <w:pPr>
              <w:pStyle w:val="TableBody"/>
            </w:pPr>
            <w:r>
              <w:t>$</w:t>
            </w:r>
          </w:p>
        </w:tc>
        <w:tc>
          <w:tcPr>
            <w:tcW w:w="6790" w:type="dxa"/>
          </w:tcPr>
          <w:p w14:paraId="6A55047C" w14:textId="77777777" w:rsidR="00C040D0" w:rsidRDefault="00C040D0" w:rsidP="00FE06EF">
            <w:pPr>
              <w:pStyle w:val="TableBody"/>
              <w:rPr>
                <w:i/>
              </w:rPr>
            </w:pPr>
            <w:r>
              <w:rPr>
                <w:i/>
              </w:rPr>
              <w:t xml:space="preserve">Day-Ahead Energy Revenue per QSE per Settlement Point per Resource by </w:t>
            </w:r>
            <w:proofErr w:type="spellStart"/>
            <w:r>
              <w:rPr>
                <w:i/>
              </w:rPr>
              <w:t>hour</w:t>
            </w:r>
            <w:r>
              <w:rPr>
                <w:rFonts w:ascii="Symbol" w:eastAsia="Symbol" w:hAnsi="Symbol" w:cs="Symbol"/>
              </w:rPr>
              <w:t>¾</w:t>
            </w:r>
            <w:r>
              <w:t>The</w:t>
            </w:r>
            <w:proofErr w:type="spellEnd"/>
            <w:r>
              <w:t xml:space="preserve"> revenue received in the DAM for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based on the DAM Settlement Point Price,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30466221" w14:textId="77777777" w:rsidTr="00FE06EF">
        <w:trPr>
          <w:cantSplit/>
        </w:trPr>
        <w:tc>
          <w:tcPr>
            <w:tcW w:w="1818" w:type="dxa"/>
          </w:tcPr>
          <w:p w14:paraId="5FB58CB3" w14:textId="77777777" w:rsidR="00C040D0" w:rsidRDefault="00C040D0" w:rsidP="00FE06EF">
            <w:pPr>
              <w:pStyle w:val="TableBody"/>
            </w:pPr>
            <w:r>
              <w:rPr>
                <w:lang w:val="pt-BR"/>
              </w:rPr>
              <w:t xml:space="preserve">DAASREV </w:t>
            </w:r>
            <w:r w:rsidRPr="001142A3">
              <w:rPr>
                <w:i/>
                <w:vertAlign w:val="subscript"/>
                <w:lang w:val="pt-BR"/>
              </w:rPr>
              <w:t>q, r, h</w:t>
            </w:r>
          </w:p>
        </w:tc>
        <w:tc>
          <w:tcPr>
            <w:tcW w:w="900" w:type="dxa"/>
          </w:tcPr>
          <w:p w14:paraId="52E39E25" w14:textId="77777777" w:rsidR="00C040D0" w:rsidRDefault="00C040D0" w:rsidP="00FE06EF">
            <w:pPr>
              <w:pStyle w:val="TableBody"/>
            </w:pPr>
            <w:r>
              <w:t>$</w:t>
            </w:r>
          </w:p>
        </w:tc>
        <w:tc>
          <w:tcPr>
            <w:tcW w:w="6790" w:type="dxa"/>
          </w:tcPr>
          <w:p w14:paraId="0136D999" w14:textId="77777777" w:rsidR="00C040D0" w:rsidRDefault="00C040D0" w:rsidP="00FE06EF">
            <w:pPr>
              <w:pStyle w:val="TableBody"/>
              <w:rPr>
                <w:i/>
              </w:rPr>
            </w:pPr>
            <w:r>
              <w:rPr>
                <w:i/>
              </w:rPr>
              <w:t xml:space="preserve">Day-Ahead Ancillary Service Revenue per QSE per Resource by </w:t>
            </w:r>
            <w:proofErr w:type="spellStart"/>
            <w:r>
              <w:rPr>
                <w:i/>
              </w:rPr>
              <w:t>hour</w:t>
            </w:r>
            <w:r>
              <w:rPr>
                <w:rFonts w:ascii="Symbol" w:eastAsia="Symbol" w:hAnsi="Symbol" w:cs="Symbol"/>
              </w:rPr>
              <w:t>¾</w:t>
            </w:r>
            <w:r>
              <w:t>The</w:t>
            </w:r>
            <w:proofErr w:type="spellEnd"/>
            <w:r>
              <w:t xml:space="preserv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50D37002" w14:textId="77777777" w:rsidTr="00FE06EF">
        <w:trPr>
          <w:cantSplit/>
        </w:trPr>
        <w:tc>
          <w:tcPr>
            <w:tcW w:w="1818" w:type="dxa"/>
          </w:tcPr>
          <w:p w14:paraId="172F5187" w14:textId="77777777" w:rsidR="00C040D0" w:rsidRDefault="00C040D0" w:rsidP="00FE06EF">
            <w:pPr>
              <w:pStyle w:val="TableBody"/>
            </w:pPr>
            <w:r>
              <w:t>DASPP</w:t>
            </w:r>
            <w:r w:rsidRPr="001142A3">
              <w:rPr>
                <w:i/>
              </w:rPr>
              <w:t xml:space="preserve"> </w:t>
            </w:r>
            <w:r w:rsidRPr="001142A3">
              <w:rPr>
                <w:i/>
                <w:vertAlign w:val="subscript"/>
              </w:rPr>
              <w:t>p, h</w:t>
            </w:r>
          </w:p>
        </w:tc>
        <w:tc>
          <w:tcPr>
            <w:tcW w:w="900" w:type="dxa"/>
          </w:tcPr>
          <w:p w14:paraId="0D57563D" w14:textId="77777777" w:rsidR="00C040D0" w:rsidRDefault="00C040D0" w:rsidP="00FE06EF">
            <w:pPr>
              <w:pStyle w:val="TableBody"/>
            </w:pPr>
            <w:r>
              <w:t>$/MWh</w:t>
            </w:r>
          </w:p>
        </w:tc>
        <w:tc>
          <w:tcPr>
            <w:tcW w:w="6790" w:type="dxa"/>
          </w:tcPr>
          <w:p w14:paraId="6A94281A" w14:textId="77777777" w:rsidR="00C040D0" w:rsidRDefault="00C040D0" w:rsidP="00FE06EF">
            <w:pPr>
              <w:pStyle w:val="TableBody"/>
              <w:rPr>
                <w:i/>
              </w:rPr>
            </w:pPr>
            <w:r>
              <w:rPr>
                <w:i/>
              </w:rPr>
              <w:t xml:space="preserve">Day-Ahead Settlement Point Price by Settlement Point by </w:t>
            </w:r>
            <w:proofErr w:type="spellStart"/>
            <w:r>
              <w:rPr>
                <w:i/>
              </w:rPr>
              <w:t>hour</w:t>
            </w:r>
            <w:r>
              <w:rPr>
                <w:rFonts w:ascii="Symbol" w:eastAsia="Symbol" w:hAnsi="Symbol" w:cs="Symbol"/>
              </w:rPr>
              <w:t>¾</w:t>
            </w:r>
            <w:r>
              <w:t>The</w:t>
            </w:r>
            <w:proofErr w:type="spellEnd"/>
            <w:r>
              <w:t xml:space="preserve"> DAM Settlement Point Price at Resource Node </w:t>
            </w:r>
            <w:r>
              <w:rPr>
                <w:i/>
              </w:rPr>
              <w:t>p</w:t>
            </w:r>
            <w:r>
              <w:t xml:space="preserve"> for the hour </w:t>
            </w:r>
            <w:r>
              <w:rPr>
                <w:i/>
              </w:rPr>
              <w:t>h</w:t>
            </w:r>
            <w:r>
              <w:t>.</w:t>
            </w:r>
          </w:p>
        </w:tc>
      </w:tr>
      <w:tr w:rsidR="00C040D0" w14:paraId="583F4572" w14:textId="77777777" w:rsidTr="00FE06EF">
        <w:trPr>
          <w:cantSplit/>
        </w:trPr>
        <w:tc>
          <w:tcPr>
            <w:tcW w:w="1818" w:type="dxa"/>
          </w:tcPr>
          <w:p w14:paraId="5A7CD6F0" w14:textId="77777777" w:rsidR="00C040D0" w:rsidRDefault="00C040D0" w:rsidP="00FE06EF">
            <w:pPr>
              <w:pStyle w:val="TableBody"/>
            </w:pPr>
            <w:r>
              <w:t xml:space="preserve">DAESR </w:t>
            </w:r>
            <w:r w:rsidRPr="001142A3">
              <w:rPr>
                <w:i/>
                <w:vertAlign w:val="subscript"/>
              </w:rPr>
              <w:t>q, p, r, h</w:t>
            </w:r>
          </w:p>
        </w:tc>
        <w:tc>
          <w:tcPr>
            <w:tcW w:w="900" w:type="dxa"/>
          </w:tcPr>
          <w:p w14:paraId="024EA9B5" w14:textId="77777777" w:rsidR="00C040D0" w:rsidRDefault="00C040D0" w:rsidP="00FE06EF">
            <w:pPr>
              <w:pStyle w:val="TableBody"/>
            </w:pPr>
            <w:r>
              <w:t>MW</w:t>
            </w:r>
          </w:p>
        </w:tc>
        <w:tc>
          <w:tcPr>
            <w:tcW w:w="6790" w:type="dxa"/>
          </w:tcPr>
          <w:p w14:paraId="1ED1232D" w14:textId="77777777" w:rsidR="00C040D0" w:rsidRDefault="00C040D0" w:rsidP="00FE06EF">
            <w:pPr>
              <w:pStyle w:val="TableBody"/>
              <w:rPr>
                <w:i/>
              </w:rPr>
            </w:pPr>
            <w:r>
              <w:rPr>
                <w:i/>
              </w:rPr>
              <w:t xml:space="preserve">Day-Ahead Energy Sale from Resource per QSE by Settlement Point per Resource by </w:t>
            </w:r>
            <w:proofErr w:type="spellStart"/>
            <w:r>
              <w:rPr>
                <w:i/>
              </w:rPr>
              <w:t>hour</w:t>
            </w:r>
            <w:r>
              <w:rPr>
                <w:rFonts w:ascii="Symbol" w:eastAsia="Symbol" w:hAnsi="Symbol" w:cs="Symbol"/>
              </w:rPr>
              <w:t>¾</w:t>
            </w:r>
            <w:r>
              <w:t>The</w:t>
            </w:r>
            <w:proofErr w:type="spellEnd"/>
            <w:r>
              <w:t xml:space="preserve"> amount of energy cleared through Three-Part Supply Offers in the DAM for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rsidRPr="009E5389" w14:paraId="39B7152A" w14:textId="77777777" w:rsidTr="00FE06EF">
        <w:trPr>
          <w:cantSplit/>
        </w:trPr>
        <w:tc>
          <w:tcPr>
            <w:tcW w:w="1818" w:type="dxa"/>
          </w:tcPr>
          <w:p w14:paraId="0E581DEE" w14:textId="77777777" w:rsidR="00C040D0" w:rsidRPr="009E5389" w:rsidRDefault="00C040D0" w:rsidP="00FE06EF">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6580DC12" w14:textId="77777777" w:rsidR="00C040D0" w:rsidRPr="009E5389" w:rsidRDefault="00C040D0" w:rsidP="00FE06EF">
            <w:pPr>
              <w:spacing w:after="60"/>
              <w:rPr>
                <w:iCs/>
                <w:sz w:val="20"/>
                <w:szCs w:val="20"/>
              </w:rPr>
            </w:pPr>
            <w:r w:rsidRPr="009E5389">
              <w:rPr>
                <w:iCs/>
                <w:sz w:val="20"/>
                <w:szCs w:val="20"/>
              </w:rPr>
              <w:t>$/MWh</w:t>
            </w:r>
          </w:p>
        </w:tc>
        <w:tc>
          <w:tcPr>
            <w:tcW w:w="6790" w:type="dxa"/>
          </w:tcPr>
          <w:p w14:paraId="1B87899D" w14:textId="77777777" w:rsidR="00C040D0" w:rsidRPr="009E5389" w:rsidRDefault="00C040D0" w:rsidP="00FE06EF">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proofErr w:type="spellStart"/>
            <w:r w:rsidRPr="009E5389">
              <w:rPr>
                <w:i/>
                <w:iCs/>
                <w:sz w:val="20"/>
                <w:szCs w:val="20"/>
              </w:rPr>
              <w:t>r</w:t>
            </w:r>
            <w:r w:rsidRPr="009E5389">
              <w:rPr>
                <w:iCs/>
                <w:sz w:val="20"/>
                <w:szCs w:val="20"/>
              </w:rPr>
              <w:t xml:space="preserve"> at</w:t>
            </w:r>
            <w:proofErr w:type="spellEnd"/>
            <w:r w:rsidRPr="009E5389">
              <w:rPr>
                <w:iCs/>
                <w:sz w:val="20"/>
                <w:szCs w:val="20"/>
              </w:rPr>
              <w:t xml:space="preserve">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040D0" w:rsidRPr="009E5389" w14:paraId="54FBBF5C" w14:textId="77777777" w:rsidTr="00FE06EF">
        <w:trPr>
          <w:cantSplit/>
        </w:trPr>
        <w:tc>
          <w:tcPr>
            <w:tcW w:w="1818" w:type="dxa"/>
          </w:tcPr>
          <w:p w14:paraId="3FB3D0E3" w14:textId="77777777" w:rsidR="00C040D0" w:rsidRPr="009E5389" w:rsidRDefault="00C040D0" w:rsidP="00FE06EF">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70616C21" w14:textId="77777777" w:rsidR="00C040D0" w:rsidRPr="009E5389" w:rsidRDefault="00C040D0" w:rsidP="00FE06EF">
            <w:pPr>
              <w:spacing w:after="60"/>
              <w:rPr>
                <w:iCs/>
                <w:sz w:val="20"/>
                <w:szCs w:val="20"/>
              </w:rPr>
            </w:pPr>
            <w:r w:rsidRPr="009E5389">
              <w:rPr>
                <w:iCs/>
                <w:sz w:val="20"/>
                <w:szCs w:val="20"/>
              </w:rPr>
              <w:t>$/</w:t>
            </w:r>
            <w:r>
              <w:rPr>
                <w:iCs/>
                <w:sz w:val="20"/>
                <w:szCs w:val="20"/>
              </w:rPr>
              <w:t>start</w:t>
            </w:r>
          </w:p>
        </w:tc>
        <w:tc>
          <w:tcPr>
            <w:tcW w:w="6790" w:type="dxa"/>
          </w:tcPr>
          <w:p w14:paraId="647E1BC2" w14:textId="77777777" w:rsidR="00C040D0" w:rsidRPr="009E5389" w:rsidRDefault="00C040D0" w:rsidP="00FE06EF">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C040D0" w:rsidRPr="009E5389" w14:paraId="5AC340C1" w14:textId="77777777" w:rsidTr="00FE06EF">
        <w:trPr>
          <w:cantSplit/>
        </w:trPr>
        <w:tc>
          <w:tcPr>
            <w:tcW w:w="1818" w:type="dxa"/>
          </w:tcPr>
          <w:p w14:paraId="58E91D1D" w14:textId="77777777" w:rsidR="00C040D0" w:rsidRPr="009E5389" w:rsidRDefault="00C040D0" w:rsidP="00FE06EF">
            <w:pPr>
              <w:spacing w:after="60"/>
              <w:rPr>
                <w:iCs/>
                <w:sz w:val="20"/>
                <w:szCs w:val="20"/>
              </w:rPr>
            </w:pPr>
            <w:r w:rsidRPr="006A7952">
              <w:rPr>
                <w:sz w:val="20"/>
                <w:szCs w:val="20"/>
              </w:rPr>
              <w:lastRenderedPageBreak/>
              <w:t>DAMECAP</w:t>
            </w:r>
            <w:r w:rsidRPr="006A7952">
              <w:rPr>
                <w:i/>
                <w:sz w:val="20"/>
                <w:szCs w:val="20"/>
                <w:vertAlign w:val="subscript"/>
              </w:rPr>
              <w:t xml:space="preserve"> </w:t>
            </w:r>
            <w:proofErr w:type="spellStart"/>
            <w:r w:rsidRPr="006A7952">
              <w:rPr>
                <w:i/>
                <w:sz w:val="20"/>
                <w:szCs w:val="20"/>
                <w:vertAlign w:val="subscript"/>
              </w:rPr>
              <w:t>p,q,r,h</w:t>
            </w:r>
            <w:proofErr w:type="spellEnd"/>
          </w:p>
        </w:tc>
        <w:tc>
          <w:tcPr>
            <w:tcW w:w="900" w:type="dxa"/>
          </w:tcPr>
          <w:p w14:paraId="020EC292" w14:textId="77777777" w:rsidR="00C040D0" w:rsidRPr="009E5389" w:rsidRDefault="00C040D0" w:rsidP="00FE06EF">
            <w:pPr>
              <w:spacing w:after="60"/>
              <w:rPr>
                <w:iCs/>
                <w:sz w:val="20"/>
                <w:szCs w:val="20"/>
              </w:rPr>
            </w:pPr>
            <w:r w:rsidRPr="006A7952">
              <w:rPr>
                <w:sz w:val="20"/>
                <w:szCs w:val="20"/>
              </w:rPr>
              <w:t>$/MWh</w:t>
            </w:r>
          </w:p>
        </w:tc>
        <w:tc>
          <w:tcPr>
            <w:tcW w:w="6790" w:type="dxa"/>
          </w:tcPr>
          <w:p w14:paraId="0B4B1723" w14:textId="77777777" w:rsidR="00C040D0" w:rsidRPr="009E5389" w:rsidRDefault="00C040D0" w:rsidP="00FE06E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040D0" w:rsidRPr="009E5389" w14:paraId="52E99FF6" w14:textId="77777777" w:rsidTr="00FE06EF">
        <w:trPr>
          <w:cantSplit/>
        </w:trPr>
        <w:tc>
          <w:tcPr>
            <w:tcW w:w="1818" w:type="dxa"/>
          </w:tcPr>
          <w:p w14:paraId="0F980EF0" w14:textId="77777777" w:rsidR="00C040D0" w:rsidRPr="009E5389" w:rsidRDefault="00C040D0" w:rsidP="00FE06EF">
            <w:pPr>
              <w:spacing w:after="60"/>
              <w:rPr>
                <w:iCs/>
                <w:sz w:val="20"/>
                <w:szCs w:val="20"/>
              </w:rPr>
            </w:pPr>
            <w:r w:rsidRPr="009E5389">
              <w:rPr>
                <w:iCs/>
                <w:sz w:val="20"/>
                <w:szCs w:val="20"/>
              </w:rPr>
              <w:t>RCGSC</w:t>
            </w:r>
          </w:p>
        </w:tc>
        <w:tc>
          <w:tcPr>
            <w:tcW w:w="900" w:type="dxa"/>
          </w:tcPr>
          <w:p w14:paraId="5781C7C8" w14:textId="77777777" w:rsidR="00C040D0" w:rsidRPr="009E5389" w:rsidRDefault="00C040D0" w:rsidP="00FE06EF">
            <w:pPr>
              <w:spacing w:after="60"/>
              <w:rPr>
                <w:iCs/>
                <w:sz w:val="20"/>
                <w:szCs w:val="20"/>
              </w:rPr>
            </w:pPr>
            <w:r w:rsidRPr="009E5389">
              <w:rPr>
                <w:iCs/>
                <w:sz w:val="20"/>
                <w:szCs w:val="20"/>
              </w:rPr>
              <w:t>$/Start</w:t>
            </w:r>
          </w:p>
        </w:tc>
        <w:tc>
          <w:tcPr>
            <w:tcW w:w="6790" w:type="dxa"/>
          </w:tcPr>
          <w:p w14:paraId="28DA1F25" w14:textId="77777777" w:rsidR="00C040D0" w:rsidRPr="009E5389" w:rsidRDefault="00C040D0" w:rsidP="00FE06EF">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C040D0" w14:paraId="610E4785" w14:textId="77777777" w:rsidTr="00FE06EF">
        <w:trPr>
          <w:cantSplit/>
        </w:trPr>
        <w:tc>
          <w:tcPr>
            <w:tcW w:w="1818" w:type="dxa"/>
          </w:tcPr>
          <w:p w14:paraId="67AA922E" w14:textId="77777777" w:rsidR="00C040D0" w:rsidRDefault="00C040D0" w:rsidP="00FE06EF">
            <w:pPr>
              <w:pStyle w:val="TableBody"/>
            </w:pPr>
            <w:r>
              <w:t xml:space="preserve">PCRUR </w:t>
            </w:r>
            <w:r w:rsidRPr="001142A3">
              <w:rPr>
                <w:i/>
                <w:vertAlign w:val="subscript"/>
              </w:rPr>
              <w:t>r</w:t>
            </w:r>
            <w:r w:rsidRPr="001142A3">
              <w:rPr>
                <w:i/>
              </w:rPr>
              <w:t xml:space="preserve">, </w:t>
            </w:r>
            <w:r w:rsidRPr="001142A3">
              <w:rPr>
                <w:i/>
                <w:vertAlign w:val="subscript"/>
              </w:rPr>
              <w:t>q, DAM, h</w:t>
            </w:r>
          </w:p>
        </w:tc>
        <w:tc>
          <w:tcPr>
            <w:tcW w:w="900" w:type="dxa"/>
          </w:tcPr>
          <w:p w14:paraId="15B6EB8B" w14:textId="77777777" w:rsidR="00C040D0" w:rsidRDefault="00C040D0" w:rsidP="00FE06EF">
            <w:pPr>
              <w:pStyle w:val="TableBody"/>
            </w:pPr>
            <w:r>
              <w:t>MW</w:t>
            </w:r>
          </w:p>
        </w:tc>
        <w:tc>
          <w:tcPr>
            <w:tcW w:w="6790" w:type="dxa"/>
          </w:tcPr>
          <w:p w14:paraId="2576FE80" w14:textId="77777777" w:rsidR="00C040D0" w:rsidRDefault="00C040D0" w:rsidP="00FE06EF">
            <w:pPr>
              <w:pStyle w:val="TableBody"/>
              <w:rPr>
                <w:i/>
              </w:rPr>
            </w:pPr>
            <w:r>
              <w:rPr>
                <w:i/>
              </w:rPr>
              <w:t>Procured Capacity for Reg-Up from Resource per Resource per QSE per hour in DAM</w:t>
            </w:r>
            <w:r>
              <w:t xml:space="preserve">—The Regulation Up (Reg-Up)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61C075E3" w14:textId="77777777" w:rsidTr="00FE06EF">
        <w:trPr>
          <w:cantSplit/>
        </w:trPr>
        <w:tc>
          <w:tcPr>
            <w:tcW w:w="1818" w:type="dxa"/>
          </w:tcPr>
          <w:p w14:paraId="7BDA9D0B" w14:textId="77777777" w:rsidR="00C040D0" w:rsidRDefault="00C040D0" w:rsidP="00FE06EF">
            <w:pPr>
              <w:pStyle w:val="TableBody"/>
            </w:pPr>
            <w:r>
              <w:t xml:space="preserve">MCPCRU </w:t>
            </w:r>
            <w:r w:rsidRPr="001142A3">
              <w:rPr>
                <w:i/>
                <w:vertAlign w:val="subscript"/>
              </w:rPr>
              <w:t>DAM, h</w:t>
            </w:r>
          </w:p>
        </w:tc>
        <w:tc>
          <w:tcPr>
            <w:tcW w:w="900" w:type="dxa"/>
          </w:tcPr>
          <w:p w14:paraId="0CC7A623" w14:textId="77777777" w:rsidR="00C040D0" w:rsidRDefault="00C040D0" w:rsidP="00FE06EF">
            <w:pPr>
              <w:pStyle w:val="TableBody"/>
            </w:pPr>
            <w:r>
              <w:t>$/MW per hour</w:t>
            </w:r>
          </w:p>
        </w:tc>
        <w:tc>
          <w:tcPr>
            <w:tcW w:w="6790" w:type="dxa"/>
          </w:tcPr>
          <w:p w14:paraId="623D38FF" w14:textId="77777777" w:rsidR="00C040D0" w:rsidRDefault="00C040D0" w:rsidP="00FE06EF">
            <w:pPr>
              <w:pStyle w:val="TableBody"/>
              <w:rPr>
                <w:i/>
              </w:rPr>
            </w:pPr>
            <w:r>
              <w:rPr>
                <w:i/>
              </w:rPr>
              <w:t>Market Clearing Price for Capacity for Reg-Up per hour in DAM</w:t>
            </w:r>
            <w:r>
              <w:t xml:space="preserve">—The DAM MCPC for Reg-Up for the hour </w:t>
            </w:r>
            <w:r>
              <w:rPr>
                <w:i/>
              </w:rPr>
              <w:t>h</w:t>
            </w:r>
            <w:r>
              <w:t>.</w:t>
            </w:r>
          </w:p>
        </w:tc>
      </w:tr>
      <w:tr w:rsidR="00C040D0" w14:paraId="3729475A" w14:textId="77777777" w:rsidTr="00FE06EF">
        <w:trPr>
          <w:cantSplit/>
        </w:trPr>
        <w:tc>
          <w:tcPr>
            <w:tcW w:w="1818" w:type="dxa"/>
          </w:tcPr>
          <w:p w14:paraId="2F776AD8" w14:textId="77777777" w:rsidR="00C040D0" w:rsidRDefault="00C040D0" w:rsidP="00FE06EF">
            <w:pPr>
              <w:pStyle w:val="TableBody"/>
            </w:pPr>
            <w:r>
              <w:t xml:space="preserve">PCRDR </w:t>
            </w:r>
            <w:r w:rsidRPr="001142A3">
              <w:rPr>
                <w:i/>
                <w:vertAlign w:val="subscript"/>
              </w:rPr>
              <w:t>r</w:t>
            </w:r>
            <w:r w:rsidRPr="001142A3">
              <w:rPr>
                <w:i/>
              </w:rPr>
              <w:t xml:space="preserve">, </w:t>
            </w:r>
            <w:r w:rsidRPr="001142A3">
              <w:rPr>
                <w:i/>
                <w:vertAlign w:val="subscript"/>
              </w:rPr>
              <w:t>q, DAM, h</w:t>
            </w:r>
          </w:p>
        </w:tc>
        <w:tc>
          <w:tcPr>
            <w:tcW w:w="900" w:type="dxa"/>
          </w:tcPr>
          <w:p w14:paraId="134AB118" w14:textId="77777777" w:rsidR="00C040D0" w:rsidRDefault="00C040D0" w:rsidP="00FE06EF">
            <w:pPr>
              <w:pStyle w:val="TableBody"/>
            </w:pPr>
            <w:r>
              <w:t>MW</w:t>
            </w:r>
          </w:p>
        </w:tc>
        <w:tc>
          <w:tcPr>
            <w:tcW w:w="6790" w:type="dxa"/>
          </w:tcPr>
          <w:p w14:paraId="3378AA47" w14:textId="77777777" w:rsidR="00C040D0" w:rsidRDefault="00C040D0" w:rsidP="00FE06EF">
            <w:pPr>
              <w:pStyle w:val="TableBody"/>
              <w:rPr>
                <w:i/>
              </w:rPr>
            </w:pPr>
            <w:r>
              <w:rPr>
                <w:i/>
              </w:rPr>
              <w:t>Procured Capacity for Reg-Down from Resource per Resource per QSE per hour in DAM</w:t>
            </w:r>
            <w:r>
              <w:t xml:space="preserve">—The Regulation Down (Reg-Down)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619216F6" w14:textId="77777777" w:rsidTr="00FE06EF">
        <w:trPr>
          <w:cantSplit/>
        </w:trPr>
        <w:tc>
          <w:tcPr>
            <w:tcW w:w="1818" w:type="dxa"/>
          </w:tcPr>
          <w:p w14:paraId="45A30E34" w14:textId="77777777" w:rsidR="00C040D0" w:rsidRDefault="00C040D0" w:rsidP="00FE06EF">
            <w:pPr>
              <w:pStyle w:val="TableBody"/>
            </w:pPr>
            <w:r>
              <w:t xml:space="preserve">MCPCRD </w:t>
            </w:r>
            <w:r w:rsidRPr="001142A3">
              <w:rPr>
                <w:i/>
                <w:vertAlign w:val="subscript"/>
              </w:rPr>
              <w:t>DAM, h</w:t>
            </w:r>
          </w:p>
        </w:tc>
        <w:tc>
          <w:tcPr>
            <w:tcW w:w="900" w:type="dxa"/>
          </w:tcPr>
          <w:p w14:paraId="1B64B7CF" w14:textId="77777777" w:rsidR="00C040D0" w:rsidRDefault="00C040D0" w:rsidP="00FE06EF">
            <w:pPr>
              <w:pStyle w:val="TableBody"/>
            </w:pPr>
            <w:r>
              <w:t>$/MW per hour</w:t>
            </w:r>
          </w:p>
        </w:tc>
        <w:tc>
          <w:tcPr>
            <w:tcW w:w="6790" w:type="dxa"/>
          </w:tcPr>
          <w:p w14:paraId="01EC4EA7" w14:textId="77777777" w:rsidR="00C040D0" w:rsidRDefault="00C040D0" w:rsidP="00FE06EF">
            <w:pPr>
              <w:pStyle w:val="TableBody"/>
              <w:rPr>
                <w:i/>
              </w:rPr>
            </w:pPr>
            <w:r>
              <w:rPr>
                <w:i/>
              </w:rPr>
              <w:t>Market Clearing Price for Capacity for Reg-Down per hour in DAM</w:t>
            </w:r>
            <w:r>
              <w:t xml:space="preserve">—The DAM MCPC for Reg-Down for the hour </w:t>
            </w:r>
            <w:r>
              <w:rPr>
                <w:i/>
              </w:rPr>
              <w:t>h</w:t>
            </w:r>
            <w:r>
              <w:t>.</w:t>
            </w:r>
          </w:p>
        </w:tc>
      </w:tr>
      <w:tr w:rsidR="00C040D0" w14:paraId="35CFEAEB" w14:textId="77777777" w:rsidTr="00FE06EF">
        <w:trPr>
          <w:cantSplit/>
        </w:trPr>
        <w:tc>
          <w:tcPr>
            <w:tcW w:w="1818" w:type="dxa"/>
          </w:tcPr>
          <w:p w14:paraId="3C87C159" w14:textId="77777777" w:rsidR="00C040D0" w:rsidRDefault="00C040D0" w:rsidP="00FE06EF">
            <w:pPr>
              <w:pStyle w:val="TableBody"/>
            </w:pPr>
            <w:r>
              <w:t xml:space="preserve">PCRRR </w:t>
            </w:r>
            <w:r w:rsidRPr="001142A3">
              <w:rPr>
                <w:i/>
                <w:vertAlign w:val="subscript"/>
              </w:rPr>
              <w:t>r</w:t>
            </w:r>
            <w:r w:rsidRPr="001142A3">
              <w:rPr>
                <w:i/>
              </w:rPr>
              <w:t xml:space="preserve">, </w:t>
            </w:r>
            <w:r w:rsidRPr="001142A3">
              <w:rPr>
                <w:i/>
                <w:vertAlign w:val="subscript"/>
              </w:rPr>
              <w:t>q, DAM, h</w:t>
            </w:r>
          </w:p>
        </w:tc>
        <w:tc>
          <w:tcPr>
            <w:tcW w:w="900" w:type="dxa"/>
          </w:tcPr>
          <w:p w14:paraId="3F1145FA" w14:textId="77777777" w:rsidR="00C040D0" w:rsidRDefault="00C040D0" w:rsidP="00FE06EF">
            <w:pPr>
              <w:pStyle w:val="TableBody"/>
            </w:pPr>
            <w:r>
              <w:t>MW</w:t>
            </w:r>
          </w:p>
        </w:tc>
        <w:tc>
          <w:tcPr>
            <w:tcW w:w="6790" w:type="dxa"/>
          </w:tcPr>
          <w:p w14:paraId="14B66F13" w14:textId="77777777" w:rsidR="00C040D0" w:rsidRDefault="00C040D0" w:rsidP="00FE06EF">
            <w:pPr>
              <w:pStyle w:val="TableBody"/>
              <w:rPr>
                <w:i/>
              </w:rPr>
            </w:pPr>
            <w:r>
              <w:rPr>
                <w:i/>
              </w:rPr>
              <w:t>Procured Capacity for Responsive Reserve from Resource per Resource per QSE per hour in DAM</w:t>
            </w:r>
            <w:r>
              <w:t xml:space="preserve">—The Responsive Reserve (RRS)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634B42DD" w14:textId="77777777" w:rsidTr="00FE06EF">
        <w:trPr>
          <w:cantSplit/>
        </w:trPr>
        <w:tc>
          <w:tcPr>
            <w:tcW w:w="1818" w:type="dxa"/>
            <w:tcBorders>
              <w:bottom w:val="single" w:sz="4" w:space="0" w:color="auto"/>
            </w:tcBorders>
          </w:tcPr>
          <w:p w14:paraId="047409FF" w14:textId="77777777" w:rsidR="00C040D0" w:rsidRDefault="00C040D0" w:rsidP="00FE06EF">
            <w:pPr>
              <w:pStyle w:val="TableBody"/>
            </w:pPr>
            <w:r>
              <w:t xml:space="preserve">MCPCRR </w:t>
            </w:r>
            <w:r w:rsidRPr="001142A3">
              <w:rPr>
                <w:i/>
                <w:vertAlign w:val="subscript"/>
              </w:rPr>
              <w:t>DAM, h</w:t>
            </w:r>
          </w:p>
        </w:tc>
        <w:tc>
          <w:tcPr>
            <w:tcW w:w="900" w:type="dxa"/>
            <w:tcBorders>
              <w:bottom w:val="single" w:sz="4" w:space="0" w:color="auto"/>
            </w:tcBorders>
          </w:tcPr>
          <w:p w14:paraId="72B04031" w14:textId="77777777" w:rsidR="00C040D0" w:rsidRDefault="00C040D0" w:rsidP="00FE06EF">
            <w:pPr>
              <w:pStyle w:val="TableBody"/>
            </w:pPr>
            <w:r>
              <w:t>$/MW per hour</w:t>
            </w:r>
          </w:p>
        </w:tc>
        <w:tc>
          <w:tcPr>
            <w:tcW w:w="6790" w:type="dxa"/>
            <w:tcBorders>
              <w:bottom w:val="single" w:sz="4" w:space="0" w:color="auto"/>
            </w:tcBorders>
          </w:tcPr>
          <w:p w14:paraId="6E9B9FB8" w14:textId="77777777" w:rsidR="00C040D0" w:rsidRDefault="00C040D0" w:rsidP="00FE06EF">
            <w:pPr>
              <w:pStyle w:val="TableBody"/>
              <w:rPr>
                <w:i/>
              </w:rPr>
            </w:pPr>
            <w:r>
              <w:rPr>
                <w:i/>
              </w:rPr>
              <w:t>Market Clearing Price for Capacity for Responsive Reserve per hour in DAM</w:t>
            </w:r>
            <w:r>
              <w:t xml:space="preserve">—The DAM MCPC for RRS for the hour </w:t>
            </w:r>
            <w:r>
              <w:rPr>
                <w:i/>
              </w:rPr>
              <w:t>h</w:t>
            </w:r>
            <w:r>
              <w:t>.</w:t>
            </w:r>
          </w:p>
        </w:tc>
      </w:tr>
      <w:tr w:rsidR="00C040D0" w14:paraId="4A69543C" w14:textId="77777777" w:rsidTr="00FE06EF">
        <w:trPr>
          <w:cantSplit/>
        </w:trPr>
        <w:tc>
          <w:tcPr>
            <w:tcW w:w="1818" w:type="dxa"/>
            <w:tcBorders>
              <w:top w:val="single" w:sz="4" w:space="0" w:color="auto"/>
              <w:left w:val="single" w:sz="4" w:space="0" w:color="auto"/>
              <w:bottom w:val="single" w:sz="4" w:space="0" w:color="auto"/>
              <w:right w:val="single" w:sz="4" w:space="0" w:color="auto"/>
            </w:tcBorders>
          </w:tcPr>
          <w:p w14:paraId="5950FD36" w14:textId="77777777" w:rsidR="00C040D0" w:rsidRDefault="00C040D0" w:rsidP="00FE06EF">
            <w:pPr>
              <w:pStyle w:val="TableBody"/>
            </w:pPr>
            <w:r w:rsidRPr="0003648D">
              <w:t>PC</w:t>
            </w:r>
            <w:r>
              <w:t>EC</w:t>
            </w:r>
            <w:r w:rsidRPr="0003648D">
              <w:t>R</w:t>
            </w:r>
            <w:r>
              <w:t>R</w:t>
            </w:r>
            <w:r w:rsidRPr="0003648D">
              <w:t xml:space="preserve"> </w:t>
            </w:r>
            <w:r w:rsidRPr="0003648D">
              <w:rPr>
                <w:i/>
                <w:vertAlign w:val="subscript"/>
              </w:rPr>
              <w:t>r</w:t>
            </w:r>
            <w:r w:rsidRPr="0003648D">
              <w:rPr>
                <w:i/>
              </w:rPr>
              <w:t xml:space="preserve">, </w:t>
            </w:r>
            <w:r w:rsidRPr="0003648D">
              <w:rPr>
                <w:i/>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130EF429" w14:textId="77777777" w:rsidR="00C040D0" w:rsidRDefault="00C040D0" w:rsidP="00FE06EF">
            <w:pPr>
              <w:pStyle w:val="TableBody"/>
            </w:pPr>
            <w:r w:rsidRPr="0003648D">
              <w:t>MW</w:t>
            </w:r>
          </w:p>
        </w:tc>
        <w:tc>
          <w:tcPr>
            <w:tcW w:w="6790" w:type="dxa"/>
            <w:tcBorders>
              <w:top w:val="single" w:sz="4" w:space="0" w:color="auto"/>
              <w:left w:val="single" w:sz="4" w:space="0" w:color="auto"/>
              <w:bottom w:val="single" w:sz="4" w:space="0" w:color="auto"/>
              <w:right w:val="single" w:sz="4" w:space="0" w:color="auto"/>
            </w:tcBorders>
          </w:tcPr>
          <w:p w14:paraId="3FB97FD1" w14:textId="77777777" w:rsidR="00C040D0" w:rsidRDefault="00C040D0" w:rsidP="00FE06EF">
            <w:pPr>
              <w:pStyle w:val="TableBody"/>
              <w:rPr>
                <w:i/>
              </w:rPr>
            </w:pPr>
            <w:r w:rsidRPr="0003648D">
              <w:rPr>
                <w:i/>
              </w:rPr>
              <w:t xml:space="preserve">Procured Capacity for </w:t>
            </w:r>
            <w:r w:rsidRPr="007279C0">
              <w:rPr>
                <w:i/>
              </w:rPr>
              <w:t>ERCOT Contingency Reserve Service</w:t>
            </w:r>
            <w:r w:rsidRPr="0003648D">
              <w:rPr>
                <w:i/>
              </w:rPr>
              <w:t xml:space="preserve"> from Resource per Resource per QSE per hour in DAM</w:t>
            </w:r>
            <w:r w:rsidRPr="0003648D">
              <w:t xml:space="preserve">—The </w:t>
            </w:r>
            <w:r w:rsidRPr="007279C0">
              <w:t>ERCOT Contingency Reserve Service (ECRS)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p>
        </w:tc>
      </w:tr>
      <w:tr w:rsidR="00C040D0" w14:paraId="3D5BE2A7" w14:textId="77777777" w:rsidTr="00FE06EF">
        <w:trPr>
          <w:cantSplit/>
        </w:trPr>
        <w:tc>
          <w:tcPr>
            <w:tcW w:w="1818" w:type="dxa"/>
            <w:tcBorders>
              <w:top w:val="single" w:sz="4" w:space="0" w:color="auto"/>
              <w:left w:val="single" w:sz="4" w:space="0" w:color="auto"/>
              <w:bottom w:val="nil"/>
              <w:right w:val="single" w:sz="4" w:space="0" w:color="auto"/>
            </w:tcBorders>
          </w:tcPr>
          <w:p w14:paraId="45D15D6F" w14:textId="77777777" w:rsidR="00C040D0" w:rsidRDefault="00C040D0" w:rsidP="00FE06EF">
            <w:pPr>
              <w:pStyle w:val="TableBody"/>
            </w:pPr>
            <w:r w:rsidRPr="0003648D">
              <w:t>MCPC</w:t>
            </w:r>
            <w:r>
              <w:t>EC</w:t>
            </w:r>
            <w:r w:rsidRPr="0003648D">
              <w:t xml:space="preserve">R </w:t>
            </w:r>
            <w:r w:rsidRPr="0003648D">
              <w:rPr>
                <w:i/>
                <w:vertAlign w:val="subscript"/>
              </w:rPr>
              <w:t>DAM, h</w:t>
            </w:r>
          </w:p>
        </w:tc>
        <w:tc>
          <w:tcPr>
            <w:tcW w:w="900" w:type="dxa"/>
            <w:tcBorders>
              <w:top w:val="single" w:sz="4" w:space="0" w:color="auto"/>
              <w:left w:val="single" w:sz="4" w:space="0" w:color="auto"/>
              <w:bottom w:val="nil"/>
              <w:right w:val="single" w:sz="4" w:space="0" w:color="auto"/>
            </w:tcBorders>
          </w:tcPr>
          <w:p w14:paraId="0BFA4AC9" w14:textId="77777777" w:rsidR="00C040D0" w:rsidRDefault="00C040D0" w:rsidP="00FE06EF">
            <w:pPr>
              <w:pStyle w:val="TableBody"/>
            </w:pPr>
            <w:r w:rsidRPr="0003648D">
              <w:t>$/MW per hour</w:t>
            </w:r>
          </w:p>
        </w:tc>
        <w:tc>
          <w:tcPr>
            <w:tcW w:w="6790" w:type="dxa"/>
            <w:tcBorders>
              <w:top w:val="single" w:sz="4" w:space="0" w:color="auto"/>
              <w:left w:val="single" w:sz="4" w:space="0" w:color="auto"/>
              <w:bottom w:val="nil"/>
              <w:right w:val="single" w:sz="4" w:space="0" w:color="auto"/>
            </w:tcBorders>
          </w:tcPr>
          <w:p w14:paraId="1C13C43C" w14:textId="77777777" w:rsidR="00C040D0" w:rsidRDefault="00C040D0" w:rsidP="00FE06EF">
            <w:pPr>
              <w:pStyle w:val="TableBody"/>
              <w:rPr>
                <w:i/>
              </w:rPr>
            </w:pPr>
            <w:r w:rsidRPr="0003648D">
              <w:rPr>
                <w:i/>
              </w:rPr>
              <w:t xml:space="preserve">Market Clearing Price for Capacity for </w:t>
            </w:r>
            <w:r w:rsidRPr="007279C0">
              <w:rPr>
                <w:i/>
              </w:rPr>
              <w:t>ERCOT Contingency Reserve Service</w:t>
            </w:r>
            <w:r w:rsidRPr="0003648D">
              <w:rPr>
                <w:i/>
              </w:rPr>
              <w:t xml:space="preserve"> per hour in DAM</w:t>
            </w:r>
            <w:r w:rsidRPr="0003648D">
              <w:t xml:space="preserve">—The DAM MCPC for </w:t>
            </w:r>
            <w:r>
              <w:t>ECRS</w:t>
            </w:r>
            <w:r w:rsidRPr="0003648D">
              <w:t xml:space="preserve"> for the hour </w:t>
            </w:r>
            <w:r w:rsidRPr="0003648D">
              <w:rPr>
                <w:i/>
              </w:rPr>
              <w:t>h</w:t>
            </w:r>
            <w:r w:rsidRPr="0003648D">
              <w:t>.</w:t>
            </w:r>
          </w:p>
        </w:tc>
      </w:tr>
      <w:tr w:rsidR="00C040D0" w14:paraId="659D06AC" w14:textId="77777777" w:rsidTr="00FE06EF">
        <w:trPr>
          <w:cantSplit/>
        </w:trPr>
        <w:tc>
          <w:tcPr>
            <w:tcW w:w="1818" w:type="dxa"/>
          </w:tcPr>
          <w:p w14:paraId="215A6EDF" w14:textId="77777777" w:rsidR="00C040D0" w:rsidRDefault="00C040D0" w:rsidP="00FE06EF">
            <w:pPr>
              <w:pStyle w:val="TableBody"/>
            </w:pPr>
            <w:r>
              <w:t xml:space="preserve">PCNSR </w:t>
            </w:r>
            <w:r w:rsidRPr="001142A3">
              <w:rPr>
                <w:i/>
                <w:vertAlign w:val="subscript"/>
              </w:rPr>
              <w:t>r</w:t>
            </w:r>
            <w:r w:rsidRPr="001142A3">
              <w:rPr>
                <w:i/>
              </w:rPr>
              <w:t xml:space="preserve">, </w:t>
            </w:r>
            <w:r w:rsidRPr="001142A3">
              <w:rPr>
                <w:i/>
                <w:vertAlign w:val="subscript"/>
              </w:rPr>
              <w:t>q, DAM, h</w:t>
            </w:r>
          </w:p>
        </w:tc>
        <w:tc>
          <w:tcPr>
            <w:tcW w:w="900" w:type="dxa"/>
          </w:tcPr>
          <w:p w14:paraId="255C34EF" w14:textId="77777777" w:rsidR="00C040D0" w:rsidRDefault="00C040D0" w:rsidP="00FE06EF">
            <w:pPr>
              <w:pStyle w:val="TableBody"/>
            </w:pPr>
            <w:r>
              <w:t>MW</w:t>
            </w:r>
          </w:p>
        </w:tc>
        <w:tc>
          <w:tcPr>
            <w:tcW w:w="6790" w:type="dxa"/>
          </w:tcPr>
          <w:p w14:paraId="5D677915" w14:textId="77777777" w:rsidR="00C040D0" w:rsidRDefault="00C040D0" w:rsidP="00FE06EF">
            <w:pPr>
              <w:pStyle w:val="TableBody"/>
              <w:rPr>
                <w:i/>
              </w:rPr>
            </w:pPr>
            <w:r>
              <w:rPr>
                <w:i/>
              </w:rPr>
              <w:t>Procured Capacity for Non-Spin from Resource per Resource per QSE per hour in DAM</w:t>
            </w:r>
            <w:r>
              <w:t xml:space="preserve">—The Non-Spinning Reserve (Non-Spin)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A0D6E" w14:paraId="69EBE4C3" w14:textId="77777777" w:rsidTr="00FE06EF">
        <w:trPr>
          <w:cantSplit/>
        </w:trPr>
        <w:tc>
          <w:tcPr>
            <w:tcW w:w="1818" w:type="dxa"/>
          </w:tcPr>
          <w:p w14:paraId="5415F1D7" w14:textId="77777777" w:rsidR="000A0D6E" w:rsidRDefault="000A0D6E" w:rsidP="000A0D6E">
            <w:pPr>
              <w:pStyle w:val="TableBody"/>
            </w:pPr>
            <w:r>
              <w:t xml:space="preserve">MCPCNS </w:t>
            </w:r>
            <w:r w:rsidRPr="001142A3">
              <w:rPr>
                <w:i/>
                <w:vertAlign w:val="subscript"/>
              </w:rPr>
              <w:t>DAM, h</w:t>
            </w:r>
          </w:p>
        </w:tc>
        <w:tc>
          <w:tcPr>
            <w:tcW w:w="900" w:type="dxa"/>
          </w:tcPr>
          <w:p w14:paraId="68EB9A86" w14:textId="77777777" w:rsidR="000A0D6E" w:rsidRDefault="000A0D6E" w:rsidP="000A0D6E">
            <w:pPr>
              <w:pStyle w:val="TableBody"/>
            </w:pPr>
            <w:r>
              <w:t>$/MW per hour</w:t>
            </w:r>
          </w:p>
        </w:tc>
        <w:tc>
          <w:tcPr>
            <w:tcW w:w="6790" w:type="dxa"/>
          </w:tcPr>
          <w:p w14:paraId="53226790" w14:textId="4AEA3544" w:rsidR="000A0D6E" w:rsidRDefault="000A0D6E" w:rsidP="000A0D6E">
            <w:pPr>
              <w:pStyle w:val="TableBody"/>
              <w:rPr>
                <w:i/>
              </w:rPr>
            </w:pPr>
            <w:r>
              <w:rPr>
                <w:i/>
              </w:rPr>
              <w:t>Market Clearing Price for Capacity for Non-Spin per hour</w:t>
            </w:r>
            <w:r>
              <w:t xml:space="preserve">—The DAM MCPC for Non-Spin for the hour </w:t>
            </w:r>
            <w:r>
              <w:rPr>
                <w:i/>
              </w:rPr>
              <w:t>h</w:t>
            </w:r>
            <w:r>
              <w:t>.</w:t>
            </w:r>
          </w:p>
        </w:tc>
      </w:tr>
      <w:tr w:rsidR="00AC7157" w14:paraId="725C0EA6" w14:textId="77777777" w:rsidTr="00FE06EF">
        <w:trPr>
          <w:cantSplit/>
          <w:ins w:id="223" w:author="ERCOT" w:date="2024-01-08T16:10:00Z"/>
        </w:trPr>
        <w:tc>
          <w:tcPr>
            <w:tcW w:w="1818" w:type="dxa"/>
          </w:tcPr>
          <w:p w14:paraId="230899D5" w14:textId="51B96063" w:rsidR="00AC7157" w:rsidRDefault="00AC7157" w:rsidP="00AC7157">
            <w:pPr>
              <w:pStyle w:val="TableBody"/>
              <w:rPr>
                <w:ins w:id="224" w:author="ERCOT" w:date="2024-01-08T16:10:00Z"/>
              </w:rPr>
            </w:pPr>
            <w:bookmarkStart w:id="225" w:name="_Hlk166766976"/>
            <w:ins w:id="226" w:author="ERCOT" w:date="2024-01-08T16:15:00Z">
              <w:r w:rsidRPr="00A1178F">
                <w:lastRenderedPageBreak/>
                <w:t>PC</w:t>
              </w:r>
              <w:r>
                <w:rPr>
                  <w:iCs w:val="0"/>
                </w:rPr>
                <w:t>DRR</w:t>
              </w:r>
              <w:r w:rsidRPr="00A1178F">
                <w:t xml:space="preserve">R </w:t>
              </w:r>
              <w:r w:rsidRPr="00A1178F">
                <w:rPr>
                  <w:i/>
                  <w:vertAlign w:val="subscript"/>
                </w:rPr>
                <w:t>r,</w:t>
              </w:r>
              <w:r w:rsidRPr="00302DCD">
                <w:rPr>
                  <w:i/>
                </w:rPr>
                <w:t xml:space="preserve"> </w:t>
              </w:r>
              <w:r w:rsidRPr="00302DCD">
                <w:rPr>
                  <w:i/>
                  <w:vertAlign w:val="subscript"/>
                </w:rPr>
                <w:t>q, DAM</w:t>
              </w:r>
            </w:ins>
            <w:ins w:id="227" w:author="ERCOT" w:date="2024-03-20T09:32:00Z">
              <w:r w:rsidR="00237A3A">
                <w:rPr>
                  <w:i/>
                  <w:vertAlign w:val="subscript"/>
                </w:rPr>
                <w:t>, h</w:t>
              </w:r>
            </w:ins>
          </w:p>
        </w:tc>
        <w:tc>
          <w:tcPr>
            <w:tcW w:w="900" w:type="dxa"/>
          </w:tcPr>
          <w:p w14:paraId="1C025221" w14:textId="72AF8284" w:rsidR="00AC7157" w:rsidRDefault="00AC7157" w:rsidP="00AC7157">
            <w:pPr>
              <w:pStyle w:val="TableBody"/>
              <w:rPr>
                <w:ins w:id="228" w:author="ERCOT" w:date="2024-01-08T16:10:00Z"/>
              </w:rPr>
            </w:pPr>
            <w:ins w:id="229" w:author="ERCOT" w:date="2024-01-08T16:10:00Z">
              <w:r w:rsidRPr="0003648D">
                <w:t>MW</w:t>
              </w:r>
            </w:ins>
          </w:p>
        </w:tc>
        <w:tc>
          <w:tcPr>
            <w:tcW w:w="6790" w:type="dxa"/>
          </w:tcPr>
          <w:p w14:paraId="201575FC" w14:textId="29C2F356" w:rsidR="00AC7157" w:rsidRDefault="00AC7157" w:rsidP="00AC7157">
            <w:pPr>
              <w:pStyle w:val="TableBody"/>
              <w:rPr>
                <w:ins w:id="230" w:author="ERCOT" w:date="2024-01-08T16:10:00Z"/>
                <w:i/>
              </w:rPr>
            </w:pPr>
            <w:ins w:id="231" w:author="ERCOT" w:date="2024-01-08T16:10:00Z">
              <w:r w:rsidRPr="0003648D">
                <w:rPr>
                  <w:i/>
                </w:rPr>
                <w:t xml:space="preserve">Procured Capacity for </w:t>
              </w:r>
            </w:ins>
            <w:ins w:id="232" w:author="ERCOT" w:date="2024-01-08T16:12:00Z">
              <w:r>
                <w:rPr>
                  <w:i/>
                </w:rPr>
                <w:t>Dispatchable Reliability Reserve</w:t>
              </w:r>
              <w:r w:rsidRPr="007279C0">
                <w:rPr>
                  <w:i/>
                </w:rPr>
                <w:t xml:space="preserve"> </w:t>
              </w:r>
            </w:ins>
            <w:ins w:id="233" w:author="ERCOT" w:date="2024-01-08T16:10:00Z">
              <w:r w:rsidRPr="007279C0">
                <w:rPr>
                  <w:i/>
                </w:rPr>
                <w:t>Service</w:t>
              </w:r>
              <w:r w:rsidRPr="0003648D">
                <w:rPr>
                  <w:i/>
                </w:rPr>
                <w:t xml:space="preserve"> from Resource per Resource per QSE per hour in DAM</w:t>
              </w:r>
              <w:r w:rsidRPr="0003648D">
                <w:t xml:space="preserve">—The </w:t>
              </w:r>
            </w:ins>
            <w:ins w:id="234" w:author="ERCOT" w:date="2024-01-08T16:12:00Z">
              <w:r w:rsidRPr="005A5A09">
                <w:rPr>
                  <w:iCs w:val="0"/>
                </w:rPr>
                <w:t>Dispatchable Reliability Reserve</w:t>
              </w:r>
              <w:r w:rsidRPr="007279C0">
                <w:rPr>
                  <w:i/>
                </w:rPr>
                <w:t xml:space="preserve"> </w:t>
              </w:r>
            </w:ins>
            <w:ins w:id="235" w:author="ERCOT" w:date="2024-01-08T16:10:00Z">
              <w:r w:rsidRPr="007279C0">
                <w:t>Service (</w:t>
              </w:r>
            </w:ins>
            <w:ins w:id="236" w:author="ERCOT" w:date="2024-01-08T16:13:00Z">
              <w:r>
                <w:t>DRR</w:t>
              </w:r>
            </w:ins>
            <w:ins w:id="237" w:author="ERCOT" w:date="2024-01-08T16:10:00Z">
              <w:r w:rsidRPr="007279C0">
                <w:t>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ins>
          </w:p>
        </w:tc>
      </w:tr>
      <w:bookmarkEnd w:id="225"/>
      <w:tr w:rsidR="00AC7157" w14:paraId="17FA5B9F" w14:textId="77777777" w:rsidTr="00FE06EF">
        <w:trPr>
          <w:cantSplit/>
          <w:ins w:id="238" w:author="ERCOT" w:date="2024-01-08T16:10:00Z"/>
        </w:trPr>
        <w:tc>
          <w:tcPr>
            <w:tcW w:w="1818" w:type="dxa"/>
          </w:tcPr>
          <w:p w14:paraId="5D0C6BF2" w14:textId="10405005" w:rsidR="00AC7157" w:rsidRDefault="00AC7157" w:rsidP="00AC7157">
            <w:pPr>
              <w:pStyle w:val="TableBody"/>
              <w:rPr>
                <w:ins w:id="239" w:author="ERCOT" w:date="2024-01-08T16:10:00Z"/>
              </w:rPr>
            </w:pPr>
            <w:ins w:id="240" w:author="ERCOT" w:date="2024-01-08T16:16:00Z">
              <w:r w:rsidRPr="00A1178F">
                <w:t>MCPC</w:t>
              </w:r>
              <w:r>
                <w:rPr>
                  <w:iCs w:val="0"/>
                </w:rPr>
                <w:t>DRR</w:t>
              </w:r>
              <w:r w:rsidRPr="00A1178F">
                <w:t xml:space="preserve"> </w:t>
              </w:r>
              <w:r w:rsidRPr="00A1178F">
                <w:rPr>
                  <w:i/>
                  <w:vertAlign w:val="subscript"/>
                </w:rPr>
                <w:t>DAM</w:t>
              </w:r>
            </w:ins>
            <w:ins w:id="241" w:author="ERCOT" w:date="2024-03-20T09:32:00Z">
              <w:r w:rsidR="00237A3A">
                <w:rPr>
                  <w:i/>
                  <w:vertAlign w:val="subscript"/>
                </w:rPr>
                <w:t>, h</w:t>
              </w:r>
            </w:ins>
          </w:p>
        </w:tc>
        <w:tc>
          <w:tcPr>
            <w:tcW w:w="900" w:type="dxa"/>
          </w:tcPr>
          <w:p w14:paraId="40960A51" w14:textId="268BC07B" w:rsidR="00AC7157" w:rsidRDefault="00AC7157" w:rsidP="00AC7157">
            <w:pPr>
              <w:pStyle w:val="TableBody"/>
              <w:rPr>
                <w:ins w:id="242" w:author="ERCOT" w:date="2024-01-08T16:10:00Z"/>
              </w:rPr>
            </w:pPr>
            <w:ins w:id="243" w:author="ERCOT" w:date="2024-01-08T16:10:00Z">
              <w:r w:rsidRPr="0003648D">
                <w:t>$/MW per hour</w:t>
              </w:r>
            </w:ins>
          </w:p>
        </w:tc>
        <w:tc>
          <w:tcPr>
            <w:tcW w:w="6790" w:type="dxa"/>
          </w:tcPr>
          <w:p w14:paraId="57169260" w14:textId="6B53D130" w:rsidR="00AC7157" w:rsidRDefault="00AC7157" w:rsidP="00AC7157">
            <w:pPr>
              <w:pStyle w:val="TableBody"/>
              <w:rPr>
                <w:ins w:id="244" w:author="ERCOT" w:date="2024-01-08T16:10:00Z"/>
                <w:i/>
              </w:rPr>
            </w:pPr>
            <w:ins w:id="245" w:author="ERCOT" w:date="2024-01-08T16:10:00Z">
              <w:r w:rsidRPr="0003648D">
                <w:rPr>
                  <w:i/>
                </w:rPr>
                <w:t xml:space="preserve">Market Clearing Price for Capacity for </w:t>
              </w:r>
            </w:ins>
            <w:ins w:id="246" w:author="ERCOT" w:date="2024-01-08T16:12:00Z">
              <w:r>
                <w:rPr>
                  <w:i/>
                </w:rPr>
                <w:t>Dispatchable Reliability Reserve</w:t>
              </w:r>
            </w:ins>
            <w:ins w:id="247" w:author="ERCOT" w:date="2024-01-08T16:10:00Z">
              <w:r w:rsidRPr="007279C0">
                <w:rPr>
                  <w:i/>
                </w:rPr>
                <w:t xml:space="preserve"> Service</w:t>
              </w:r>
              <w:r w:rsidRPr="0003648D">
                <w:rPr>
                  <w:i/>
                </w:rPr>
                <w:t xml:space="preserve"> per hour in DAM</w:t>
              </w:r>
              <w:r w:rsidRPr="0003648D">
                <w:t xml:space="preserve">—The DAM MCPC for </w:t>
              </w:r>
            </w:ins>
            <w:ins w:id="248" w:author="ERCOT" w:date="2024-01-08T16:13:00Z">
              <w:r>
                <w:t>DRRS</w:t>
              </w:r>
            </w:ins>
            <w:ins w:id="249" w:author="ERCOT" w:date="2024-01-08T16:10:00Z">
              <w:r w:rsidRPr="0003648D">
                <w:t xml:space="preserve"> for the hour </w:t>
              </w:r>
              <w:r w:rsidRPr="0003648D">
                <w:rPr>
                  <w:i/>
                </w:rPr>
                <w:t>h</w:t>
              </w:r>
              <w:r w:rsidRPr="0003648D">
                <w:t>.</w:t>
              </w:r>
            </w:ins>
          </w:p>
        </w:tc>
      </w:tr>
      <w:tr w:rsidR="00AC7157" w14:paraId="6201AEBB" w14:textId="77777777" w:rsidTr="00FE06EF">
        <w:trPr>
          <w:cantSplit/>
        </w:trPr>
        <w:tc>
          <w:tcPr>
            <w:tcW w:w="1818" w:type="dxa"/>
          </w:tcPr>
          <w:p w14:paraId="19B40ACC" w14:textId="5A7712F9" w:rsidR="00AC7157" w:rsidRDefault="00AC7157" w:rsidP="00AC7157">
            <w:pPr>
              <w:pStyle w:val="TableBody"/>
            </w:pPr>
            <w:r>
              <w:t xml:space="preserve">DASUO </w:t>
            </w:r>
            <w:r w:rsidRPr="001142A3">
              <w:rPr>
                <w:i/>
                <w:vertAlign w:val="subscript"/>
              </w:rPr>
              <w:t>q, p, r</w:t>
            </w:r>
          </w:p>
        </w:tc>
        <w:tc>
          <w:tcPr>
            <w:tcW w:w="900" w:type="dxa"/>
          </w:tcPr>
          <w:p w14:paraId="2B0EF48D" w14:textId="77777777" w:rsidR="00AC7157" w:rsidRDefault="00AC7157" w:rsidP="00AC7157">
            <w:pPr>
              <w:pStyle w:val="TableBody"/>
            </w:pPr>
            <w:r>
              <w:t>$/start</w:t>
            </w:r>
          </w:p>
        </w:tc>
        <w:tc>
          <w:tcPr>
            <w:tcW w:w="6790" w:type="dxa"/>
          </w:tcPr>
          <w:p w14:paraId="77C880CA" w14:textId="77777777" w:rsidR="00AC7157" w:rsidRDefault="00AC7157" w:rsidP="00AC7157">
            <w:pPr>
              <w:pStyle w:val="TableBody"/>
            </w:pPr>
            <w:r>
              <w:rPr>
                <w:i/>
              </w:rPr>
              <w:t>Day-Ahead Startup Offer per QSE per Settlement Point per Resource</w:t>
            </w:r>
            <w:r>
              <w:t xml:space="preserve">—The Startup Offer included in the Three-Part Supply Offer submitted in the DAM associated with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first hour of the DAM-commitment period.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AC7157" w14:paraId="0903C0C4" w14:textId="77777777" w:rsidTr="00FE06EF">
        <w:trPr>
          <w:cantSplit/>
        </w:trPr>
        <w:tc>
          <w:tcPr>
            <w:tcW w:w="1818" w:type="dxa"/>
          </w:tcPr>
          <w:p w14:paraId="759924C1" w14:textId="77777777" w:rsidR="00AC7157" w:rsidRDefault="00AC7157" w:rsidP="00AC7157">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0F2404BD" w14:textId="77777777" w:rsidR="00AC7157" w:rsidRDefault="00AC7157" w:rsidP="00AC7157">
            <w:pPr>
              <w:pStyle w:val="TableBody"/>
            </w:pPr>
            <w:r w:rsidRPr="009E5389">
              <w:t>none</w:t>
            </w:r>
          </w:p>
        </w:tc>
        <w:tc>
          <w:tcPr>
            <w:tcW w:w="6790" w:type="dxa"/>
          </w:tcPr>
          <w:p w14:paraId="73D68D9D" w14:textId="77777777" w:rsidR="00AC7157" w:rsidRDefault="00AC7157" w:rsidP="00AC7157">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AC7157" w14:paraId="11E10F3B" w14:textId="77777777" w:rsidTr="00FE06EF">
        <w:trPr>
          <w:cantSplit/>
        </w:trPr>
        <w:tc>
          <w:tcPr>
            <w:tcW w:w="1818" w:type="dxa"/>
          </w:tcPr>
          <w:p w14:paraId="7006D513" w14:textId="77777777" w:rsidR="00AC7157" w:rsidRDefault="00AC7157" w:rsidP="00AC7157">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51292ABE" w14:textId="77777777" w:rsidR="00AC7157" w:rsidRDefault="00AC7157" w:rsidP="00AC7157">
            <w:pPr>
              <w:pStyle w:val="TableBody"/>
            </w:pPr>
            <w:r w:rsidRPr="009E5389">
              <w:t>none</w:t>
            </w:r>
          </w:p>
        </w:tc>
        <w:tc>
          <w:tcPr>
            <w:tcW w:w="6790" w:type="dxa"/>
          </w:tcPr>
          <w:p w14:paraId="3359AA25" w14:textId="77777777" w:rsidR="00AC7157" w:rsidRDefault="00AC7157" w:rsidP="00AC7157">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AC7157" w14:paraId="4D456206" w14:textId="77777777" w:rsidTr="00FE06EF">
        <w:tc>
          <w:tcPr>
            <w:tcW w:w="1818" w:type="dxa"/>
          </w:tcPr>
          <w:p w14:paraId="02121059" w14:textId="77777777" w:rsidR="00AC7157" w:rsidRDefault="00AC7157" w:rsidP="00AC7157">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0A09C581" w14:textId="77777777" w:rsidR="00AC7157" w:rsidRDefault="00AC7157" w:rsidP="00AC7157">
            <w:pPr>
              <w:pStyle w:val="TableBody"/>
            </w:pPr>
            <w:r w:rsidRPr="009E5389">
              <w:t>none</w:t>
            </w:r>
          </w:p>
        </w:tc>
        <w:tc>
          <w:tcPr>
            <w:tcW w:w="6790" w:type="dxa"/>
          </w:tcPr>
          <w:p w14:paraId="33EAAEEC" w14:textId="77777777" w:rsidR="00AC7157" w:rsidRDefault="00AC7157" w:rsidP="00AC7157">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AC7157" w14:paraId="12F5BDC1" w14:textId="77777777" w:rsidTr="00FE06EF">
        <w:trPr>
          <w:cantSplit/>
        </w:trPr>
        <w:tc>
          <w:tcPr>
            <w:tcW w:w="1818" w:type="dxa"/>
          </w:tcPr>
          <w:p w14:paraId="79CE6A03" w14:textId="77777777" w:rsidR="00AC7157" w:rsidRDefault="00AC7157" w:rsidP="00AC7157">
            <w:pPr>
              <w:pStyle w:val="TableBody"/>
            </w:pPr>
            <w:r>
              <w:t xml:space="preserve">DAMEO </w:t>
            </w:r>
            <w:r w:rsidRPr="001142A3">
              <w:rPr>
                <w:i/>
                <w:vertAlign w:val="subscript"/>
              </w:rPr>
              <w:t>q, p, r, h</w:t>
            </w:r>
          </w:p>
        </w:tc>
        <w:tc>
          <w:tcPr>
            <w:tcW w:w="900" w:type="dxa"/>
          </w:tcPr>
          <w:p w14:paraId="7EC5F7E9" w14:textId="77777777" w:rsidR="00AC7157" w:rsidRDefault="00AC7157" w:rsidP="00AC7157">
            <w:pPr>
              <w:pStyle w:val="TableBody"/>
            </w:pPr>
            <w:r>
              <w:t>$/MWh</w:t>
            </w:r>
          </w:p>
        </w:tc>
        <w:tc>
          <w:tcPr>
            <w:tcW w:w="6790" w:type="dxa"/>
          </w:tcPr>
          <w:p w14:paraId="0BC4AB8B" w14:textId="77777777" w:rsidR="00AC7157" w:rsidRDefault="00AC7157" w:rsidP="00AC7157">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AC7157" w14:paraId="03B26F1B" w14:textId="77777777" w:rsidTr="00FE06EF">
        <w:trPr>
          <w:cantSplit/>
        </w:trPr>
        <w:tc>
          <w:tcPr>
            <w:tcW w:w="1818" w:type="dxa"/>
          </w:tcPr>
          <w:p w14:paraId="787D48D0" w14:textId="77777777" w:rsidR="00AC7157" w:rsidRDefault="00AC7157" w:rsidP="00AC7157">
            <w:pPr>
              <w:pStyle w:val="TableBody"/>
            </w:pPr>
            <w:r>
              <w:t xml:space="preserve">DALSL </w:t>
            </w:r>
            <w:r w:rsidRPr="001142A3">
              <w:rPr>
                <w:i/>
                <w:vertAlign w:val="subscript"/>
              </w:rPr>
              <w:t>q, p, r, h</w:t>
            </w:r>
          </w:p>
        </w:tc>
        <w:tc>
          <w:tcPr>
            <w:tcW w:w="900" w:type="dxa"/>
          </w:tcPr>
          <w:p w14:paraId="795F3A23" w14:textId="77777777" w:rsidR="00AC7157" w:rsidRDefault="00AC7157" w:rsidP="00AC7157">
            <w:pPr>
              <w:pStyle w:val="TableBody"/>
            </w:pPr>
            <w:r>
              <w:t>MW</w:t>
            </w:r>
          </w:p>
        </w:tc>
        <w:tc>
          <w:tcPr>
            <w:tcW w:w="6790" w:type="dxa"/>
          </w:tcPr>
          <w:p w14:paraId="5546442E" w14:textId="77777777" w:rsidR="00AC7157" w:rsidRDefault="00AC7157" w:rsidP="00AC7157">
            <w:pPr>
              <w:pStyle w:val="TableBody"/>
            </w:pPr>
            <w:r>
              <w:rPr>
                <w:i/>
              </w:rPr>
              <w:t xml:space="preserve">Day-Ahead Low Sustained Limit per QSE per Settlement Point per Resource per </w:t>
            </w:r>
            <w:proofErr w:type="spellStart"/>
            <w:r>
              <w:rPr>
                <w:i/>
              </w:rPr>
              <w:t>hour</w:t>
            </w:r>
            <w:r>
              <w:rPr>
                <w:rFonts w:ascii="Symbol" w:eastAsia="Symbol" w:hAnsi="Symbol" w:cs="Symbol"/>
              </w:rPr>
              <w:t>¾</w:t>
            </w:r>
            <w:r>
              <w:t>The</w:t>
            </w:r>
            <w:proofErr w:type="spellEnd"/>
            <w:r>
              <w:t xml:space="preserve"> Low Sustained Limit (LSL) of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AC7157" w14:paraId="1056BBB6" w14:textId="77777777" w:rsidTr="00FE06EF">
        <w:tc>
          <w:tcPr>
            <w:tcW w:w="1818" w:type="dxa"/>
          </w:tcPr>
          <w:p w14:paraId="6F5D22D7" w14:textId="77777777" w:rsidR="00AC7157" w:rsidRDefault="00AC7157" w:rsidP="00AC7157">
            <w:pPr>
              <w:pStyle w:val="TableBody"/>
              <w:rPr>
                <w:lang w:val="pt-BR"/>
              </w:rPr>
            </w:pPr>
            <w:r>
              <w:rPr>
                <w:lang w:val="pt-BR"/>
              </w:rPr>
              <w:t xml:space="preserve">DAAIEC </w:t>
            </w:r>
            <w:r w:rsidRPr="001142A3">
              <w:rPr>
                <w:i/>
                <w:vertAlign w:val="subscript"/>
                <w:lang w:val="pt-BR"/>
              </w:rPr>
              <w:t>q, p, r h</w:t>
            </w:r>
          </w:p>
        </w:tc>
        <w:tc>
          <w:tcPr>
            <w:tcW w:w="900" w:type="dxa"/>
          </w:tcPr>
          <w:p w14:paraId="630E8F9C" w14:textId="77777777" w:rsidR="00AC7157" w:rsidRDefault="00AC7157" w:rsidP="00AC7157">
            <w:pPr>
              <w:pStyle w:val="TableBody"/>
            </w:pPr>
            <w:r>
              <w:t>$/MWh</w:t>
            </w:r>
          </w:p>
        </w:tc>
        <w:tc>
          <w:tcPr>
            <w:tcW w:w="6790" w:type="dxa"/>
          </w:tcPr>
          <w:p w14:paraId="40A8371A" w14:textId="0F394D30" w:rsidR="0051599B" w:rsidRDefault="000A0D6E" w:rsidP="00AC7157">
            <w:pPr>
              <w:pStyle w:val="TableBody"/>
            </w:pPr>
            <w:r w:rsidRPr="00CF7EAF">
              <w:rPr>
                <w:i/>
              </w:rPr>
              <w:t>Day-Ahead Average Incremental Energy Cost per QSE per Settlement Point per Resource per hour</w:t>
            </w:r>
            <w:r w:rsidRPr="00CF7EAF">
              <w:sym w:font="Symbol" w:char="F0BE"/>
            </w:r>
            <w:r w:rsidRPr="00CF7EAF">
              <w:t xml:space="preserve">The average incremental energy cost, calculated according to the Energy Offer Curve capped by the generic energy price and the </w:t>
            </w:r>
            <w:r>
              <w:t>Day-Ahead System-Wide Offer Cap (</w:t>
            </w:r>
            <w:r w:rsidRPr="00CF7EAF">
              <w:t>DASWCAP</w:t>
            </w:r>
            <w:r>
              <w:t>)</w:t>
            </w:r>
            <w:r w:rsidRPr="00CF7EAF">
              <w:t xml:space="preserve">, for the output levels between the DAESR and the LSL of Resource </w:t>
            </w:r>
            <w:proofErr w:type="spellStart"/>
            <w:r w:rsidRPr="00CF7EAF">
              <w:rPr>
                <w:i/>
              </w:rPr>
              <w:t>r</w:t>
            </w:r>
            <w:r w:rsidRPr="00CF7EAF">
              <w:t xml:space="preserve"> at</w:t>
            </w:r>
            <w:proofErr w:type="spellEnd"/>
            <w:r w:rsidRPr="00CF7EAF">
              <w:t xml:space="preserve"> Resource Node </w:t>
            </w:r>
            <w:r w:rsidRPr="00CF7EAF">
              <w:rPr>
                <w:i/>
              </w:rPr>
              <w:t>p</w:t>
            </w:r>
            <w:r w:rsidRPr="00CF7EAF">
              <w:t xml:space="preserve"> represented by QSE </w:t>
            </w:r>
            <w:r w:rsidRPr="00CF7EAF">
              <w:rPr>
                <w:i/>
              </w:rPr>
              <w:t>q</w:t>
            </w:r>
            <w:r w:rsidRPr="00CF7EAF">
              <w:t xml:space="preserve">, for the hour </w:t>
            </w:r>
            <w:r w:rsidRPr="00CF7EAF">
              <w:rPr>
                <w:i/>
              </w:rPr>
              <w:t>h</w:t>
            </w:r>
            <w:r w:rsidRPr="00CF7EAF">
              <w:t xml:space="preserve">.  Where for a Combined Cycle Train, the Resource </w:t>
            </w:r>
            <w:r w:rsidRPr="00CF7EAF">
              <w:rPr>
                <w:i/>
              </w:rPr>
              <w:t xml:space="preserve">r </w:t>
            </w:r>
            <w:r w:rsidRPr="00CF7EAF">
              <w:t>is a Combined Cycle Generation Resource within the Combined Cycle Train.</w:t>
            </w:r>
          </w:p>
        </w:tc>
      </w:tr>
      <w:tr w:rsidR="00AC7157" w14:paraId="1FA5BF4F" w14:textId="77777777" w:rsidTr="00FE06EF">
        <w:trPr>
          <w:cantSplit/>
        </w:trPr>
        <w:tc>
          <w:tcPr>
            <w:tcW w:w="1818" w:type="dxa"/>
          </w:tcPr>
          <w:p w14:paraId="6A6BF1BB" w14:textId="77777777" w:rsidR="00AC7157" w:rsidRPr="001142A3" w:rsidRDefault="00AC7157" w:rsidP="00AC7157">
            <w:pPr>
              <w:pStyle w:val="TableBody"/>
              <w:rPr>
                <w:i/>
              </w:rPr>
            </w:pPr>
            <w:r w:rsidRPr="001142A3">
              <w:rPr>
                <w:i/>
              </w:rPr>
              <w:t>q</w:t>
            </w:r>
          </w:p>
        </w:tc>
        <w:tc>
          <w:tcPr>
            <w:tcW w:w="900" w:type="dxa"/>
          </w:tcPr>
          <w:p w14:paraId="4A25911D" w14:textId="77777777" w:rsidR="00AC7157" w:rsidRDefault="00AC7157" w:rsidP="00AC7157">
            <w:pPr>
              <w:pStyle w:val="TableBody"/>
            </w:pPr>
            <w:r>
              <w:t>none</w:t>
            </w:r>
          </w:p>
        </w:tc>
        <w:tc>
          <w:tcPr>
            <w:tcW w:w="6790" w:type="dxa"/>
          </w:tcPr>
          <w:p w14:paraId="1E3CDAE2" w14:textId="77777777" w:rsidR="00AC7157" w:rsidRDefault="00AC7157" w:rsidP="00AC7157">
            <w:pPr>
              <w:pStyle w:val="TableBody"/>
            </w:pPr>
            <w:r>
              <w:t>A QSE.</w:t>
            </w:r>
          </w:p>
        </w:tc>
      </w:tr>
      <w:tr w:rsidR="00AC7157" w14:paraId="4B09927E" w14:textId="77777777" w:rsidTr="00FE06EF">
        <w:trPr>
          <w:cantSplit/>
        </w:trPr>
        <w:tc>
          <w:tcPr>
            <w:tcW w:w="1818" w:type="dxa"/>
          </w:tcPr>
          <w:p w14:paraId="34A8FDCF" w14:textId="77777777" w:rsidR="00AC7157" w:rsidRPr="001142A3" w:rsidRDefault="00AC7157" w:rsidP="00AC7157">
            <w:pPr>
              <w:pStyle w:val="TableBody"/>
              <w:rPr>
                <w:i/>
              </w:rPr>
            </w:pPr>
            <w:r w:rsidRPr="001142A3">
              <w:rPr>
                <w:i/>
              </w:rPr>
              <w:t>p</w:t>
            </w:r>
          </w:p>
        </w:tc>
        <w:tc>
          <w:tcPr>
            <w:tcW w:w="900" w:type="dxa"/>
          </w:tcPr>
          <w:p w14:paraId="521DCC4F" w14:textId="77777777" w:rsidR="00AC7157" w:rsidRDefault="00AC7157" w:rsidP="00AC7157">
            <w:pPr>
              <w:pStyle w:val="TableBody"/>
            </w:pPr>
            <w:r>
              <w:t>none</w:t>
            </w:r>
          </w:p>
        </w:tc>
        <w:tc>
          <w:tcPr>
            <w:tcW w:w="6790" w:type="dxa"/>
          </w:tcPr>
          <w:p w14:paraId="5C33D1EF" w14:textId="77777777" w:rsidR="00AC7157" w:rsidRDefault="00AC7157" w:rsidP="00AC7157">
            <w:pPr>
              <w:pStyle w:val="TableBody"/>
            </w:pPr>
            <w:r>
              <w:t>A Resource Node Settlement Point.</w:t>
            </w:r>
          </w:p>
        </w:tc>
      </w:tr>
      <w:tr w:rsidR="00AC7157" w14:paraId="30147A07" w14:textId="77777777" w:rsidTr="00FE06EF">
        <w:trPr>
          <w:cantSplit/>
        </w:trPr>
        <w:tc>
          <w:tcPr>
            <w:tcW w:w="1818" w:type="dxa"/>
          </w:tcPr>
          <w:p w14:paraId="4945CF5A" w14:textId="77777777" w:rsidR="00AC7157" w:rsidRPr="001142A3" w:rsidRDefault="00AC7157" w:rsidP="00AC7157">
            <w:pPr>
              <w:pStyle w:val="TableBody"/>
              <w:rPr>
                <w:i/>
              </w:rPr>
            </w:pPr>
            <w:r w:rsidRPr="001142A3">
              <w:rPr>
                <w:i/>
              </w:rPr>
              <w:t>r</w:t>
            </w:r>
          </w:p>
        </w:tc>
        <w:tc>
          <w:tcPr>
            <w:tcW w:w="900" w:type="dxa"/>
          </w:tcPr>
          <w:p w14:paraId="163098E6" w14:textId="77777777" w:rsidR="00AC7157" w:rsidRDefault="00AC7157" w:rsidP="00AC7157">
            <w:pPr>
              <w:pStyle w:val="TableBody"/>
            </w:pPr>
            <w:r>
              <w:t>none</w:t>
            </w:r>
          </w:p>
        </w:tc>
        <w:tc>
          <w:tcPr>
            <w:tcW w:w="6790" w:type="dxa"/>
          </w:tcPr>
          <w:p w14:paraId="616663EE" w14:textId="77777777" w:rsidR="00AC7157" w:rsidRDefault="00AC7157" w:rsidP="00AC7157">
            <w:pPr>
              <w:pStyle w:val="TableBody"/>
            </w:pPr>
            <w:r>
              <w:t>A DAM-committed Generation Resource.</w:t>
            </w:r>
          </w:p>
        </w:tc>
      </w:tr>
      <w:tr w:rsidR="00AC7157" w14:paraId="761AA649" w14:textId="77777777" w:rsidTr="00FE06EF">
        <w:trPr>
          <w:cantSplit/>
        </w:trPr>
        <w:tc>
          <w:tcPr>
            <w:tcW w:w="1818" w:type="dxa"/>
          </w:tcPr>
          <w:p w14:paraId="1C9A2CD8" w14:textId="77777777" w:rsidR="00AC7157" w:rsidRPr="001142A3" w:rsidRDefault="00AC7157" w:rsidP="00AC7157">
            <w:pPr>
              <w:pStyle w:val="TableBody"/>
              <w:rPr>
                <w:i/>
              </w:rPr>
            </w:pPr>
            <w:r w:rsidRPr="001142A3">
              <w:rPr>
                <w:i/>
              </w:rPr>
              <w:t>h</w:t>
            </w:r>
          </w:p>
        </w:tc>
        <w:tc>
          <w:tcPr>
            <w:tcW w:w="900" w:type="dxa"/>
          </w:tcPr>
          <w:p w14:paraId="61B72D30" w14:textId="77777777" w:rsidR="00AC7157" w:rsidRDefault="00AC7157" w:rsidP="00AC7157">
            <w:pPr>
              <w:pStyle w:val="TableBody"/>
            </w:pPr>
            <w:r>
              <w:t>none</w:t>
            </w:r>
          </w:p>
        </w:tc>
        <w:tc>
          <w:tcPr>
            <w:tcW w:w="6790" w:type="dxa"/>
          </w:tcPr>
          <w:p w14:paraId="4B4D78A8" w14:textId="77777777" w:rsidR="00AC7157" w:rsidRDefault="00AC7157" w:rsidP="00AC7157">
            <w:pPr>
              <w:pStyle w:val="TableBody"/>
            </w:pPr>
            <w:r>
              <w:t>An hour in the DAM-commitment period.</w:t>
            </w:r>
          </w:p>
        </w:tc>
      </w:tr>
      <w:tr w:rsidR="00AC7157" w:rsidRPr="009E5389" w14:paraId="73D84F0C" w14:textId="77777777" w:rsidTr="00FE06EF">
        <w:trPr>
          <w:cantSplit/>
        </w:trPr>
        <w:tc>
          <w:tcPr>
            <w:tcW w:w="1818" w:type="dxa"/>
          </w:tcPr>
          <w:p w14:paraId="776A35E1" w14:textId="77777777" w:rsidR="00AC7157" w:rsidRPr="001142A3" w:rsidRDefault="00AC7157" w:rsidP="00AC7157">
            <w:pPr>
              <w:spacing w:after="60"/>
              <w:rPr>
                <w:i/>
                <w:iCs/>
                <w:sz w:val="20"/>
                <w:szCs w:val="20"/>
              </w:rPr>
            </w:pPr>
            <w:r w:rsidRPr="001142A3">
              <w:rPr>
                <w:i/>
                <w:iCs/>
                <w:sz w:val="20"/>
                <w:szCs w:val="20"/>
              </w:rPr>
              <w:lastRenderedPageBreak/>
              <w:t>c</w:t>
            </w:r>
          </w:p>
        </w:tc>
        <w:tc>
          <w:tcPr>
            <w:tcW w:w="900" w:type="dxa"/>
          </w:tcPr>
          <w:p w14:paraId="40A1E037" w14:textId="77777777" w:rsidR="00AC7157" w:rsidRPr="009E5389" w:rsidRDefault="00AC7157" w:rsidP="00AC7157">
            <w:pPr>
              <w:spacing w:after="60"/>
              <w:rPr>
                <w:iCs/>
                <w:sz w:val="20"/>
                <w:szCs w:val="20"/>
              </w:rPr>
            </w:pPr>
            <w:r w:rsidRPr="009E5389">
              <w:rPr>
                <w:iCs/>
                <w:sz w:val="20"/>
                <w:szCs w:val="20"/>
              </w:rPr>
              <w:t>none</w:t>
            </w:r>
          </w:p>
        </w:tc>
        <w:tc>
          <w:tcPr>
            <w:tcW w:w="6790" w:type="dxa"/>
          </w:tcPr>
          <w:p w14:paraId="1D2371FA" w14:textId="77777777" w:rsidR="00AC7157" w:rsidRPr="009E5389" w:rsidRDefault="00AC7157" w:rsidP="00AC7157">
            <w:pPr>
              <w:spacing w:after="60"/>
              <w:rPr>
                <w:iCs/>
                <w:sz w:val="20"/>
                <w:szCs w:val="20"/>
              </w:rPr>
            </w:pPr>
            <w:r>
              <w:rPr>
                <w:iCs/>
                <w:sz w:val="20"/>
                <w:szCs w:val="20"/>
              </w:rPr>
              <w:t>A contiguous block of DAM-</w:t>
            </w:r>
            <w:r w:rsidRPr="009E5389">
              <w:rPr>
                <w:iCs/>
                <w:sz w:val="20"/>
                <w:szCs w:val="20"/>
              </w:rPr>
              <w:t>committed hours.</w:t>
            </w:r>
          </w:p>
        </w:tc>
      </w:tr>
      <w:tr w:rsidR="00AC7157" w14:paraId="050A219C" w14:textId="77777777" w:rsidTr="00FE06EF">
        <w:trPr>
          <w:cantSplit/>
        </w:trPr>
        <w:tc>
          <w:tcPr>
            <w:tcW w:w="1818" w:type="dxa"/>
          </w:tcPr>
          <w:p w14:paraId="4C5D6749" w14:textId="77777777" w:rsidR="00AC7157" w:rsidRPr="001142A3" w:rsidRDefault="00AC7157" w:rsidP="00AC7157">
            <w:pPr>
              <w:pStyle w:val="TableBody"/>
              <w:rPr>
                <w:i/>
              </w:rPr>
            </w:pPr>
            <w:proofErr w:type="spellStart"/>
            <w:r w:rsidRPr="001142A3">
              <w:rPr>
                <w:i/>
              </w:rPr>
              <w:t>afterCCGR</w:t>
            </w:r>
            <w:proofErr w:type="spellEnd"/>
          </w:p>
        </w:tc>
        <w:tc>
          <w:tcPr>
            <w:tcW w:w="900" w:type="dxa"/>
          </w:tcPr>
          <w:p w14:paraId="365032F6" w14:textId="77777777" w:rsidR="00AC7157" w:rsidRDefault="00AC7157" w:rsidP="00AC7157">
            <w:pPr>
              <w:pStyle w:val="TableBody"/>
            </w:pPr>
            <w:r>
              <w:t>none</w:t>
            </w:r>
          </w:p>
        </w:tc>
        <w:tc>
          <w:tcPr>
            <w:tcW w:w="6790" w:type="dxa"/>
          </w:tcPr>
          <w:p w14:paraId="3DBFE03C" w14:textId="77777777" w:rsidR="00AC7157" w:rsidRDefault="00AC7157" w:rsidP="00AC7157">
            <w:pPr>
              <w:pStyle w:val="TableBody"/>
            </w:pPr>
            <w:r>
              <w:t>The Combined Cycle Generation Resource to which a Combined Cycle Train transitions.</w:t>
            </w:r>
          </w:p>
        </w:tc>
      </w:tr>
      <w:tr w:rsidR="00AC7157" w14:paraId="4B39D928" w14:textId="77777777" w:rsidTr="00FE06EF">
        <w:trPr>
          <w:cantSplit/>
        </w:trPr>
        <w:tc>
          <w:tcPr>
            <w:tcW w:w="1818" w:type="dxa"/>
          </w:tcPr>
          <w:p w14:paraId="70B81FE8" w14:textId="77777777" w:rsidR="00AC7157" w:rsidRPr="001142A3" w:rsidRDefault="00AC7157" w:rsidP="00AC7157">
            <w:pPr>
              <w:pStyle w:val="TableBody"/>
              <w:rPr>
                <w:i/>
              </w:rPr>
            </w:pPr>
            <w:proofErr w:type="spellStart"/>
            <w:r w:rsidRPr="001142A3">
              <w:rPr>
                <w:i/>
              </w:rPr>
              <w:t>beforeCCGR</w:t>
            </w:r>
            <w:proofErr w:type="spellEnd"/>
          </w:p>
        </w:tc>
        <w:tc>
          <w:tcPr>
            <w:tcW w:w="900" w:type="dxa"/>
          </w:tcPr>
          <w:p w14:paraId="62ACF6FF" w14:textId="77777777" w:rsidR="00AC7157" w:rsidRDefault="00AC7157" w:rsidP="00AC7157">
            <w:pPr>
              <w:pStyle w:val="TableBody"/>
            </w:pPr>
            <w:r>
              <w:t>none</w:t>
            </w:r>
          </w:p>
        </w:tc>
        <w:tc>
          <w:tcPr>
            <w:tcW w:w="6790" w:type="dxa"/>
          </w:tcPr>
          <w:p w14:paraId="208C8E3F" w14:textId="77777777" w:rsidR="00AC7157" w:rsidRDefault="00AC7157" w:rsidP="00AC7157">
            <w:pPr>
              <w:pStyle w:val="TableBody"/>
            </w:pPr>
            <w:r>
              <w:t>The Combined Cycle Generation Resource from which a Combined Cycle Train transitions.</w:t>
            </w:r>
          </w:p>
        </w:tc>
      </w:tr>
    </w:tbl>
    <w:p w14:paraId="4A3A4B9D" w14:textId="77777777" w:rsidR="003223AC" w:rsidRDefault="003223AC" w:rsidP="003223AC">
      <w:pPr>
        <w:pStyle w:val="BodyTextNumbered"/>
        <w:spacing w:before="240"/>
      </w:pPr>
      <w:r>
        <w:t>(8)</w:t>
      </w:r>
      <w:r>
        <w:tab/>
        <w:t xml:space="preserve">The calculation of the Day-Ahead Average Incremental Energy Cost for each Resource for each hour is illustrated with the picture below, where </w:t>
      </w:r>
      <w:proofErr w:type="spellStart"/>
      <w:r>
        <w:t>P</w:t>
      </w:r>
      <w:r>
        <w:rPr>
          <w:vertAlign w:val="subscript"/>
        </w:rPr>
        <w:t>cap</w:t>
      </w:r>
      <w:proofErr w:type="spellEnd"/>
      <w:r>
        <w:t xml:space="preserve"> is the Energy Offer Curve Cap.  The method to calculate such cost is described in Section 4.6.5, Calculation of “Average Incremental Energy Cost” </w:t>
      </w:r>
      <w:bookmarkStart w:id="250" w:name="OLE_LINK3"/>
      <w:r>
        <w:t>(AIEC).</w:t>
      </w:r>
      <w:bookmarkEnd w:id="250"/>
    </w:p>
    <w:p w14:paraId="39739D41" w14:textId="77777777" w:rsidR="003223AC" w:rsidRPr="005D6A04" w:rsidRDefault="003223AC" w:rsidP="003223AC">
      <w:pPr>
        <w:rPr>
          <w:rFonts w:eastAsia="Times New Roman"/>
        </w:rPr>
      </w:pPr>
      <w:r w:rsidRPr="005D6A04">
        <w:rPr>
          <w:rFonts w:eastAsia="Times New Roman"/>
          <w:noProof/>
        </w:rPr>
        <mc:AlternateContent>
          <mc:Choice Requires="wps">
            <w:drawing>
              <wp:anchor distT="0" distB="0" distL="114300" distR="114300" simplePos="0" relativeHeight="251672607" behindDoc="0" locked="0" layoutInCell="1" allowOverlap="1" wp14:anchorId="6324F993" wp14:editId="1C8763E1">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E6790" w14:textId="77777777" w:rsidR="003223AC" w:rsidRDefault="003223AC" w:rsidP="003223AC">
                            <w:pPr>
                              <w:jc w:val="center"/>
                              <w:rPr>
                                <w:sz w:val="20"/>
                                <w:szCs w:val="20"/>
                              </w:rPr>
                            </w:pPr>
                            <w:r>
                              <w:rPr>
                                <w:sz w:val="20"/>
                                <w:szCs w:val="20"/>
                              </w:rPr>
                              <w:t>$/</w:t>
                            </w:r>
                          </w:p>
                          <w:p w14:paraId="2627DE19" w14:textId="77777777" w:rsidR="003223AC" w:rsidRDefault="003223AC" w:rsidP="003223AC">
                            <w:pPr>
                              <w:jc w:val="center"/>
                              <w:rPr>
                                <w:sz w:val="20"/>
                                <w:szCs w:val="20"/>
                              </w:rPr>
                            </w:pPr>
                            <w:r>
                              <w:rPr>
                                <w:sz w:val="20"/>
                                <w:szCs w:val="20"/>
                              </w:rPr>
                              <w:t>MWh</w:t>
                            </w:r>
                          </w:p>
                          <w:p w14:paraId="6280364D" w14:textId="77777777" w:rsidR="003223AC" w:rsidRDefault="003223AC" w:rsidP="003223AC">
                            <w:pPr>
                              <w:jc w:val="center"/>
                              <w:rPr>
                                <w:sz w:val="20"/>
                                <w:szCs w:val="20"/>
                              </w:rPr>
                            </w:pPr>
                          </w:p>
                          <w:p w14:paraId="6BB02447" w14:textId="77777777" w:rsidR="003223AC" w:rsidRDefault="003223AC" w:rsidP="003223AC">
                            <w:pPr>
                              <w:jc w:val="center"/>
                              <w:rPr>
                                <w:sz w:val="20"/>
                                <w:szCs w:val="20"/>
                              </w:rPr>
                            </w:pPr>
                          </w:p>
                          <w:p w14:paraId="5F6C9EBE" w14:textId="77777777" w:rsidR="003223AC" w:rsidRDefault="003223AC" w:rsidP="003223AC">
                            <w:pPr>
                              <w:jc w:val="center"/>
                              <w:rPr>
                                <w:sz w:val="20"/>
                                <w:szCs w:val="20"/>
                              </w:rPr>
                            </w:pPr>
                            <w:r>
                              <w:rPr>
                                <w:sz w:val="20"/>
                                <w:szCs w:val="20"/>
                              </w:rPr>
                              <w:t>DASPP</w:t>
                            </w:r>
                          </w:p>
                          <w:p w14:paraId="6512CF0A" w14:textId="77777777" w:rsidR="003223AC" w:rsidRDefault="003223AC" w:rsidP="003223AC">
                            <w:pPr>
                              <w:jc w:val="center"/>
                              <w:rPr>
                                <w:sz w:val="20"/>
                                <w:szCs w:val="20"/>
                              </w:rPr>
                            </w:pPr>
                          </w:p>
                          <w:p w14:paraId="1D9DA1AE" w14:textId="77777777" w:rsidR="003223AC" w:rsidRDefault="003223AC" w:rsidP="003223AC">
                            <w:pPr>
                              <w:jc w:val="center"/>
                              <w:rPr>
                                <w:sz w:val="20"/>
                                <w:szCs w:val="20"/>
                              </w:rPr>
                            </w:pPr>
                          </w:p>
                          <w:p w14:paraId="43504B08" w14:textId="77777777" w:rsidR="003223AC" w:rsidRDefault="003223AC" w:rsidP="003223AC">
                            <w:pPr>
                              <w:jc w:val="center"/>
                              <w:rPr>
                                <w:sz w:val="20"/>
                                <w:szCs w:val="20"/>
                              </w:rPr>
                            </w:pPr>
                          </w:p>
                          <w:p w14:paraId="7A5B3BEF" w14:textId="77777777" w:rsidR="003223AC" w:rsidRDefault="003223AC" w:rsidP="003223AC">
                            <w:pPr>
                              <w:jc w:val="center"/>
                              <w:rPr>
                                <w:sz w:val="20"/>
                                <w:szCs w:val="20"/>
                              </w:rPr>
                            </w:pPr>
                            <w:r>
                              <w:rPr>
                                <w:sz w:val="20"/>
                                <w:szCs w:val="20"/>
                              </w:rPr>
                              <w:t xml:space="preserve">P </w:t>
                            </w:r>
                            <w:r>
                              <w:rPr>
                                <w:sz w:val="20"/>
                                <w:szCs w:val="20"/>
                                <w:vertAlign w:val="subscript"/>
                              </w:rPr>
                              <w:t>cap</w:t>
                            </w:r>
                          </w:p>
                          <w:p w14:paraId="19172B59" w14:textId="77777777" w:rsidR="003223AC" w:rsidRDefault="003223AC" w:rsidP="003223AC">
                            <w:pPr>
                              <w:jc w:val="center"/>
                              <w:rPr>
                                <w:sz w:val="20"/>
                                <w:szCs w:val="20"/>
                              </w:rPr>
                            </w:pPr>
                            <w:r>
                              <w:rPr>
                                <w:sz w:val="20"/>
                                <w:szCs w:val="20"/>
                              </w:rPr>
                              <w:t>P</w:t>
                            </w:r>
                            <w:r>
                              <w:rPr>
                                <w:sz w:val="20"/>
                                <w:szCs w:val="20"/>
                                <w:vertAlign w:val="subscript"/>
                              </w:rPr>
                              <w:t>3</w:t>
                            </w:r>
                          </w:p>
                          <w:p w14:paraId="28E6C1FC" w14:textId="77777777" w:rsidR="003223AC" w:rsidRDefault="003223AC" w:rsidP="003223AC">
                            <w:pPr>
                              <w:jc w:val="center"/>
                              <w:rPr>
                                <w:sz w:val="20"/>
                                <w:szCs w:val="20"/>
                              </w:rPr>
                            </w:pPr>
                          </w:p>
                          <w:p w14:paraId="37ACB36B" w14:textId="77777777" w:rsidR="003223AC" w:rsidRDefault="003223AC" w:rsidP="003223AC">
                            <w:pPr>
                              <w:jc w:val="center"/>
                              <w:rPr>
                                <w:sz w:val="20"/>
                                <w:szCs w:val="20"/>
                              </w:rPr>
                            </w:pPr>
                            <w:r>
                              <w:rPr>
                                <w:sz w:val="20"/>
                                <w:szCs w:val="20"/>
                              </w:rPr>
                              <w:t>P</w:t>
                            </w:r>
                            <w:r>
                              <w:rPr>
                                <w:sz w:val="20"/>
                                <w:szCs w:val="20"/>
                                <w:vertAlign w:val="subscript"/>
                              </w:rPr>
                              <w:t>2</w:t>
                            </w:r>
                          </w:p>
                          <w:p w14:paraId="776BE5A9" w14:textId="77777777" w:rsidR="003223AC" w:rsidRDefault="003223AC" w:rsidP="003223AC">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24F993" id="_x0000_t202" coordsize="21600,21600" o:spt="202" path="m,l,21600r21600,l21600,xe">
                <v:stroke joinstyle="miter"/>
                <v:path gradientshapeok="t" o:connecttype="rect"/>
              </v:shapetype>
              <v:shape id="Text Box 495" o:spid="_x0000_s1026" type="#_x0000_t202" style="position:absolute;margin-left:-.8pt;margin-top:.1pt;width:34pt;height:189pt;z-index:2516726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448E6790" w14:textId="77777777" w:rsidR="003223AC" w:rsidRDefault="003223AC" w:rsidP="003223AC">
                      <w:pPr>
                        <w:jc w:val="center"/>
                        <w:rPr>
                          <w:sz w:val="20"/>
                          <w:szCs w:val="20"/>
                        </w:rPr>
                      </w:pPr>
                      <w:r>
                        <w:rPr>
                          <w:sz w:val="20"/>
                          <w:szCs w:val="20"/>
                        </w:rPr>
                        <w:t>$/</w:t>
                      </w:r>
                    </w:p>
                    <w:p w14:paraId="2627DE19" w14:textId="77777777" w:rsidR="003223AC" w:rsidRDefault="003223AC" w:rsidP="003223AC">
                      <w:pPr>
                        <w:jc w:val="center"/>
                        <w:rPr>
                          <w:sz w:val="20"/>
                          <w:szCs w:val="20"/>
                        </w:rPr>
                      </w:pPr>
                      <w:r>
                        <w:rPr>
                          <w:sz w:val="20"/>
                          <w:szCs w:val="20"/>
                        </w:rPr>
                        <w:t>MWh</w:t>
                      </w:r>
                    </w:p>
                    <w:p w14:paraId="6280364D" w14:textId="77777777" w:rsidR="003223AC" w:rsidRDefault="003223AC" w:rsidP="003223AC">
                      <w:pPr>
                        <w:jc w:val="center"/>
                        <w:rPr>
                          <w:sz w:val="20"/>
                          <w:szCs w:val="20"/>
                        </w:rPr>
                      </w:pPr>
                    </w:p>
                    <w:p w14:paraId="6BB02447" w14:textId="77777777" w:rsidR="003223AC" w:rsidRDefault="003223AC" w:rsidP="003223AC">
                      <w:pPr>
                        <w:jc w:val="center"/>
                        <w:rPr>
                          <w:sz w:val="20"/>
                          <w:szCs w:val="20"/>
                        </w:rPr>
                      </w:pPr>
                    </w:p>
                    <w:p w14:paraId="5F6C9EBE" w14:textId="77777777" w:rsidR="003223AC" w:rsidRDefault="003223AC" w:rsidP="003223AC">
                      <w:pPr>
                        <w:jc w:val="center"/>
                        <w:rPr>
                          <w:sz w:val="20"/>
                          <w:szCs w:val="20"/>
                        </w:rPr>
                      </w:pPr>
                      <w:r>
                        <w:rPr>
                          <w:sz w:val="20"/>
                          <w:szCs w:val="20"/>
                        </w:rPr>
                        <w:t>DASPP</w:t>
                      </w:r>
                    </w:p>
                    <w:p w14:paraId="6512CF0A" w14:textId="77777777" w:rsidR="003223AC" w:rsidRDefault="003223AC" w:rsidP="003223AC">
                      <w:pPr>
                        <w:jc w:val="center"/>
                        <w:rPr>
                          <w:sz w:val="20"/>
                          <w:szCs w:val="20"/>
                        </w:rPr>
                      </w:pPr>
                    </w:p>
                    <w:p w14:paraId="1D9DA1AE" w14:textId="77777777" w:rsidR="003223AC" w:rsidRDefault="003223AC" w:rsidP="003223AC">
                      <w:pPr>
                        <w:jc w:val="center"/>
                        <w:rPr>
                          <w:sz w:val="20"/>
                          <w:szCs w:val="20"/>
                        </w:rPr>
                      </w:pPr>
                    </w:p>
                    <w:p w14:paraId="43504B08" w14:textId="77777777" w:rsidR="003223AC" w:rsidRDefault="003223AC" w:rsidP="003223AC">
                      <w:pPr>
                        <w:jc w:val="center"/>
                        <w:rPr>
                          <w:sz w:val="20"/>
                          <w:szCs w:val="20"/>
                        </w:rPr>
                      </w:pPr>
                    </w:p>
                    <w:p w14:paraId="7A5B3BEF" w14:textId="77777777" w:rsidR="003223AC" w:rsidRDefault="003223AC" w:rsidP="003223AC">
                      <w:pPr>
                        <w:jc w:val="center"/>
                        <w:rPr>
                          <w:sz w:val="20"/>
                          <w:szCs w:val="20"/>
                        </w:rPr>
                      </w:pPr>
                      <w:r>
                        <w:rPr>
                          <w:sz w:val="20"/>
                          <w:szCs w:val="20"/>
                        </w:rPr>
                        <w:t xml:space="preserve">P </w:t>
                      </w:r>
                      <w:r>
                        <w:rPr>
                          <w:sz w:val="20"/>
                          <w:szCs w:val="20"/>
                          <w:vertAlign w:val="subscript"/>
                        </w:rPr>
                        <w:t>cap</w:t>
                      </w:r>
                    </w:p>
                    <w:p w14:paraId="19172B59" w14:textId="77777777" w:rsidR="003223AC" w:rsidRDefault="003223AC" w:rsidP="003223AC">
                      <w:pPr>
                        <w:jc w:val="center"/>
                        <w:rPr>
                          <w:sz w:val="20"/>
                          <w:szCs w:val="20"/>
                        </w:rPr>
                      </w:pPr>
                      <w:r>
                        <w:rPr>
                          <w:sz w:val="20"/>
                          <w:szCs w:val="20"/>
                        </w:rPr>
                        <w:t>P</w:t>
                      </w:r>
                      <w:r>
                        <w:rPr>
                          <w:sz w:val="20"/>
                          <w:szCs w:val="20"/>
                          <w:vertAlign w:val="subscript"/>
                        </w:rPr>
                        <w:t>3</w:t>
                      </w:r>
                    </w:p>
                    <w:p w14:paraId="28E6C1FC" w14:textId="77777777" w:rsidR="003223AC" w:rsidRDefault="003223AC" w:rsidP="003223AC">
                      <w:pPr>
                        <w:jc w:val="center"/>
                        <w:rPr>
                          <w:sz w:val="20"/>
                          <w:szCs w:val="20"/>
                        </w:rPr>
                      </w:pPr>
                    </w:p>
                    <w:p w14:paraId="37ACB36B" w14:textId="77777777" w:rsidR="003223AC" w:rsidRDefault="003223AC" w:rsidP="003223AC">
                      <w:pPr>
                        <w:jc w:val="center"/>
                        <w:rPr>
                          <w:sz w:val="20"/>
                          <w:szCs w:val="20"/>
                        </w:rPr>
                      </w:pPr>
                      <w:r>
                        <w:rPr>
                          <w:sz w:val="20"/>
                          <w:szCs w:val="20"/>
                        </w:rPr>
                        <w:t>P</w:t>
                      </w:r>
                      <w:r>
                        <w:rPr>
                          <w:sz w:val="20"/>
                          <w:szCs w:val="20"/>
                          <w:vertAlign w:val="subscript"/>
                        </w:rPr>
                        <w:t>2</w:t>
                      </w:r>
                    </w:p>
                    <w:p w14:paraId="776BE5A9" w14:textId="77777777" w:rsidR="003223AC" w:rsidRDefault="003223AC" w:rsidP="003223AC">
                      <w:pPr>
                        <w:jc w:val="center"/>
                        <w:rPr>
                          <w:sz w:val="20"/>
                          <w:szCs w:val="20"/>
                        </w:rPr>
                      </w:pPr>
                      <w:r>
                        <w:rPr>
                          <w:sz w:val="20"/>
                          <w:szCs w:val="20"/>
                        </w:rPr>
                        <w:t>P</w:t>
                      </w:r>
                      <w:r>
                        <w:rPr>
                          <w:sz w:val="20"/>
                          <w:szCs w:val="20"/>
                          <w:vertAlign w:val="subscript"/>
                        </w:rPr>
                        <w:t>1</w:t>
                      </w:r>
                    </w:p>
                  </w:txbxContent>
                </v:textbox>
              </v:shape>
            </w:pict>
          </mc:Fallback>
        </mc:AlternateContent>
      </w:r>
      <w:r w:rsidRPr="005D6A04">
        <w:rPr>
          <w:rFonts w:eastAsia="Times New Roman"/>
          <w:noProof/>
        </w:rPr>
        <mc:AlternateContent>
          <mc:Choice Requires="wpc">
            <w:drawing>
              <wp:inline distT="0" distB="0" distL="0" distR="0" wp14:anchorId="110F82A9" wp14:editId="1B1451A8">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0CC66C8B"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">
                  <v:stroke dashstyle="longDash"/>
                </v:line>
                <w10:anchorlock/>
              </v:group>
            </w:pict>
          </mc:Fallback>
        </mc:AlternateContent>
      </w:r>
      <w:r w:rsidRPr="005D6A04">
        <w:rPr>
          <w:rFonts w:eastAsia="Times New Roman"/>
          <w:noProof/>
        </w:rPr>
        <mc:AlternateContent>
          <mc:Choice Requires="wps">
            <w:drawing>
              <wp:anchor distT="0" distB="0" distL="114300" distR="114300" simplePos="0" relativeHeight="251675679" behindDoc="0" locked="0" layoutInCell="1" allowOverlap="1" wp14:anchorId="758D5FB6" wp14:editId="4B9DC679">
                <wp:simplePos x="0" y="0"/>
                <wp:positionH relativeFrom="column">
                  <wp:posOffset>0</wp:posOffset>
                </wp:positionH>
                <wp:positionV relativeFrom="paragraph">
                  <wp:posOffset>0</wp:posOffset>
                </wp:positionV>
                <wp:extent cx="5210175" cy="2743200"/>
                <wp:effectExtent l="0" t="0" r="0" b="0"/>
                <wp:wrapNone/>
                <wp:docPr id="1277638629"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152E3D" id="AutoShape 506" o:spid="_x0000_s1026" style="position:absolute;margin-left:0;margin-top:0;width:410.25pt;height:3in;z-index:2516756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sidRPr="005D6A04">
        <w:rPr>
          <w:rFonts w:eastAsia="Times New Roman"/>
          <w:noProof/>
        </w:rPr>
        <mc:AlternateContent>
          <mc:Choice Requires="wps">
            <w:drawing>
              <wp:anchor distT="0" distB="0" distL="114300" distR="114300" simplePos="0" relativeHeight="251663391" behindDoc="0" locked="0" layoutInCell="1" allowOverlap="1" wp14:anchorId="7ED3E572" wp14:editId="22165049">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9BEEB1" id="Line 479" o:spid="_x0000_s1026" style="position:absolute;z-index:2516633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sidRPr="005D6A04">
        <w:rPr>
          <w:rFonts w:eastAsia="Times New Roman"/>
          <w:noProof/>
        </w:rPr>
        <mc:AlternateContent>
          <mc:Choice Requires="wps">
            <w:drawing>
              <wp:anchor distT="0" distB="0" distL="114300" distR="114300" simplePos="0" relativeHeight="251664415" behindDoc="0" locked="0" layoutInCell="1" allowOverlap="1" wp14:anchorId="4D12BC63" wp14:editId="62D200D2">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73EF2E" id="Line 480" o:spid="_x0000_s1026" style="position:absolute;z-index:2516644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sidRPr="005D6A04">
        <w:rPr>
          <w:rFonts w:eastAsia="Times New Roman"/>
          <w:noProof/>
        </w:rPr>
        <mc:AlternateContent>
          <mc:Choice Requires="wps">
            <w:drawing>
              <wp:anchor distT="0" distB="0" distL="114300" distR="114300" simplePos="0" relativeHeight="251665439" behindDoc="0" locked="0" layoutInCell="1" allowOverlap="1" wp14:anchorId="2D7676D8" wp14:editId="34BA0E4B">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C933C4" id="Line 481" o:spid="_x0000_s1026" style="position:absolute;flip:y;z-index:2516654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sidRPr="005D6A04">
        <w:rPr>
          <w:rFonts w:eastAsia="Times New Roman"/>
          <w:noProof/>
        </w:rPr>
        <mc:AlternateContent>
          <mc:Choice Requires="wps">
            <w:drawing>
              <wp:anchor distT="0" distB="0" distL="114300" distR="114300" simplePos="0" relativeHeight="251666463" behindDoc="0" locked="0" layoutInCell="1" allowOverlap="1" wp14:anchorId="60C31435" wp14:editId="36EB219A">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0B7149" id="Line 482" o:spid="_x0000_s1026" style="position:absolute;z-index:2516664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sidRPr="005D6A04">
        <w:rPr>
          <w:rFonts w:eastAsia="Times New Roman"/>
          <w:noProof/>
        </w:rPr>
        <mc:AlternateContent>
          <mc:Choice Requires="wps">
            <w:drawing>
              <wp:anchor distT="0" distB="0" distL="114300" distR="114300" simplePos="0" relativeHeight="251667487" behindDoc="0" locked="0" layoutInCell="1" allowOverlap="1" wp14:anchorId="7574DD72" wp14:editId="1F6049B7">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F0592A" id="Line 483" o:spid="_x0000_s1026" style="position:absolute;flip:y;z-index:2516674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sidRPr="005D6A04">
        <w:rPr>
          <w:rFonts w:eastAsia="Times New Roman"/>
          <w:noProof/>
        </w:rPr>
        <mc:AlternateContent>
          <mc:Choice Requires="wps">
            <w:drawing>
              <wp:anchor distT="0" distB="0" distL="114300" distR="114300" simplePos="0" relativeHeight="251668511" behindDoc="0" locked="0" layoutInCell="1" allowOverlap="1" wp14:anchorId="4BF8A927" wp14:editId="1D7E1570">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683C7" w14:textId="77777777" w:rsidR="003223AC" w:rsidRDefault="003223AC" w:rsidP="003223AC">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6F0A14AD" w14:textId="77777777" w:rsidR="003223AC" w:rsidRDefault="003223AC" w:rsidP="003223AC">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8A927" id="Text Box 484" o:spid="_x0000_s1027" type="#_x0000_t202" style="position:absolute;margin-left:69.9pt;margin-top:189pt;width:288.8pt;height:27pt;z-index:2516685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015683C7" w14:textId="77777777" w:rsidR="003223AC" w:rsidRDefault="003223AC" w:rsidP="003223AC">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6F0A14AD" w14:textId="77777777" w:rsidR="003223AC" w:rsidRDefault="003223AC" w:rsidP="003223AC">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sidRPr="005D6A04">
        <w:rPr>
          <w:rFonts w:eastAsia="Times New Roman"/>
          <w:noProof/>
        </w:rPr>
        <mc:AlternateContent>
          <mc:Choice Requires="wps">
            <w:drawing>
              <wp:anchor distT="0" distB="0" distL="114300" distR="114300" simplePos="0" relativeHeight="251669535" behindDoc="0" locked="0" layoutInCell="1" allowOverlap="1" wp14:anchorId="09091C1E" wp14:editId="3D8867BE">
                <wp:simplePos x="0" y="0"/>
                <wp:positionH relativeFrom="column">
                  <wp:posOffset>4110990</wp:posOffset>
                </wp:positionH>
                <wp:positionV relativeFrom="paragraph">
                  <wp:posOffset>114300</wp:posOffset>
                </wp:positionV>
                <wp:extent cx="1094740" cy="228600"/>
                <wp:effectExtent l="0" t="0" r="4445" b="0"/>
                <wp:wrapNone/>
                <wp:docPr id="1474756039"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C81134" w14:textId="77777777" w:rsidR="003223AC" w:rsidRDefault="003223AC" w:rsidP="003223AC">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091C1E" id="Text Box 485" o:spid="_x0000_s1028" type="#_x0000_t202" style="position:absolute;margin-left:323.7pt;margin-top:9pt;width:86.2pt;height:18pt;z-index:2516695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70C81134" w14:textId="77777777" w:rsidR="003223AC" w:rsidRDefault="003223AC" w:rsidP="003223AC">
                      <w:pPr>
                        <w:jc w:val="center"/>
                        <w:rPr>
                          <w:sz w:val="20"/>
                          <w:szCs w:val="20"/>
                        </w:rPr>
                      </w:pPr>
                      <w:r>
                        <w:rPr>
                          <w:sz w:val="20"/>
                          <w:szCs w:val="20"/>
                        </w:rPr>
                        <w:t>Energy Offer Curve</w:t>
                      </w:r>
                    </w:p>
                  </w:txbxContent>
                </v:textbox>
              </v:shape>
            </w:pict>
          </mc:Fallback>
        </mc:AlternateContent>
      </w:r>
      <w:r w:rsidRPr="005D6A04">
        <w:rPr>
          <w:rFonts w:eastAsia="Times New Roman"/>
          <w:noProof/>
        </w:rPr>
        <mc:AlternateContent>
          <mc:Choice Requires="wps">
            <w:drawing>
              <wp:anchor distT="0" distB="0" distL="114300" distR="114300" simplePos="0" relativeHeight="251670559" behindDoc="0" locked="0" layoutInCell="1" allowOverlap="1" wp14:anchorId="3500AA62" wp14:editId="75953A94">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A06AEF" id="Line 486" o:spid="_x0000_s1026" style="position:absolute;flip:x;z-index:2516705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sidRPr="005D6A04">
        <w:rPr>
          <w:rFonts w:eastAsia="Times New Roman"/>
          <w:noProof/>
        </w:rPr>
        <mc:AlternateContent>
          <mc:Choice Requires="wpg">
            <w:drawing>
              <wp:anchor distT="0" distB="0" distL="114300" distR="114300" simplePos="0" relativeHeight="251671583" behindDoc="0" locked="0" layoutInCell="1" allowOverlap="1" wp14:anchorId="78F53CD1" wp14:editId="732B2445">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3EE6DC3" id="Group 487" o:spid="_x0000_s1026" style="position:absolute;margin-left:33.2pt;margin-top:98.9pt;width:200.45pt;height:90.1pt;z-index:251671583"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" strokeweight=".5pt">
                  <v:stroke dashstyle="longDash"/>
                </v:line>
              </v:group>
            </w:pict>
          </mc:Fallback>
        </mc:AlternateContent>
      </w:r>
      <w:r w:rsidRPr="005D6A04">
        <w:rPr>
          <w:rFonts w:eastAsia="Times New Roman"/>
          <w:noProof/>
        </w:rPr>
        <mc:AlternateContent>
          <mc:Choice Requires="wpg">
            <w:drawing>
              <wp:anchor distT="0" distB="0" distL="114300" distR="114300" simplePos="0" relativeHeight="251673631" behindDoc="0" locked="0" layoutInCell="1" allowOverlap="1" wp14:anchorId="591B5F21" wp14:editId="0A1D5CC5">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BF64EDA" id="Group 496" o:spid="_x0000_s1026" style="position:absolute;margin-left:106pt;margin-top:99pt;width:179.25pt;height:90.1pt;z-index:251673631"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" strokeweight="2pt"/>
              </v:group>
            </w:pict>
          </mc:Fallback>
        </mc:AlternateContent>
      </w:r>
      <w:r w:rsidRPr="005D6A04">
        <w:rPr>
          <w:rFonts w:eastAsia="Times New Roman"/>
          <w:noProof/>
        </w:rPr>
        <mc:AlternateContent>
          <mc:Choice Requires="wps">
            <w:drawing>
              <wp:anchor distT="0" distB="0" distL="114300" distR="114300" simplePos="0" relativeHeight="251674655" behindDoc="0" locked="0" layoutInCell="1" allowOverlap="1" wp14:anchorId="237C94A3" wp14:editId="7D5EE4FD">
                <wp:simplePos x="0" y="0"/>
                <wp:positionH relativeFrom="column">
                  <wp:posOffset>1836420</wp:posOffset>
                </wp:positionH>
                <wp:positionV relativeFrom="paragraph">
                  <wp:posOffset>1828800</wp:posOffset>
                </wp:positionV>
                <wp:extent cx="1574800" cy="457200"/>
                <wp:effectExtent l="0" t="0" r="0" b="0"/>
                <wp:wrapNone/>
                <wp:docPr id="1542558711"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48F3E6" w14:textId="77777777" w:rsidR="003223AC" w:rsidRDefault="003223AC" w:rsidP="003223AC">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7C94A3" id="Text Box 504" o:spid="_x0000_s1029" type="#_x0000_t202" style="position:absolute;margin-left:144.6pt;margin-top:2in;width:124pt;height:36pt;z-index:2516746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4648F3E6" w14:textId="77777777" w:rsidR="003223AC" w:rsidRDefault="003223AC" w:rsidP="003223AC">
                      <w:pPr>
                        <w:rPr>
                          <w:sz w:val="20"/>
                          <w:szCs w:val="20"/>
                        </w:rPr>
                      </w:pPr>
                      <w:r>
                        <w:rPr>
                          <w:sz w:val="20"/>
                          <w:szCs w:val="20"/>
                        </w:rPr>
                        <w:t>The area under the capped Energy Offer Curve equals (DAAIEC * (DAESR – LSL))</w:t>
                      </w:r>
                    </w:p>
                  </w:txbxContent>
                </v:textbox>
              </v:shape>
            </w:pict>
          </mc:Fallback>
        </mc:AlternateContent>
      </w:r>
      <w:r>
        <w:rPr>
          <w:noProof/>
        </w:rPr>
        <mc:AlternateContent>
          <mc:Choice Requires="wps">
            <w:drawing>
              <wp:anchor distT="0" distB="0" distL="114300" distR="114300" simplePos="0" relativeHeight="251662367" behindDoc="0" locked="0" layoutInCell="1" allowOverlap="1" wp14:anchorId="3C83AB75" wp14:editId="22557090">
                <wp:simplePos x="0" y="0"/>
                <wp:positionH relativeFrom="column">
                  <wp:posOffset>0</wp:posOffset>
                </wp:positionH>
                <wp:positionV relativeFrom="paragraph">
                  <wp:posOffset>0</wp:posOffset>
                </wp:positionV>
                <wp:extent cx="5210175" cy="2743200"/>
                <wp:effectExtent l="0" t="0" r="0" b="0"/>
                <wp:wrapNone/>
                <wp:docPr id="41" name="Rectangle 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6F63BD" id="Rectangle 41" o:spid="_x0000_s1026" style="position:absolute;margin-left:0;margin-top:0;width:410.25pt;height:3in;z-index:2516623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Pr>
          <w:noProof/>
        </w:rPr>
        <mc:AlternateContent>
          <mc:Choice Requires="wps">
            <w:drawing>
              <wp:anchor distT="0" distB="0" distL="114300" distR="114300" simplePos="0" relativeHeight="251660319" behindDoc="0" locked="0" layoutInCell="1" allowOverlap="1" wp14:anchorId="42CBFB9C" wp14:editId="26806B76">
                <wp:simplePos x="0" y="0"/>
                <wp:positionH relativeFrom="column">
                  <wp:posOffset>4110990</wp:posOffset>
                </wp:positionH>
                <wp:positionV relativeFrom="paragraph">
                  <wp:posOffset>114300</wp:posOffset>
                </wp:positionV>
                <wp:extent cx="1094740" cy="228600"/>
                <wp:effectExtent l="0" t="0" r="4445"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C189B4" w14:textId="77777777" w:rsidR="003223AC" w:rsidRDefault="003223AC" w:rsidP="003223AC"/>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CBFB9C" id="Text Box 33" o:spid="_x0000_s1030" type="#_x0000_t202" style="position:absolute;margin-left:323.7pt;margin-top:9pt;width:86.2pt;height:18pt;z-index:2516603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GYO07LfAQAAoAMAAA4AAAAAAAAAAAAAAAAALgIAAGRycy9lMm9Eb2MueG1sUEsBAi0AFAAG&#10;AAgAAAAhAJVleeneAAAACQEAAA8AAAAAAAAAAAAAAAAAOQQAAGRycy9kb3ducmV2LnhtbFBLBQYA&#10;AAAABAAEAPMAAABEBQAAAAA=&#10;" filled="f" stroked="f">
                <v:textbox inset="0,1.44pt,0,1.44pt">
                  <w:txbxContent>
                    <w:p w14:paraId="77C189B4" w14:textId="77777777" w:rsidR="003223AC" w:rsidRDefault="003223AC" w:rsidP="003223AC"/>
                  </w:txbxContent>
                </v:textbox>
              </v:shape>
            </w:pict>
          </mc:Fallback>
        </mc:AlternateContent>
      </w:r>
      <w:r>
        <w:rPr>
          <w:noProof/>
        </w:rPr>
        <mc:AlternateContent>
          <mc:Choice Requires="wps">
            <w:drawing>
              <wp:anchor distT="0" distB="0" distL="114300" distR="114300" simplePos="0" relativeHeight="251661343" behindDoc="0" locked="0" layoutInCell="1" allowOverlap="1" wp14:anchorId="27A754E7" wp14:editId="5970DCE3">
                <wp:simplePos x="0" y="0"/>
                <wp:positionH relativeFrom="column">
                  <wp:posOffset>1836420</wp:posOffset>
                </wp:positionH>
                <wp:positionV relativeFrom="paragraph">
                  <wp:posOffset>1828800</wp:posOffset>
                </wp:positionV>
                <wp:extent cx="1574800" cy="4572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C9B2C2" w14:textId="77777777" w:rsidR="003223AC" w:rsidRDefault="003223AC" w:rsidP="003223A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A754E7" id="Text Box 2" o:spid="_x0000_s1031" type="#_x0000_t202" style="position:absolute;margin-left:144.6pt;margin-top:2in;width:124pt;height:36pt;z-index:2516613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DtZXKF7QEAAMEDAAAOAAAAAAAAAAAAAAAAAC4CAABkcnMvZTJv&#10;RG9jLnhtbFBLAQItABQABgAIAAAAIQAVsiz44AAAAAsBAAAPAAAAAAAAAAAAAAAAAEcEAABkcnMv&#10;ZG93bnJldi54bWxQSwUGAAAAAAQABADzAAAAVAUAAAAA&#10;" stroked="f">
                <v:textbox inset="0,0,0,0">
                  <w:txbxContent>
                    <w:p w14:paraId="08C9B2C2" w14:textId="77777777" w:rsidR="003223AC" w:rsidRDefault="003223AC" w:rsidP="003223AC"/>
                  </w:txbxContent>
                </v:textbox>
              </v:shape>
            </w:pict>
          </mc:Fallback>
        </mc:AlternateContent>
      </w:r>
    </w:p>
    <w:p w14:paraId="23648A93" w14:textId="77777777" w:rsidR="003223AC" w:rsidRDefault="003223AC" w:rsidP="003223AC">
      <w:pPr>
        <w:pStyle w:val="BodyTextNumbered"/>
      </w:pPr>
      <w:r>
        <w:t>(9)</w:t>
      </w:r>
      <w:r>
        <w:tab/>
        <w:t>The total of the Day-Ahead Make-Whole Payments to each QSE for Generation Resources for a given hour is calculated as follows:</w:t>
      </w:r>
    </w:p>
    <w:p w14:paraId="1ACAA45C" w14:textId="77777777" w:rsidR="00C040D0" w:rsidRDefault="00C040D0" w:rsidP="002B7E5D">
      <w:pPr>
        <w:pStyle w:val="FormulaBold"/>
        <w:rPr>
          <w:lang w:val="pt-BR"/>
        </w:rPr>
      </w:pPr>
      <w:r>
        <w:rPr>
          <w:lang w:val="pt-BR"/>
        </w:rPr>
        <w:t xml:space="preserve">DAMWAMTQSETOT </w:t>
      </w:r>
      <w:r w:rsidRPr="141EBFE9">
        <w:rPr>
          <w:i/>
          <w:iCs/>
          <w:vertAlign w:val="subscript"/>
          <w:lang w:val="pt-BR"/>
        </w:rPr>
        <w:t>q</w:t>
      </w:r>
      <w:r>
        <w:rPr>
          <w:lang w:val="pt-BR"/>
        </w:rPr>
        <w:tab/>
        <w:t>=</w:t>
      </w:r>
      <w:r>
        <w:rPr>
          <w:lang w:val="pt-BR"/>
        </w:rPr>
        <w:tab/>
      </w:r>
      <w:r w:rsidRPr="00FF2129">
        <w:rPr>
          <w:position w:val="-22"/>
        </w:rPr>
        <w:object w:dxaOrig="220" w:dyaOrig="460" w14:anchorId="28219676">
          <v:shape id="_x0000_i1031" type="#_x0000_t75" style="width:12pt;height:18.6pt" o:ole="">
            <v:imagedata r:id="rId26" o:title=""/>
          </v:shape>
          <o:OLEObject Type="Embed" ProgID="Equation.3" ShapeID="_x0000_i1031" DrawAspect="Content" ObjectID="_1827312140" r:id="rId27"/>
        </w:object>
      </w:r>
      <w:r w:rsidRPr="00FF2129">
        <w:rPr>
          <w:position w:val="-18"/>
        </w:rPr>
        <w:object w:dxaOrig="220" w:dyaOrig="420" w14:anchorId="2B95E6DD">
          <v:shape id="_x0000_i1032" type="#_x0000_t75" style="width:12pt;height:24pt" o:ole="">
            <v:imagedata r:id="rId28" o:title=""/>
          </v:shape>
          <o:OLEObject Type="Embed" ProgID="Equation.3" ShapeID="_x0000_i1032" DrawAspect="Content" ObjectID="_1827312141" r:id="rId29"/>
        </w:object>
      </w:r>
      <w:r>
        <w:rPr>
          <w:lang w:val="pt-BR"/>
        </w:rPr>
        <w:t xml:space="preserve">DAMWAMT </w:t>
      </w:r>
      <w:r w:rsidRPr="141EBFE9">
        <w:rPr>
          <w:i/>
          <w:iCs/>
          <w:vertAlign w:val="subscript"/>
          <w:lang w:val="pt-BR"/>
        </w:rPr>
        <w:t>q, p, r</w:t>
      </w:r>
    </w:p>
    <w:p w14:paraId="6B101385" w14:textId="77777777" w:rsidR="00C040D0" w:rsidRDefault="00C040D0" w:rsidP="00C040D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C040D0" w14:paraId="75428046" w14:textId="77777777" w:rsidTr="00FE06EF">
        <w:trPr>
          <w:tblHeader/>
        </w:trPr>
        <w:tc>
          <w:tcPr>
            <w:tcW w:w="1248" w:type="pct"/>
          </w:tcPr>
          <w:p w14:paraId="62C9B4B3" w14:textId="77777777" w:rsidR="00C040D0" w:rsidRDefault="00C040D0" w:rsidP="00FE06EF">
            <w:pPr>
              <w:pStyle w:val="TableHead"/>
            </w:pPr>
            <w:r>
              <w:t>Variable</w:t>
            </w:r>
          </w:p>
        </w:tc>
        <w:tc>
          <w:tcPr>
            <w:tcW w:w="452" w:type="pct"/>
          </w:tcPr>
          <w:p w14:paraId="6F2619B5" w14:textId="77777777" w:rsidR="00C040D0" w:rsidRDefault="00C040D0" w:rsidP="00FE06EF">
            <w:pPr>
              <w:pStyle w:val="TableHead"/>
            </w:pPr>
            <w:r>
              <w:t>Unit</w:t>
            </w:r>
          </w:p>
        </w:tc>
        <w:tc>
          <w:tcPr>
            <w:tcW w:w="3300" w:type="pct"/>
          </w:tcPr>
          <w:p w14:paraId="23B51710" w14:textId="77777777" w:rsidR="00C040D0" w:rsidRDefault="00C040D0" w:rsidP="00FE06EF">
            <w:pPr>
              <w:pStyle w:val="TableHead"/>
            </w:pPr>
            <w:r>
              <w:t>Definition</w:t>
            </w:r>
          </w:p>
        </w:tc>
      </w:tr>
      <w:tr w:rsidR="00C040D0" w14:paraId="37B273EF" w14:textId="77777777" w:rsidTr="00FE06EF">
        <w:tc>
          <w:tcPr>
            <w:tcW w:w="1248" w:type="pct"/>
          </w:tcPr>
          <w:p w14:paraId="133FF7DE" w14:textId="77777777" w:rsidR="00C040D0" w:rsidRDefault="00C040D0" w:rsidP="00FE06EF">
            <w:pPr>
              <w:pStyle w:val="TableBody"/>
            </w:pPr>
            <w:r>
              <w:t xml:space="preserve">DAMWAMTQSETOT </w:t>
            </w:r>
            <w:r w:rsidRPr="002E0760">
              <w:rPr>
                <w:i/>
                <w:vertAlign w:val="subscript"/>
              </w:rPr>
              <w:t>q</w:t>
            </w:r>
          </w:p>
        </w:tc>
        <w:tc>
          <w:tcPr>
            <w:tcW w:w="452" w:type="pct"/>
          </w:tcPr>
          <w:p w14:paraId="1814ABA2" w14:textId="77777777" w:rsidR="00C040D0" w:rsidRDefault="00C040D0" w:rsidP="00FE06EF">
            <w:pPr>
              <w:pStyle w:val="TableBody"/>
            </w:pPr>
            <w:r>
              <w:t>$</w:t>
            </w:r>
          </w:p>
        </w:tc>
        <w:tc>
          <w:tcPr>
            <w:tcW w:w="3300" w:type="pct"/>
          </w:tcPr>
          <w:p w14:paraId="6C09313A" w14:textId="77777777" w:rsidR="00C040D0" w:rsidRDefault="00C040D0" w:rsidP="00FE06EF">
            <w:pPr>
              <w:pStyle w:val="TableBody"/>
            </w:pPr>
            <w:r>
              <w:rPr>
                <w:i/>
              </w:rPr>
              <w:t xml:space="preserve">Day-Ahead Make-Whole Payment QSE Total per </w:t>
            </w:r>
            <w:proofErr w:type="spellStart"/>
            <w:r>
              <w:rPr>
                <w:i/>
              </w:rPr>
              <w:t>QSE</w:t>
            </w:r>
            <w:r>
              <w:rPr>
                <w:rFonts w:ascii="Symbol" w:eastAsia="Symbol" w:hAnsi="Symbol" w:cs="Symbol"/>
              </w:rPr>
              <w:t>¾</w:t>
            </w:r>
            <w:r>
              <w:t>The</w:t>
            </w:r>
            <w:proofErr w:type="spellEnd"/>
            <w:r>
              <w:t xml:space="preserve"> total of the Day-Ahead Make-Whole Payments to QSE </w:t>
            </w:r>
            <w:r>
              <w:rPr>
                <w:i/>
              </w:rPr>
              <w:t>q</w:t>
            </w:r>
            <w:r>
              <w:t xml:space="preserve"> for the DAM-committed Generation Resources represented by this QSE for the hour.</w:t>
            </w:r>
          </w:p>
        </w:tc>
      </w:tr>
      <w:tr w:rsidR="00C040D0" w14:paraId="5633C734" w14:textId="77777777" w:rsidTr="00FE06EF">
        <w:tc>
          <w:tcPr>
            <w:tcW w:w="1248" w:type="pct"/>
          </w:tcPr>
          <w:p w14:paraId="54166706" w14:textId="77777777" w:rsidR="00C040D0" w:rsidRDefault="00C040D0" w:rsidP="00FE06EF">
            <w:pPr>
              <w:pStyle w:val="TableBody"/>
              <w:rPr>
                <w:lang w:val="pt-BR"/>
              </w:rPr>
            </w:pPr>
            <w:r>
              <w:rPr>
                <w:lang w:val="pt-BR"/>
              </w:rPr>
              <w:t xml:space="preserve">DAMWAMT </w:t>
            </w:r>
            <w:r w:rsidRPr="002E0760">
              <w:rPr>
                <w:i/>
                <w:vertAlign w:val="subscript"/>
                <w:lang w:val="pt-BR"/>
              </w:rPr>
              <w:t>q, p, r</w:t>
            </w:r>
          </w:p>
        </w:tc>
        <w:tc>
          <w:tcPr>
            <w:tcW w:w="452" w:type="pct"/>
          </w:tcPr>
          <w:p w14:paraId="7A7B2ACA" w14:textId="77777777" w:rsidR="00C040D0" w:rsidRDefault="00C040D0" w:rsidP="00FE06EF">
            <w:pPr>
              <w:pStyle w:val="TableBody"/>
            </w:pPr>
            <w:r>
              <w:t>$</w:t>
            </w:r>
          </w:p>
        </w:tc>
        <w:tc>
          <w:tcPr>
            <w:tcW w:w="3300" w:type="pct"/>
          </w:tcPr>
          <w:p w14:paraId="622590E0" w14:textId="77777777" w:rsidR="00C040D0" w:rsidRDefault="00C040D0" w:rsidP="00FE06EF">
            <w:pPr>
              <w:pStyle w:val="TableBody"/>
            </w:pPr>
            <w:r>
              <w:rPr>
                <w:i/>
              </w:rPr>
              <w:t xml:space="preserve">Day-Ahead Make-Whole Payment per QSE per Settlement Point per </w:t>
            </w:r>
            <w:proofErr w:type="spellStart"/>
            <w:r>
              <w:rPr>
                <w:i/>
              </w:rPr>
              <w:t>Resource</w:t>
            </w:r>
            <w:r>
              <w:rPr>
                <w:rFonts w:ascii="Symbol" w:eastAsia="Symbol" w:hAnsi="Symbol" w:cs="Symbol"/>
              </w:rPr>
              <w:t>¾</w:t>
            </w:r>
            <w:r>
              <w:t>The</w:t>
            </w:r>
            <w:proofErr w:type="spellEnd"/>
            <w:r>
              <w:t xml:space="preserve"> payment to QSE </w:t>
            </w:r>
            <w:r>
              <w:rPr>
                <w:i/>
              </w:rPr>
              <w:t>q</w:t>
            </w:r>
            <w:r>
              <w:t xml:space="preserve"> to make-whole the Startup Cost and energy cost of Resource </w:t>
            </w:r>
            <w:r>
              <w:rPr>
                <w:i/>
              </w:rPr>
              <w:t>r</w:t>
            </w:r>
            <w:r>
              <w:t xml:space="preserve"> committed in the DAM at Resource Node </w:t>
            </w:r>
            <w:r>
              <w:rPr>
                <w:i/>
              </w:rPr>
              <w:t>p</w:t>
            </w:r>
            <w:r>
              <w:t xml:space="preserve"> for the hour.  When a Combined Cycle Generation Resource is committed in the DAM, payment is made to the Combined Cycle Train for the DAM-committed Combined Cycle Generation Resource.</w:t>
            </w:r>
          </w:p>
        </w:tc>
      </w:tr>
      <w:tr w:rsidR="00C040D0" w14:paraId="1FC9E2A4" w14:textId="77777777" w:rsidTr="00FE06EF">
        <w:tc>
          <w:tcPr>
            <w:tcW w:w="1248" w:type="pct"/>
            <w:tcBorders>
              <w:top w:val="single" w:sz="4" w:space="0" w:color="auto"/>
              <w:left w:val="single" w:sz="4" w:space="0" w:color="auto"/>
              <w:bottom w:val="single" w:sz="4" w:space="0" w:color="auto"/>
              <w:right w:val="single" w:sz="4" w:space="0" w:color="auto"/>
            </w:tcBorders>
          </w:tcPr>
          <w:p w14:paraId="1B6DE9F6" w14:textId="77777777" w:rsidR="00C040D0" w:rsidRPr="002E0760" w:rsidRDefault="00C040D0" w:rsidP="00FE06EF">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62B55490" w14:textId="77777777" w:rsidR="00C040D0" w:rsidRDefault="00C040D0" w:rsidP="00FE06EF">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79FC1E" w14:textId="0B3632BB" w:rsidR="00C040D0" w:rsidRDefault="00C040D0" w:rsidP="00FE06EF">
            <w:pPr>
              <w:pStyle w:val="TableBody"/>
            </w:pPr>
            <w:r>
              <w:t xml:space="preserve">A </w:t>
            </w:r>
            <w:r w:rsidR="4E707352">
              <w:t>Q</w:t>
            </w:r>
            <w:r w:rsidR="000A0D6E">
              <w:t>S</w:t>
            </w:r>
            <w:r w:rsidR="4E707352">
              <w:t>E</w:t>
            </w:r>
            <w:r>
              <w:t>.</w:t>
            </w:r>
          </w:p>
        </w:tc>
      </w:tr>
      <w:tr w:rsidR="00C040D0" w14:paraId="43B889AB" w14:textId="77777777" w:rsidTr="00FE06EF">
        <w:tc>
          <w:tcPr>
            <w:tcW w:w="1248" w:type="pct"/>
            <w:tcBorders>
              <w:top w:val="single" w:sz="4" w:space="0" w:color="auto"/>
              <w:left w:val="single" w:sz="4" w:space="0" w:color="auto"/>
              <w:bottom w:val="single" w:sz="4" w:space="0" w:color="auto"/>
              <w:right w:val="single" w:sz="4" w:space="0" w:color="auto"/>
            </w:tcBorders>
          </w:tcPr>
          <w:p w14:paraId="1F087BF5" w14:textId="77777777" w:rsidR="00C040D0" w:rsidRPr="002E0760" w:rsidRDefault="00C040D0" w:rsidP="00FE06EF">
            <w:pPr>
              <w:pStyle w:val="TableBody"/>
              <w:rPr>
                <w:i/>
              </w:rPr>
            </w:pPr>
            <w:r w:rsidRPr="002E0760">
              <w:rPr>
                <w:i/>
              </w:rPr>
              <w:lastRenderedPageBreak/>
              <w:t>p</w:t>
            </w:r>
          </w:p>
        </w:tc>
        <w:tc>
          <w:tcPr>
            <w:tcW w:w="452" w:type="pct"/>
            <w:tcBorders>
              <w:top w:val="single" w:sz="4" w:space="0" w:color="auto"/>
              <w:left w:val="single" w:sz="4" w:space="0" w:color="auto"/>
              <w:bottom w:val="single" w:sz="4" w:space="0" w:color="auto"/>
              <w:right w:val="single" w:sz="4" w:space="0" w:color="auto"/>
            </w:tcBorders>
          </w:tcPr>
          <w:p w14:paraId="23881955" w14:textId="77777777" w:rsidR="00C040D0" w:rsidRDefault="00C040D0" w:rsidP="00FE06EF">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3740959D" w14:textId="77777777" w:rsidR="00C040D0" w:rsidRDefault="00C040D0" w:rsidP="00FE06EF">
            <w:pPr>
              <w:pStyle w:val="TableBody"/>
            </w:pPr>
            <w:r>
              <w:t>A Settlement Point.</w:t>
            </w:r>
          </w:p>
        </w:tc>
      </w:tr>
      <w:tr w:rsidR="00C040D0" w14:paraId="038EF4F4" w14:textId="77777777" w:rsidTr="00FE06EF">
        <w:tc>
          <w:tcPr>
            <w:tcW w:w="1248" w:type="pct"/>
            <w:tcBorders>
              <w:top w:val="single" w:sz="4" w:space="0" w:color="auto"/>
              <w:left w:val="single" w:sz="4" w:space="0" w:color="auto"/>
              <w:bottom w:val="single" w:sz="4" w:space="0" w:color="auto"/>
              <w:right w:val="single" w:sz="4" w:space="0" w:color="auto"/>
            </w:tcBorders>
          </w:tcPr>
          <w:p w14:paraId="1986329A" w14:textId="77777777" w:rsidR="00C040D0" w:rsidRPr="002E0760" w:rsidRDefault="00C040D0" w:rsidP="00FE06EF">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4C4FEA61" w14:textId="77777777" w:rsidR="00C040D0" w:rsidRDefault="00C040D0" w:rsidP="00FE06EF">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30DF5A10" w14:textId="77777777" w:rsidR="00C040D0" w:rsidRDefault="00C040D0" w:rsidP="00FE06EF">
            <w:pPr>
              <w:pStyle w:val="TableBody"/>
            </w:pPr>
            <w:r>
              <w:t>A DAM-committed Generation Resource.</w:t>
            </w:r>
          </w:p>
        </w:tc>
      </w:tr>
    </w:tbl>
    <w:bookmarkEnd w:id="189"/>
    <w:bookmarkEnd w:id="190"/>
    <w:p w14:paraId="59C44090" w14:textId="77777777" w:rsidR="00A07492" w:rsidRPr="0003648D" w:rsidRDefault="00A07492" w:rsidP="00A07492">
      <w:pPr>
        <w:pStyle w:val="H5"/>
        <w:spacing w:before="480"/>
        <w:ind w:left="1627" w:hanging="1627"/>
        <w:rPr>
          <w:ins w:id="251" w:author="ERCOT" w:date="2025-09-18T18:56:00Z" w16du:dateUtc="2025-09-18T23:56:00Z"/>
          <w:b w:val="0"/>
          <w:bCs w:val="0"/>
          <w:i w:val="0"/>
          <w:iCs w:val="0"/>
        </w:rPr>
      </w:pPr>
      <w:commentRangeStart w:id="252"/>
      <w:ins w:id="253" w:author="ERCOT" w:date="2025-09-18T18:56:00Z" w16du:dateUtc="2025-09-18T23:56:00Z">
        <w:r w:rsidRPr="0003648D">
          <w:t>4.6.4.1.</w:t>
        </w:r>
        <w:r>
          <w:t>6</w:t>
        </w:r>
      </w:ins>
      <w:commentRangeEnd w:id="252"/>
      <w:r w:rsidR="00AE2304">
        <w:rPr>
          <w:rStyle w:val="CommentReference"/>
          <w:b w:val="0"/>
          <w:bCs w:val="0"/>
          <w:i w:val="0"/>
          <w:iCs w:val="0"/>
        </w:rPr>
        <w:commentReference w:id="252"/>
      </w:r>
      <w:ins w:id="254" w:author="ERCOT" w:date="2025-09-18T18:56:00Z" w16du:dateUtc="2025-09-18T23:56:00Z">
        <w:r w:rsidRPr="0003648D">
          <w:tab/>
        </w:r>
        <w:r>
          <w:t xml:space="preserve">Dispatchable Reliability Reserve Service </w:t>
        </w:r>
        <w:r w:rsidRPr="0003648D">
          <w:t>Payment</w:t>
        </w:r>
      </w:ins>
    </w:p>
    <w:p w14:paraId="58EDCA06" w14:textId="77777777" w:rsidR="00A07492" w:rsidRPr="00782EFB" w:rsidRDefault="00A07492" w:rsidP="00A07492">
      <w:pPr>
        <w:spacing w:after="240"/>
        <w:ind w:left="720" w:hanging="720"/>
        <w:rPr>
          <w:ins w:id="255" w:author="ERCOT" w:date="2025-09-18T18:56:00Z" w16du:dateUtc="2025-09-18T23:56:00Z"/>
        </w:rPr>
      </w:pPr>
      <w:ins w:id="256" w:author="ERCOT" w:date="2025-09-18T18:56:00Z" w16du:dateUtc="2025-09-18T23:56:00Z">
        <w:r>
          <w:t>(1)</w:t>
        </w:r>
        <w:r>
          <w:tab/>
          <w:t>ERCOT shall pay each QSE whose Resource-specific Ancillary Service Offers to provide DRRS to ERCOT were cleared in the DAM, for each hour as follows:</w:t>
        </w:r>
      </w:ins>
    </w:p>
    <w:p w14:paraId="356C2FBB" w14:textId="77777777" w:rsidR="00A07492" w:rsidRPr="00782EFB" w:rsidRDefault="00A07492" w:rsidP="00A07492">
      <w:pPr>
        <w:tabs>
          <w:tab w:val="left" w:pos="2340"/>
          <w:tab w:val="left" w:pos="3420"/>
        </w:tabs>
        <w:spacing w:after="240"/>
        <w:ind w:left="720"/>
        <w:rPr>
          <w:ins w:id="257" w:author="ERCOT" w:date="2025-09-18T18:56:00Z" w16du:dateUtc="2025-09-18T23:56:00Z"/>
          <w:bCs/>
        </w:rPr>
      </w:pPr>
      <w:ins w:id="258" w:author="ERCOT" w:date="2025-09-18T18:56:00Z" w16du:dateUtc="2025-09-18T23:56:00Z">
        <w:r w:rsidRPr="00782EFB">
          <w:rPr>
            <w:bCs/>
          </w:rPr>
          <w:t>PC</w:t>
        </w:r>
        <w:r>
          <w:rPr>
            <w:bCs/>
          </w:rPr>
          <w:t>DRR</w:t>
        </w:r>
        <w:r w:rsidRPr="00782EFB">
          <w:rPr>
            <w:bCs/>
          </w:rPr>
          <w:t xml:space="preserve">AMT </w:t>
        </w:r>
        <w:r w:rsidRPr="00782EFB">
          <w:rPr>
            <w:bCs/>
            <w:i/>
            <w:vertAlign w:val="subscript"/>
          </w:rPr>
          <w:t>q</w:t>
        </w:r>
        <w:r w:rsidRPr="00782EFB">
          <w:rPr>
            <w:bCs/>
          </w:rPr>
          <w:tab/>
          <w:t>=</w:t>
        </w:r>
        <w:r w:rsidRPr="00782EFB">
          <w:rPr>
            <w:bCs/>
          </w:rPr>
          <w:tab/>
          <w:t>(-1) * MCPC</w:t>
        </w:r>
        <w:r>
          <w:rPr>
            <w:bCs/>
          </w:rPr>
          <w:t>DRR</w:t>
        </w:r>
        <w:r w:rsidRPr="00782EFB">
          <w:rPr>
            <w:bCs/>
          </w:rPr>
          <w:t xml:space="preserve"> </w:t>
        </w:r>
        <w:r w:rsidRPr="00782EFB">
          <w:rPr>
            <w:bCs/>
            <w:i/>
            <w:vertAlign w:val="subscript"/>
          </w:rPr>
          <w:t>DAM</w:t>
        </w:r>
        <w:r w:rsidRPr="00782EFB">
          <w:rPr>
            <w:bCs/>
          </w:rPr>
          <w:t xml:space="preserve"> * PC</w:t>
        </w:r>
        <w:r>
          <w:rPr>
            <w:bCs/>
          </w:rPr>
          <w:t>DRR</w:t>
        </w:r>
        <w:r w:rsidRPr="00782EFB">
          <w:rPr>
            <w:bCs/>
          </w:rPr>
          <w:t xml:space="preserve"> </w:t>
        </w:r>
        <w:r w:rsidRPr="00782EFB">
          <w:rPr>
            <w:bCs/>
            <w:i/>
            <w:vertAlign w:val="subscript"/>
          </w:rPr>
          <w:t>q</w:t>
        </w:r>
      </w:ins>
    </w:p>
    <w:p w14:paraId="126FF3D3" w14:textId="77777777" w:rsidR="00A07492" w:rsidRPr="00782EFB" w:rsidRDefault="00A07492" w:rsidP="00A07492">
      <w:pPr>
        <w:spacing w:after="240"/>
        <w:rPr>
          <w:ins w:id="259" w:author="ERCOT" w:date="2025-09-18T18:56:00Z" w16du:dateUtc="2025-09-18T23:56:00Z"/>
          <w:lang w:val="pt-BR"/>
        </w:rPr>
      </w:pPr>
      <w:ins w:id="260" w:author="ERCOT" w:date="2025-09-18T18:56:00Z" w16du:dateUtc="2025-09-18T23:56:00Z">
        <w:r w:rsidRPr="00782EFB">
          <w:rPr>
            <w:lang w:val="pt-BR"/>
          </w:rPr>
          <w:t>Where:</w:t>
        </w:r>
      </w:ins>
    </w:p>
    <w:p w14:paraId="6BE9A5CA" w14:textId="6F7A1BEB" w:rsidR="00A07492" w:rsidRDefault="00A07492" w:rsidP="79C6FA9D">
      <w:pPr>
        <w:spacing w:after="240"/>
        <w:ind w:left="720"/>
        <w:rPr>
          <w:ins w:id="261" w:author="ERCOT" w:date="2025-09-18T18:56:00Z" w16du:dateUtc="2025-09-18T23:56:00Z"/>
          <w:i/>
          <w:iCs/>
          <w:vertAlign w:val="subscript"/>
          <w:lang w:val="pt-BR"/>
        </w:rPr>
      </w:pPr>
      <w:ins w:id="262" w:author="ERCOT" w:date="2025-09-18T18:56:00Z" w16du:dateUtc="2025-09-18T23:56:00Z">
        <w:r w:rsidRPr="79C6FA9D">
          <w:rPr>
            <w:lang w:val="pt-BR"/>
          </w:rPr>
          <w:t xml:space="preserve">PCDRR </w:t>
        </w:r>
        <w:r w:rsidRPr="79C6FA9D">
          <w:rPr>
            <w:i/>
            <w:iCs/>
            <w:vertAlign w:val="subscript"/>
            <w:lang w:val="pt-BR"/>
          </w:rPr>
          <w:t>q</w:t>
        </w:r>
        <w:r>
          <w:tab/>
        </w:r>
        <w:r w:rsidRPr="79C6FA9D">
          <w:rPr>
            <w:lang w:val="pt-BR"/>
          </w:rPr>
          <w:t>=</w:t>
        </w:r>
        <w:r>
          <w:tab/>
        </w:r>
      </w:ins>
      <w:ins w:id="263" w:author="ERCOT" w:date="2025-09-30T12:29:00Z" w16du:dateUtc="2025-09-30T17:29:00Z">
        <w:r w:rsidR="009421BD">
          <w:rPr>
            <w:noProof/>
          </w:rPr>
          <w:drawing>
            <wp:inline distT="0" distB="0" distL="0" distR="0" wp14:anchorId="19424B4E" wp14:editId="60A62EBD">
              <wp:extent cx="160655" cy="314325"/>
              <wp:effectExtent l="0" t="0" r="0" b="9525"/>
              <wp:docPr id="588858426" name="Picture 2" descr="ActiveX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ActiveX contr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60655" cy="314325"/>
                      </a:xfrm>
                      <a:prstGeom prst="rect">
                        <a:avLst/>
                      </a:prstGeom>
                      <a:noFill/>
                      <a:ln>
                        <a:noFill/>
                      </a:ln>
                    </pic:spPr>
                  </pic:pic>
                </a:graphicData>
              </a:graphic>
            </wp:inline>
          </w:drawing>
        </w:r>
      </w:ins>
      <w:ins w:id="264" w:author="ERCOT" w:date="2025-09-18T18:56:00Z" w16du:dateUtc="2025-09-18T23:56:00Z">
        <w:r w:rsidRPr="79C6FA9D">
          <w:rPr>
            <w:lang w:val="pt-BR"/>
          </w:rPr>
          <w:t>PCDRRR</w:t>
        </w:r>
        <w:r w:rsidRPr="79C6FA9D">
          <w:rPr>
            <w:i/>
            <w:iCs/>
            <w:lang w:val="pt-BR"/>
          </w:rPr>
          <w:t xml:space="preserve"> </w:t>
        </w:r>
        <w:r w:rsidRPr="79C6FA9D">
          <w:rPr>
            <w:i/>
            <w:iCs/>
            <w:vertAlign w:val="subscript"/>
            <w:lang w:val="pt-BR"/>
          </w:rPr>
          <w:t>r, q, DAM</w:t>
        </w:r>
      </w:ins>
    </w:p>
    <w:p w14:paraId="7D8A22CD" w14:textId="77777777" w:rsidR="00A07492" w:rsidRDefault="00A07492" w:rsidP="00A07492">
      <w:pPr>
        <w:pStyle w:val="BodyText"/>
        <w:spacing w:before="240"/>
        <w:ind w:left="720" w:hanging="720"/>
        <w:rPr>
          <w:ins w:id="265" w:author="ERCOT" w:date="2025-09-18T18:56:00Z" w16du:dateUtc="2025-09-18T23:56:00Z"/>
          <w:lang w:val="pt-BR"/>
        </w:rPr>
      </w:pPr>
      <w:ins w:id="266" w:author="ERCOT" w:date="2025-09-18T18:56:00Z" w16du:dateUtc="2025-09-18T23:56:00Z">
        <w:r>
          <w:rPr>
            <w:lang w:val="pt-BR"/>
          </w:rPr>
          <w:t>(2)</w:t>
        </w:r>
        <w:r>
          <w:t xml:space="preserve">  </w:t>
        </w:r>
        <w:r>
          <w:tab/>
          <w:t>ERCOT shall pay each QSE whose Ancillary Service Only Offers to provide DRRS to ERCOT were cleared in the DAM, for each hour as follows:</w:t>
        </w:r>
      </w:ins>
    </w:p>
    <w:p w14:paraId="37660C62" w14:textId="77777777" w:rsidR="00A07492" w:rsidRPr="00A07492" w:rsidRDefault="00A07492" w:rsidP="00A07492">
      <w:pPr>
        <w:pStyle w:val="Formula"/>
        <w:rPr>
          <w:ins w:id="267" w:author="ERCOT" w:date="2025-09-18T18:56:00Z" w16du:dateUtc="2025-09-18T23:56:00Z"/>
          <w:bCs w:val="0"/>
          <w:lang w:val="x-none"/>
        </w:rPr>
      </w:pPr>
      <w:ins w:id="268" w:author="ERCOT" w:date="2025-09-18T18:56:00Z" w16du:dateUtc="2025-09-18T23:56:00Z">
        <w:r>
          <w:t xml:space="preserve">DAPCDRROAMT </w:t>
        </w:r>
        <w:r>
          <w:rPr>
            <w:i/>
            <w:vertAlign w:val="subscript"/>
          </w:rPr>
          <w:t>q</w:t>
        </w:r>
        <w:r>
          <w:t xml:space="preserve">  = (-1) * MCPCDRR</w:t>
        </w:r>
        <w:r>
          <w:rPr>
            <w:i/>
            <w:vertAlign w:val="subscript"/>
          </w:rPr>
          <w:t xml:space="preserve"> DAM</w:t>
        </w:r>
        <w:r>
          <w:t xml:space="preserve"> * DADRROAWD</w:t>
        </w:r>
        <w:r>
          <w:rPr>
            <w:i/>
            <w:vertAlign w:val="subscript"/>
          </w:rPr>
          <w:t xml:space="preserve"> q</w:t>
        </w:r>
      </w:ins>
    </w:p>
    <w:p w14:paraId="60F5D375" w14:textId="77777777" w:rsidR="00A07492" w:rsidRPr="00782EFB" w:rsidRDefault="00A07492" w:rsidP="00A07492">
      <w:pPr>
        <w:rPr>
          <w:ins w:id="269" w:author="ERCOT" w:date="2025-09-18T18:56:00Z" w16du:dateUtc="2025-09-18T23:56:00Z"/>
        </w:rPr>
      </w:pPr>
      <w:ins w:id="270" w:author="ERCOT" w:date="2025-09-18T18:56:00Z" w16du:dateUtc="2025-09-18T23:56:00Z">
        <w:r w:rsidRPr="00782EFB">
          <w:t>The above variables are defined as follows:</w:t>
        </w:r>
      </w:ins>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62"/>
        <w:gridCol w:w="856"/>
        <w:gridCol w:w="6532"/>
      </w:tblGrid>
      <w:tr w:rsidR="00A07492" w:rsidRPr="00782EFB" w14:paraId="003B2E66" w14:textId="77777777" w:rsidTr="00CF6727">
        <w:trPr>
          <w:ins w:id="271" w:author="ERCOT" w:date="2025-09-18T18:56:00Z"/>
        </w:trPr>
        <w:tc>
          <w:tcPr>
            <w:tcW w:w="1049" w:type="pct"/>
          </w:tcPr>
          <w:p w14:paraId="51BE10C3" w14:textId="77777777" w:rsidR="00A07492" w:rsidRPr="00782EFB" w:rsidRDefault="00A07492" w:rsidP="00CF6727">
            <w:pPr>
              <w:spacing w:after="240"/>
              <w:rPr>
                <w:ins w:id="272" w:author="ERCOT" w:date="2025-09-18T18:56:00Z" w16du:dateUtc="2025-09-18T23:56:00Z"/>
                <w:b/>
                <w:iCs/>
                <w:sz w:val="20"/>
                <w:szCs w:val="20"/>
              </w:rPr>
            </w:pPr>
            <w:ins w:id="273" w:author="ERCOT" w:date="2025-09-18T18:56:00Z" w16du:dateUtc="2025-09-18T23:56:00Z">
              <w:r w:rsidRPr="00782EFB">
                <w:rPr>
                  <w:b/>
                  <w:iCs/>
                  <w:sz w:val="20"/>
                  <w:szCs w:val="20"/>
                </w:rPr>
                <w:t>Variable</w:t>
              </w:r>
            </w:ins>
          </w:p>
        </w:tc>
        <w:tc>
          <w:tcPr>
            <w:tcW w:w="458" w:type="pct"/>
          </w:tcPr>
          <w:p w14:paraId="0395D9D7" w14:textId="77777777" w:rsidR="00A07492" w:rsidRPr="00782EFB" w:rsidRDefault="00A07492" w:rsidP="00CF6727">
            <w:pPr>
              <w:spacing w:after="240"/>
              <w:rPr>
                <w:ins w:id="274" w:author="ERCOT" w:date="2025-09-18T18:56:00Z" w16du:dateUtc="2025-09-18T23:56:00Z"/>
                <w:b/>
                <w:iCs/>
                <w:sz w:val="20"/>
                <w:szCs w:val="20"/>
              </w:rPr>
            </w:pPr>
            <w:ins w:id="275" w:author="ERCOT" w:date="2025-09-18T18:56:00Z" w16du:dateUtc="2025-09-18T23:56:00Z">
              <w:r w:rsidRPr="00782EFB">
                <w:rPr>
                  <w:b/>
                  <w:iCs/>
                  <w:sz w:val="20"/>
                  <w:szCs w:val="20"/>
                </w:rPr>
                <w:t>Unit</w:t>
              </w:r>
            </w:ins>
          </w:p>
        </w:tc>
        <w:tc>
          <w:tcPr>
            <w:tcW w:w="3493" w:type="pct"/>
          </w:tcPr>
          <w:p w14:paraId="26D2CE25" w14:textId="77777777" w:rsidR="00A07492" w:rsidRPr="00782EFB" w:rsidRDefault="00A07492" w:rsidP="00CF6727">
            <w:pPr>
              <w:spacing w:after="240"/>
              <w:rPr>
                <w:ins w:id="276" w:author="ERCOT" w:date="2025-09-18T18:56:00Z" w16du:dateUtc="2025-09-18T23:56:00Z"/>
                <w:b/>
                <w:iCs/>
                <w:sz w:val="20"/>
                <w:szCs w:val="20"/>
              </w:rPr>
            </w:pPr>
            <w:ins w:id="277" w:author="ERCOT" w:date="2025-09-18T18:56:00Z" w16du:dateUtc="2025-09-18T23:56:00Z">
              <w:r w:rsidRPr="00782EFB">
                <w:rPr>
                  <w:b/>
                  <w:iCs/>
                  <w:sz w:val="20"/>
                  <w:szCs w:val="20"/>
                </w:rPr>
                <w:t>Definition</w:t>
              </w:r>
            </w:ins>
          </w:p>
        </w:tc>
      </w:tr>
      <w:tr w:rsidR="00A07492" w:rsidRPr="00782EFB" w14:paraId="00A3C00E" w14:textId="77777777" w:rsidTr="00CF6727">
        <w:trPr>
          <w:ins w:id="278" w:author="ERCOT" w:date="2025-09-18T18:56:00Z"/>
        </w:trPr>
        <w:tc>
          <w:tcPr>
            <w:tcW w:w="1049" w:type="pct"/>
          </w:tcPr>
          <w:p w14:paraId="796FA112" w14:textId="77777777" w:rsidR="00A07492" w:rsidRPr="00782EFB" w:rsidRDefault="00A07492" w:rsidP="00CF6727">
            <w:pPr>
              <w:spacing w:after="60"/>
              <w:rPr>
                <w:ins w:id="279" w:author="ERCOT" w:date="2025-09-18T18:56:00Z" w16du:dateUtc="2025-09-18T23:56:00Z"/>
                <w:iCs/>
                <w:sz w:val="20"/>
                <w:szCs w:val="20"/>
              </w:rPr>
            </w:pPr>
            <w:ins w:id="280" w:author="ERCOT" w:date="2025-09-18T18:56:00Z" w16du:dateUtc="2025-09-18T23:56:00Z">
              <w:r w:rsidRPr="00782EFB">
                <w:rPr>
                  <w:iCs/>
                  <w:sz w:val="20"/>
                  <w:szCs w:val="20"/>
                </w:rPr>
                <w:t>PC</w:t>
              </w:r>
              <w:r>
                <w:rPr>
                  <w:iCs/>
                  <w:sz w:val="20"/>
                  <w:szCs w:val="20"/>
                </w:rPr>
                <w:t>DRR</w:t>
              </w:r>
              <w:r w:rsidRPr="00782EFB">
                <w:rPr>
                  <w:iCs/>
                  <w:sz w:val="20"/>
                  <w:szCs w:val="20"/>
                </w:rPr>
                <w:t xml:space="preserve">AMT </w:t>
              </w:r>
              <w:r w:rsidRPr="00782EFB">
                <w:rPr>
                  <w:i/>
                  <w:iCs/>
                  <w:sz w:val="20"/>
                  <w:szCs w:val="20"/>
                  <w:vertAlign w:val="subscript"/>
                </w:rPr>
                <w:t>q</w:t>
              </w:r>
            </w:ins>
          </w:p>
        </w:tc>
        <w:tc>
          <w:tcPr>
            <w:tcW w:w="458" w:type="pct"/>
          </w:tcPr>
          <w:p w14:paraId="4A831B36" w14:textId="77777777" w:rsidR="00A07492" w:rsidRPr="00782EFB" w:rsidRDefault="00A07492" w:rsidP="00CF6727">
            <w:pPr>
              <w:spacing w:after="60"/>
              <w:rPr>
                <w:ins w:id="281" w:author="ERCOT" w:date="2025-09-18T18:56:00Z" w16du:dateUtc="2025-09-18T23:56:00Z"/>
                <w:iCs/>
                <w:sz w:val="20"/>
                <w:szCs w:val="20"/>
              </w:rPr>
            </w:pPr>
            <w:ins w:id="282" w:author="ERCOT" w:date="2025-09-18T18:56:00Z" w16du:dateUtc="2025-09-18T23:56:00Z">
              <w:r w:rsidRPr="00782EFB">
                <w:rPr>
                  <w:iCs/>
                  <w:sz w:val="20"/>
                  <w:szCs w:val="20"/>
                </w:rPr>
                <w:t>$</w:t>
              </w:r>
            </w:ins>
          </w:p>
        </w:tc>
        <w:tc>
          <w:tcPr>
            <w:tcW w:w="3493" w:type="pct"/>
          </w:tcPr>
          <w:p w14:paraId="22B7CF98" w14:textId="365913FA" w:rsidR="00A07492" w:rsidRPr="00782EFB" w:rsidRDefault="00A07492" w:rsidP="00CF6727">
            <w:pPr>
              <w:spacing w:after="60"/>
              <w:rPr>
                <w:ins w:id="283" w:author="ERCOT" w:date="2025-09-18T18:56:00Z" w16du:dateUtc="2025-09-18T23:56:00Z"/>
                <w:iCs/>
                <w:sz w:val="20"/>
                <w:szCs w:val="20"/>
              </w:rPr>
            </w:pPr>
            <w:ins w:id="284" w:author="ERCOT" w:date="2025-09-18T18:56:00Z" w16du:dateUtc="2025-09-18T23:56:00Z">
              <w:r w:rsidRPr="00782EFB">
                <w:rPr>
                  <w:i/>
                  <w:iCs/>
                  <w:sz w:val="20"/>
                  <w:szCs w:val="20"/>
                </w:rPr>
                <w:t xml:space="preserve">Procured Capacity for </w:t>
              </w:r>
              <w:del w:id="285" w:author="ERCOT" w:date="2025-09-30T11:52:00Z" w16du:dateUtc="2025-09-30T16:52:00Z">
                <w:r w:rsidRPr="00782EFB">
                  <w:rPr>
                    <w:i/>
                    <w:iCs/>
                    <w:sz w:val="20"/>
                    <w:szCs w:val="20"/>
                  </w:rPr>
                  <w:delText xml:space="preserve"> </w:delText>
                </w:r>
              </w:del>
              <w:r w:rsidRPr="00C0015D">
                <w:rPr>
                  <w:i/>
                  <w:iCs/>
                  <w:sz w:val="20"/>
                  <w:szCs w:val="20"/>
                </w:rPr>
                <w:t xml:space="preserve">Dispatchable Reliability Reserve </w:t>
              </w:r>
              <w:r w:rsidRPr="00782EFB">
                <w:rPr>
                  <w:i/>
                  <w:iCs/>
                  <w:sz w:val="20"/>
                  <w:szCs w:val="20"/>
                </w:rPr>
                <w:t>Service Amount per QSE in DAM</w:t>
              </w:r>
              <w:r w:rsidRPr="00782EFB">
                <w:rPr>
                  <w:iCs/>
                  <w:sz w:val="20"/>
                  <w:szCs w:val="20"/>
                </w:rPr>
                <w:t xml:space="preserve">—The DAM </w:t>
              </w:r>
              <w:r>
                <w:rPr>
                  <w:iCs/>
                  <w:sz w:val="20"/>
                  <w:szCs w:val="20"/>
                </w:rPr>
                <w:t>DRRS</w:t>
              </w:r>
              <w:r w:rsidRPr="00782EFB">
                <w:rPr>
                  <w:iCs/>
                  <w:sz w:val="20"/>
                  <w:szCs w:val="20"/>
                </w:rPr>
                <w:t xml:space="preserve"> payment for QSE </w:t>
              </w:r>
              <w:r w:rsidRPr="00782EFB">
                <w:rPr>
                  <w:i/>
                  <w:iCs/>
                  <w:sz w:val="20"/>
                  <w:szCs w:val="20"/>
                </w:rPr>
                <w:t>q</w:t>
              </w:r>
              <w:r w:rsidRPr="00782EFB">
                <w:rPr>
                  <w:iCs/>
                  <w:sz w:val="20"/>
                  <w:szCs w:val="20"/>
                </w:rPr>
                <w:t xml:space="preserve"> for the hour.</w:t>
              </w:r>
            </w:ins>
          </w:p>
        </w:tc>
      </w:tr>
      <w:tr w:rsidR="00A07492" w:rsidRPr="00782EFB" w14:paraId="19BF149C" w14:textId="77777777" w:rsidTr="00CF6727">
        <w:trPr>
          <w:ins w:id="286" w:author="ERCOT" w:date="2025-09-18T18:56:00Z"/>
        </w:trPr>
        <w:tc>
          <w:tcPr>
            <w:tcW w:w="1049" w:type="pct"/>
          </w:tcPr>
          <w:p w14:paraId="250B97A7" w14:textId="77777777" w:rsidR="00A07492" w:rsidRPr="00782EFB" w:rsidRDefault="00A07492" w:rsidP="00CF6727">
            <w:pPr>
              <w:spacing w:after="60"/>
              <w:rPr>
                <w:ins w:id="287" w:author="ERCOT" w:date="2025-09-18T18:56:00Z" w16du:dateUtc="2025-09-18T23:56:00Z"/>
                <w:iCs/>
                <w:sz w:val="20"/>
                <w:szCs w:val="20"/>
              </w:rPr>
            </w:pPr>
            <w:ins w:id="288" w:author="ERCOT" w:date="2025-09-18T18:56:00Z" w16du:dateUtc="2025-09-18T23:56:00Z">
              <w:r w:rsidRPr="00A072EB">
                <w:rPr>
                  <w:iCs/>
                  <w:sz w:val="20"/>
                  <w:szCs w:val="20"/>
                </w:rPr>
                <w:t>DAPC</w:t>
              </w:r>
              <w:r>
                <w:rPr>
                  <w:iCs/>
                  <w:sz w:val="20"/>
                  <w:szCs w:val="20"/>
                </w:rPr>
                <w:t>DRR</w:t>
              </w:r>
              <w:r w:rsidRPr="00A072EB">
                <w:rPr>
                  <w:iCs/>
                  <w:sz w:val="20"/>
                  <w:szCs w:val="20"/>
                </w:rPr>
                <w:t>OAMT</w:t>
              </w:r>
              <w:r w:rsidRPr="00A072EB">
                <w:rPr>
                  <w:i/>
                  <w:iCs/>
                  <w:sz w:val="20"/>
                  <w:szCs w:val="20"/>
                </w:rPr>
                <w:t xml:space="preserve"> </w:t>
              </w:r>
              <w:r w:rsidRPr="00A072EB">
                <w:rPr>
                  <w:i/>
                  <w:iCs/>
                  <w:sz w:val="20"/>
                  <w:szCs w:val="20"/>
                  <w:vertAlign w:val="subscript"/>
                </w:rPr>
                <w:t>q</w:t>
              </w:r>
            </w:ins>
          </w:p>
        </w:tc>
        <w:tc>
          <w:tcPr>
            <w:tcW w:w="458" w:type="pct"/>
          </w:tcPr>
          <w:p w14:paraId="48C5AED8" w14:textId="77777777" w:rsidR="00A07492" w:rsidRPr="00782EFB" w:rsidRDefault="00A07492" w:rsidP="00CF6727">
            <w:pPr>
              <w:spacing w:after="60"/>
              <w:rPr>
                <w:ins w:id="289" w:author="ERCOT" w:date="2025-09-18T18:56:00Z" w16du:dateUtc="2025-09-18T23:56:00Z"/>
                <w:iCs/>
                <w:sz w:val="20"/>
                <w:szCs w:val="20"/>
              </w:rPr>
            </w:pPr>
            <w:ins w:id="290" w:author="ERCOT" w:date="2025-09-18T18:56:00Z" w16du:dateUtc="2025-09-18T23:56:00Z">
              <w:r>
                <w:rPr>
                  <w:iCs/>
                  <w:sz w:val="20"/>
                  <w:szCs w:val="20"/>
                </w:rPr>
                <w:t>$</w:t>
              </w:r>
            </w:ins>
          </w:p>
        </w:tc>
        <w:tc>
          <w:tcPr>
            <w:tcW w:w="3493" w:type="pct"/>
          </w:tcPr>
          <w:p w14:paraId="62D17D41" w14:textId="1BC9F612" w:rsidR="00A07492" w:rsidRPr="00782EFB" w:rsidRDefault="00A07492" w:rsidP="00CF6727">
            <w:pPr>
              <w:spacing w:after="60"/>
              <w:rPr>
                <w:ins w:id="291" w:author="ERCOT" w:date="2025-09-18T18:56:00Z" w16du:dateUtc="2025-09-18T23:56:00Z"/>
                <w:i/>
                <w:iCs/>
                <w:sz w:val="20"/>
                <w:szCs w:val="20"/>
              </w:rPr>
            </w:pPr>
            <w:ins w:id="292" w:author="ERCOT" w:date="2025-09-18T18:56:00Z" w16du:dateUtc="2025-09-18T23:56:00Z">
              <w:r w:rsidRPr="00EE2BDF">
                <w:rPr>
                  <w:i/>
                  <w:iCs/>
                  <w:sz w:val="20"/>
                  <w:szCs w:val="20"/>
                </w:rPr>
                <w:t xml:space="preserve">Day-Ahead Procured Capacity for </w:t>
              </w:r>
              <w:r w:rsidRPr="00C0015D">
                <w:rPr>
                  <w:i/>
                  <w:iCs/>
                  <w:sz w:val="20"/>
                  <w:szCs w:val="20"/>
                </w:rPr>
                <w:t xml:space="preserve">Dispatchable Reliability Reserve </w:t>
              </w:r>
              <w:r w:rsidRPr="00782EFB">
                <w:rPr>
                  <w:i/>
                  <w:iCs/>
                  <w:sz w:val="20"/>
                  <w:szCs w:val="20"/>
                </w:rPr>
                <w:t>Service</w:t>
              </w:r>
            </w:ins>
            <w:ins w:id="293" w:author="ERCOT" w:date="2025-09-18T18:56:00Z">
              <w:del w:id="294" w:author="ERCOT" w:date="2025-10-24T20:44:00Z">
                <w:r w:rsidRPr="00782EFB">
                  <w:rPr>
                    <w:i/>
                    <w:iCs/>
                    <w:sz w:val="20"/>
                    <w:szCs w:val="20"/>
                  </w:rPr>
                  <w:delText xml:space="preserve"> </w:delText>
                </w:r>
              </w:del>
            </w:ins>
            <w:ins w:id="295" w:author="ERCOT" w:date="2025-10-24T20:44:00Z">
              <w:r w:rsidR="3E0F0E11" w:rsidRPr="4CD90589">
                <w:rPr>
                  <w:i/>
                  <w:iCs/>
                  <w:sz w:val="20"/>
                  <w:szCs w:val="20"/>
                </w:rPr>
                <w:t>-</w:t>
              </w:r>
            </w:ins>
            <w:ins w:id="296" w:author="ERCOT" w:date="2025-09-18T18:56:00Z" w16du:dateUtc="2025-09-18T23:56:00Z">
              <w:r w:rsidRPr="00EE2BDF">
                <w:rPr>
                  <w:i/>
                  <w:iCs/>
                  <w:sz w:val="20"/>
                  <w:szCs w:val="20"/>
                </w:rPr>
                <w:t xml:space="preserve">Only Amount per QSE— </w:t>
              </w:r>
              <w:r w:rsidRPr="00A07492">
                <w:rPr>
                  <w:sz w:val="20"/>
                  <w:szCs w:val="20"/>
                </w:rPr>
                <w:t xml:space="preserve">The payment to QSE </w:t>
              </w:r>
              <w:r w:rsidRPr="00A07492">
                <w:rPr>
                  <w:i/>
                  <w:iCs/>
                  <w:sz w:val="20"/>
                  <w:szCs w:val="20"/>
                </w:rPr>
                <w:t>q</w:t>
              </w:r>
              <w:r w:rsidRPr="00A07492">
                <w:rPr>
                  <w:sz w:val="20"/>
                  <w:szCs w:val="20"/>
                </w:rPr>
                <w:t xml:space="preserve"> for all </w:t>
              </w:r>
              <w:r>
                <w:rPr>
                  <w:sz w:val="20"/>
                  <w:szCs w:val="20"/>
                </w:rPr>
                <w:t>DRRS</w:t>
              </w:r>
            </w:ins>
            <w:ins w:id="297" w:author="ERCOT" w:date="2025-10-24T20:45:00Z">
              <w:r w:rsidR="1CDF8EE2" w:rsidRPr="4CD90589">
                <w:rPr>
                  <w:sz w:val="20"/>
                  <w:szCs w:val="20"/>
                </w:rPr>
                <w:t>-</w:t>
              </w:r>
            </w:ins>
            <w:ins w:id="298" w:author="ERCOT" w:date="2025-09-18T18:56:00Z">
              <w:del w:id="299" w:author="ERCOT" w:date="2025-10-24T20:45:00Z">
                <w:r w:rsidRPr="00A07492">
                  <w:rPr>
                    <w:sz w:val="20"/>
                    <w:szCs w:val="20"/>
                  </w:rPr>
                  <w:delText xml:space="preserve"> </w:delText>
                </w:r>
              </w:del>
            </w:ins>
            <w:ins w:id="300" w:author="ERCOT" w:date="2025-09-18T18:56:00Z" w16du:dateUtc="2025-09-18T23:56:00Z">
              <w:r w:rsidRPr="00A07492">
                <w:rPr>
                  <w:sz w:val="20"/>
                  <w:szCs w:val="20"/>
                </w:rPr>
                <w:t>only awards in DAM for the hour.</w:t>
              </w:r>
            </w:ins>
          </w:p>
        </w:tc>
      </w:tr>
      <w:tr w:rsidR="00A07492" w:rsidRPr="00782EFB" w14:paraId="1DF4A7AA" w14:textId="77777777" w:rsidTr="00CF6727">
        <w:trPr>
          <w:ins w:id="301" w:author="ERCOT" w:date="2025-09-18T18:56:00Z"/>
        </w:trPr>
        <w:tc>
          <w:tcPr>
            <w:tcW w:w="1049" w:type="pct"/>
          </w:tcPr>
          <w:p w14:paraId="52867106" w14:textId="77777777" w:rsidR="00A07492" w:rsidRPr="00C43BCB" w:rsidRDefault="00A07492" w:rsidP="00CF6727">
            <w:pPr>
              <w:spacing w:after="60"/>
              <w:rPr>
                <w:ins w:id="302" w:author="ERCOT" w:date="2025-09-18T18:56:00Z" w16du:dateUtc="2025-09-18T23:56:00Z"/>
                <w:iCs/>
                <w:sz w:val="20"/>
                <w:szCs w:val="20"/>
              </w:rPr>
            </w:pPr>
            <w:ins w:id="303" w:author="ERCOT" w:date="2025-09-18T18:56:00Z" w16du:dateUtc="2025-09-18T23:56:00Z">
              <w:r w:rsidRPr="00A1178F">
                <w:rPr>
                  <w:iCs/>
                  <w:sz w:val="20"/>
                  <w:szCs w:val="20"/>
                </w:rPr>
                <w:t>PC</w:t>
              </w:r>
              <w:r>
                <w:rPr>
                  <w:iCs/>
                  <w:sz w:val="20"/>
                  <w:szCs w:val="20"/>
                </w:rPr>
                <w:t>DRR</w:t>
              </w:r>
              <w:r w:rsidRPr="00C43BCB">
                <w:rPr>
                  <w:iCs/>
                  <w:sz w:val="20"/>
                  <w:szCs w:val="20"/>
                </w:rPr>
                <w:t xml:space="preserve"> </w:t>
              </w:r>
              <w:r w:rsidRPr="00C43BCB">
                <w:rPr>
                  <w:i/>
                  <w:iCs/>
                  <w:sz w:val="20"/>
                  <w:szCs w:val="20"/>
                  <w:vertAlign w:val="subscript"/>
                </w:rPr>
                <w:t>q</w:t>
              </w:r>
              <w:r w:rsidRPr="00C43BCB">
                <w:rPr>
                  <w:i/>
                  <w:iCs/>
                  <w:sz w:val="20"/>
                  <w:szCs w:val="20"/>
                </w:rPr>
                <w:t xml:space="preserve"> </w:t>
              </w:r>
            </w:ins>
          </w:p>
        </w:tc>
        <w:tc>
          <w:tcPr>
            <w:tcW w:w="458" w:type="pct"/>
          </w:tcPr>
          <w:p w14:paraId="0AAAD08B" w14:textId="77777777" w:rsidR="00A07492" w:rsidRPr="00A1178F" w:rsidRDefault="00A07492" w:rsidP="00CF6727">
            <w:pPr>
              <w:spacing w:after="60"/>
              <w:rPr>
                <w:ins w:id="304" w:author="ERCOT" w:date="2025-09-18T18:56:00Z" w16du:dateUtc="2025-09-18T23:56:00Z"/>
                <w:iCs/>
                <w:sz w:val="20"/>
                <w:szCs w:val="20"/>
              </w:rPr>
            </w:pPr>
            <w:ins w:id="305" w:author="ERCOT" w:date="2025-09-18T18:56:00Z" w16du:dateUtc="2025-09-18T23:56:00Z">
              <w:r w:rsidRPr="00A1178F">
                <w:rPr>
                  <w:iCs/>
                  <w:sz w:val="20"/>
                  <w:szCs w:val="20"/>
                </w:rPr>
                <w:t>MW</w:t>
              </w:r>
            </w:ins>
          </w:p>
        </w:tc>
        <w:tc>
          <w:tcPr>
            <w:tcW w:w="3493" w:type="pct"/>
          </w:tcPr>
          <w:p w14:paraId="560F2469" w14:textId="77777777" w:rsidR="00A07492" w:rsidRPr="00A1178F" w:rsidRDefault="00A07492" w:rsidP="00CF6727">
            <w:pPr>
              <w:spacing w:after="60"/>
              <w:rPr>
                <w:ins w:id="306" w:author="ERCOT" w:date="2025-09-18T18:56:00Z" w16du:dateUtc="2025-09-18T23:56:00Z"/>
                <w:iCs/>
                <w:sz w:val="20"/>
                <w:szCs w:val="20"/>
              </w:rPr>
            </w:pPr>
            <w:ins w:id="307" w:author="ERCOT" w:date="2025-09-18T18:56:00Z" w16du:dateUtc="2025-09-18T23:56:00Z">
              <w:r w:rsidRPr="00A1178F">
                <w:rPr>
                  <w:i/>
                  <w:iCs/>
                  <w:sz w:val="20"/>
                  <w:szCs w:val="20"/>
                </w:rPr>
                <w:t xml:space="preserve">Procured Capacity for </w:t>
              </w:r>
              <w:r w:rsidRPr="00C0015D">
                <w:rPr>
                  <w:i/>
                  <w:iCs/>
                  <w:sz w:val="20"/>
                  <w:szCs w:val="20"/>
                </w:rPr>
                <w:t xml:space="preserve">Dispatchable Reliability Reserve </w:t>
              </w:r>
              <w:r w:rsidRPr="00A1178F">
                <w:rPr>
                  <w:i/>
                  <w:iCs/>
                  <w:sz w:val="20"/>
                  <w:szCs w:val="20"/>
                </w:rPr>
                <w:t>Service per QSE in DAM</w:t>
              </w:r>
              <w:r w:rsidRPr="00A1178F">
                <w:rPr>
                  <w:iCs/>
                  <w:sz w:val="20"/>
                  <w:szCs w:val="20"/>
                </w:rPr>
                <w:t xml:space="preserve">—The total </w:t>
              </w:r>
              <w:r>
                <w:rPr>
                  <w:iCs/>
                  <w:sz w:val="20"/>
                  <w:szCs w:val="20"/>
                </w:rPr>
                <w:t>DRRS</w:t>
              </w:r>
              <w:r w:rsidRPr="00A1178F">
                <w:rPr>
                  <w:iCs/>
                  <w:sz w:val="20"/>
                  <w:szCs w:val="20"/>
                </w:rPr>
                <w:t xml:space="preserve"> capacity quantity awarded to QSE </w:t>
              </w:r>
              <w:r w:rsidRPr="00A1178F">
                <w:rPr>
                  <w:i/>
                  <w:iCs/>
                  <w:sz w:val="20"/>
                  <w:szCs w:val="20"/>
                </w:rPr>
                <w:t>q</w:t>
              </w:r>
              <w:r w:rsidRPr="00A1178F">
                <w:rPr>
                  <w:iCs/>
                  <w:sz w:val="20"/>
                  <w:szCs w:val="20"/>
                </w:rPr>
                <w:t xml:space="preserve"> in the DAM for all the Resources represented by this QSE for the hour.</w:t>
              </w:r>
            </w:ins>
          </w:p>
        </w:tc>
      </w:tr>
      <w:tr w:rsidR="00A07492" w:rsidRPr="00782EFB" w14:paraId="157D64FF" w14:textId="77777777" w:rsidTr="00CF6727">
        <w:trPr>
          <w:ins w:id="308" w:author="ERCOT" w:date="2025-09-18T18:56:00Z"/>
        </w:trPr>
        <w:tc>
          <w:tcPr>
            <w:tcW w:w="1049" w:type="pct"/>
          </w:tcPr>
          <w:p w14:paraId="4DD0DE3A" w14:textId="77777777" w:rsidR="00A07492" w:rsidRPr="00302DCD" w:rsidRDefault="00A07492" w:rsidP="00CF6727">
            <w:pPr>
              <w:spacing w:after="60"/>
              <w:rPr>
                <w:ins w:id="309" w:author="ERCOT" w:date="2025-09-18T18:56:00Z" w16du:dateUtc="2025-09-18T23:56:00Z"/>
                <w:iCs/>
                <w:sz w:val="20"/>
                <w:szCs w:val="20"/>
              </w:rPr>
            </w:pPr>
            <w:ins w:id="310" w:author="ERCOT" w:date="2025-09-18T18:56:00Z" w16du:dateUtc="2025-09-18T23:56:00Z">
              <w:r w:rsidRPr="00A1178F">
                <w:rPr>
                  <w:iCs/>
                  <w:sz w:val="20"/>
                  <w:szCs w:val="20"/>
                </w:rPr>
                <w:t>PC</w:t>
              </w:r>
              <w:r>
                <w:rPr>
                  <w:iCs/>
                  <w:sz w:val="20"/>
                  <w:szCs w:val="20"/>
                </w:rPr>
                <w:t>DRR</w:t>
              </w:r>
              <w:r w:rsidRPr="00A1178F">
                <w:rPr>
                  <w:iCs/>
                  <w:sz w:val="20"/>
                  <w:szCs w:val="20"/>
                </w:rPr>
                <w:t xml:space="preserve">R </w:t>
              </w:r>
              <w:r w:rsidRPr="00A1178F">
                <w:rPr>
                  <w:i/>
                  <w:iCs/>
                  <w:sz w:val="20"/>
                  <w:szCs w:val="20"/>
                  <w:vertAlign w:val="subscript"/>
                </w:rPr>
                <w:t>r,</w:t>
              </w:r>
              <w:r w:rsidRPr="00302DCD">
                <w:rPr>
                  <w:i/>
                  <w:iCs/>
                  <w:sz w:val="20"/>
                  <w:szCs w:val="20"/>
                </w:rPr>
                <w:t xml:space="preserve"> </w:t>
              </w:r>
              <w:r w:rsidRPr="00302DCD">
                <w:rPr>
                  <w:i/>
                  <w:iCs/>
                  <w:sz w:val="20"/>
                  <w:szCs w:val="20"/>
                  <w:vertAlign w:val="subscript"/>
                </w:rPr>
                <w:t>q, DAM</w:t>
              </w:r>
            </w:ins>
          </w:p>
        </w:tc>
        <w:tc>
          <w:tcPr>
            <w:tcW w:w="458" w:type="pct"/>
          </w:tcPr>
          <w:p w14:paraId="60EA3D1F" w14:textId="77777777" w:rsidR="00A07492" w:rsidRPr="00C43BCB" w:rsidRDefault="00A07492" w:rsidP="00CF6727">
            <w:pPr>
              <w:spacing w:after="60"/>
              <w:rPr>
                <w:ins w:id="311" w:author="ERCOT" w:date="2025-09-18T18:56:00Z" w16du:dateUtc="2025-09-18T23:56:00Z"/>
                <w:iCs/>
                <w:sz w:val="20"/>
                <w:szCs w:val="20"/>
              </w:rPr>
            </w:pPr>
            <w:ins w:id="312" w:author="ERCOT" w:date="2025-09-18T18:56:00Z" w16du:dateUtc="2025-09-18T23:56:00Z">
              <w:r w:rsidRPr="00C43BCB">
                <w:rPr>
                  <w:iCs/>
                  <w:sz w:val="20"/>
                  <w:szCs w:val="20"/>
                </w:rPr>
                <w:t>MW</w:t>
              </w:r>
            </w:ins>
          </w:p>
        </w:tc>
        <w:tc>
          <w:tcPr>
            <w:tcW w:w="3493" w:type="pct"/>
          </w:tcPr>
          <w:p w14:paraId="1537B73D" w14:textId="77777777" w:rsidR="00A07492" w:rsidRPr="00A1178F" w:rsidRDefault="00A07492" w:rsidP="00CF6727">
            <w:pPr>
              <w:spacing w:after="60"/>
              <w:rPr>
                <w:ins w:id="313" w:author="ERCOT" w:date="2025-09-18T18:56:00Z" w16du:dateUtc="2025-09-18T23:56:00Z"/>
                <w:iCs/>
                <w:sz w:val="20"/>
                <w:szCs w:val="20"/>
              </w:rPr>
            </w:pPr>
            <w:ins w:id="314" w:author="ERCOT" w:date="2025-09-18T18:56:00Z" w16du:dateUtc="2025-09-18T23:56:00Z">
              <w:r w:rsidRPr="00A1178F">
                <w:rPr>
                  <w:i/>
                  <w:iCs/>
                  <w:sz w:val="20"/>
                  <w:szCs w:val="20"/>
                </w:rPr>
                <w:t xml:space="preserve">Procured Capacity for </w:t>
              </w:r>
              <w:r w:rsidRPr="00C0015D">
                <w:rPr>
                  <w:i/>
                  <w:iCs/>
                  <w:sz w:val="20"/>
                  <w:szCs w:val="20"/>
                </w:rPr>
                <w:t xml:space="preserve">Dispatchable Reliability Reserve </w:t>
              </w:r>
              <w:r w:rsidRPr="00A1178F">
                <w:rPr>
                  <w:i/>
                  <w:iCs/>
                  <w:sz w:val="20"/>
                  <w:szCs w:val="20"/>
                </w:rPr>
                <w:t>Service from Resource per Resource per QSE in DAM</w:t>
              </w:r>
              <w:r w:rsidRPr="00A1178F">
                <w:rPr>
                  <w:iCs/>
                  <w:sz w:val="20"/>
                  <w:szCs w:val="20"/>
                </w:rPr>
                <w:t xml:space="preserve">—The </w:t>
              </w:r>
              <w:r>
                <w:rPr>
                  <w:iCs/>
                  <w:sz w:val="20"/>
                  <w:szCs w:val="20"/>
                </w:rPr>
                <w:t>DRRS</w:t>
              </w:r>
              <w:r w:rsidRPr="00A1178F">
                <w:rPr>
                  <w:iCs/>
                  <w:sz w:val="20"/>
                  <w:szCs w:val="20"/>
                </w:rPr>
                <w:t xml:space="preserve"> capacity quantity awarded to QSE </w:t>
              </w:r>
              <w:r w:rsidRPr="00A1178F">
                <w:rPr>
                  <w:i/>
                  <w:iCs/>
                  <w:sz w:val="20"/>
                  <w:szCs w:val="20"/>
                </w:rPr>
                <w:t>q</w:t>
              </w:r>
              <w:r w:rsidRPr="00A1178F">
                <w:rPr>
                  <w:iCs/>
                  <w:sz w:val="20"/>
                  <w:szCs w:val="20"/>
                </w:rPr>
                <w:t xml:space="preserve"> in the DAM for Resource </w:t>
              </w:r>
              <w:r w:rsidRPr="00A1178F">
                <w:rPr>
                  <w:i/>
                  <w:iCs/>
                  <w:sz w:val="20"/>
                  <w:szCs w:val="20"/>
                </w:rPr>
                <w:t>r</w:t>
              </w:r>
              <w:r w:rsidRPr="00A1178F">
                <w:rPr>
                  <w:iCs/>
                  <w:sz w:val="20"/>
                  <w:szCs w:val="20"/>
                </w:rPr>
                <w:t xml:space="preserve"> for the hour.  Where for a Combined Cycle Train, the Resource </w:t>
              </w:r>
              <w:r w:rsidRPr="00A1178F">
                <w:rPr>
                  <w:i/>
                  <w:iCs/>
                  <w:sz w:val="20"/>
                  <w:szCs w:val="20"/>
                </w:rPr>
                <w:t xml:space="preserve">r </w:t>
              </w:r>
              <w:r w:rsidRPr="00A1178F">
                <w:rPr>
                  <w:iCs/>
                  <w:sz w:val="20"/>
                  <w:szCs w:val="20"/>
                </w:rPr>
                <w:t>is a Combined Cycle Generation Resource within the Combined Cycle Train.</w:t>
              </w:r>
            </w:ins>
          </w:p>
        </w:tc>
      </w:tr>
      <w:tr w:rsidR="00A07492" w:rsidRPr="00782EFB" w14:paraId="5DB2782D" w14:textId="77777777" w:rsidTr="00CF6727">
        <w:trPr>
          <w:ins w:id="315" w:author="ERCOT" w:date="2025-09-18T18:56:00Z"/>
        </w:trPr>
        <w:tc>
          <w:tcPr>
            <w:tcW w:w="1049" w:type="pct"/>
          </w:tcPr>
          <w:p w14:paraId="06984935" w14:textId="77777777" w:rsidR="00A07492" w:rsidRPr="00302DCD" w:rsidRDefault="00A07492" w:rsidP="00CF6727">
            <w:pPr>
              <w:spacing w:after="60"/>
              <w:rPr>
                <w:ins w:id="316" w:author="ERCOT" w:date="2025-09-18T18:56:00Z" w16du:dateUtc="2025-09-18T23:56:00Z"/>
                <w:iCs/>
                <w:sz w:val="20"/>
                <w:szCs w:val="20"/>
              </w:rPr>
            </w:pPr>
            <w:ins w:id="317" w:author="ERCOT" w:date="2025-09-18T18:56:00Z" w16du:dateUtc="2025-09-18T23:56:00Z">
              <w:r w:rsidRPr="00A1178F">
                <w:rPr>
                  <w:iCs/>
                  <w:sz w:val="20"/>
                  <w:szCs w:val="20"/>
                </w:rPr>
                <w:t>MCPC</w:t>
              </w:r>
              <w:r>
                <w:rPr>
                  <w:iCs/>
                  <w:sz w:val="20"/>
                  <w:szCs w:val="20"/>
                </w:rPr>
                <w:t>DRR</w:t>
              </w:r>
              <w:r w:rsidRPr="00A1178F">
                <w:rPr>
                  <w:iCs/>
                  <w:sz w:val="20"/>
                  <w:szCs w:val="20"/>
                </w:rPr>
                <w:t xml:space="preserve"> </w:t>
              </w:r>
              <w:r w:rsidRPr="00A1178F">
                <w:rPr>
                  <w:i/>
                  <w:iCs/>
                  <w:sz w:val="20"/>
                  <w:szCs w:val="20"/>
                  <w:vertAlign w:val="subscript"/>
                </w:rPr>
                <w:t>DAM</w:t>
              </w:r>
            </w:ins>
          </w:p>
        </w:tc>
        <w:tc>
          <w:tcPr>
            <w:tcW w:w="458" w:type="pct"/>
          </w:tcPr>
          <w:p w14:paraId="1B3D1D12" w14:textId="77777777" w:rsidR="00A07492" w:rsidRPr="00A1178F" w:rsidRDefault="00A07492" w:rsidP="00CF6727">
            <w:pPr>
              <w:spacing w:after="60"/>
              <w:rPr>
                <w:ins w:id="318" w:author="ERCOT" w:date="2025-09-18T18:56:00Z" w16du:dateUtc="2025-09-18T23:56:00Z"/>
                <w:iCs/>
                <w:sz w:val="20"/>
                <w:szCs w:val="20"/>
              </w:rPr>
            </w:pPr>
            <w:ins w:id="319" w:author="ERCOT" w:date="2025-09-18T18:56:00Z" w16du:dateUtc="2025-09-18T23:56:00Z">
              <w:r w:rsidRPr="00C43BCB">
                <w:rPr>
                  <w:iCs/>
                  <w:sz w:val="20"/>
                  <w:szCs w:val="20"/>
                </w:rPr>
                <w:t>$/MW</w:t>
              </w:r>
              <w:r>
                <w:rPr>
                  <w:iCs/>
                  <w:sz w:val="20"/>
                  <w:szCs w:val="20"/>
                </w:rPr>
                <w:t xml:space="preserve"> per hour</w:t>
              </w:r>
            </w:ins>
          </w:p>
        </w:tc>
        <w:tc>
          <w:tcPr>
            <w:tcW w:w="3493" w:type="pct"/>
          </w:tcPr>
          <w:p w14:paraId="1290F277" w14:textId="77777777" w:rsidR="00A07492" w:rsidRPr="00A1178F" w:rsidRDefault="00A07492" w:rsidP="00CF6727">
            <w:pPr>
              <w:spacing w:after="60"/>
              <w:rPr>
                <w:ins w:id="320" w:author="ERCOT" w:date="2025-09-18T18:56:00Z" w16du:dateUtc="2025-09-18T23:56:00Z"/>
                <w:iCs/>
                <w:sz w:val="20"/>
                <w:szCs w:val="20"/>
              </w:rPr>
            </w:pPr>
            <w:ins w:id="321" w:author="ERCOT" w:date="2025-09-18T18:56:00Z" w16du:dateUtc="2025-09-18T23:56:00Z">
              <w:r w:rsidRPr="00A1178F">
                <w:rPr>
                  <w:i/>
                  <w:iCs/>
                  <w:sz w:val="20"/>
                  <w:szCs w:val="20"/>
                </w:rPr>
                <w:t xml:space="preserve">Market Clearing Price for Capacity for </w:t>
              </w:r>
              <w:r w:rsidRPr="00C0015D">
                <w:rPr>
                  <w:i/>
                  <w:iCs/>
                  <w:sz w:val="20"/>
                  <w:szCs w:val="20"/>
                </w:rPr>
                <w:t xml:space="preserve">Dispatchable Reliability Reserve </w:t>
              </w:r>
              <w:r w:rsidRPr="00A1178F">
                <w:rPr>
                  <w:i/>
                  <w:iCs/>
                  <w:sz w:val="20"/>
                  <w:szCs w:val="20"/>
                </w:rPr>
                <w:t>Service in DAM</w:t>
              </w:r>
              <w:r w:rsidRPr="00A1178F">
                <w:rPr>
                  <w:iCs/>
                  <w:sz w:val="20"/>
                  <w:szCs w:val="20"/>
                </w:rPr>
                <w:t xml:space="preserve">—The DAM MCPC for </w:t>
              </w:r>
              <w:r>
                <w:rPr>
                  <w:iCs/>
                  <w:sz w:val="20"/>
                  <w:szCs w:val="20"/>
                </w:rPr>
                <w:t>DRRS</w:t>
              </w:r>
              <w:r w:rsidRPr="00A1178F">
                <w:rPr>
                  <w:iCs/>
                  <w:sz w:val="20"/>
                  <w:szCs w:val="20"/>
                </w:rPr>
                <w:t xml:space="preserve"> for the hour.</w:t>
              </w:r>
            </w:ins>
          </w:p>
        </w:tc>
      </w:tr>
      <w:tr w:rsidR="00A07492" w:rsidRPr="00782EFB" w14:paraId="78283167" w14:textId="77777777" w:rsidTr="00CF6727">
        <w:trPr>
          <w:ins w:id="322" w:author="ERCOT" w:date="2025-09-18T18:56:00Z"/>
        </w:trPr>
        <w:tc>
          <w:tcPr>
            <w:tcW w:w="1049" w:type="pct"/>
          </w:tcPr>
          <w:p w14:paraId="22B931FD" w14:textId="77777777" w:rsidR="00A07492" w:rsidRPr="00A1178F" w:rsidRDefault="00A07492" w:rsidP="00CF6727">
            <w:pPr>
              <w:spacing w:after="60"/>
              <w:rPr>
                <w:ins w:id="323" w:author="ERCOT" w:date="2025-09-18T18:56:00Z" w16du:dateUtc="2025-09-18T23:56:00Z"/>
                <w:iCs/>
                <w:sz w:val="20"/>
                <w:szCs w:val="20"/>
              </w:rPr>
            </w:pPr>
            <w:ins w:id="324" w:author="ERCOT" w:date="2025-09-18T18:56:00Z" w16du:dateUtc="2025-09-18T23:56:00Z">
              <w:r w:rsidRPr="005E3879">
                <w:rPr>
                  <w:iCs/>
                  <w:sz w:val="20"/>
                  <w:szCs w:val="20"/>
                </w:rPr>
                <w:t>DA</w:t>
              </w:r>
              <w:r>
                <w:rPr>
                  <w:iCs/>
                  <w:sz w:val="20"/>
                  <w:szCs w:val="20"/>
                </w:rPr>
                <w:t>DRR</w:t>
              </w:r>
              <w:r w:rsidRPr="005E3879">
                <w:rPr>
                  <w:iCs/>
                  <w:sz w:val="20"/>
                  <w:szCs w:val="20"/>
                </w:rPr>
                <w:t xml:space="preserve">OAWD </w:t>
              </w:r>
              <w:r w:rsidRPr="005E3879">
                <w:rPr>
                  <w:i/>
                  <w:iCs/>
                  <w:sz w:val="20"/>
                  <w:szCs w:val="20"/>
                  <w:vertAlign w:val="subscript"/>
                </w:rPr>
                <w:t>q</w:t>
              </w:r>
            </w:ins>
          </w:p>
        </w:tc>
        <w:tc>
          <w:tcPr>
            <w:tcW w:w="458" w:type="pct"/>
          </w:tcPr>
          <w:p w14:paraId="35BF7002" w14:textId="77777777" w:rsidR="00A07492" w:rsidRPr="00C43BCB" w:rsidRDefault="00A07492" w:rsidP="00CF6727">
            <w:pPr>
              <w:spacing w:after="60"/>
              <w:rPr>
                <w:ins w:id="325" w:author="ERCOT" w:date="2025-09-18T18:56:00Z" w16du:dateUtc="2025-09-18T23:56:00Z"/>
                <w:iCs/>
                <w:sz w:val="20"/>
                <w:szCs w:val="20"/>
              </w:rPr>
            </w:pPr>
            <w:ins w:id="326" w:author="ERCOT" w:date="2025-09-18T18:56:00Z" w16du:dateUtc="2025-09-18T23:56:00Z">
              <w:r>
                <w:rPr>
                  <w:iCs/>
                  <w:sz w:val="20"/>
                  <w:szCs w:val="20"/>
                </w:rPr>
                <w:t>MW</w:t>
              </w:r>
            </w:ins>
          </w:p>
        </w:tc>
        <w:tc>
          <w:tcPr>
            <w:tcW w:w="3493" w:type="pct"/>
          </w:tcPr>
          <w:p w14:paraId="0C38BFF1" w14:textId="5DA4FDEA" w:rsidR="00A07492" w:rsidRPr="00A1178F" w:rsidRDefault="00A07492" w:rsidP="00CF6727">
            <w:pPr>
              <w:spacing w:after="60"/>
              <w:rPr>
                <w:ins w:id="327" w:author="ERCOT" w:date="2025-09-18T18:56:00Z" w16du:dateUtc="2025-09-18T23:56:00Z"/>
                <w:i/>
                <w:iCs/>
                <w:sz w:val="20"/>
                <w:szCs w:val="20"/>
              </w:rPr>
            </w:pPr>
            <w:ins w:id="328" w:author="ERCOT" w:date="2025-09-18T18:56:00Z" w16du:dateUtc="2025-09-18T23:56:00Z">
              <w:r w:rsidRPr="001B6FC4">
                <w:rPr>
                  <w:i/>
                  <w:iCs/>
                  <w:sz w:val="20"/>
                  <w:szCs w:val="20"/>
                </w:rPr>
                <w:t xml:space="preserve">Day-Ahead </w:t>
              </w:r>
              <w:r w:rsidRPr="00C0015D">
                <w:rPr>
                  <w:i/>
                  <w:iCs/>
                  <w:sz w:val="20"/>
                  <w:szCs w:val="20"/>
                </w:rPr>
                <w:t xml:space="preserve">Dispatchable Reliability Reserve </w:t>
              </w:r>
              <w:r w:rsidRPr="00A1178F">
                <w:rPr>
                  <w:i/>
                  <w:iCs/>
                  <w:sz w:val="20"/>
                  <w:szCs w:val="20"/>
                </w:rPr>
                <w:t>Service</w:t>
              </w:r>
            </w:ins>
            <w:ins w:id="329" w:author="ERCOT" w:date="2025-09-18T18:56:00Z">
              <w:del w:id="330" w:author="ERCOT" w:date="2025-10-24T20:45:00Z">
                <w:r w:rsidRPr="00A1178F">
                  <w:rPr>
                    <w:i/>
                    <w:iCs/>
                    <w:sz w:val="20"/>
                    <w:szCs w:val="20"/>
                  </w:rPr>
                  <w:delText xml:space="preserve"> </w:delText>
                </w:r>
              </w:del>
            </w:ins>
            <w:ins w:id="331" w:author="ERCOT" w:date="2025-10-24T20:45:00Z">
              <w:r w:rsidR="7F783579" w:rsidRPr="4CD90589">
                <w:rPr>
                  <w:i/>
                  <w:iCs/>
                  <w:sz w:val="20"/>
                  <w:szCs w:val="20"/>
                </w:rPr>
                <w:t>-</w:t>
              </w:r>
            </w:ins>
            <w:ins w:id="332" w:author="ERCOT" w:date="2025-09-18T18:56:00Z" w16du:dateUtc="2025-09-18T23:56:00Z">
              <w:r w:rsidRPr="001B6FC4">
                <w:rPr>
                  <w:i/>
                  <w:iCs/>
                  <w:sz w:val="20"/>
                  <w:szCs w:val="20"/>
                </w:rPr>
                <w:t>Only Award per QSE —</w:t>
              </w:r>
              <w:r w:rsidRPr="00A07492">
                <w:rPr>
                  <w:sz w:val="20"/>
                  <w:szCs w:val="20"/>
                </w:rPr>
                <w:t xml:space="preserve">The </w:t>
              </w:r>
              <w:r>
                <w:rPr>
                  <w:sz w:val="20"/>
                  <w:szCs w:val="20"/>
                </w:rPr>
                <w:t>DRRS</w:t>
              </w:r>
            </w:ins>
            <w:ins w:id="333" w:author="ERCOT" w:date="2025-09-18T18:56:00Z">
              <w:del w:id="334" w:author="ERCOT" w:date="2025-10-24T20:45:00Z">
                <w:r w:rsidRPr="00A07492">
                  <w:rPr>
                    <w:sz w:val="20"/>
                    <w:szCs w:val="20"/>
                  </w:rPr>
                  <w:delText xml:space="preserve"> </w:delText>
                </w:r>
              </w:del>
            </w:ins>
            <w:ins w:id="335" w:author="ERCOT" w:date="2025-10-24T20:45:00Z">
              <w:r w:rsidR="17C596D4" w:rsidRPr="4CD90589">
                <w:rPr>
                  <w:sz w:val="20"/>
                  <w:szCs w:val="20"/>
                </w:rPr>
                <w:t>-</w:t>
              </w:r>
            </w:ins>
            <w:ins w:id="336" w:author="ERCOT" w:date="2025-09-18T18:56:00Z" w16du:dateUtc="2025-09-18T23:56:00Z">
              <w:r w:rsidRPr="00A07492">
                <w:rPr>
                  <w:sz w:val="20"/>
                  <w:szCs w:val="20"/>
                </w:rPr>
                <w:t xml:space="preserve">only capacity quantity awarded in DAM to QSE </w:t>
              </w:r>
              <w:r w:rsidRPr="00A07492">
                <w:rPr>
                  <w:i/>
                  <w:iCs/>
                  <w:sz w:val="20"/>
                  <w:szCs w:val="20"/>
                </w:rPr>
                <w:t>q</w:t>
              </w:r>
              <w:r w:rsidRPr="00A07492">
                <w:rPr>
                  <w:sz w:val="20"/>
                  <w:szCs w:val="20"/>
                </w:rPr>
                <w:t xml:space="preserve"> for the hour.</w:t>
              </w:r>
            </w:ins>
          </w:p>
        </w:tc>
      </w:tr>
      <w:tr w:rsidR="00A07492" w:rsidRPr="00782EFB" w14:paraId="18BE9164" w14:textId="77777777" w:rsidTr="00CF6727">
        <w:trPr>
          <w:ins w:id="337" w:author="ERCOT" w:date="2025-09-18T18:56:00Z"/>
        </w:trPr>
        <w:tc>
          <w:tcPr>
            <w:tcW w:w="1049" w:type="pct"/>
          </w:tcPr>
          <w:p w14:paraId="38FC26BE" w14:textId="77777777" w:rsidR="00A07492" w:rsidRPr="00782EFB" w:rsidRDefault="00A07492" w:rsidP="00CF6727">
            <w:pPr>
              <w:spacing w:after="60"/>
              <w:rPr>
                <w:ins w:id="338" w:author="ERCOT" w:date="2025-09-18T18:56:00Z" w16du:dateUtc="2025-09-18T23:56:00Z"/>
                <w:i/>
                <w:iCs/>
                <w:sz w:val="20"/>
                <w:szCs w:val="20"/>
              </w:rPr>
            </w:pPr>
            <w:ins w:id="339" w:author="ERCOT" w:date="2025-09-18T18:56:00Z" w16du:dateUtc="2025-09-18T23:56:00Z">
              <w:r w:rsidRPr="00782EFB">
                <w:rPr>
                  <w:i/>
                  <w:iCs/>
                  <w:sz w:val="20"/>
                  <w:szCs w:val="20"/>
                </w:rPr>
                <w:t>r</w:t>
              </w:r>
            </w:ins>
          </w:p>
        </w:tc>
        <w:tc>
          <w:tcPr>
            <w:tcW w:w="458" w:type="pct"/>
          </w:tcPr>
          <w:p w14:paraId="3C671746" w14:textId="77777777" w:rsidR="00A07492" w:rsidRPr="00782EFB" w:rsidRDefault="00A07492" w:rsidP="00CF6727">
            <w:pPr>
              <w:spacing w:after="60"/>
              <w:rPr>
                <w:ins w:id="340" w:author="ERCOT" w:date="2025-09-18T18:56:00Z" w16du:dateUtc="2025-09-18T23:56:00Z"/>
                <w:iCs/>
                <w:sz w:val="20"/>
                <w:szCs w:val="20"/>
              </w:rPr>
            </w:pPr>
            <w:ins w:id="341" w:author="ERCOT" w:date="2025-09-18T18:56:00Z" w16du:dateUtc="2025-09-18T23:56:00Z">
              <w:r w:rsidRPr="00782EFB">
                <w:rPr>
                  <w:iCs/>
                  <w:sz w:val="20"/>
                  <w:szCs w:val="20"/>
                </w:rPr>
                <w:t>none</w:t>
              </w:r>
            </w:ins>
          </w:p>
        </w:tc>
        <w:tc>
          <w:tcPr>
            <w:tcW w:w="3493" w:type="pct"/>
          </w:tcPr>
          <w:p w14:paraId="59F4A082" w14:textId="77777777" w:rsidR="00A07492" w:rsidRPr="00782EFB" w:rsidRDefault="00A07492" w:rsidP="00CF6727">
            <w:pPr>
              <w:spacing w:after="60"/>
              <w:rPr>
                <w:ins w:id="342" w:author="ERCOT" w:date="2025-09-18T18:56:00Z" w16du:dateUtc="2025-09-18T23:56:00Z"/>
                <w:iCs/>
                <w:sz w:val="20"/>
                <w:szCs w:val="20"/>
              </w:rPr>
            </w:pPr>
            <w:ins w:id="343" w:author="ERCOT" w:date="2025-09-18T18:56:00Z" w16du:dateUtc="2025-09-18T23:56:00Z">
              <w:r w:rsidRPr="00782EFB">
                <w:rPr>
                  <w:iCs/>
                  <w:sz w:val="20"/>
                  <w:szCs w:val="20"/>
                </w:rPr>
                <w:t>A Resource.</w:t>
              </w:r>
            </w:ins>
          </w:p>
        </w:tc>
      </w:tr>
      <w:tr w:rsidR="00A07492" w:rsidRPr="00782EFB" w14:paraId="0109BA10" w14:textId="77777777" w:rsidTr="00CF6727">
        <w:trPr>
          <w:ins w:id="344" w:author="ERCOT" w:date="2025-09-18T18:56:00Z"/>
        </w:trPr>
        <w:tc>
          <w:tcPr>
            <w:tcW w:w="1049" w:type="pct"/>
          </w:tcPr>
          <w:p w14:paraId="61DC6DF6" w14:textId="77777777" w:rsidR="00A07492" w:rsidRPr="00782EFB" w:rsidRDefault="00A07492" w:rsidP="00CF6727">
            <w:pPr>
              <w:spacing w:after="60"/>
              <w:rPr>
                <w:ins w:id="345" w:author="ERCOT" w:date="2025-09-18T18:56:00Z" w16du:dateUtc="2025-09-18T23:56:00Z"/>
                <w:i/>
                <w:iCs/>
                <w:sz w:val="20"/>
                <w:szCs w:val="20"/>
              </w:rPr>
            </w:pPr>
            <w:ins w:id="346" w:author="ERCOT" w:date="2025-09-18T18:56:00Z" w16du:dateUtc="2025-09-18T23:56:00Z">
              <w:r w:rsidRPr="00782EFB">
                <w:rPr>
                  <w:i/>
                  <w:iCs/>
                  <w:sz w:val="20"/>
                  <w:szCs w:val="20"/>
                </w:rPr>
                <w:t>q</w:t>
              </w:r>
            </w:ins>
          </w:p>
        </w:tc>
        <w:tc>
          <w:tcPr>
            <w:tcW w:w="458" w:type="pct"/>
          </w:tcPr>
          <w:p w14:paraId="60735EE4" w14:textId="77777777" w:rsidR="00A07492" w:rsidRPr="00782EFB" w:rsidRDefault="00A07492" w:rsidP="00CF6727">
            <w:pPr>
              <w:spacing w:after="60"/>
              <w:rPr>
                <w:ins w:id="347" w:author="ERCOT" w:date="2025-09-18T18:56:00Z" w16du:dateUtc="2025-09-18T23:56:00Z"/>
                <w:iCs/>
                <w:sz w:val="20"/>
                <w:szCs w:val="20"/>
              </w:rPr>
            </w:pPr>
            <w:ins w:id="348" w:author="ERCOT" w:date="2025-09-18T18:56:00Z" w16du:dateUtc="2025-09-18T23:56:00Z">
              <w:r w:rsidRPr="00782EFB">
                <w:rPr>
                  <w:iCs/>
                  <w:sz w:val="20"/>
                  <w:szCs w:val="20"/>
                </w:rPr>
                <w:t>none</w:t>
              </w:r>
            </w:ins>
          </w:p>
        </w:tc>
        <w:tc>
          <w:tcPr>
            <w:tcW w:w="3493" w:type="pct"/>
          </w:tcPr>
          <w:p w14:paraId="450C3994" w14:textId="77777777" w:rsidR="00A07492" w:rsidRPr="00782EFB" w:rsidRDefault="00A07492" w:rsidP="00CF6727">
            <w:pPr>
              <w:spacing w:after="60"/>
              <w:rPr>
                <w:ins w:id="349" w:author="ERCOT" w:date="2025-09-18T18:56:00Z" w16du:dateUtc="2025-09-18T23:56:00Z"/>
                <w:iCs/>
                <w:sz w:val="20"/>
                <w:szCs w:val="20"/>
              </w:rPr>
            </w:pPr>
            <w:ins w:id="350" w:author="ERCOT" w:date="2025-09-18T18:56:00Z" w16du:dateUtc="2025-09-18T23:56:00Z">
              <w:r w:rsidRPr="00782EFB">
                <w:rPr>
                  <w:iCs/>
                  <w:sz w:val="20"/>
                  <w:szCs w:val="20"/>
                </w:rPr>
                <w:t>A QSE.</w:t>
              </w:r>
            </w:ins>
          </w:p>
        </w:tc>
      </w:tr>
    </w:tbl>
    <w:p w14:paraId="6D339C60" w14:textId="77777777" w:rsidR="00A07492" w:rsidRPr="006145CA" w:rsidRDefault="00A07492" w:rsidP="00A07492">
      <w:pPr>
        <w:pStyle w:val="H5"/>
        <w:spacing w:before="480"/>
        <w:ind w:left="1627" w:hanging="1627"/>
        <w:rPr>
          <w:ins w:id="351" w:author="ERCOT" w:date="2025-09-18T18:56:00Z" w16du:dateUtc="2025-09-18T23:56:00Z"/>
          <w:b w:val="0"/>
          <w:bCs w:val="0"/>
          <w:i w:val="0"/>
          <w:iCs w:val="0"/>
        </w:rPr>
      </w:pPr>
      <w:bookmarkStart w:id="352" w:name="_Toc17707831"/>
      <w:bookmarkStart w:id="353" w:name="_Toc135990703"/>
      <w:commentRangeStart w:id="354"/>
      <w:ins w:id="355" w:author="ERCOT" w:date="2025-09-18T18:56:00Z" w16du:dateUtc="2025-09-18T23:56:00Z">
        <w:r w:rsidRPr="006145CA">
          <w:lastRenderedPageBreak/>
          <w:t>4.6.4.2.</w:t>
        </w:r>
        <w:r>
          <w:t>6</w:t>
        </w:r>
      </w:ins>
      <w:commentRangeEnd w:id="354"/>
      <w:r w:rsidR="00AE2304">
        <w:rPr>
          <w:rStyle w:val="CommentReference"/>
          <w:b w:val="0"/>
          <w:bCs w:val="0"/>
          <w:i w:val="0"/>
          <w:iCs w:val="0"/>
        </w:rPr>
        <w:commentReference w:id="354"/>
      </w:r>
      <w:ins w:id="356" w:author="ERCOT" w:date="2025-09-18T18:56:00Z" w16du:dateUtc="2025-09-18T23:56:00Z">
        <w:r w:rsidRPr="006145CA">
          <w:tab/>
        </w:r>
        <w:r>
          <w:t xml:space="preserve">Dispatchable Reliability Reserve Service </w:t>
        </w:r>
        <w:r w:rsidRPr="006145CA">
          <w:t>Charge</w:t>
        </w:r>
        <w:bookmarkEnd w:id="352"/>
        <w:bookmarkEnd w:id="353"/>
      </w:ins>
    </w:p>
    <w:p w14:paraId="7003014A" w14:textId="77777777" w:rsidR="00A07492" w:rsidRPr="006145CA" w:rsidRDefault="00A07492" w:rsidP="00A07492">
      <w:pPr>
        <w:spacing w:after="240"/>
        <w:ind w:left="720" w:hanging="720"/>
        <w:rPr>
          <w:ins w:id="357" w:author="ERCOT" w:date="2025-09-18T18:56:00Z" w16du:dateUtc="2025-09-18T23:56:00Z"/>
        </w:rPr>
      </w:pPr>
      <w:ins w:id="358" w:author="ERCOT" w:date="2025-09-18T18:56:00Z" w16du:dateUtc="2025-09-18T23:56:00Z">
        <w:r w:rsidRPr="006145CA">
          <w:t>(1)</w:t>
        </w:r>
        <w:r w:rsidRPr="006145CA">
          <w:tab/>
          <w:t xml:space="preserve">Each QSE shall </w:t>
        </w:r>
        <w:proofErr w:type="gramStart"/>
        <w:r w:rsidRPr="006145CA">
          <w:t>pay to</w:t>
        </w:r>
        <w:proofErr w:type="gramEnd"/>
        <w:r w:rsidRPr="006145CA">
          <w:t xml:space="preserve"> ERCOT or be paid by ERCOT a </w:t>
        </w:r>
        <w:r>
          <w:t>DRRS</w:t>
        </w:r>
        <w:r w:rsidRPr="006145CA">
          <w:t xml:space="preserve"> charge for each hour as follows:</w:t>
        </w:r>
      </w:ins>
    </w:p>
    <w:p w14:paraId="3E556759" w14:textId="77777777" w:rsidR="00A07492" w:rsidRPr="006145CA" w:rsidRDefault="00A07492" w:rsidP="00A07492">
      <w:pPr>
        <w:tabs>
          <w:tab w:val="left" w:pos="2340"/>
          <w:tab w:val="left" w:pos="3420"/>
        </w:tabs>
        <w:spacing w:after="240"/>
        <w:ind w:left="3420" w:hanging="2700"/>
        <w:rPr>
          <w:ins w:id="359" w:author="ERCOT" w:date="2025-09-18T18:56:00Z" w16du:dateUtc="2025-09-18T23:56:00Z"/>
          <w:bCs/>
        </w:rPr>
      </w:pPr>
      <w:ins w:id="360" w:author="ERCOT" w:date="2025-09-18T18:56:00Z" w16du:dateUtc="2025-09-18T23:56:00Z">
        <w:r w:rsidRPr="006145CA">
          <w:rPr>
            <w:bCs/>
          </w:rPr>
          <w:t>DA</w:t>
        </w:r>
        <w:r>
          <w:rPr>
            <w:bCs/>
          </w:rPr>
          <w:t>DRR</w:t>
        </w:r>
        <w:r w:rsidRPr="006145CA">
          <w:rPr>
            <w:bCs/>
          </w:rPr>
          <w:t xml:space="preserve">AMT </w:t>
        </w:r>
        <w:r w:rsidRPr="006145CA">
          <w:rPr>
            <w:bCs/>
            <w:i/>
            <w:vertAlign w:val="subscript"/>
          </w:rPr>
          <w:t>q</w:t>
        </w:r>
        <w:r w:rsidRPr="006145CA">
          <w:rPr>
            <w:bCs/>
          </w:rPr>
          <w:tab/>
          <w:t>=</w:t>
        </w:r>
        <w:r w:rsidRPr="006145CA">
          <w:rPr>
            <w:bCs/>
          </w:rPr>
          <w:tab/>
        </w:r>
        <w:r w:rsidRPr="006145CA">
          <w:rPr>
            <w:bCs/>
            <w:lang w:val="pt-BR"/>
          </w:rPr>
          <w:t>DA</w:t>
        </w:r>
        <w:r>
          <w:rPr>
            <w:bCs/>
            <w:lang w:val="pt-BR"/>
          </w:rPr>
          <w:t>DRR</w:t>
        </w:r>
        <w:r w:rsidRPr="006145CA">
          <w:rPr>
            <w:bCs/>
            <w:lang w:val="pt-BR"/>
          </w:rPr>
          <w:t>PR</w:t>
        </w:r>
        <w:r w:rsidRPr="006145CA">
          <w:rPr>
            <w:bCs/>
          </w:rPr>
          <w:t xml:space="preserve"> * DA</w:t>
        </w:r>
        <w:r>
          <w:rPr>
            <w:bCs/>
          </w:rPr>
          <w:t>DRR</w:t>
        </w:r>
        <w:r w:rsidRPr="006145CA">
          <w:rPr>
            <w:bCs/>
          </w:rPr>
          <w:t xml:space="preserve">Q </w:t>
        </w:r>
        <w:r w:rsidRPr="006145CA">
          <w:rPr>
            <w:bCs/>
            <w:i/>
            <w:vertAlign w:val="subscript"/>
          </w:rPr>
          <w:t>q</w:t>
        </w:r>
      </w:ins>
    </w:p>
    <w:p w14:paraId="6D6A97B9" w14:textId="77777777" w:rsidR="00A07492" w:rsidRPr="006145CA" w:rsidRDefault="00A07492" w:rsidP="00A07492">
      <w:pPr>
        <w:spacing w:after="240"/>
        <w:rPr>
          <w:ins w:id="361" w:author="ERCOT" w:date="2025-09-18T18:56:00Z" w16du:dateUtc="2025-09-18T23:56:00Z"/>
          <w:lang w:val="pt-BR"/>
        </w:rPr>
      </w:pPr>
      <w:ins w:id="362" w:author="ERCOT" w:date="2025-09-18T18:56:00Z" w16du:dateUtc="2025-09-18T23:56:00Z">
        <w:r w:rsidRPr="006145CA">
          <w:rPr>
            <w:lang w:val="pt-BR"/>
          </w:rPr>
          <w:t>Where:</w:t>
        </w:r>
      </w:ins>
    </w:p>
    <w:p w14:paraId="2D4B7E9B" w14:textId="77777777" w:rsidR="00A07492" w:rsidRPr="008B5B97" w:rsidRDefault="00A07492" w:rsidP="00A07492">
      <w:pPr>
        <w:tabs>
          <w:tab w:val="left" w:pos="2340"/>
          <w:tab w:val="left" w:pos="3420"/>
        </w:tabs>
        <w:spacing w:after="240"/>
        <w:ind w:left="3420" w:hanging="2700"/>
        <w:rPr>
          <w:ins w:id="363" w:author="ERCOT" w:date="2025-09-18T18:56:00Z" w16du:dateUtc="2025-09-18T23:56:00Z"/>
          <w:bCs/>
          <w:lang w:val="pt-BR"/>
        </w:rPr>
      </w:pPr>
      <w:ins w:id="364" w:author="ERCOT" w:date="2025-09-18T18:56:00Z" w16du:dateUtc="2025-09-18T23:56:00Z">
        <w:r w:rsidRPr="008B5B97">
          <w:rPr>
            <w:bCs/>
            <w:lang w:val="pt-BR"/>
          </w:rPr>
          <w:t>DA</w:t>
        </w:r>
        <w:r>
          <w:rPr>
            <w:bCs/>
            <w:lang w:val="pt-BR"/>
          </w:rPr>
          <w:t>DRR</w:t>
        </w:r>
        <w:r w:rsidRPr="008B5B97">
          <w:rPr>
            <w:bCs/>
            <w:lang w:val="pt-BR"/>
          </w:rPr>
          <w:t>PR</w:t>
        </w:r>
        <w:r w:rsidRPr="008B5B97">
          <w:rPr>
            <w:bCs/>
            <w:lang w:val="pt-BR"/>
          </w:rPr>
          <w:tab/>
          <w:t xml:space="preserve">= </w:t>
        </w:r>
        <w:r w:rsidRPr="008B5B97">
          <w:rPr>
            <w:bCs/>
            <w:lang w:val="pt-BR"/>
          </w:rPr>
          <w:tab/>
          <w:t xml:space="preserve">(-1) * </w:t>
        </w:r>
        <w:r>
          <w:rPr>
            <w:bCs/>
            <w:lang w:val="pt-BR"/>
          </w:rPr>
          <w:t>DA</w:t>
        </w:r>
        <w:r w:rsidRPr="008B5B97">
          <w:rPr>
            <w:bCs/>
            <w:lang w:val="pt-BR"/>
          </w:rPr>
          <w:t>PC</w:t>
        </w:r>
        <w:r>
          <w:rPr>
            <w:bCs/>
            <w:lang w:val="pt-BR"/>
          </w:rPr>
          <w:t>DRR</w:t>
        </w:r>
        <w:r w:rsidRPr="008B5B97">
          <w:rPr>
            <w:bCs/>
            <w:lang w:val="pt-BR"/>
          </w:rPr>
          <w:t>AMTTOT / DA</w:t>
        </w:r>
        <w:r>
          <w:rPr>
            <w:bCs/>
            <w:lang w:val="pt-BR"/>
          </w:rPr>
          <w:t>DRR</w:t>
        </w:r>
        <w:r w:rsidRPr="008B5B97">
          <w:rPr>
            <w:bCs/>
            <w:lang w:val="pt-BR"/>
          </w:rPr>
          <w:t>QTOT</w:t>
        </w:r>
      </w:ins>
    </w:p>
    <w:p w14:paraId="4444D773" w14:textId="354EBF68" w:rsidR="00A07492" w:rsidRPr="002F6C89" w:rsidRDefault="65D3D77F" w:rsidP="79C6FA9D">
      <w:pPr>
        <w:tabs>
          <w:tab w:val="left" w:pos="2340"/>
          <w:tab w:val="left" w:pos="3420"/>
        </w:tabs>
        <w:spacing w:after="240"/>
        <w:ind w:left="3420" w:hanging="2700"/>
        <w:rPr>
          <w:ins w:id="365" w:author="ERCOT" w:date="2025-09-18T18:56:00Z" w16du:dateUtc="2025-09-18T23:56:00Z"/>
        </w:rPr>
      </w:pPr>
      <w:ins w:id="366" w:author="ERCOT" w:date="2025-09-18T18:56:00Z" w16du:dateUtc="2025-09-18T23:56:00Z">
        <w:r>
          <w:t>DAPCDRRAMTTOT</w:t>
        </w:r>
        <w:r>
          <w:tab/>
          <w:t>=</w:t>
        </w:r>
        <w:r>
          <w:tab/>
        </w:r>
        <w:r>
          <w:rPr>
            <w:noProof/>
          </w:rPr>
          <w:drawing>
            <wp:inline distT="0" distB="0" distL="0" distR="0" wp14:anchorId="4E3E2217" wp14:editId="0C15E4DF">
              <wp:extent cx="167640" cy="266700"/>
              <wp:effectExtent l="0" t="0" r="0" b="0"/>
              <wp:docPr id="74658348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31">
                        <a:extLst>
                          <a:ext uri="{28A0092B-C50C-407E-A947-70E740481C1C}">
                            <a14:useLocalDpi xmlns:a14="http://schemas.microsoft.com/office/drawing/2010/main" val="0"/>
                          </a:ext>
                        </a:extLst>
                      </a:blip>
                      <a:stretch>
                        <a:fillRect/>
                      </a:stretch>
                    </pic:blipFill>
                    <pic:spPr>
                      <a:xfrm>
                        <a:off x="0" y="0"/>
                        <a:ext cx="167640" cy="266700"/>
                      </a:xfrm>
                      <a:prstGeom prst="rect">
                        <a:avLst/>
                      </a:prstGeom>
                    </pic:spPr>
                  </pic:pic>
                </a:graphicData>
              </a:graphic>
            </wp:inline>
          </w:drawing>
        </w:r>
        <w:r>
          <w:t xml:space="preserve">(PCDRRAMT </w:t>
        </w:r>
        <w:r w:rsidRPr="141EBFE9">
          <w:rPr>
            <w:i/>
            <w:iCs/>
            <w:vertAlign w:val="subscript"/>
          </w:rPr>
          <w:t>q</w:t>
        </w:r>
        <w:r>
          <w:t xml:space="preserve"> + DAPCDRROAMT </w:t>
        </w:r>
        <w:r w:rsidRPr="141EBFE9">
          <w:rPr>
            <w:i/>
            <w:iCs/>
            <w:vertAlign w:val="subscript"/>
          </w:rPr>
          <w:t>q</w:t>
        </w:r>
        <w:r>
          <w:t>)</w:t>
        </w:r>
      </w:ins>
    </w:p>
    <w:p w14:paraId="200A3A22" w14:textId="77777777" w:rsidR="00A07492" w:rsidRPr="008B5B97" w:rsidRDefault="00A07492" w:rsidP="00A07492">
      <w:pPr>
        <w:tabs>
          <w:tab w:val="left" w:pos="2340"/>
          <w:tab w:val="left" w:pos="3420"/>
        </w:tabs>
        <w:spacing w:after="240"/>
        <w:ind w:left="3420" w:hanging="2700"/>
        <w:rPr>
          <w:ins w:id="367" w:author="ERCOT" w:date="2025-09-18T18:56:00Z" w16du:dateUtc="2025-09-18T23:56:00Z"/>
          <w:bCs/>
          <w:lang w:val="pt-BR"/>
        </w:rPr>
      </w:pPr>
    </w:p>
    <w:p w14:paraId="4364FEA5" w14:textId="62619886" w:rsidR="00A07492" w:rsidRPr="006145CA" w:rsidRDefault="65D3D77F" w:rsidP="79C6FA9D">
      <w:pPr>
        <w:tabs>
          <w:tab w:val="left" w:pos="2340"/>
          <w:tab w:val="left" w:pos="3420"/>
        </w:tabs>
        <w:spacing w:after="240"/>
        <w:ind w:left="3420" w:hanging="2700"/>
        <w:rPr>
          <w:ins w:id="368" w:author="ERCOT" w:date="2025-09-18T18:56:00Z" w16du:dateUtc="2025-09-18T23:56:00Z"/>
          <w:lang w:val="pt-BR"/>
        </w:rPr>
      </w:pPr>
      <w:ins w:id="369" w:author="ERCOT" w:date="2025-09-18T18:56:00Z" w16du:dateUtc="2025-09-18T23:56:00Z">
        <w:r w:rsidRPr="141EBFE9">
          <w:rPr>
            <w:lang w:val="pt-BR"/>
          </w:rPr>
          <w:t>DADRRQTOT</w:t>
        </w:r>
        <w:r>
          <w:tab/>
        </w:r>
        <w:r w:rsidRPr="141EBFE9">
          <w:rPr>
            <w:lang w:val="pt-BR"/>
          </w:rPr>
          <w:t>=</w:t>
        </w:r>
        <w:r>
          <w:tab/>
        </w:r>
        <w:r>
          <w:rPr>
            <w:noProof/>
          </w:rPr>
          <w:drawing>
            <wp:inline distT="0" distB="0" distL="0" distR="0" wp14:anchorId="5413F2F5" wp14:editId="4A4CCB02">
              <wp:extent cx="167640" cy="266700"/>
              <wp:effectExtent l="0" t="0" r="0" b="0"/>
              <wp:docPr id="20110344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31">
                        <a:extLst>
                          <a:ext uri="{28A0092B-C50C-407E-A947-70E740481C1C}">
                            <a14:useLocalDpi xmlns:a14="http://schemas.microsoft.com/office/drawing/2010/main" val="0"/>
                          </a:ext>
                        </a:extLst>
                      </a:blip>
                      <a:stretch>
                        <a:fillRect/>
                      </a:stretch>
                    </pic:blipFill>
                    <pic:spPr>
                      <a:xfrm>
                        <a:off x="0" y="0"/>
                        <a:ext cx="167640" cy="266700"/>
                      </a:xfrm>
                      <a:prstGeom prst="rect">
                        <a:avLst/>
                      </a:prstGeom>
                    </pic:spPr>
                  </pic:pic>
                </a:graphicData>
              </a:graphic>
            </wp:inline>
          </w:drawing>
        </w:r>
        <w:r w:rsidRPr="141EBFE9">
          <w:rPr>
            <w:lang w:val="pt-BR"/>
          </w:rPr>
          <w:t xml:space="preserve">DADRRQ </w:t>
        </w:r>
        <w:r w:rsidRPr="141EBFE9">
          <w:rPr>
            <w:i/>
            <w:iCs/>
            <w:vertAlign w:val="subscript"/>
            <w:lang w:val="pt-BR"/>
          </w:rPr>
          <w:t>q</w:t>
        </w:r>
      </w:ins>
    </w:p>
    <w:p w14:paraId="1489E70C" w14:textId="77777777" w:rsidR="00A07492" w:rsidRPr="008B5B97" w:rsidRDefault="00A07492" w:rsidP="00A07492">
      <w:pPr>
        <w:tabs>
          <w:tab w:val="left" w:pos="2340"/>
          <w:tab w:val="left" w:pos="3420"/>
        </w:tabs>
        <w:spacing w:after="240"/>
        <w:ind w:left="3420" w:hanging="2700"/>
        <w:rPr>
          <w:ins w:id="370" w:author="ERCOT" w:date="2025-09-18T18:56:00Z" w16du:dateUtc="2025-09-18T23:56:00Z"/>
          <w:bCs/>
          <w:lang w:val="pt-BR"/>
        </w:rPr>
      </w:pPr>
      <w:ins w:id="371" w:author="ERCOT" w:date="2025-09-18T18:56:00Z" w16du:dateUtc="2025-09-18T23:56:00Z">
        <w:r w:rsidRPr="008B5B97">
          <w:rPr>
            <w:bCs/>
            <w:lang w:val="pt-BR"/>
          </w:rPr>
          <w:t>DA</w:t>
        </w:r>
        <w:r>
          <w:rPr>
            <w:bCs/>
            <w:lang w:val="pt-BR"/>
          </w:rPr>
          <w:t>DRR</w:t>
        </w:r>
        <w:r w:rsidRPr="008B5B97">
          <w:rPr>
            <w:bCs/>
            <w:lang w:val="pt-BR"/>
          </w:rPr>
          <w:t xml:space="preserve">Q </w:t>
        </w:r>
        <w:r w:rsidRPr="008B5B97">
          <w:rPr>
            <w:bCs/>
            <w:i/>
            <w:vertAlign w:val="subscript"/>
            <w:lang w:val="pt-BR"/>
          </w:rPr>
          <w:t>q</w:t>
        </w:r>
        <w:r w:rsidRPr="008B5B97">
          <w:rPr>
            <w:bCs/>
            <w:lang w:val="pt-BR"/>
          </w:rPr>
          <w:tab/>
          <w:t>=</w:t>
        </w:r>
        <w:r w:rsidRPr="008B5B97">
          <w:rPr>
            <w:bCs/>
            <w:lang w:val="pt-BR"/>
          </w:rPr>
          <w:tab/>
          <w:t>DA</w:t>
        </w:r>
        <w:r>
          <w:rPr>
            <w:bCs/>
            <w:lang w:val="pt-BR"/>
          </w:rPr>
          <w:t>DRR</w:t>
        </w:r>
        <w:r w:rsidRPr="008B5B97">
          <w:rPr>
            <w:bCs/>
            <w:lang w:val="pt-BR"/>
          </w:rPr>
          <w:t xml:space="preserve">O </w:t>
        </w:r>
        <w:r w:rsidRPr="008B5B97">
          <w:rPr>
            <w:bCs/>
            <w:i/>
            <w:vertAlign w:val="subscript"/>
            <w:lang w:val="pt-BR"/>
          </w:rPr>
          <w:t>q</w:t>
        </w:r>
        <w:r w:rsidRPr="008B5B97">
          <w:rPr>
            <w:bCs/>
            <w:lang w:val="pt-BR"/>
          </w:rPr>
          <w:t xml:space="preserve"> – DASA</w:t>
        </w:r>
        <w:r>
          <w:rPr>
            <w:bCs/>
            <w:lang w:val="pt-BR"/>
          </w:rPr>
          <w:t>DRR</w:t>
        </w:r>
        <w:r w:rsidRPr="008B5B97">
          <w:rPr>
            <w:bCs/>
            <w:lang w:val="pt-BR"/>
          </w:rPr>
          <w:t xml:space="preserve">Q </w:t>
        </w:r>
        <w:r w:rsidRPr="008B5B97">
          <w:rPr>
            <w:bCs/>
            <w:i/>
            <w:vertAlign w:val="subscript"/>
            <w:lang w:val="pt-BR"/>
          </w:rPr>
          <w:t>q</w:t>
        </w:r>
      </w:ins>
    </w:p>
    <w:p w14:paraId="09716871" w14:textId="77777777" w:rsidR="00A07492" w:rsidRPr="006145CA" w:rsidRDefault="00A07492" w:rsidP="00A07492">
      <w:pPr>
        <w:rPr>
          <w:ins w:id="372" w:author="ERCOT" w:date="2025-09-18T18:56:00Z" w16du:dateUtc="2025-09-18T23:56:00Z"/>
        </w:rPr>
      </w:pPr>
      <w:ins w:id="373" w:author="ERCOT" w:date="2025-09-18T18:56:00Z" w16du:dateUtc="2025-09-18T23:56:00Z">
        <w:r w:rsidRPr="006145CA">
          <w:t xml:space="preserve">The above variables are defined as follows: </w:t>
        </w:r>
      </w:ins>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A07492" w:rsidRPr="006145CA" w14:paraId="798DB599" w14:textId="77777777" w:rsidTr="00CF6727">
        <w:trPr>
          <w:tblHeader/>
          <w:ins w:id="374" w:author="ERCOT" w:date="2025-09-18T18:56:00Z"/>
        </w:trPr>
        <w:tc>
          <w:tcPr>
            <w:tcW w:w="1144" w:type="pct"/>
          </w:tcPr>
          <w:p w14:paraId="5EC0698D" w14:textId="77777777" w:rsidR="00A07492" w:rsidRPr="006145CA" w:rsidRDefault="00A07492" w:rsidP="00CF6727">
            <w:pPr>
              <w:spacing w:after="240"/>
              <w:rPr>
                <w:ins w:id="375" w:author="ERCOT" w:date="2025-09-18T18:56:00Z" w16du:dateUtc="2025-09-18T23:56:00Z"/>
                <w:b/>
                <w:iCs/>
                <w:sz w:val="20"/>
                <w:szCs w:val="20"/>
              </w:rPr>
            </w:pPr>
            <w:ins w:id="376" w:author="ERCOT" w:date="2025-09-18T18:56:00Z" w16du:dateUtc="2025-09-18T23:56:00Z">
              <w:r w:rsidRPr="006145CA">
                <w:rPr>
                  <w:b/>
                  <w:iCs/>
                  <w:sz w:val="20"/>
                  <w:szCs w:val="20"/>
                </w:rPr>
                <w:t>Variable</w:t>
              </w:r>
            </w:ins>
          </w:p>
        </w:tc>
        <w:tc>
          <w:tcPr>
            <w:tcW w:w="520" w:type="pct"/>
          </w:tcPr>
          <w:p w14:paraId="169E3066" w14:textId="77777777" w:rsidR="00A07492" w:rsidRPr="006145CA" w:rsidRDefault="00A07492" w:rsidP="00CF6727">
            <w:pPr>
              <w:spacing w:after="240"/>
              <w:rPr>
                <w:ins w:id="377" w:author="ERCOT" w:date="2025-09-18T18:56:00Z" w16du:dateUtc="2025-09-18T23:56:00Z"/>
                <w:b/>
                <w:iCs/>
                <w:sz w:val="20"/>
                <w:szCs w:val="20"/>
              </w:rPr>
            </w:pPr>
            <w:ins w:id="378" w:author="ERCOT" w:date="2025-09-18T18:56:00Z" w16du:dateUtc="2025-09-18T23:56:00Z">
              <w:r w:rsidRPr="006145CA">
                <w:rPr>
                  <w:b/>
                  <w:iCs/>
                  <w:sz w:val="20"/>
                  <w:szCs w:val="20"/>
                </w:rPr>
                <w:t>Unit</w:t>
              </w:r>
            </w:ins>
          </w:p>
        </w:tc>
        <w:tc>
          <w:tcPr>
            <w:tcW w:w="3336" w:type="pct"/>
          </w:tcPr>
          <w:p w14:paraId="4DB37B4A" w14:textId="77777777" w:rsidR="00A07492" w:rsidRPr="006145CA" w:rsidRDefault="00A07492" w:rsidP="00CF6727">
            <w:pPr>
              <w:spacing w:after="240"/>
              <w:rPr>
                <w:ins w:id="379" w:author="ERCOT" w:date="2025-09-18T18:56:00Z" w16du:dateUtc="2025-09-18T23:56:00Z"/>
                <w:b/>
                <w:iCs/>
                <w:sz w:val="20"/>
                <w:szCs w:val="20"/>
              </w:rPr>
            </w:pPr>
            <w:ins w:id="380" w:author="ERCOT" w:date="2025-09-18T18:56:00Z" w16du:dateUtc="2025-09-18T23:56:00Z">
              <w:r w:rsidRPr="006145CA">
                <w:rPr>
                  <w:b/>
                  <w:iCs/>
                  <w:sz w:val="20"/>
                  <w:szCs w:val="20"/>
                </w:rPr>
                <w:t>Definition</w:t>
              </w:r>
            </w:ins>
          </w:p>
        </w:tc>
      </w:tr>
      <w:tr w:rsidR="00A07492" w:rsidRPr="006145CA" w14:paraId="6FD99F42" w14:textId="77777777" w:rsidTr="00CF6727">
        <w:trPr>
          <w:ins w:id="381" w:author="ERCOT" w:date="2025-09-18T18:56:00Z"/>
        </w:trPr>
        <w:tc>
          <w:tcPr>
            <w:tcW w:w="1144" w:type="pct"/>
          </w:tcPr>
          <w:p w14:paraId="4C7CA81E" w14:textId="77777777" w:rsidR="00A07492" w:rsidRPr="006145CA" w:rsidRDefault="00A07492" w:rsidP="00CF6727">
            <w:pPr>
              <w:spacing w:after="60"/>
              <w:rPr>
                <w:ins w:id="382" w:author="ERCOT" w:date="2025-09-18T18:56:00Z" w16du:dateUtc="2025-09-18T23:56:00Z"/>
                <w:iCs/>
                <w:sz w:val="20"/>
                <w:szCs w:val="20"/>
              </w:rPr>
            </w:pPr>
            <w:ins w:id="383" w:author="ERCOT" w:date="2025-09-18T18:56:00Z" w16du:dateUtc="2025-09-18T23:56:00Z">
              <w:r w:rsidRPr="006145CA">
                <w:rPr>
                  <w:iCs/>
                  <w:sz w:val="20"/>
                  <w:szCs w:val="20"/>
                </w:rPr>
                <w:t>DA</w:t>
              </w:r>
              <w:r>
                <w:rPr>
                  <w:iCs/>
                  <w:sz w:val="20"/>
                  <w:szCs w:val="20"/>
                </w:rPr>
                <w:t>DRR</w:t>
              </w:r>
              <w:r w:rsidRPr="006145CA">
                <w:rPr>
                  <w:iCs/>
                  <w:sz w:val="20"/>
                  <w:szCs w:val="20"/>
                </w:rPr>
                <w:t xml:space="preserve">AMT </w:t>
              </w:r>
              <w:r w:rsidRPr="006145CA">
                <w:rPr>
                  <w:i/>
                  <w:iCs/>
                  <w:sz w:val="20"/>
                  <w:szCs w:val="20"/>
                  <w:vertAlign w:val="subscript"/>
                </w:rPr>
                <w:t>q</w:t>
              </w:r>
            </w:ins>
          </w:p>
        </w:tc>
        <w:tc>
          <w:tcPr>
            <w:tcW w:w="520" w:type="pct"/>
          </w:tcPr>
          <w:p w14:paraId="654A5259" w14:textId="77777777" w:rsidR="00A07492" w:rsidRPr="006145CA" w:rsidRDefault="00A07492" w:rsidP="00CF6727">
            <w:pPr>
              <w:spacing w:after="60"/>
              <w:rPr>
                <w:ins w:id="384" w:author="ERCOT" w:date="2025-09-18T18:56:00Z" w16du:dateUtc="2025-09-18T23:56:00Z"/>
                <w:iCs/>
                <w:sz w:val="20"/>
                <w:szCs w:val="20"/>
              </w:rPr>
            </w:pPr>
            <w:ins w:id="385" w:author="ERCOT" w:date="2025-09-18T18:56:00Z" w16du:dateUtc="2025-09-18T23:56:00Z">
              <w:r w:rsidRPr="006145CA">
                <w:rPr>
                  <w:iCs/>
                  <w:sz w:val="20"/>
                  <w:szCs w:val="20"/>
                </w:rPr>
                <w:t>$</w:t>
              </w:r>
            </w:ins>
          </w:p>
        </w:tc>
        <w:tc>
          <w:tcPr>
            <w:tcW w:w="3336" w:type="pct"/>
          </w:tcPr>
          <w:p w14:paraId="6F461D29" w14:textId="77777777" w:rsidR="00A07492" w:rsidRPr="006145CA" w:rsidRDefault="00A07492" w:rsidP="00CF6727">
            <w:pPr>
              <w:spacing w:after="60"/>
              <w:rPr>
                <w:ins w:id="386" w:author="ERCOT" w:date="2025-09-18T18:56:00Z" w16du:dateUtc="2025-09-18T23:56:00Z"/>
                <w:iCs/>
                <w:sz w:val="20"/>
                <w:szCs w:val="20"/>
              </w:rPr>
            </w:pPr>
            <w:ins w:id="387" w:author="ERCOT" w:date="2025-09-18T18:56:00Z" w16du:dateUtc="2025-09-18T23:56:00Z">
              <w:r w:rsidRPr="006145CA">
                <w:rPr>
                  <w:i/>
                  <w:iCs/>
                  <w:sz w:val="20"/>
                  <w:szCs w:val="20"/>
                </w:rPr>
                <w:t xml:space="preserve">Day-Ahead </w:t>
              </w:r>
              <w:r w:rsidRPr="00136190">
                <w:rPr>
                  <w:i/>
                  <w:iCs/>
                  <w:sz w:val="20"/>
                  <w:szCs w:val="20"/>
                </w:rPr>
                <w:t xml:space="preserve">Dispatchable Reliability Reserve </w:t>
              </w:r>
              <w:r>
                <w:rPr>
                  <w:i/>
                  <w:iCs/>
                  <w:sz w:val="20"/>
                  <w:szCs w:val="20"/>
                </w:rPr>
                <w:t xml:space="preserve">Service </w:t>
              </w:r>
              <w:r w:rsidRPr="006145CA">
                <w:rPr>
                  <w:i/>
                  <w:iCs/>
                  <w:sz w:val="20"/>
                  <w:szCs w:val="20"/>
                </w:rPr>
                <w:t>Amount per QSE</w:t>
              </w:r>
              <w:r w:rsidRPr="006145CA">
                <w:rPr>
                  <w:iCs/>
                  <w:sz w:val="20"/>
                  <w:szCs w:val="20"/>
                </w:rPr>
                <w:t xml:space="preserve">—QSE </w:t>
              </w:r>
              <w:r w:rsidRPr="006145CA">
                <w:rPr>
                  <w:i/>
                  <w:iCs/>
                  <w:sz w:val="20"/>
                  <w:szCs w:val="20"/>
                </w:rPr>
                <w:t>q</w:t>
              </w:r>
              <w:r w:rsidRPr="006145CA">
                <w:rPr>
                  <w:iCs/>
                  <w:sz w:val="20"/>
                  <w:szCs w:val="20"/>
                </w:rPr>
                <w:t xml:space="preserve">’s share of the DAM cost for </w:t>
              </w:r>
              <w:r>
                <w:rPr>
                  <w:iCs/>
                  <w:sz w:val="20"/>
                  <w:szCs w:val="20"/>
                </w:rPr>
                <w:t>DRRS</w:t>
              </w:r>
              <w:r w:rsidRPr="006145CA">
                <w:rPr>
                  <w:iCs/>
                  <w:sz w:val="20"/>
                  <w:szCs w:val="20"/>
                </w:rPr>
                <w:t>, for the hour.</w:t>
              </w:r>
            </w:ins>
          </w:p>
        </w:tc>
      </w:tr>
      <w:tr w:rsidR="00A07492" w:rsidRPr="006145CA" w14:paraId="7EE3A723" w14:textId="77777777" w:rsidTr="00CF6727">
        <w:trPr>
          <w:ins w:id="388" w:author="ERCOT" w:date="2025-09-18T18:56:00Z"/>
        </w:trPr>
        <w:tc>
          <w:tcPr>
            <w:tcW w:w="1144" w:type="pct"/>
          </w:tcPr>
          <w:p w14:paraId="0ABFA070" w14:textId="77777777" w:rsidR="00A07492" w:rsidRPr="006145CA" w:rsidRDefault="00A07492" w:rsidP="00CF6727">
            <w:pPr>
              <w:spacing w:after="60"/>
              <w:rPr>
                <w:ins w:id="389" w:author="ERCOT" w:date="2025-09-18T18:56:00Z" w16du:dateUtc="2025-09-18T23:56:00Z"/>
                <w:iCs/>
                <w:sz w:val="20"/>
                <w:szCs w:val="20"/>
              </w:rPr>
            </w:pPr>
            <w:ins w:id="390" w:author="ERCOT" w:date="2025-09-18T18:56:00Z" w16du:dateUtc="2025-09-18T23:56:00Z">
              <w:r w:rsidRPr="006145CA">
                <w:rPr>
                  <w:iCs/>
                  <w:sz w:val="20"/>
                  <w:szCs w:val="20"/>
                </w:rPr>
                <w:t>DA</w:t>
              </w:r>
              <w:r>
                <w:rPr>
                  <w:iCs/>
                  <w:sz w:val="20"/>
                  <w:szCs w:val="20"/>
                </w:rPr>
                <w:t>DRR</w:t>
              </w:r>
              <w:r w:rsidRPr="006145CA">
                <w:rPr>
                  <w:iCs/>
                  <w:sz w:val="20"/>
                  <w:szCs w:val="20"/>
                </w:rPr>
                <w:t>PR</w:t>
              </w:r>
            </w:ins>
          </w:p>
        </w:tc>
        <w:tc>
          <w:tcPr>
            <w:tcW w:w="520" w:type="pct"/>
          </w:tcPr>
          <w:p w14:paraId="747AAD18" w14:textId="77777777" w:rsidR="00A07492" w:rsidRPr="006145CA" w:rsidRDefault="00A07492" w:rsidP="00CF6727">
            <w:pPr>
              <w:spacing w:after="60"/>
              <w:rPr>
                <w:ins w:id="391" w:author="ERCOT" w:date="2025-09-18T18:56:00Z" w16du:dateUtc="2025-09-18T23:56:00Z"/>
                <w:iCs/>
                <w:sz w:val="20"/>
                <w:szCs w:val="20"/>
              </w:rPr>
            </w:pPr>
            <w:ins w:id="392" w:author="ERCOT" w:date="2025-09-18T18:56:00Z" w16du:dateUtc="2025-09-18T23:56:00Z">
              <w:r w:rsidRPr="006145CA">
                <w:rPr>
                  <w:iCs/>
                  <w:sz w:val="20"/>
                  <w:szCs w:val="20"/>
                </w:rPr>
                <w:t xml:space="preserve">$/MW </w:t>
              </w:r>
              <w:r>
                <w:rPr>
                  <w:iCs/>
                  <w:sz w:val="20"/>
                  <w:szCs w:val="20"/>
                </w:rPr>
                <w:t>per hour</w:t>
              </w:r>
            </w:ins>
          </w:p>
        </w:tc>
        <w:tc>
          <w:tcPr>
            <w:tcW w:w="3336" w:type="pct"/>
          </w:tcPr>
          <w:p w14:paraId="214F6BB4" w14:textId="77777777" w:rsidR="00A07492" w:rsidRPr="006145CA" w:rsidRDefault="00A07492" w:rsidP="00CF6727">
            <w:pPr>
              <w:spacing w:after="60"/>
              <w:rPr>
                <w:ins w:id="393" w:author="ERCOT" w:date="2025-09-18T18:56:00Z" w16du:dateUtc="2025-09-18T23:56:00Z"/>
                <w:iCs/>
                <w:sz w:val="20"/>
                <w:szCs w:val="20"/>
              </w:rPr>
            </w:pPr>
            <w:ins w:id="394" w:author="ERCOT" w:date="2025-09-18T18:56:00Z" w16du:dateUtc="2025-09-18T23:56:00Z">
              <w:r w:rsidRPr="006145CA">
                <w:rPr>
                  <w:i/>
                  <w:iCs/>
                  <w:sz w:val="20"/>
                  <w:szCs w:val="20"/>
                </w:rPr>
                <w:t xml:space="preserve">Day-Ahead </w:t>
              </w:r>
              <w:r w:rsidRPr="00136190">
                <w:rPr>
                  <w:i/>
                  <w:iCs/>
                  <w:sz w:val="20"/>
                  <w:szCs w:val="20"/>
                </w:rPr>
                <w:t xml:space="preserve">Dispatchable Reliability Reserve </w:t>
              </w:r>
              <w:r>
                <w:rPr>
                  <w:i/>
                  <w:iCs/>
                  <w:sz w:val="20"/>
                  <w:szCs w:val="20"/>
                </w:rPr>
                <w:t xml:space="preserve">Service </w:t>
              </w:r>
              <w:r w:rsidRPr="006145CA">
                <w:rPr>
                  <w:i/>
                  <w:iCs/>
                  <w:sz w:val="20"/>
                  <w:szCs w:val="20"/>
                </w:rPr>
                <w:t>Price</w:t>
              </w:r>
              <w:r w:rsidRPr="006145CA">
                <w:rPr>
                  <w:iCs/>
                  <w:sz w:val="20"/>
                  <w:szCs w:val="20"/>
                </w:rPr>
                <w:t xml:space="preserve">—The Day-Ahead </w:t>
              </w:r>
              <w:r>
                <w:rPr>
                  <w:iCs/>
                  <w:sz w:val="20"/>
                  <w:szCs w:val="20"/>
                </w:rPr>
                <w:t>DRRS</w:t>
              </w:r>
              <w:r w:rsidRPr="006145CA">
                <w:rPr>
                  <w:iCs/>
                  <w:sz w:val="20"/>
                  <w:szCs w:val="20"/>
                </w:rPr>
                <w:t xml:space="preserve"> price for the hour.</w:t>
              </w:r>
            </w:ins>
          </w:p>
        </w:tc>
      </w:tr>
      <w:tr w:rsidR="00A07492" w:rsidRPr="006145CA" w14:paraId="4961BEFB" w14:textId="77777777" w:rsidTr="00CF6727">
        <w:trPr>
          <w:ins w:id="395" w:author="ERCOT" w:date="2025-09-18T18:56:00Z"/>
        </w:trPr>
        <w:tc>
          <w:tcPr>
            <w:tcW w:w="1144" w:type="pct"/>
          </w:tcPr>
          <w:p w14:paraId="7E8FE63E" w14:textId="77777777" w:rsidR="00A07492" w:rsidRPr="006145CA" w:rsidRDefault="00A07492" w:rsidP="00CF6727">
            <w:pPr>
              <w:spacing w:after="60"/>
              <w:rPr>
                <w:ins w:id="396" w:author="ERCOT" w:date="2025-09-18T18:56:00Z" w16du:dateUtc="2025-09-18T23:56:00Z"/>
                <w:iCs/>
                <w:sz w:val="20"/>
                <w:szCs w:val="20"/>
              </w:rPr>
            </w:pPr>
            <w:ins w:id="397" w:author="ERCOT" w:date="2025-09-18T18:56:00Z" w16du:dateUtc="2025-09-18T23:56:00Z">
              <w:r w:rsidRPr="006145CA">
                <w:rPr>
                  <w:iCs/>
                  <w:sz w:val="20"/>
                  <w:szCs w:val="20"/>
                </w:rPr>
                <w:t>DA</w:t>
              </w:r>
              <w:r>
                <w:rPr>
                  <w:iCs/>
                  <w:sz w:val="20"/>
                  <w:szCs w:val="20"/>
                </w:rPr>
                <w:t>DRR</w:t>
              </w:r>
              <w:r w:rsidRPr="006145CA">
                <w:rPr>
                  <w:iCs/>
                  <w:sz w:val="20"/>
                  <w:szCs w:val="20"/>
                </w:rPr>
                <w:t xml:space="preserve">Q </w:t>
              </w:r>
              <w:r w:rsidRPr="006145CA">
                <w:rPr>
                  <w:i/>
                  <w:iCs/>
                  <w:sz w:val="20"/>
                  <w:szCs w:val="20"/>
                  <w:vertAlign w:val="subscript"/>
                </w:rPr>
                <w:t>q</w:t>
              </w:r>
            </w:ins>
          </w:p>
        </w:tc>
        <w:tc>
          <w:tcPr>
            <w:tcW w:w="520" w:type="pct"/>
          </w:tcPr>
          <w:p w14:paraId="7180D487" w14:textId="77777777" w:rsidR="00A07492" w:rsidRPr="006145CA" w:rsidRDefault="00A07492" w:rsidP="00CF6727">
            <w:pPr>
              <w:spacing w:after="60"/>
              <w:rPr>
                <w:ins w:id="398" w:author="ERCOT" w:date="2025-09-18T18:56:00Z" w16du:dateUtc="2025-09-18T23:56:00Z"/>
                <w:iCs/>
                <w:sz w:val="20"/>
                <w:szCs w:val="20"/>
              </w:rPr>
            </w:pPr>
            <w:ins w:id="399" w:author="ERCOT" w:date="2025-09-18T18:56:00Z" w16du:dateUtc="2025-09-18T23:56:00Z">
              <w:r w:rsidRPr="006145CA">
                <w:rPr>
                  <w:iCs/>
                  <w:sz w:val="20"/>
                  <w:szCs w:val="20"/>
                </w:rPr>
                <w:t>MW</w:t>
              </w:r>
            </w:ins>
          </w:p>
        </w:tc>
        <w:tc>
          <w:tcPr>
            <w:tcW w:w="3336" w:type="pct"/>
          </w:tcPr>
          <w:p w14:paraId="7666308E" w14:textId="77777777" w:rsidR="00A07492" w:rsidRPr="006145CA" w:rsidRDefault="00A07492" w:rsidP="00CF6727">
            <w:pPr>
              <w:spacing w:after="60"/>
              <w:rPr>
                <w:ins w:id="400" w:author="ERCOT" w:date="2025-09-18T18:56:00Z" w16du:dateUtc="2025-09-18T23:56:00Z"/>
                <w:i/>
                <w:iCs/>
                <w:sz w:val="20"/>
                <w:szCs w:val="20"/>
              </w:rPr>
            </w:pPr>
            <w:ins w:id="401" w:author="ERCOT" w:date="2025-09-18T18:56:00Z" w16du:dateUtc="2025-09-18T23:56:00Z">
              <w:r w:rsidRPr="006145CA">
                <w:rPr>
                  <w:i/>
                  <w:iCs/>
                  <w:sz w:val="20"/>
                  <w:szCs w:val="20"/>
                </w:rPr>
                <w:t xml:space="preserve">Day-Ahead </w:t>
              </w:r>
              <w:r w:rsidRPr="00136190">
                <w:rPr>
                  <w:i/>
                  <w:iCs/>
                  <w:sz w:val="20"/>
                  <w:szCs w:val="20"/>
                </w:rPr>
                <w:t xml:space="preserve">Dispatchable Reliability Reserve </w:t>
              </w:r>
              <w:r>
                <w:rPr>
                  <w:i/>
                  <w:iCs/>
                  <w:sz w:val="20"/>
                  <w:szCs w:val="20"/>
                </w:rPr>
                <w:t xml:space="preserve">Service </w:t>
              </w:r>
              <w:r w:rsidRPr="006145CA">
                <w:rPr>
                  <w:i/>
                  <w:iCs/>
                  <w:sz w:val="20"/>
                  <w:szCs w:val="20"/>
                </w:rPr>
                <w:t>Quantity per QSE</w:t>
              </w:r>
              <w:r w:rsidRPr="006145CA">
                <w:rPr>
                  <w:iCs/>
                  <w:sz w:val="20"/>
                  <w:szCs w:val="20"/>
                </w:rPr>
                <w:t xml:space="preserve">—The QSE </w:t>
              </w:r>
              <w:r w:rsidRPr="006145CA">
                <w:rPr>
                  <w:i/>
                  <w:iCs/>
                  <w:sz w:val="20"/>
                  <w:szCs w:val="20"/>
                </w:rPr>
                <w:t>q</w:t>
              </w:r>
              <w:r w:rsidRPr="006145CA">
                <w:rPr>
                  <w:iCs/>
                  <w:sz w:val="20"/>
                  <w:szCs w:val="20"/>
                </w:rPr>
                <w:t xml:space="preserve">’s Day-Ahead Ancillary Service Obligation minus its self-arranged </w:t>
              </w:r>
              <w:r>
                <w:rPr>
                  <w:iCs/>
                  <w:sz w:val="20"/>
                  <w:szCs w:val="20"/>
                </w:rPr>
                <w:t>DRRS</w:t>
              </w:r>
              <w:r w:rsidRPr="006145CA">
                <w:rPr>
                  <w:iCs/>
                  <w:sz w:val="20"/>
                  <w:szCs w:val="20"/>
                </w:rPr>
                <w:t xml:space="preserve"> quantity for the hour.</w:t>
              </w:r>
            </w:ins>
          </w:p>
        </w:tc>
      </w:tr>
      <w:tr w:rsidR="00A07492" w:rsidRPr="006145CA" w14:paraId="27EAB43D" w14:textId="77777777" w:rsidTr="00CF6727">
        <w:trPr>
          <w:ins w:id="402" w:author="ERCOT" w:date="2025-09-18T18:56:00Z"/>
        </w:trPr>
        <w:tc>
          <w:tcPr>
            <w:tcW w:w="1144" w:type="pct"/>
          </w:tcPr>
          <w:p w14:paraId="45E885B7" w14:textId="77777777" w:rsidR="00A07492" w:rsidRPr="006145CA" w:rsidRDefault="00A07492" w:rsidP="00CF6727">
            <w:pPr>
              <w:spacing w:after="60"/>
              <w:rPr>
                <w:ins w:id="403" w:author="ERCOT" w:date="2025-09-18T18:56:00Z" w16du:dateUtc="2025-09-18T23:56:00Z"/>
                <w:iCs/>
                <w:sz w:val="20"/>
                <w:szCs w:val="20"/>
              </w:rPr>
            </w:pPr>
            <w:ins w:id="404" w:author="ERCOT" w:date="2025-09-18T18:56:00Z" w16du:dateUtc="2025-09-18T23:56:00Z">
              <w:r>
                <w:rPr>
                  <w:iCs/>
                  <w:sz w:val="20"/>
                  <w:szCs w:val="20"/>
                </w:rPr>
                <w:t>DA</w:t>
              </w:r>
              <w:r w:rsidRPr="006145CA">
                <w:rPr>
                  <w:iCs/>
                  <w:sz w:val="20"/>
                  <w:szCs w:val="20"/>
                </w:rPr>
                <w:t>PC</w:t>
              </w:r>
              <w:r>
                <w:rPr>
                  <w:iCs/>
                  <w:sz w:val="20"/>
                  <w:szCs w:val="20"/>
                </w:rPr>
                <w:t>DRR</w:t>
              </w:r>
              <w:r w:rsidRPr="006145CA">
                <w:rPr>
                  <w:iCs/>
                  <w:sz w:val="20"/>
                  <w:szCs w:val="20"/>
                </w:rPr>
                <w:t xml:space="preserve">AMTTOT </w:t>
              </w:r>
            </w:ins>
          </w:p>
        </w:tc>
        <w:tc>
          <w:tcPr>
            <w:tcW w:w="520" w:type="pct"/>
          </w:tcPr>
          <w:p w14:paraId="045E91DB" w14:textId="77777777" w:rsidR="00A07492" w:rsidRPr="006145CA" w:rsidRDefault="00A07492" w:rsidP="00CF6727">
            <w:pPr>
              <w:spacing w:after="60"/>
              <w:rPr>
                <w:ins w:id="405" w:author="ERCOT" w:date="2025-09-18T18:56:00Z" w16du:dateUtc="2025-09-18T23:56:00Z"/>
                <w:iCs/>
                <w:sz w:val="20"/>
                <w:szCs w:val="20"/>
              </w:rPr>
            </w:pPr>
            <w:ins w:id="406" w:author="ERCOT" w:date="2025-09-18T18:56:00Z" w16du:dateUtc="2025-09-18T23:56:00Z">
              <w:r w:rsidRPr="006145CA">
                <w:rPr>
                  <w:iCs/>
                  <w:sz w:val="20"/>
                  <w:szCs w:val="20"/>
                </w:rPr>
                <w:t>$</w:t>
              </w:r>
            </w:ins>
          </w:p>
        </w:tc>
        <w:tc>
          <w:tcPr>
            <w:tcW w:w="3336" w:type="pct"/>
          </w:tcPr>
          <w:p w14:paraId="3B0E1FE7" w14:textId="77777777" w:rsidR="00A07492" w:rsidRPr="006145CA" w:rsidRDefault="00A07492" w:rsidP="00CF6727">
            <w:pPr>
              <w:spacing w:after="60"/>
              <w:rPr>
                <w:ins w:id="407" w:author="ERCOT" w:date="2025-09-18T18:56:00Z" w16du:dateUtc="2025-09-18T23:56:00Z"/>
                <w:i/>
                <w:iCs/>
                <w:sz w:val="20"/>
                <w:szCs w:val="20"/>
              </w:rPr>
            </w:pPr>
            <w:ins w:id="408" w:author="ERCOT" w:date="2025-09-18T18:56:00Z" w16du:dateUtc="2025-09-18T23:56:00Z">
              <w:r>
                <w:rPr>
                  <w:i/>
                  <w:iCs/>
                  <w:sz w:val="20"/>
                  <w:szCs w:val="20"/>
                </w:rPr>
                <w:t xml:space="preserve">Day-Ahead </w:t>
              </w:r>
              <w:r w:rsidRPr="006145CA">
                <w:rPr>
                  <w:i/>
                  <w:iCs/>
                  <w:sz w:val="20"/>
                  <w:szCs w:val="20"/>
                </w:rPr>
                <w:t xml:space="preserve">Procured Capacity for </w:t>
              </w:r>
              <w:r w:rsidRPr="00136190">
                <w:rPr>
                  <w:i/>
                  <w:iCs/>
                  <w:sz w:val="20"/>
                  <w:szCs w:val="20"/>
                </w:rPr>
                <w:t xml:space="preserve">Dispatchable Reliability Reserve </w:t>
              </w:r>
              <w:r>
                <w:rPr>
                  <w:i/>
                  <w:iCs/>
                  <w:sz w:val="20"/>
                  <w:szCs w:val="20"/>
                </w:rPr>
                <w:t xml:space="preserve">Service </w:t>
              </w:r>
              <w:r w:rsidRPr="006145CA">
                <w:rPr>
                  <w:i/>
                  <w:iCs/>
                  <w:sz w:val="20"/>
                  <w:szCs w:val="20"/>
                </w:rPr>
                <w:t>Amount Total in DAM</w:t>
              </w:r>
              <w:r w:rsidRPr="006145CA">
                <w:rPr>
                  <w:iCs/>
                  <w:sz w:val="20"/>
                  <w:szCs w:val="20"/>
                </w:rPr>
                <w:t xml:space="preserve">—The total of the DAM </w:t>
              </w:r>
              <w:r>
                <w:rPr>
                  <w:iCs/>
                  <w:sz w:val="20"/>
                  <w:szCs w:val="20"/>
                </w:rPr>
                <w:t>DRRS</w:t>
              </w:r>
              <w:r w:rsidRPr="006145CA">
                <w:rPr>
                  <w:iCs/>
                  <w:sz w:val="20"/>
                  <w:szCs w:val="20"/>
                </w:rPr>
                <w:t xml:space="preserve"> payments for all QSEs for the hour.</w:t>
              </w:r>
            </w:ins>
          </w:p>
        </w:tc>
      </w:tr>
      <w:tr w:rsidR="00A07492" w:rsidRPr="006145CA" w14:paraId="50B763B8" w14:textId="77777777" w:rsidTr="00CF6727">
        <w:trPr>
          <w:ins w:id="409" w:author="ERCOT" w:date="2025-09-18T18:56:00Z"/>
        </w:trPr>
        <w:tc>
          <w:tcPr>
            <w:tcW w:w="1144" w:type="pct"/>
          </w:tcPr>
          <w:p w14:paraId="72116166" w14:textId="77777777" w:rsidR="00A07492" w:rsidRPr="006145CA" w:rsidRDefault="00A07492" w:rsidP="00CF6727">
            <w:pPr>
              <w:spacing w:after="60"/>
              <w:rPr>
                <w:ins w:id="410" w:author="ERCOT" w:date="2025-09-18T18:56:00Z" w16du:dateUtc="2025-09-18T23:56:00Z"/>
                <w:iCs/>
                <w:sz w:val="20"/>
                <w:szCs w:val="20"/>
              </w:rPr>
            </w:pPr>
            <w:ins w:id="411" w:author="ERCOT" w:date="2025-09-18T18:56:00Z" w16du:dateUtc="2025-09-18T23:56:00Z">
              <w:r w:rsidRPr="006145CA">
                <w:rPr>
                  <w:iCs/>
                  <w:sz w:val="20"/>
                  <w:szCs w:val="20"/>
                </w:rPr>
                <w:t>PC</w:t>
              </w:r>
              <w:r>
                <w:rPr>
                  <w:iCs/>
                  <w:sz w:val="20"/>
                  <w:szCs w:val="20"/>
                </w:rPr>
                <w:t>DRR</w:t>
              </w:r>
              <w:r w:rsidRPr="006145CA">
                <w:rPr>
                  <w:iCs/>
                  <w:sz w:val="20"/>
                  <w:szCs w:val="20"/>
                </w:rPr>
                <w:t>AMT</w:t>
              </w:r>
              <w:r w:rsidRPr="006145CA">
                <w:rPr>
                  <w:i/>
                  <w:iCs/>
                  <w:sz w:val="20"/>
                  <w:szCs w:val="20"/>
                </w:rPr>
                <w:t xml:space="preserve"> </w:t>
              </w:r>
              <w:r w:rsidRPr="006145CA">
                <w:rPr>
                  <w:i/>
                  <w:iCs/>
                  <w:sz w:val="20"/>
                  <w:szCs w:val="20"/>
                  <w:vertAlign w:val="subscript"/>
                </w:rPr>
                <w:t>q</w:t>
              </w:r>
            </w:ins>
          </w:p>
        </w:tc>
        <w:tc>
          <w:tcPr>
            <w:tcW w:w="520" w:type="pct"/>
          </w:tcPr>
          <w:p w14:paraId="1FD26CB5" w14:textId="77777777" w:rsidR="00A07492" w:rsidRPr="006145CA" w:rsidRDefault="00A07492" w:rsidP="00CF6727">
            <w:pPr>
              <w:spacing w:after="60"/>
              <w:rPr>
                <w:ins w:id="412" w:author="ERCOT" w:date="2025-09-18T18:56:00Z" w16du:dateUtc="2025-09-18T23:56:00Z"/>
                <w:iCs/>
                <w:sz w:val="20"/>
                <w:szCs w:val="20"/>
              </w:rPr>
            </w:pPr>
            <w:ins w:id="413" w:author="ERCOT" w:date="2025-09-18T18:56:00Z" w16du:dateUtc="2025-09-18T23:56:00Z">
              <w:r w:rsidRPr="006145CA">
                <w:rPr>
                  <w:iCs/>
                  <w:sz w:val="20"/>
                  <w:szCs w:val="20"/>
                </w:rPr>
                <w:t>$</w:t>
              </w:r>
            </w:ins>
          </w:p>
        </w:tc>
        <w:tc>
          <w:tcPr>
            <w:tcW w:w="3336" w:type="pct"/>
          </w:tcPr>
          <w:p w14:paraId="66A12FE5" w14:textId="77777777" w:rsidR="00A07492" w:rsidRPr="006145CA" w:rsidRDefault="00A07492" w:rsidP="00CF6727">
            <w:pPr>
              <w:spacing w:after="60"/>
              <w:rPr>
                <w:ins w:id="414" w:author="ERCOT" w:date="2025-09-18T18:56:00Z" w16du:dateUtc="2025-09-18T23:56:00Z"/>
                <w:i/>
                <w:iCs/>
                <w:sz w:val="20"/>
                <w:szCs w:val="20"/>
              </w:rPr>
            </w:pPr>
            <w:ins w:id="415" w:author="ERCOT" w:date="2025-09-18T18:56:00Z" w16du:dateUtc="2025-09-18T23:56:00Z">
              <w:r w:rsidRPr="006145CA">
                <w:rPr>
                  <w:i/>
                  <w:iCs/>
                  <w:sz w:val="20"/>
                  <w:szCs w:val="20"/>
                </w:rPr>
                <w:t xml:space="preserve">Procured Capacity for </w:t>
              </w:r>
              <w:r w:rsidRPr="00136190">
                <w:rPr>
                  <w:i/>
                  <w:iCs/>
                  <w:sz w:val="20"/>
                  <w:szCs w:val="20"/>
                </w:rPr>
                <w:t xml:space="preserve">Dispatchable Reliability Reserve </w:t>
              </w:r>
              <w:r>
                <w:rPr>
                  <w:i/>
                  <w:iCs/>
                  <w:sz w:val="20"/>
                  <w:szCs w:val="20"/>
                </w:rPr>
                <w:t xml:space="preserve">Service </w:t>
              </w:r>
              <w:r w:rsidRPr="006145CA">
                <w:rPr>
                  <w:i/>
                  <w:iCs/>
                  <w:sz w:val="20"/>
                  <w:szCs w:val="20"/>
                </w:rPr>
                <w:t>Amount per QSE for DAM</w:t>
              </w:r>
              <w:r w:rsidRPr="006145CA">
                <w:rPr>
                  <w:iCs/>
                  <w:sz w:val="20"/>
                  <w:szCs w:val="20"/>
                </w:rPr>
                <w:t xml:space="preserve">—The DAM </w:t>
              </w:r>
              <w:r>
                <w:rPr>
                  <w:iCs/>
                  <w:sz w:val="20"/>
                  <w:szCs w:val="20"/>
                </w:rPr>
                <w:t>DRRS</w:t>
              </w:r>
              <w:r w:rsidRPr="006145CA">
                <w:rPr>
                  <w:iCs/>
                  <w:sz w:val="20"/>
                  <w:szCs w:val="20"/>
                </w:rPr>
                <w:t xml:space="preserve"> payment for QSE </w:t>
              </w:r>
              <w:r w:rsidRPr="006145CA">
                <w:rPr>
                  <w:i/>
                  <w:iCs/>
                  <w:sz w:val="20"/>
                  <w:szCs w:val="20"/>
                </w:rPr>
                <w:t>q</w:t>
              </w:r>
              <w:r w:rsidRPr="006145CA">
                <w:rPr>
                  <w:iCs/>
                  <w:sz w:val="20"/>
                  <w:szCs w:val="20"/>
                </w:rPr>
                <w:t xml:space="preserve"> for the hour.</w:t>
              </w:r>
            </w:ins>
          </w:p>
        </w:tc>
      </w:tr>
      <w:tr w:rsidR="00A07492" w:rsidRPr="006145CA" w14:paraId="4AEA55D5" w14:textId="77777777" w:rsidTr="00CF6727">
        <w:trPr>
          <w:ins w:id="416" w:author="ERCOT" w:date="2025-09-18T18:56:00Z"/>
        </w:trPr>
        <w:tc>
          <w:tcPr>
            <w:tcW w:w="1144" w:type="pct"/>
          </w:tcPr>
          <w:p w14:paraId="26796987" w14:textId="77777777" w:rsidR="00A07492" w:rsidRPr="006145CA" w:rsidRDefault="00A07492" w:rsidP="00CF6727">
            <w:pPr>
              <w:spacing w:after="60"/>
              <w:rPr>
                <w:ins w:id="417" w:author="ERCOT" w:date="2025-09-18T18:56:00Z" w16du:dateUtc="2025-09-18T23:56:00Z"/>
                <w:iCs/>
                <w:sz w:val="20"/>
                <w:szCs w:val="20"/>
              </w:rPr>
            </w:pPr>
            <w:ins w:id="418" w:author="ERCOT" w:date="2025-09-18T18:56:00Z" w16du:dateUtc="2025-09-18T23:56:00Z">
              <w:r w:rsidRPr="00822CC8">
                <w:rPr>
                  <w:iCs/>
                  <w:sz w:val="20"/>
                  <w:szCs w:val="20"/>
                </w:rPr>
                <w:t>DAPC</w:t>
              </w:r>
              <w:r>
                <w:rPr>
                  <w:iCs/>
                  <w:sz w:val="20"/>
                  <w:szCs w:val="20"/>
                </w:rPr>
                <w:t>DR</w:t>
              </w:r>
              <w:r w:rsidRPr="00822CC8">
                <w:rPr>
                  <w:iCs/>
                  <w:sz w:val="20"/>
                  <w:szCs w:val="20"/>
                </w:rPr>
                <w:t>OAMT</w:t>
              </w:r>
              <w:r w:rsidRPr="00822CC8">
                <w:rPr>
                  <w:i/>
                  <w:iCs/>
                  <w:sz w:val="20"/>
                  <w:szCs w:val="20"/>
                </w:rPr>
                <w:t xml:space="preserve"> </w:t>
              </w:r>
              <w:r w:rsidRPr="00822CC8">
                <w:rPr>
                  <w:i/>
                  <w:iCs/>
                  <w:sz w:val="20"/>
                  <w:szCs w:val="20"/>
                  <w:vertAlign w:val="subscript"/>
                </w:rPr>
                <w:t>q</w:t>
              </w:r>
            </w:ins>
          </w:p>
        </w:tc>
        <w:tc>
          <w:tcPr>
            <w:tcW w:w="520" w:type="pct"/>
          </w:tcPr>
          <w:p w14:paraId="1AD23829" w14:textId="77777777" w:rsidR="00A07492" w:rsidRPr="006145CA" w:rsidRDefault="00A07492" w:rsidP="00CF6727">
            <w:pPr>
              <w:spacing w:after="60"/>
              <w:rPr>
                <w:ins w:id="419" w:author="ERCOT" w:date="2025-09-18T18:56:00Z" w16du:dateUtc="2025-09-18T23:56:00Z"/>
                <w:iCs/>
                <w:sz w:val="20"/>
                <w:szCs w:val="20"/>
              </w:rPr>
            </w:pPr>
            <w:ins w:id="420" w:author="ERCOT" w:date="2025-09-18T18:56:00Z" w16du:dateUtc="2025-09-18T23:56:00Z">
              <w:r>
                <w:rPr>
                  <w:iCs/>
                  <w:sz w:val="20"/>
                  <w:szCs w:val="20"/>
                </w:rPr>
                <w:t>$</w:t>
              </w:r>
            </w:ins>
          </w:p>
        </w:tc>
        <w:tc>
          <w:tcPr>
            <w:tcW w:w="3336" w:type="pct"/>
          </w:tcPr>
          <w:p w14:paraId="0DC147C0" w14:textId="4B27840C" w:rsidR="00A07492" w:rsidRPr="006145CA" w:rsidRDefault="00A07492" w:rsidP="00CF6727">
            <w:pPr>
              <w:spacing w:after="60"/>
              <w:rPr>
                <w:ins w:id="421" w:author="ERCOT" w:date="2025-09-18T18:56:00Z" w16du:dateUtc="2025-09-18T23:56:00Z"/>
                <w:i/>
                <w:iCs/>
                <w:sz w:val="20"/>
                <w:szCs w:val="20"/>
              </w:rPr>
            </w:pPr>
            <w:ins w:id="422" w:author="ERCOT" w:date="2025-09-18T18:56:00Z" w16du:dateUtc="2025-09-18T23:56:00Z">
              <w:r w:rsidRPr="00B77D63">
                <w:rPr>
                  <w:i/>
                  <w:iCs/>
                  <w:sz w:val="20"/>
                  <w:szCs w:val="20"/>
                </w:rPr>
                <w:t xml:space="preserve">Day-Ahead Procured Capacity for </w:t>
              </w:r>
              <w:r w:rsidRPr="00136190">
                <w:rPr>
                  <w:i/>
                  <w:iCs/>
                  <w:sz w:val="20"/>
                  <w:szCs w:val="20"/>
                </w:rPr>
                <w:t xml:space="preserve">Dispatchable Reliability Reserve </w:t>
              </w:r>
              <w:r>
                <w:rPr>
                  <w:i/>
                  <w:iCs/>
                  <w:sz w:val="20"/>
                  <w:szCs w:val="20"/>
                </w:rPr>
                <w:t>Service</w:t>
              </w:r>
            </w:ins>
            <w:ins w:id="423" w:author="ERCOT" w:date="2025-10-24T20:45:00Z">
              <w:r w:rsidR="16EB453D" w:rsidRPr="4CD90589">
                <w:rPr>
                  <w:i/>
                  <w:iCs/>
                  <w:sz w:val="20"/>
                  <w:szCs w:val="20"/>
                </w:rPr>
                <w:t>-</w:t>
              </w:r>
            </w:ins>
            <w:ins w:id="424" w:author="ERCOT" w:date="2025-09-18T18:56:00Z" w16du:dateUtc="2025-09-18T23:56:00Z">
              <w:r w:rsidRPr="00B77D63">
                <w:rPr>
                  <w:i/>
                  <w:iCs/>
                  <w:sz w:val="20"/>
                  <w:szCs w:val="20"/>
                </w:rPr>
                <w:t>Only Amount per QSE—</w:t>
              </w:r>
              <w:r w:rsidRPr="00A07492">
                <w:rPr>
                  <w:sz w:val="20"/>
                  <w:szCs w:val="20"/>
                </w:rPr>
                <w:t xml:space="preserve">The payment to QSE </w:t>
              </w:r>
              <w:r w:rsidRPr="00A07492">
                <w:rPr>
                  <w:i/>
                  <w:iCs/>
                  <w:sz w:val="20"/>
                  <w:szCs w:val="20"/>
                </w:rPr>
                <w:t>q</w:t>
              </w:r>
              <w:r w:rsidRPr="00A07492">
                <w:rPr>
                  <w:sz w:val="20"/>
                  <w:szCs w:val="20"/>
                </w:rPr>
                <w:t xml:space="preserve"> for all </w:t>
              </w:r>
              <w:r>
                <w:rPr>
                  <w:sz w:val="20"/>
                  <w:szCs w:val="20"/>
                </w:rPr>
                <w:t>DRRS</w:t>
              </w:r>
            </w:ins>
            <w:ins w:id="425" w:author="ERCOT" w:date="2025-10-24T20:45:00Z">
              <w:r w:rsidR="288F4B5A" w:rsidRPr="4CD90589">
                <w:rPr>
                  <w:sz w:val="20"/>
                  <w:szCs w:val="20"/>
                </w:rPr>
                <w:t>-</w:t>
              </w:r>
            </w:ins>
            <w:ins w:id="426" w:author="ERCOT" w:date="2025-09-18T18:56:00Z" w16du:dateUtc="2025-09-18T23:56:00Z">
              <w:r w:rsidRPr="00A07492">
                <w:rPr>
                  <w:sz w:val="20"/>
                  <w:szCs w:val="20"/>
                </w:rPr>
                <w:t>only awards in DAM for the hour.</w:t>
              </w:r>
            </w:ins>
          </w:p>
        </w:tc>
      </w:tr>
      <w:tr w:rsidR="00A07492" w:rsidRPr="006145CA" w14:paraId="34EF0BC4" w14:textId="77777777" w:rsidTr="00CF6727">
        <w:trPr>
          <w:ins w:id="427" w:author="ERCOT" w:date="2025-09-18T18:56:00Z"/>
        </w:trPr>
        <w:tc>
          <w:tcPr>
            <w:tcW w:w="1144" w:type="pct"/>
          </w:tcPr>
          <w:p w14:paraId="1AEBB85A" w14:textId="77777777" w:rsidR="00A07492" w:rsidRPr="006145CA" w:rsidRDefault="00A07492" w:rsidP="00CF6727">
            <w:pPr>
              <w:spacing w:after="60"/>
              <w:rPr>
                <w:ins w:id="428" w:author="ERCOT" w:date="2025-09-18T18:56:00Z" w16du:dateUtc="2025-09-18T23:56:00Z"/>
                <w:iCs/>
                <w:sz w:val="20"/>
                <w:szCs w:val="20"/>
              </w:rPr>
            </w:pPr>
            <w:ins w:id="429" w:author="ERCOT" w:date="2025-09-18T18:56:00Z" w16du:dateUtc="2025-09-18T23:56:00Z">
              <w:r w:rsidRPr="006145CA">
                <w:rPr>
                  <w:iCs/>
                  <w:sz w:val="20"/>
                  <w:szCs w:val="20"/>
                </w:rPr>
                <w:t>DA</w:t>
              </w:r>
              <w:r>
                <w:rPr>
                  <w:iCs/>
                  <w:sz w:val="20"/>
                  <w:szCs w:val="20"/>
                </w:rPr>
                <w:t>DRR</w:t>
              </w:r>
              <w:r w:rsidRPr="006145CA">
                <w:rPr>
                  <w:iCs/>
                  <w:sz w:val="20"/>
                  <w:szCs w:val="20"/>
                </w:rPr>
                <w:t>QTOT</w:t>
              </w:r>
            </w:ins>
          </w:p>
        </w:tc>
        <w:tc>
          <w:tcPr>
            <w:tcW w:w="520" w:type="pct"/>
          </w:tcPr>
          <w:p w14:paraId="600C24B8" w14:textId="77777777" w:rsidR="00A07492" w:rsidRPr="006145CA" w:rsidRDefault="00A07492" w:rsidP="00CF6727">
            <w:pPr>
              <w:spacing w:after="60"/>
              <w:rPr>
                <w:ins w:id="430" w:author="ERCOT" w:date="2025-09-18T18:56:00Z" w16du:dateUtc="2025-09-18T23:56:00Z"/>
                <w:iCs/>
                <w:sz w:val="20"/>
                <w:szCs w:val="20"/>
              </w:rPr>
            </w:pPr>
            <w:ins w:id="431" w:author="ERCOT" w:date="2025-09-18T18:56:00Z" w16du:dateUtc="2025-09-18T23:56:00Z">
              <w:r w:rsidRPr="006145CA">
                <w:rPr>
                  <w:iCs/>
                  <w:sz w:val="20"/>
                  <w:szCs w:val="20"/>
                </w:rPr>
                <w:t>MW</w:t>
              </w:r>
            </w:ins>
          </w:p>
        </w:tc>
        <w:tc>
          <w:tcPr>
            <w:tcW w:w="3336" w:type="pct"/>
          </w:tcPr>
          <w:p w14:paraId="4CE98062" w14:textId="77777777" w:rsidR="00A07492" w:rsidRPr="006145CA" w:rsidRDefault="00A07492" w:rsidP="00CF6727">
            <w:pPr>
              <w:spacing w:after="60"/>
              <w:rPr>
                <w:ins w:id="432" w:author="ERCOT" w:date="2025-09-18T18:56:00Z" w16du:dateUtc="2025-09-18T23:56:00Z"/>
                <w:i/>
                <w:iCs/>
                <w:sz w:val="20"/>
                <w:szCs w:val="20"/>
              </w:rPr>
            </w:pPr>
            <w:ins w:id="433" w:author="ERCOT" w:date="2025-09-18T18:56:00Z" w16du:dateUtc="2025-09-18T23:56:00Z">
              <w:r w:rsidRPr="006145CA">
                <w:rPr>
                  <w:i/>
                  <w:iCs/>
                  <w:sz w:val="20"/>
                  <w:szCs w:val="20"/>
                </w:rPr>
                <w:t xml:space="preserve">Day-Ahead </w:t>
              </w:r>
              <w:r w:rsidRPr="00136190">
                <w:rPr>
                  <w:i/>
                  <w:iCs/>
                  <w:sz w:val="20"/>
                  <w:szCs w:val="20"/>
                </w:rPr>
                <w:t xml:space="preserve">Dispatchable Reliability Reserve </w:t>
              </w:r>
              <w:r>
                <w:rPr>
                  <w:i/>
                  <w:iCs/>
                  <w:sz w:val="20"/>
                  <w:szCs w:val="20"/>
                </w:rPr>
                <w:t xml:space="preserve">Service </w:t>
              </w:r>
              <w:r w:rsidRPr="006145CA">
                <w:rPr>
                  <w:i/>
                  <w:iCs/>
                  <w:sz w:val="20"/>
                  <w:szCs w:val="20"/>
                </w:rPr>
                <w:t>Quantity Total</w:t>
              </w:r>
              <w:r w:rsidRPr="006145CA">
                <w:rPr>
                  <w:iCs/>
                  <w:sz w:val="20"/>
                  <w:szCs w:val="20"/>
                </w:rPr>
                <w:t xml:space="preserve">—The sum of every QSE’s Day-Ahead Ancillary Service Obligation minus its self-arranged </w:t>
              </w:r>
              <w:r>
                <w:rPr>
                  <w:iCs/>
                  <w:sz w:val="20"/>
                  <w:szCs w:val="20"/>
                </w:rPr>
                <w:t>DRRS</w:t>
              </w:r>
              <w:r w:rsidRPr="006145CA">
                <w:rPr>
                  <w:iCs/>
                  <w:sz w:val="20"/>
                  <w:szCs w:val="20"/>
                </w:rPr>
                <w:t xml:space="preserve"> quantity for the hour.</w:t>
              </w:r>
            </w:ins>
          </w:p>
        </w:tc>
      </w:tr>
      <w:tr w:rsidR="00A07492" w:rsidRPr="006145CA" w14:paraId="50618F77" w14:textId="77777777" w:rsidTr="00CF6727">
        <w:trPr>
          <w:ins w:id="434" w:author="ERCOT" w:date="2025-09-18T18:56:00Z"/>
        </w:trPr>
        <w:tc>
          <w:tcPr>
            <w:tcW w:w="1144" w:type="pct"/>
          </w:tcPr>
          <w:p w14:paraId="51A321B6" w14:textId="77777777" w:rsidR="00A07492" w:rsidRPr="006145CA" w:rsidRDefault="00A07492" w:rsidP="00CF6727">
            <w:pPr>
              <w:spacing w:after="60"/>
              <w:rPr>
                <w:ins w:id="435" w:author="ERCOT" w:date="2025-09-18T18:56:00Z" w16du:dateUtc="2025-09-18T23:56:00Z"/>
                <w:iCs/>
                <w:sz w:val="20"/>
                <w:szCs w:val="20"/>
              </w:rPr>
            </w:pPr>
            <w:ins w:id="436" w:author="ERCOT" w:date="2025-09-18T18:56:00Z" w16du:dateUtc="2025-09-18T23:56:00Z">
              <w:r w:rsidRPr="006145CA">
                <w:rPr>
                  <w:iCs/>
                  <w:sz w:val="20"/>
                  <w:szCs w:val="20"/>
                </w:rPr>
                <w:t>DA</w:t>
              </w:r>
              <w:r>
                <w:rPr>
                  <w:iCs/>
                  <w:sz w:val="20"/>
                  <w:szCs w:val="20"/>
                </w:rPr>
                <w:t>DRR</w:t>
              </w:r>
              <w:r w:rsidRPr="006145CA">
                <w:rPr>
                  <w:iCs/>
                  <w:sz w:val="20"/>
                  <w:szCs w:val="20"/>
                </w:rPr>
                <w:t xml:space="preserve">O </w:t>
              </w:r>
              <w:r w:rsidRPr="006145CA">
                <w:rPr>
                  <w:i/>
                  <w:iCs/>
                  <w:sz w:val="20"/>
                  <w:szCs w:val="20"/>
                  <w:vertAlign w:val="subscript"/>
                </w:rPr>
                <w:t>q</w:t>
              </w:r>
            </w:ins>
          </w:p>
        </w:tc>
        <w:tc>
          <w:tcPr>
            <w:tcW w:w="520" w:type="pct"/>
          </w:tcPr>
          <w:p w14:paraId="7A513634" w14:textId="77777777" w:rsidR="00A07492" w:rsidRPr="006145CA" w:rsidRDefault="00A07492" w:rsidP="00CF6727">
            <w:pPr>
              <w:spacing w:after="60"/>
              <w:rPr>
                <w:ins w:id="437" w:author="ERCOT" w:date="2025-09-18T18:56:00Z" w16du:dateUtc="2025-09-18T23:56:00Z"/>
                <w:iCs/>
                <w:sz w:val="20"/>
                <w:szCs w:val="20"/>
              </w:rPr>
            </w:pPr>
            <w:ins w:id="438" w:author="ERCOT" w:date="2025-09-18T18:56:00Z" w16du:dateUtc="2025-09-18T23:56:00Z">
              <w:r w:rsidRPr="006145CA">
                <w:rPr>
                  <w:iCs/>
                  <w:sz w:val="20"/>
                  <w:szCs w:val="20"/>
                </w:rPr>
                <w:t>MW</w:t>
              </w:r>
            </w:ins>
          </w:p>
        </w:tc>
        <w:tc>
          <w:tcPr>
            <w:tcW w:w="3336" w:type="pct"/>
          </w:tcPr>
          <w:p w14:paraId="18996918" w14:textId="77777777" w:rsidR="00A07492" w:rsidRPr="006145CA" w:rsidRDefault="00A07492" w:rsidP="00CF6727">
            <w:pPr>
              <w:spacing w:after="60"/>
              <w:rPr>
                <w:ins w:id="439" w:author="ERCOT" w:date="2025-09-18T18:56:00Z" w16du:dateUtc="2025-09-18T23:56:00Z"/>
                <w:i/>
                <w:iCs/>
                <w:sz w:val="20"/>
                <w:szCs w:val="20"/>
              </w:rPr>
            </w:pPr>
            <w:ins w:id="440" w:author="ERCOT" w:date="2025-09-18T18:56:00Z" w16du:dateUtc="2025-09-18T23:56:00Z">
              <w:r w:rsidRPr="006145CA">
                <w:rPr>
                  <w:i/>
                  <w:iCs/>
                  <w:sz w:val="20"/>
                  <w:szCs w:val="20"/>
                </w:rPr>
                <w:t xml:space="preserve">Day-Ahead </w:t>
              </w:r>
              <w:r w:rsidRPr="00136190">
                <w:rPr>
                  <w:i/>
                  <w:iCs/>
                  <w:sz w:val="20"/>
                  <w:szCs w:val="20"/>
                </w:rPr>
                <w:t xml:space="preserve">Dispatchable Reliability Reserve </w:t>
              </w:r>
              <w:r>
                <w:rPr>
                  <w:i/>
                  <w:iCs/>
                  <w:sz w:val="20"/>
                  <w:szCs w:val="20"/>
                </w:rPr>
                <w:t xml:space="preserve">Service </w:t>
              </w:r>
              <w:r w:rsidRPr="006145CA">
                <w:rPr>
                  <w:i/>
                  <w:iCs/>
                  <w:sz w:val="20"/>
                  <w:szCs w:val="20"/>
                </w:rPr>
                <w:t>Obligation per QSE</w:t>
              </w:r>
              <w:r w:rsidRPr="006145CA">
                <w:rPr>
                  <w:iCs/>
                  <w:sz w:val="20"/>
                  <w:szCs w:val="20"/>
                </w:rPr>
                <w:t xml:space="preserve">—The </w:t>
              </w:r>
              <w:r>
                <w:rPr>
                  <w:iCs/>
                  <w:sz w:val="20"/>
                  <w:szCs w:val="20"/>
                </w:rPr>
                <w:t>DRRS</w:t>
              </w:r>
              <w:r w:rsidRPr="006145CA">
                <w:rPr>
                  <w:iCs/>
                  <w:sz w:val="20"/>
                  <w:szCs w:val="20"/>
                </w:rPr>
                <w:t xml:space="preserve"> capacity obligation for QSE </w:t>
              </w:r>
              <w:r w:rsidRPr="006145CA">
                <w:rPr>
                  <w:i/>
                  <w:iCs/>
                  <w:sz w:val="20"/>
                  <w:szCs w:val="20"/>
                </w:rPr>
                <w:t>q</w:t>
              </w:r>
              <w:r w:rsidRPr="006145CA">
                <w:rPr>
                  <w:iCs/>
                  <w:sz w:val="20"/>
                  <w:szCs w:val="20"/>
                </w:rPr>
                <w:t xml:space="preserve"> for the DAM for the hour. </w:t>
              </w:r>
            </w:ins>
          </w:p>
        </w:tc>
      </w:tr>
      <w:tr w:rsidR="00A07492" w:rsidRPr="006145CA" w14:paraId="5980B797" w14:textId="77777777" w:rsidTr="00CF6727">
        <w:trPr>
          <w:ins w:id="441" w:author="ERCOT" w:date="2025-09-18T18:56:00Z"/>
        </w:trPr>
        <w:tc>
          <w:tcPr>
            <w:tcW w:w="1144" w:type="pct"/>
          </w:tcPr>
          <w:p w14:paraId="49C9A897" w14:textId="77777777" w:rsidR="00A07492" w:rsidRPr="006145CA" w:rsidRDefault="00A07492" w:rsidP="00CF6727">
            <w:pPr>
              <w:spacing w:after="60"/>
              <w:rPr>
                <w:ins w:id="442" w:author="ERCOT" w:date="2025-09-18T18:56:00Z" w16du:dateUtc="2025-09-18T23:56:00Z"/>
                <w:iCs/>
                <w:sz w:val="20"/>
                <w:szCs w:val="20"/>
              </w:rPr>
            </w:pPr>
            <w:ins w:id="443" w:author="ERCOT" w:date="2025-09-18T18:56:00Z" w16du:dateUtc="2025-09-18T23:56:00Z">
              <w:r w:rsidRPr="006145CA">
                <w:rPr>
                  <w:iCs/>
                  <w:sz w:val="20"/>
                  <w:szCs w:val="20"/>
                </w:rPr>
                <w:t>DASA</w:t>
              </w:r>
              <w:r>
                <w:rPr>
                  <w:iCs/>
                  <w:sz w:val="20"/>
                  <w:szCs w:val="20"/>
                </w:rPr>
                <w:t>DRR</w:t>
              </w:r>
              <w:r w:rsidRPr="006145CA">
                <w:rPr>
                  <w:iCs/>
                  <w:sz w:val="20"/>
                  <w:szCs w:val="20"/>
                </w:rPr>
                <w:t xml:space="preserve">Q </w:t>
              </w:r>
              <w:r w:rsidRPr="006145CA">
                <w:rPr>
                  <w:i/>
                  <w:iCs/>
                  <w:sz w:val="20"/>
                  <w:szCs w:val="20"/>
                  <w:vertAlign w:val="subscript"/>
                </w:rPr>
                <w:t>q</w:t>
              </w:r>
            </w:ins>
          </w:p>
        </w:tc>
        <w:tc>
          <w:tcPr>
            <w:tcW w:w="520" w:type="pct"/>
          </w:tcPr>
          <w:p w14:paraId="585572F5" w14:textId="77777777" w:rsidR="00A07492" w:rsidRPr="006145CA" w:rsidRDefault="00A07492" w:rsidP="00CF6727">
            <w:pPr>
              <w:spacing w:after="60"/>
              <w:rPr>
                <w:ins w:id="444" w:author="ERCOT" w:date="2025-09-18T18:56:00Z" w16du:dateUtc="2025-09-18T23:56:00Z"/>
                <w:iCs/>
                <w:sz w:val="20"/>
                <w:szCs w:val="20"/>
              </w:rPr>
            </w:pPr>
            <w:ins w:id="445" w:author="ERCOT" w:date="2025-09-18T18:56:00Z" w16du:dateUtc="2025-09-18T23:56:00Z">
              <w:r w:rsidRPr="006145CA">
                <w:rPr>
                  <w:iCs/>
                  <w:sz w:val="20"/>
                  <w:szCs w:val="20"/>
                </w:rPr>
                <w:t>MW</w:t>
              </w:r>
            </w:ins>
          </w:p>
        </w:tc>
        <w:tc>
          <w:tcPr>
            <w:tcW w:w="3336" w:type="pct"/>
          </w:tcPr>
          <w:p w14:paraId="6128137E" w14:textId="77777777" w:rsidR="00A07492" w:rsidRPr="006145CA" w:rsidRDefault="00A07492" w:rsidP="00CF6727">
            <w:pPr>
              <w:spacing w:after="60"/>
              <w:rPr>
                <w:ins w:id="446" w:author="ERCOT" w:date="2025-09-18T18:56:00Z" w16du:dateUtc="2025-09-18T23:56:00Z"/>
                <w:i/>
                <w:iCs/>
                <w:sz w:val="20"/>
                <w:szCs w:val="20"/>
              </w:rPr>
            </w:pPr>
            <w:ins w:id="447" w:author="ERCOT" w:date="2025-09-18T18:56:00Z" w16du:dateUtc="2025-09-18T23:56:00Z">
              <w:r w:rsidRPr="006145CA">
                <w:rPr>
                  <w:i/>
                  <w:iCs/>
                  <w:sz w:val="20"/>
                  <w:szCs w:val="20"/>
                </w:rPr>
                <w:t xml:space="preserve">Day-Ahead Self-Arranged </w:t>
              </w:r>
              <w:r w:rsidRPr="00136190">
                <w:rPr>
                  <w:i/>
                  <w:iCs/>
                  <w:sz w:val="20"/>
                  <w:szCs w:val="20"/>
                </w:rPr>
                <w:t xml:space="preserve">Dispatchable Reliability Reserve </w:t>
              </w:r>
              <w:r>
                <w:rPr>
                  <w:i/>
                  <w:iCs/>
                  <w:sz w:val="20"/>
                  <w:szCs w:val="20"/>
                </w:rPr>
                <w:t xml:space="preserve">Service </w:t>
              </w:r>
              <w:r w:rsidRPr="006145CA">
                <w:rPr>
                  <w:i/>
                  <w:iCs/>
                  <w:sz w:val="20"/>
                  <w:szCs w:val="20"/>
                </w:rPr>
                <w:t>Quantity per QSE</w:t>
              </w:r>
              <w:r w:rsidRPr="006145CA">
                <w:rPr>
                  <w:iCs/>
                  <w:sz w:val="20"/>
                  <w:szCs w:val="20"/>
                </w:rPr>
                <w:t xml:space="preserve">—The self-arranged </w:t>
              </w:r>
              <w:r>
                <w:rPr>
                  <w:iCs/>
                  <w:sz w:val="20"/>
                  <w:szCs w:val="20"/>
                </w:rPr>
                <w:t>DRRS</w:t>
              </w:r>
              <w:r w:rsidRPr="006145CA">
                <w:rPr>
                  <w:iCs/>
                  <w:sz w:val="20"/>
                  <w:szCs w:val="20"/>
                </w:rPr>
                <w:t xml:space="preserve"> quantity submitted by QSE </w:t>
              </w:r>
              <w:r w:rsidRPr="006145CA">
                <w:rPr>
                  <w:i/>
                  <w:iCs/>
                  <w:sz w:val="20"/>
                  <w:szCs w:val="20"/>
                </w:rPr>
                <w:t>Q</w:t>
              </w:r>
              <w:r w:rsidRPr="006145CA">
                <w:rPr>
                  <w:iCs/>
                  <w:sz w:val="20"/>
                  <w:szCs w:val="20"/>
                </w:rPr>
                <w:t xml:space="preserve"> before 1000 in the Day-Ahead.</w:t>
              </w:r>
            </w:ins>
          </w:p>
        </w:tc>
      </w:tr>
      <w:tr w:rsidR="00A07492" w:rsidRPr="006145CA" w14:paraId="0DD1CB32" w14:textId="77777777" w:rsidTr="00CF6727">
        <w:trPr>
          <w:ins w:id="448" w:author="ERCOT" w:date="2025-09-18T18:56:00Z"/>
        </w:trPr>
        <w:tc>
          <w:tcPr>
            <w:tcW w:w="1144" w:type="pct"/>
          </w:tcPr>
          <w:p w14:paraId="3A100E7F" w14:textId="77777777" w:rsidR="00A07492" w:rsidRPr="006145CA" w:rsidRDefault="00A07492" w:rsidP="00CF6727">
            <w:pPr>
              <w:spacing w:after="60"/>
              <w:rPr>
                <w:ins w:id="449" w:author="ERCOT" w:date="2025-09-18T18:56:00Z" w16du:dateUtc="2025-09-18T23:56:00Z"/>
                <w:i/>
                <w:iCs/>
                <w:sz w:val="20"/>
                <w:szCs w:val="20"/>
              </w:rPr>
            </w:pPr>
            <w:ins w:id="450" w:author="ERCOT" w:date="2025-09-18T18:56:00Z" w16du:dateUtc="2025-09-18T23:56:00Z">
              <w:r w:rsidRPr="006145CA">
                <w:rPr>
                  <w:i/>
                  <w:iCs/>
                  <w:sz w:val="20"/>
                  <w:szCs w:val="20"/>
                </w:rPr>
                <w:t>q</w:t>
              </w:r>
            </w:ins>
          </w:p>
        </w:tc>
        <w:tc>
          <w:tcPr>
            <w:tcW w:w="520" w:type="pct"/>
          </w:tcPr>
          <w:p w14:paraId="1508F488" w14:textId="77777777" w:rsidR="00A07492" w:rsidRPr="006145CA" w:rsidRDefault="00A07492" w:rsidP="00CF6727">
            <w:pPr>
              <w:spacing w:after="60"/>
              <w:rPr>
                <w:ins w:id="451" w:author="ERCOT" w:date="2025-09-18T18:56:00Z" w16du:dateUtc="2025-09-18T23:56:00Z"/>
                <w:iCs/>
                <w:sz w:val="20"/>
                <w:szCs w:val="20"/>
              </w:rPr>
            </w:pPr>
            <w:ins w:id="452" w:author="ERCOT" w:date="2025-09-18T18:56:00Z" w16du:dateUtc="2025-09-18T23:56:00Z">
              <w:r w:rsidRPr="006145CA">
                <w:rPr>
                  <w:iCs/>
                  <w:sz w:val="20"/>
                  <w:szCs w:val="20"/>
                </w:rPr>
                <w:t>none</w:t>
              </w:r>
            </w:ins>
          </w:p>
        </w:tc>
        <w:tc>
          <w:tcPr>
            <w:tcW w:w="3336" w:type="pct"/>
          </w:tcPr>
          <w:p w14:paraId="1399C972" w14:textId="77777777" w:rsidR="00A07492" w:rsidRPr="006145CA" w:rsidRDefault="00A07492" w:rsidP="00CF6727">
            <w:pPr>
              <w:spacing w:after="60"/>
              <w:rPr>
                <w:ins w:id="453" w:author="ERCOT" w:date="2025-09-18T18:56:00Z" w16du:dateUtc="2025-09-18T23:56:00Z"/>
                <w:iCs/>
                <w:sz w:val="20"/>
                <w:szCs w:val="20"/>
              </w:rPr>
            </w:pPr>
            <w:ins w:id="454" w:author="ERCOT" w:date="2025-09-18T18:56:00Z" w16du:dateUtc="2025-09-18T23:56:00Z">
              <w:r w:rsidRPr="006145CA">
                <w:rPr>
                  <w:iCs/>
                  <w:sz w:val="20"/>
                  <w:szCs w:val="20"/>
                </w:rPr>
                <w:t>A QSE.</w:t>
              </w:r>
            </w:ins>
          </w:p>
        </w:tc>
      </w:tr>
    </w:tbl>
    <w:p w14:paraId="1B85B4E7" w14:textId="77777777" w:rsidR="005274B1" w:rsidRPr="005274B1" w:rsidRDefault="005274B1" w:rsidP="00A07492">
      <w:pPr>
        <w:keepNext/>
        <w:tabs>
          <w:tab w:val="left" w:pos="1080"/>
        </w:tabs>
        <w:spacing w:before="480" w:after="240"/>
        <w:ind w:left="1080" w:hanging="1080"/>
        <w:outlineLvl w:val="2"/>
        <w:rPr>
          <w:b/>
          <w:i/>
          <w:szCs w:val="20"/>
          <w:lang w:val="x-none" w:eastAsia="x-none"/>
        </w:rPr>
      </w:pPr>
      <w:bookmarkStart w:id="455" w:name="_Toc400547176"/>
      <w:bookmarkStart w:id="456" w:name="_Toc405384281"/>
      <w:bookmarkStart w:id="457" w:name="_Toc405543548"/>
      <w:bookmarkStart w:id="458" w:name="_Toc428178057"/>
      <w:bookmarkStart w:id="459" w:name="_Toc440872688"/>
      <w:bookmarkStart w:id="460" w:name="_Toc458766233"/>
      <w:bookmarkStart w:id="461" w:name="_Toc459292638"/>
      <w:bookmarkStart w:id="462" w:name="_Toc60038340"/>
      <w:commentRangeStart w:id="463"/>
      <w:r w:rsidRPr="005274B1">
        <w:rPr>
          <w:b/>
          <w:i/>
          <w:szCs w:val="20"/>
          <w:lang w:val="x-none" w:eastAsia="x-none"/>
        </w:rPr>
        <w:lastRenderedPageBreak/>
        <w:t>5.5.2</w:t>
      </w:r>
      <w:commentRangeEnd w:id="463"/>
      <w:r w:rsidR="00AE2304">
        <w:rPr>
          <w:rStyle w:val="CommentReference"/>
        </w:rPr>
        <w:commentReference w:id="463"/>
      </w:r>
      <w:r w:rsidRPr="005274B1">
        <w:rPr>
          <w:b/>
          <w:i/>
          <w:szCs w:val="20"/>
          <w:lang w:val="x-none" w:eastAsia="x-none"/>
        </w:rPr>
        <w:tab/>
        <w:t>Reliability Unit Commitment (RUC) Process</w:t>
      </w:r>
      <w:bookmarkEnd w:id="455"/>
      <w:bookmarkEnd w:id="456"/>
      <w:bookmarkEnd w:id="457"/>
      <w:bookmarkEnd w:id="458"/>
      <w:bookmarkEnd w:id="459"/>
      <w:bookmarkEnd w:id="460"/>
      <w:bookmarkEnd w:id="461"/>
      <w:bookmarkEnd w:id="462"/>
    </w:p>
    <w:p w14:paraId="0CF96FED" w14:textId="2C1E02D2" w:rsidR="002F5E25" w:rsidRPr="002F5E25" w:rsidRDefault="002F5E25" w:rsidP="002F5E25">
      <w:pPr>
        <w:spacing w:after="240"/>
        <w:ind w:left="720" w:hanging="720"/>
        <w:rPr>
          <w:rFonts w:ascii="Courier New" w:eastAsia="Times New Roman" w:hAnsi="Courier New" w:cs="Courier New"/>
          <w:sz w:val="20"/>
          <w:szCs w:val="20"/>
        </w:rPr>
      </w:pPr>
      <w:bookmarkStart w:id="464" w:name="_Toc101091053"/>
      <w:bookmarkStart w:id="465" w:name="_Toc400547182"/>
      <w:bookmarkStart w:id="466" w:name="_Toc405384287"/>
      <w:bookmarkStart w:id="467" w:name="_Toc405543554"/>
      <w:bookmarkStart w:id="468" w:name="_Toc428178063"/>
      <w:bookmarkStart w:id="469" w:name="_Toc440872694"/>
      <w:bookmarkStart w:id="470" w:name="_Toc458766239"/>
      <w:bookmarkStart w:id="471" w:name="_Toc459292644"/>
      <w:bookmarkStart w:id="472" w:name="_Toc60038347"/>
      <w:bookmarkStart w:id="473" w:name="_Toc400547189"/>
      <w:bookmarkStart w:id="474" w:name="_Toc405384294"/>
      <w:bookmarkStart w:id="475" w:name="_Toc405543561"/>
      <w:bookmarkStart w:id="476" w:name="_Toc428178070"/>
      <w:bookmarkStart w:id="477" w:name="_Toc440872701"/>
      <w:bookmarkStart w:id="478" w:name="_Toc458766246"/>
      <w:bookmarkStart w:id="479" w:name="_Toc459292651"/>
      <w:bookmarkStart w:id="480" w:name="_Toc60038358"/>
      <w:bookmarkStart w:id="481" w:name="_Toc72925597"/>
      <w:bookmarkStart w:id="482" w:name="_Toc74113622"/>
      <w:bookmarkStart w:id="483" w:name="_Toc88017254"/>
      <w:bookmarkStart w:id="484" w:name="_Toc101091058"/>
      <w:bookmarkStart w:id="485" w:name="_Toc400547193"/>
      <w:bookmarkStart w:id="486" w:name="_Toc405384298"/>
      <w:bookmarkStart w:id="487" w:name="_Toc405543565"/>
      <w:bookmarkStart w:id="488" w:name="_Toc428178074"/>
      <w:bookmarkStart w:id="489" w:name="_Toc440872705"/>
      <w:bookmarkStart w:id="490" w:name="_Toc458766250"/>
      <w:bookmarkStart w:id="491" w:name="_Toc459292655"/>
      <w:bookmarkStart w:id="492" w:name="_Toc60038362"/>
      <w:bookmarkStart w:id="493" w:name="_Toc400547194"/>
      <w:bookmarkStart w:id="494" w:name="_Toc405384299"/>
      <w:bookmarkStart w:id="495" w:name="_Toc405543566"/>
      <w:bookmarkStart w:id="496" w:name="_Toc428178075"/>
      <w:bookmarkStart w:id="497" w:name="_Toc440872706"/>
      <w:bookmarkStart w:id="498" w:name="_Toc458766251"/>
      <w:bookmarkStart w:id="499" w:name="_Toc459292656"/>
      <w:bookmarkStart w:id="500" w:name="_Toc60038363"/>
      <w:r w:rsidRPr="002F5E25">
        <w:rPr>
          <w:rFonts w:eastAsia="Times New Roman"/>
          <w:szCs w:val="20"/>
        </w:rPr>
        <w:t>(1)</w:t>
      </w:r>
      <w:r w:rsidRPr="002F5E25">
        <w:rPr>
          <w:rFonts w:eastAsia="Times New Roman"/>
          <w:szCs w:val="20"/>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w:t>
      </w:r>
      <w:proofErr w:type="gramStart"/>
      <w:r w:rsidRPr="002F5E25">
        <w:rPr>
          <w:rFonts w:eastAsia="Times New Roman"/>
          <w:szCs w:val="20"/>
        </w:rPr>
        <w:t>takes into account</w:t>
      </w:r>
      <w:proofErr w:type="gramEnd"/>
      <w:r w:rsidRPr="002F5E25">
        <w:rPr>
          <w:rFonts w:eastAsia="Times New Roman"/>
          <w:szCs w:val="20"/>
        </w:rPr>
        <w:t xml:space="preserve"> Resources already committed in the Current Operating Plans (COPs), Resources already committed in previous RUCs,</w:t>
      </w:r>
      <w:ins w:id="501" w:author="ERCOT" w:date="2025-12-08T10:30:00Z" w16du:dateUtc="2025-12-08T16:30:00Z">
        <w:r w:rsidRPr="002F5E25">
          <w:rPr>
            <w:rFonts w:eastAsia="Times New Roman"/>
            <w:szCs w:val="20"/>
          </w:rPr>
          <w:t xml:space="preserve"> </w:t>
        </w:r>
        <w:r>
          <w:rPr>
            <w:rFonts w:eastAsia="Times New Roman"/>
            <w:szCs w:val="20"/>
          </w:rPr>
          <w:t>Resources showing a Resource Status of DRRS in the COP,</w:t>
        </w:r>
      </w:ins>
      <w:r w:rsidRPr="002F5E25">
        <w:rPr>
          <w:rFonts w:eastAsia="Times New Roman"/>
          <w:szCs w:val="20"/>
        </w:rPr>
        <w:t xml:space="preserve"> and Off-Line Available Resources having a start-up time of one hour or less.  For On-Line Energy Storage Resources (ESRs), using RUC duration requirements for energy and Ancillary Services, RUC-projected dispatch for energy and Ancillary Service in one interval shall respect the ESR’s minimum and maximum State of Charge (SOC) values from the COP, while incorporating any adjustments under paragraph (20)(d)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(HBSOC) and the current interval’s HBSOC.  The formulation of the RUC objective function must employ penalty factors on violations of security constraints and violations of ESR COP HBSOC.  The objective of the RUC process is to minimize costs based on the Resource costs described in paragraphs (12) through (16) below. </w:t>
      </w:r>
      <w:r w:rsidRPr="002F5E25">
        <w:rPr>
          <w:rFonts w:ascii="Courier New" w:eastAsia="Times New Roman" w:hAnsi="Courier New" w:cs="Courier New"/>
          <w:sz w:val="20"/>
          <w:szCs w:val="20"/>
        </w:rPr>
        <w:t xml:space="preserve"> </w:t>
      </w:r>
      <w:r w:rsidRPr="002F5E25">
        <w:rPr>
          <w:rFonts w:eastAsia="Times New Roman"/>
          <w:szCs w:val="20"/>
        </w:rPr>
        <w:t>ESR energy dispatch costs and Ancillary Service Offer costs are not included in the RUC objective function.</w:t>
      </w:r>
    </w:p>
    <w:p w14:paraId="58479CEE" w14:textId="3997E13E" w:rsidR="002F5E25" w:rsidRPr="002F5E25" w:rsidRDefault="002F5E25" w:rsidP="002F5E25">
      <w:pPr>
        <w:spacing w:after="240"/>
        <w:ind w:left="720" w:hanging="720"/>
        <w:rPr>
          <w:rFonts w:eastAsia="Times New Roman"/>
          <w:szCs w:val="20"/>
        </w:rPr>
      </w:pPr>
      <w:r w:rsidRPr="002F5E25">
        <w:rPr>
          <w:rFonts w:eastAsia="Times New Roman"/>
          <w:szCs w:val="20"/>
        </w:rPr>
        <w:t>(2)</w:t>
      </w:r>
      <w:r w:rsidRPr="002F5E25">
        <w:rPr>
          <w:rFonts w:eastAsia="Times New Roman"/>
          <w:szCs w:val="20"/>
        </w:rPr>
        <w:tab/>
        <w:t>ERCOT shall create an ASDC for each Ancillary Service for use in RUC</w:t>
      </w:r>
      <w:ins w:id="502" w:author="ERCOT" w:date="2025-12-08T10:29:00Z" w16du:dateUtc="2025-12-08T16:29:00Z">
        <w:r>
          <w:rPr>
            <w:rFonts w:eastAsia="Times New Roman"/>
            <w:szCs w:val="20"/>
          </w:rPr>
          <w:t>, except DRRS</w:t>
        </w:r>
      </w:ins>
      <w:r w:rsidRPr="002F5E25">
        <w:rPr>
          <w:rFonts w:eastAsia="Times New Roman"/>
          <w:szCs w:val="20"/>
        </w:rPr>
        <w:t>.  The ASDCs for each Ancillary Service for use in RUC shall be substantively the same as the ASDCs defined in Section 4.4.12, Determination of Ancillary Service Demand Curves for the Day-Ahead Market and Real-Time Market.  Specific to RUC, the ASDC for Non-Spinning Reserve (Non-Spin) shall not extend beyond the Ancillary Service Plan for Non-Spin for the relevant Operating Hour.  ERCOT shall post the ASDCs for RUC to the ERCOT website following each execution of the RUC process.</w:t>
      </w:r>
    </w:p>
    <w:p w14:paraId="4E5C3B64" w14:textId="77777777" w:rsidR="002F5E25" w:rsidRPr="002F5E25" w:rsidRDefault="002F5E25" w:rsidP="002F5E25">
      <w:pPr>
        <w:spacing w:after="240"/>
        <w:ind w:left="720" w:hanging="720"/>
        <w:rPr>
          <w:rFonts w:eastAsia="Times New Roman"/>
          <w:szCs w:val="20"/>
        </w:rPr>
      </w:pPr>
      <w:r w:rsidRPr="002F5E25">
        <w:rPr>
          <w:rFonts w:eastAsia="Times New Roman"/>
          <w:szCs w:val="20"/>
        </w:rPr>
        <w:t>(3)</w:t>
      </w:r>
      <w:r w:rsidRPr="002F5E25">
        <w:rPr>
          <w:rFonts w:eastAsia="Times New Roman"/>
          <w:szCs w:val="20"/>
        </w:rPr>
        <w:tab/>
        <w:t>ERCOT shall post the following Ancillary Service Deployment Factor data on the ERCOT website:</w:t>
      </w:r>
    </w:p>
    <w:p w14:paraId="435F3881" w14:textId="77777777" w:rsidR="002F5E25" w:rsidRPr="002F5E25" w:rsidRDefault="002F5E25" w:rsidP="002F5E25">
      <w:pPr>
        <w:spacing w:after="240"/>
        <w:ind w:left="1440" w:hanging="720"/>
        <w:rPr>
          <w:rFonts w:eastAsia="Times New Roman"/>
          <w:szCs w:val="20"/>
        </w:rPr>
      </w:pPr>
      <w:r w:rsidRPr="002F5E25">
        <w:rPr>
          <w:rFonts w:eastAsia="Times New Roman"/>
          <w:szCs w:val="20"/>
        </w:rPr>
        <w:t>(a)</w:t>
      </w:r>
      <w:r w:rsidRPr="002F5E25">
        <w:rPr>
          <w:rFonts w:eastAsia="Times New Roman"/>
          <w:szCs w:val="20"/>
        </w:rPr>
        <w:tab/>
        <w:t>Following each execution of RUC, ERCOT shall post the Ancillary Service Deployment Factors used by that RUC process for each hour in the RUC Study Period;</w:t>
      </w:r>
    </w:p>
    <w:p w14:paraId="37078A26" w14:textId="77777777" w:rsidR="002F5E25" w:rsidRPr="002F5E25" w:rsidRDefault="002F5E25" w:rsidP="002F5E25">
      <w:pPr>
        <w:spacing w:after="240"/>
        <w:ind w:left="1440" w:hanging="720"/>
        <w:rPr>
          <w:rFonts w:eastAsia="Times New Roman"/>
          <w:szCs w:val="20"/>
        </w:rPr>
      </w:pPr>
      <w:r w:rsidRPr="002F5E25">
        <w:rPr>
          <w:rFonts w:eastAsia="Times New Roman"/>
          <w:szCs w:val="20"/>
        </w:rPr>
        <w:t>(b)</w:t>
      </w:r>
      <w:r w:rsidRPr="002F5E25">
        <w:rPr>
          <w:rFonts w:eastAsia="Times New Roman"/>
          <w:szCs w:val="20"/>
        </w:rPr>
        <w:tab/>
        <w:t>No later than 0600 in the Day-Ahead for each Operating Day, ERCOT shall post the Ancillary Service Deployments Factors that are projected to be used in the RUC process for that Operating Day; and</w:t>
      </w:r>
    </w:p>
    <w:p w14:paraId="374BB31D" w14:textId="77777777" w:rsidR="002F5E25" w:rsidRPr="002F5E25" w:rsidRDefault="002F5E25" w:rsidP="002F5E25">
      <w:pPr>
        <w:spacing w:after="240"/>
        <w:ind w:left="1440" w:hanging="720"/>
        <w:rPr>
          <w:rFonts w:eastAsia="Times New Roman"/>
          <w:szCs w:val="20"/>
        </w:rPr>
      </w:pPr>
      <w:r w:rsidRPr="002F5E25">
        <w:rPr>
          <w:rFonts w:eastAsia="Times New Roman"/>
          <w:szCs w:val="20"/>
        </w:rPr>
        <w:t>(c)</w:t>
      </w:r>
      <w:r w:rsidRPr="002F5E25">
        <w:rPr>
          <w:rFonts w:eastAsia="Times New Roman"/>
          <w:szCs w:val="20"/>
        </w:rPr>
        <w:tab/>
        <w:t>Following each month, ERCOT shall post the average, minimum, and maximum Ancillary Service Deployment Factors used in the RUC process by type of Ancillary Service and hour of the day for the month.</w:t>
      </w:r>
    </w:p>
    <w:p w14:paraId="6E233B2C" w14:textId="77777777" w:rsidR="002F5E25" w:rsidRPr="002F5E25" w:rsidRDefault="002F5E25" w:rsidP="002F5E25">
      <w:pPr>
        <w:spacing w:after="240"/>
        <w:ind w:left="720" w:hanging="720"/>
        <w:rPr>
          <w:rFonts w:eastAsia="Times New Roman"/>
          <w:szCs w:val="20"/>
        </w:rPr>
      </w:pPr>
      <w:r w:rsidRPr="002F5E25">
        <w:rPr>
          <w:rFonts w:eastAsia="Times New Roman"/>
          <w:szCs w:val="20"/>
        </w:rPr>
        <w:lastRenderedPageBreak/>
        <w:t>(4)</w:t>
      </w:r>
      <w:r w:rsidRPr="002F5E25">
        <w:rPr>
          <w:rFonts w:eastAsia="Times New Roman"/>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58A1E671" w14:textId="77777777" w:rsidR="002F5E25" w:rsidRPr="002F5E25" w:rsidRDefault="002F5E25" w:rsidP="002F5E25">
      <w:pPr>
        <w:spacing w:after="240"/>
        <w:ind w:left="720" w:hanging="720"/>
        <w:rPr>
          <w:rFonts w:eastAsia="Times New Roman"/>
          <w:szCs w:val="20"/>
        </w:rPr>
      </w:pPr>
      <w:r w:rsidRPr="002F5E25">
        <w:rPr>
          <w:rFonts w:eastAsia="Times New Roman"/>
          <w:szCs w:val="20"/>
        </w:rPr>
        <w:t>(5)</w:t>
      </w:r>
      <w:r w:rsidRPr="002F5E25">
        <w:rPr>
          <w:rFonts w:eastAsia="Times New Roman"/>
          <w:szCs w:val="20"/>
        </w:rPr>
        <w:tab/>
        <w:t>In addition to On-Line qualified Generation Resources and ESRs, the RUC engine shall consider a COP Resource status of OFFQS for QSGRs that are qualified for ERCOT Contingency Reserve Service (ECRS), as being eligible to provide ECRS constrained by the Ancillary Service capability in the COP.</w:t>
      </w:r>
    </w:p>
    <w:p w14:paraId="561266C6" w14:textId="06134C3D" w:rsidR="002F5E25" w:rsidRPr="002F5E25" w:rsidRDefault="002F5E25" w:rsidP="002F5E25">
      <w:pPr>
        <w:spacing w:after="240"/>
        <w:ind w:left="720" w:hanging="720"/>
        <w:rPr>
          <w:rFonts w:eastAsia="Times New Roman"/>
          <w:szCs w:val="20"/>
        </w:rPr>
      </w:pPr>
      <w:r w:rsidRPr="002F5E25">
        <w:rPr>
          <w:rFonts w:eastAsia="Times New Roman"/>
          <w:szCs w:val="20"/>
        </w:rPr>
        <w:t>(6)</w:t>
      </w:r>
      <w:r w:rsidRPr="002F5E25">
        <w:rPr>
          <w:rFonts w:eastAsia="Times New Roman"/>
          <w:szCs w:val="20"/>
        </w:rPr>
        <w:tab/>
        <w:t xml:space="preserve">In addition to On-Line qualified Generation Resources and ESRs, the RUC engine shall consider a COP Resource Status of OFFQS for QSGRs that are qualified for Non-Spin, as being eligible to provide Non-Spin constrained by the Ancillary Service </w:t>
      </w:r>
      <w:del w:id="503" w:author="ERCOT" w:date="2025-12-08T10:29:00Z" w16du:dateUtc="2025-12-08T16:29:00Z">
        <w:r w:rsidRPr="002F5E25" w:rsidDel="002F5E25">
          <w:rPr>
            <w:rFonts w:eastAsia="Times New Roman"/>
            <w:szCs w:val="20"/>
          </w:rPr>
          <w:delText>C</w:delText>
        </w:r>
      </w:del>
      <w:ins w:id="504" w:author="ERCOT" w:date="2025-12-08T10:29:00Z" w16du:dateUtc="2025-12-08T16:29:00Z">
        <w:r>
          <w:rPr>
            <w:rFonts w:eastAsia="Times New Roman"/>
            <w:szCs w:val="20"/>
          </w:rPr>
          <w:t>c</w:t>
        </w:r>
      </w:ins>
      <w:r w:rsidRPr="002F5E25">
        <w:rPr>
          <w:rFonts w:eastAsia="Times New Roman"/>
          <w:szCs w:val="20"/>
        </w:rPr>
        <w:t>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1AFD9F16" w14:textId="1DC44D95" w:rsidR="002F5E25" w:rsidRPr="002F5E25" w:rsidRDefault="002F5E25" w:rsidP="002F5E25">
      <w:pPr>
        <w:spacing w:after="240"/>
        <w:ind w:left="720" w:hanging="720"/>
        <w:rPr>
          <w:rFonts w:eastAsia="Times New Roman"/>
          <w:szCs w:val="20"/>
        </w:rPr>
      </w:pPr>
      <w:r w:rsidRPr="002F5E25">
        <w:rPr>
          <w:rFonts w:eastAsia="Times New Roman"/>
          <w:szCs w:val="20"/>
        </w:rPr>
        <w:t>(7)</w:t>
      </w:r>
      <w:r w:rsidRPr="002F5E25">
        <w:rPr>
          <w:rFonts w:eastAsia="Times New Roman"/>
          <w:szCs w:val="20"/>
        </w:rPr>
        <w:tab/>
        <w:t xml:space="preserve">In addition to On-Line qualified Generation Resources and ESRs, the RUC engine shall consider a COP Resource Status of ONL for Load Resources that are qualified for Ancillary Services, as being eligible to provide Ancillary Services constrained by the Ancillary Service </w:t>
      </w:r>
      <w:del w:id="505" w:author="ERCOT" w:date="2025-12-08T10:28:00Z" w16du:dateUtc="2025-12-08T16:28:00Z">
        <w:r w:rsidRPr="002F5E25" w:rsidDel="002F5E25">
          <w:rPr>
            <w:rFonts w:eastAsia="Times New Roman"/>
            <w:szCs w:val="20"/>
          </w:rPr>
          <w:delText>C</w:delText>
        </w:r>
      </w:del>
      <w:ins w:id="506" w:author="ERCOT" w:date="2025-12-08T10:28:00Z" w16du:dateUtc="2025-12-08T16:28:00Z">
        <w:r>
          <w:rPr>
            <w:rFonts w:eastAsia="Times New Roman"/>
            <w:szCs w:val="20"/>
          </w:rPr>
          <w:t>c</w:t>
        </w:r>
      </w:ins>
      <w:r w:rsidRPr="002F5E25">
        <w:rPr>
          <w:rFonts w:eastAsia="Times New Roman"/>
          <w:szCs w:val="20"/>
        </w:rPr>
        <w:t>apability in the COP.  The RUC engine will not consider any Load Resources for dispatch of energy.</w:t>
      </w:r>
    </w:p>
    <w:p w14:paraId="0ECCCAB7" w14:textId="77777777" w:rsidR="002F5E25" w:rsidRPr="002F5E25" w:rsidRDefault="002F5E25" w:rsidP="002F5E25">
      <w:pPr>
        <w:spacing w:after="240"/>
        <w:ind w:left="690" w:hanging="690"/>
        <w:rPr>
          <w:rFonts w:eastAsia="Times New Roman"/>
        </w:rPr>
      </w:pPr>
      <w:r w:rsidRPr="002F5E25">
        <w:rPr>
          <w:rFonts w:eastAsia="Times New Roman"/>
        </w:rPr>
        <w:t>(8)       The RUC constraints in the RUC engine shall use 60 minutes as the duration for energy and Ancillary Services, excluding Responsive Reserve (RRS) provided using Fast Frequency Response (FFR), for which duration shall be 15 minutes.  These same duration requirements will be used to enforce a constraint on each ESR’s dispatch for energy and Ancillary Services using Ancillary Service deployment factors for a given hour such that the calculated SOC at the end of that hour is equal to the next hour’s COP value of HBSOC.</w:t>
      </w:r>
    </w:p>
    <w:p w14:paraId="6189790A" w14:textId="77777777" w:rsidR="002F5E25" w:rsidRPr="002F5E25" w:rsidRDefault="002F5E25" w:rsidP="002F5E25">
      <w:pPr>
        <w:spacing w:after="240"/>
        <w:ind w:left="720" w:hanging="720"/>
        <w:rPr>
          <w:rFonts w:eastAsia="Times New Roman"/>
          <w:szCs w:val="20"/>
        </w:rPr>
      </w:pPr>
      <w:r w:rsidRPr="002F5E25">
        <w:rPr>
          <w:rFonts w:eastAsia="Times New Roman"/>
          <w:szCs w:val="20"/>
        </w:rPr>
        <w:t>(9)</w:t>
      </w:r>
      <w:r w:rsidRPr="002F5E25">
        <w:rPr>
          <w:rFonts w:eastAsia="Times New Roman"/>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71F55510" w14:textId="77777777" w:rsidR="002F5E25" w:rsidRPr="002F5E25" w:rsidRDefault="002F5E25" w:rsidP="002F5E25">
      <w:pPr>
        <w:spacing w:after="240"/>
        <w:ind w:left="720" w:hanging="720"/>
        <w:rPr>
          <w:rFonts w:eastAsia="Times New Roman"/>
          <w:iCs/>
          <w:szCs w:val="20"/>
        </w:rPr>
      </w:pPr>
      <w:r w:rsidRPr="002F5E25">
        <w:rPr>
          <w:rFonts w:eastAsia="Times New Roman"/>
          <w:iCs/>
          <w:szCs w:val="20"/>
        </w:rPr>
        <w:t>(10)</w:t>
      </w:r>
      <w:r w:rsidRPr="002F5E25">
        <w:rPr>
          <w:rFonts w:eastAsia="Times New Roman"/>
          <w:iCs/>
          <w:szCs w:val="20"/>
        </w:rPr>
        <w:tab/>
        <w:t xml:space="preserve">ERCOT shall review the RUC-recommended Resource commitments </w:t>
      </w:r>
      <w:r w:rsidRPr="002F5E25">
        <w:rPr>
          <w:rFonts w:eastAsia="Times New Roman"/>
          <w:szCs w:val="20"/>
        </w:rPr>
        <w:t>and the list of Off-Line Available Resources having a start-up time of one hour or less</w:t>
      </w:r>
      <w:r w:rsidRPr="002F5E25">
        <w:rPr>
          <w:rFonts w:eastAsia="Times New Roman"/>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w:t>
      </w:r>
      <w:proofErr w:type="gramStart"/>
      <w:r w:rsidRPr="002F5E25">
        <w:rPr>
          <w:rFonts w:eastAsia="Times New Roman"/>
          <w:iCs/>
          <w:szCs w:val="20"/>
        </w:rPr>
        <w:t>are capable of transitioning</w:t>
      </w:r>
      <w:proofErr w:type="gramEnd"/>
      <w:r w:rsidRPr="002F5E25">
        <w:rPr>
          <w:rFonts w:eastAsia="Times New Roman"/>
          <w:iCs/>
          <w:szCs w:val="20"/>
        </w:rPr>
        <w:t xml:space="preserve"> to a configuration with additional capacity.  ERCOT may </w:t>
      </w:r>
      <w:r w:rsidRPr="002F5E25">
        <w:rPr>
          <w:rFonts w:eastAsia="Times New Roman"/>
          <w:iCs/>
          <w:szCs w:val="20"/>
        </w:rPr>
        <w:lastRenderedPageBreak/>
        <w:t xml:space="preserve">deselect Resources recommended in DRUC and in all HRUC processes if in ERCOT’s sole discretion there is enough time to commit those Resources in the future HRUC processes, </w:t>
      </w:r>
      <w:proofErr w:type="gramStart"/>
      <w:r w:rsidRPr="002F5E25">
        <w:rPr>
          <w:rFonts w:eastAsia="Times New Roman"/>
          <w:iCs/>
          <w:szCs w:val="20"/>
        </w:rPr>
        <w:t>taking into account</w:t>
      </w:r>
      <w:proofErr w:type="gramEnd"/>
      <w:r w:rsidRPr="002F5E25">
        <w:rPr>
          <w:rFonts w:eastAsia="Times New Roman"/>
          <w:iCs/>
          <w:szCs w:val="20"/>
        </w:rPr>
        <w:t xml:space="preserve"> the Resources’ start-up times, to meet ERCOT System reliability.  After each RUC run, ERCOT shall post the amount of capacity deselected per hour in the RUC Study Period to the MIS Secure Area.  </w:t>
      </w:r>
      <w:r w:rsidRPr="002F5E25">
        <w:rPr>
          <w:rFonts w:eastAsia="Times New Roman"/>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2F5E25">
        <w:rPr>
          <w:rFonts w:eastAsia="Times New Roman"/>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F5E25" w:rsidRPr="002F5E25" w14:paraId="31429DA0" w14:textId="77777777" w:rsidTr="002A5BF3">
        <w:trPr>
          <w:trHeight w:val="1205"/>
        </w:trPr>
        <w:tc>
          <w:tcPr>
            <w:tcW w:w="9350" w:type="dxa"/>
            <w:shd w:val="pct12" w:color="auto" w:fill="auto"/>
          </w:tcPr>
          <w:p w14:paraId="6BCD3E3F" w14:textId="77777777" w:rsidR="002F5E25" w:rsidRPr="002F5E25" w:rsidRDefault="002F5E25" w:rsidP="002F5E25">
            <w:pPr>
              <w:spacing w:after="240"/>
              <w:rPr>
                <w:rFonts w:eastAsia="Times New Roman"/>
                <w:b/>
                <w:i/>
                <w:iCs/>
                <w:szCs w:val="20"/>
              </w:rPr>
            </w:pPr>
            <w:r w:rsidRPr="002F5E25">
              <w:rPr>
                <w:rFonts w:eastAsia="Times New Roman"/>
                <w:b/>
                <w:i/>
                <w:iCs/>
                <w:szCs w:val="20"/>
              </w:rPr>
              <w:t>[NPRR1239:  Replace paragraph (10) above with the following upon system implementation:]</w:t>
            </w:r>
          </w:p>
          <w:p w14:paraId="3BD9E568" w14:textId="77777777" w:rsidR="002F5E25" w:rsidRPr="002F5E25" w:rsidRDefault="002F5E25" w:rsidP="002F5E25">
            <w:pPr>
              <w:spacing w:after="240"/>
              <w:ind w:left="720" w:hanging="720"/>
              <w:rPr>
                <w:rFonts w:eastAsia="Times New Roman"/>
                <w:iCs/>
                <w:szCs w:val="20"/>
              </w:rPr>
            </w:pPr>
            <w:r w:rsidRPr="002F5E25">
              <w:rPr>
                <w:rFonts w:eastAsia="Times New Roman"/>
                <w:iCs/>
                <w:szCs w:val="20"/>
              </w:rPr>
              <w:t>(10)</w:t>
            </w:r>
            <w:r w:rsidRPr="002F5E25">
              <w:rPr>
                <w:rFonts w:eastAsia="Times New Roman"/>
                <w:iCs/>
                <w:szCs w:val="20"/>
              </w:rPr>
              <w:tab/>
              <w:t xml:space="preserve">ERCOT shall review the RUC-recommended Resource commitments </w:t>
            </w:r>
            <w:r w:rsidRPr="002F5E25">
              <w:rPr>
                <w:rFonts w:eastAsia="Times New Roman"/>
                <w:szCs w:val="20"/>
              </w:rPr>
              <w:t>and the list of Off-Line Available Resources having a start-up time of one hour or less</w:t>
            </w:r>
            <w:r w:rsidRPr="002F5E25">
              <w:rPr>
                <w:rFonts w:eastAsia="Times New Roman"/>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w:t>
            </w:r>
            <w:proofErr w:type="gramStart"/>
            <w:r w:rsidRPr="002F5E25">
              <w:rPr>
                <w:rFonts w:eastAsia="Times New Roman"/>
                <w:iCs/>
                <w:szCs w:val="20"/>
              </w:rPr>
              <w:t>are capable of transitioning</w:t>
            </w:r>
            <w:proofErr w:type="gramEnd"/>
            <w:r w:rsidRPr="002F5E25">
              <w:rPr>
                <w:rFonts w:eastAsia="Times New Roman"/>
                <w:iCs/>
                <w:szCs w:val="20"/>
              </w:rPr>
              <w:t xml:space="preserve"> to a configuration with additional capacity.  ERCOT may deselect Resources recommended in DRUC and in all HRUC processes if in ERCOT’s sole discretion there is enough time to commit those Resources in the future HRUC processes, </w:t>
            </w:r>
            <w:proofErr w:type="gramStart"/>
            <w:r w:rsidRPr="002F5E25">
              <w:rPr>
                <w:rFonts w:eastAsia="Times New Roman"/>
                <w:iCs/>
                <w:szCs w:val="20"/>
              </w:rPr>
              <w:t>taking into account</w:t>
            </w:r>
            <w:proofErr w:type="gramEnd"/>
            <w:r w:rsidRPr="002F5E25">
              <w:rPr>
                <w:rFonts w:eastAsia="Times New Roman"/>
                <w:iCs/>
                <w:szCs w:val="20"/>
              </w:rPr>
              <w:t xml:space="preserve"> the Resources’ start-up times, to meet ERCOT System reliability.  After each RUC run, ERCOT shall post the amount of capacity deselected per hour in the RUC Study Period to the ERCOT website.  </w:t>
            </w:r>
            <w:r w:rsidRPr="002F5E25">
              <w:rPr>
                <w:rFonts w:eastAsia="Times New Roman"/>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p>
        </w:tc>
      </w:tr>
    </w:tbl>
    <w:p w14:paraId="63A5CA9B" w14:textId="77777777" w:rsidR="002F5E25" w:rsidRPr="002F5E25" w:rsidRDefault="002F5E25" w:rsidP="002F5E25">
      <w:pPr>
        <w:spacing w:before="240" w:after="240"/>
        <w:ind w:left="720" w:hanging="720"/>
        <w:rPr>
          <w:rFonts w:eastAsia="Times New Roman"/>
          <w:szCs w:val="20"/>
        </w:rPr>
      </w:pPr>
      <w:r w:rsidRPr="002F5E25">
        <w:rPr>
          <w:rFonts w:eastAsia="Times New Roman"/>
          <w:iCs/>
          <w:szCs w:val="20"/>
        </w:rPr>
        <w:t>(11)</w:t>
      </w:r>
      <w:r w:rsidRPr="002F5E25">
        <w:rPr>
          <w:rFonts w:eastAsia="Times New Roman"/>
          <w:iCs/>
          <w:szCs w:val="20"/>
        </w:rPr>
        <w:tab/>
        <w:t xml:space="preserve">ERCOT shall issue RUC instructions to each QSE specifying its Resources that have been committed </w:t>
      </w:r>
      <w:proofErr w:type="gramStart"/>
      <w:r w:rsidRPr="002F5E25">
        <w:rPr>
          <w:rFonts w:eastAsia="Times New Roman"/>
          <w:iCs/>
          <w:szCs w:val="20"/>
        </w:rPr>
        <w:t>as a result of</w:t>
      </w:r>
      <w:proofErr w:type="gramEnd"/>
      <w:r w:rsidRPr="002F5E25">
        <w:rPr>
          <w:rFonts w:eastAsia="Times New Roman"/>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F5E25" w:rsidRPr="002F5E25" w14:paraId="6897C2BF" w14:textId="77777777" w:rsidTr="002A5BF3">
        <w:trPr>
          <w:trHeight w:val="1016"/>
        </w:trPr>
        <w:tc>
          <w:tcPr>
            <w:tcW w:w="9350" w:type="dxa"/>
            <w:shd w:val="pct12" w:color="auto" w:fill="auto"/>
          </w:tcPr>
          <w:p w14:paraId="6A5A8116" w14:textId="77777777" w:rsidR="002F5E25" w:rsidRPr="002F5E25" w:rsidRDefault="002F5E25" w:rsidP="002F5E25">
            <w:pPr>
              <w:spacing w:after="240"/>
              <w:rPr>
                <w:rFonts w:eastAsia="Times New Roman"/>
                <w:b/>
                <w:i/>
                <w:iCs/>
                <w:szCs w:val="20"/>
              </w:rPr>
            </w:pPr>
            <w:r w:rsidRPr="002F5E25">
              <w:rPr>
                <w:rFonts w:eastAsia="Times New Roman"/>
                <w:b/>
                <w:i/>
                <w:iCs/>
                <w:szCs w:val="20"/>
              </w:rPr>
              <w:t>[NPRR1239:  Replace paragraph (11) above with the following upon system implementation:]</w:t>
            </w:r>
          </w:p>
          <w:p w14:paraId="2D170E99" w14:textId="77777777" w:rsidR="002F5E25" w:rsidRPr="002F5E25" w:rsidRDefault="002F5E25" w:rsidP="002F5E25">
            <w:pPr>
              <w:spacing w:after="240"/>
              <w:ind w:left="720" w:hanging="720"/>
              <w:rPr>
                <w:rFonts w:eastAsia="Times New Roman"/>
                <w:szCs w:val="20"/>
              </w:rPr>
            </w:pPr>
            <w:r w:rsidRPr="002F5E25">
              <w:rPr>
                <w:rFonts w:eastAsia="Times New Roman"/>
                <w:iCs/>
                <w:szCs w:val="20"/>
              </w:rPr>
              <w:t>(11)</w:t>
            </w:r>
            <w:r w:rsidRPr="002F5E25">
              <w:rPr>
                <w:rFonts w:eastAsia="Times New Roman"/>
                <w:iCs/>
                <w:szCs w:val="20"/>
              </w:rPr>
              <w:tab/>
              <w:t xml:space="preserve">ERCOT shall issue RUC instructions to each QSE specifying its Resources that have been committed </w:t>
            </w:r>
            <w:proofErr w:type="gramStart"/>
            <w:r w:rsidRPr="002F5E25">
              <w:rPr>
                <w:rFonts w:eastAsia="Times New Roman"/>
                <w:iCs/>
                <w:szCs w:val="20"/>
              </w:rPr>
              <w:t>as a result of</w:t>
            </w:r>
            <w:proofErr w:type="gramEnd"/>
            <w:r w:rsidRPr="002F5E25">
              <w:rPr>
                <w:rFonts w:eastAsia="Times New Roman"/>
                <w:iCs/>
                <w:szCs w:val="20"/>
              </w:rPr>
              <w:t xml:space="preserve"> the RUC process.  ERCOT shall, within one day after making any changes to the RUC-recommended commitments, post to the ERCOT website any changes that ERCOT made to the RUC-recommended commitments with an explanation of the changes.</w:t>
            </w:r>
          </w:p>
        </w:tc>
      </w:tr>
    </w:tbl>
    <w:p w14:paraId="2116F7F3" w14:textId="77777777" w:rsidR="002F5E25" w:rsidRPr="002F5E25" w:rsidRDefault="002F5E25" w:rsidP="002F5E25">
      <w:pPr>
        <w:spacing w:before="240" w:after="240"/>
        <w:ind w:left="720" w:hanging="720"/>
        <w:rPr>
          <w:rFonts w:eastAsia="Times New Roman"/>
          <w:szCs w:val="20"/>
        </w:rPr>
      </w:pPr>
      <w:r w:rsidRPr="002F5E25">
        <w:rPr>
          <w:rFonts w:eastAsia="Times New Roman"/>
          <w:szCs w:val="20"/>
        </w:rPr>
        <w:lastRenderedPageBreak/>
        <w:t>(12)</w:t>
      </w:r>
      <w:r w:rsidRPr="002F5E25">
        <w:rPr>
          <w:rFonts w:eastAsia="Times New Roman"/>
          <w:szCs w:val="20"/>
        </w:rPr>
        <w:tab/>
        <w:t xml:space="preserve">ERCOT shall use the RUC process to evaluate the need to commit Resources for which </w:t>
      </w:r>
      <w:proofErr w:type="gramStart"/>
      <w:r w:rsidRPr="002F5E25">
        <w:rPr>
          <w:rFonts w:eastAsia="Times New Roman"/>
          <w:szCs w:val="20"/>
        </w:rPr>
        <w:t>a QSE</w:t>
      </w:r>
      <w:proofErr w:type="gramEnd"/>
      <w:r w:rsidRPr="002F5E25">
        <w:rPr>
          <w:rFonts w:eastAsia="Times New Roman"/>
          <w:szCs w:val="20"/>
        </w:rPr>
        <w:t xml:space="preserve"> has submitted Three-Part Supply Offers and other available Off-Line Resources in addition to Resources that are planned to be On-Line during the RUC Study Period.  </w:t>
      </w:r>
      <w:proofErr w:type="gramStart"/>
      <w:r w:rsidRPr="002F5E25">
        <w:rPr>
          <w:rFonts w:eastAsia="Times New Roman"/>
          <w:szCs w:val="20"/>
        </w:rPr>
        <w:t>All of</w:t>
      </w:r>
      <w:proofErr w:type="gramEnd"/>
      <w:r w:rsidRPr="002F5E25">
        <w:rPr>
          <w:rFonts w:eastAsia="Times New Roman"/>
          <w:szCs w:val="20"/>
        </w:rPr>
        <w:t xml:space="preserve"> the </w:t>
      </w:r>
      <w:proofErr w:type="gramStart"/>
      <w:r w:rsidRPr="002F5E25">
        <w:rPr>
          <w:rFonts w:eastAsia="Times New Roman"/>
          <w:szCs w:val="20"/>
        </w:rPr>
        <w:t>above commitment</w:t>
      </w:r>
      <w:proofErr w:type="gramEnd"/>
      <w:r w:rsidRPr="002F5E25">
        <w:rPr>
          <w:rFonts w:eastAsia="Times New Roman"/>
          <w:szCs w:val="20"/>
        </w:rPr>
        <w:t xml:space="preserve"> information must </w:t>
      </w:r>
      <w:proofErr w:type="gramStart"/>
      <w:r w:rsidRPr="002F5E25">
        <w:rPr>
          <w:rFonts w:eastAsia="Times New Roman"/>
          <w:szCs w:val="20"/>
        </w:rPr>
        <w:t>be as</w:t>
      </w:r>
      <w:proofErr w:type="gramEnd"/>
      <w:r w:rsidRPr="002F5E25">
        <w:rPr>
          <w:rFonts w:eastAsia="Times New Roman"/>
          <w:szCs w:val="20"/>
        </w:rPr>
        <w:t xml:space="preserve"> specified in the QSE’s COP.  For available Off-Line Resources with a cold start time of one hour or less</w:t>
      </w:r>
      <w:r w:rsidRPr="002F5E25">
        <w:rPr>
          <w:rFonts w:eastAsia="Times New Roman"/>
          <w:iCs/>
          <w:szCs w:val="20"/>
        </w:rPr>
        <w:t xml:space="preserve"> that have not been removed from special consideration under paragraph (17) below pursuant to paragraph (3) of Section 8.1.2, Current Operating Plan (COP) Performance Requirements</w:t>
      </w:r>
      <w:r w:rsidRPr="002F5E25">
        <w:rPr>
          <w:rFonts w:eastAsia="Times New Roman"/>
          <w:szCs w:val="20"/>
        </w:rPr>
        <w:t xml:space="preserve">, the Startup Offers and Minimum-Energy Offer from a Resource’s Three-Part Supply Offer shall not be used in the RUC process. </w:t>
      </w:r>
    </w:p>
    <w:p w14:paraId="0932E199" w14:textId="77777777" w:rsidR="002F5E25" w:rsidRPr="002F5E25" w:rsidRDefault="002F5E25" w:rsidP="002F5E25">
      <w:pPr>
        <w:spacing w:after="240"/>
        <w:ind w:left="720" w:hanging="720"/>
        <w:rPr>
          <w:rFonts w:eastAsia="Times New Roman"/>
          <w:szCs w:val="20"/>
        </w:rPr>
      </w:pPr>
      <w:r w:rsidRPr="002F5E25">
        <w:rPr>
          <w:rFonts w:eastAsia="Times New Roman"/>
          <w:szCs w:val="20"/>
        </w:rPr>
        <w:t>(13)</w:t>
      </w:r>
      <w:r w:rsidRPr="002F5E25">
        <w:rPr>
          <w:rFonts w:eastAsia="Times New Roman"/>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2F5E25">
        <w:rPr>
          <w:rFonts w:eastAsia="Times New Roman"/>
          <w:iCs/>
          <w:szCs w:val="20"/>
        </w:rPr>
        <w:t xml:space="preserve"> that have not been removed from special consideration under paragraph (16) below pursuant to paragraph (3) of Section 8.1.2</w:t>
      </w:r>
      <w:r w:rsidRPr="002F5E25">
        <w:rPr>
          <w:rFonts w:eastAsia="Times New Roman"/>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00056687" w14:textId="77777777" w:rsidR="002F5E25" w:rsidRPr="002F5E25" w:rsidRDefault="002F5E25" w:rsidP="002F5E25">
      <w:pPr>
        <w:spacing w:after="240"/>
        <w:ind w:left="720" w:hanging="720"/>
        <w:rPr>
          <w:rFonts w:eastAsia="Times New Roman"/>
          <w:iCs/>
          <w:szCs w:val="20"/>
        </w:rPr>
      </w:pPr>
      <w:r w:rsidRPr="002F5E25">
        <w:rPr>
          <w:rFonts w:eastAsia="Times New Roman"/>
          <w:iCs/>
          <w:szCs w:val="20"/>
        </w:rPr>
        <w:t>(14)</w:t>
      </w:r>
      <w:r w:rsidRPr="002F5E25">
        <w:rPr>
          <w:rFonts w:eastAsia="Times New Roman"/>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6A3B0881" w14:textId="77777777" w:rsidR="002F5E25" w:rsidRPr="002F5E25" w:rsidRDefault="002F5E25" w:rsidP="002F5E25">
      <w:pPr>
        <w:spacing w:after="240"/>
        <w:ind w:left="1440" w:hanging="720"/>
        <w:rPr>
          <w:rFonts w:eastAsia="Times New Roman"/>
          <w:iCs/>
          <w:szCs w:val="20"/>
        </w:rPr>
      </w:pPr>
      <w:r w:rsidRPr="002F5E25">
        <w:rPr>
          <w:rFonts w:eastAsia="Times New Roman"/>
          <w:szCs w:val="20"/>
        </w:rPr>
        <w:t>(a)</w:t>
      </w:r>
      <w:r w:rsidRPr="002F5E25">
        <w:rPr>
          <w:rFonts w:eastAsia="Times New Roman"/>
          <w:szCs w:val="20"/>
        </w:rPr>
        <w:tab/>
        <w:t xml:space="preserve">If a Resource receives a RUC Dispatch Instruction </w:t>
      </w:r>
      <w:proofErr w:type="gramStart"/>
      <w:r w:rsidRPr="002F5E25">
        <w:rPr>
          <w:rFonts w:eastAsia="Times New Roman"/>
          <w:szCs w:val="20"/>
        </w:rPr>
        <w:t>that it</w:t>
      </w:r>
      <w:proofErr w:type="gramEnd"/>
      <w:r w:rsidRPr="002F5E25">
        <w:rPr>
          <w:rFonts w:eastAsia="Times New Roman"/>
          <w:szCs w:val="20"/>
        </w:rPr>
        <w:t xml:space="preserve"> cannot meet due to a physical limitation described in paragraph (5)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w:t>
      </w:r>
      <w:proofErr w:type="gramStart"/>
      <w:r w:rsidRPr="002F5E25">
        <w:rPr>
          <w:rFonts w:eastAsia="Times New Roman"/>
          <w:szCs w:val="20"/>
        </w:rPr>
        <w:t>in</w:t>
      </w:r>
      <w:proofErr w:type="gramEnd"/>
      <w:r w:rsidRPr="002F5E25">
        <w:rPr>
          <w:rFonts w:eastAsia="Times New Roman"/>
          <w:szCs w:val="20"/>
        </w:rPr>
        <w:t xml:space="preserve"> which the instruction occurs, the QSE shall be excused from complying with the portion of the RUC Dispatch Instruction that it could not meet due to the identified limitation. </w:t>
      </w:r>
      <w:r w:rsidRPr="002F5E25">
        <w:rPr>
          <w:rFonts w:eastAsia="Times New Roman"/>
          <w:iCs/>
          <w:szCs w:val="20"/>
        </w:rPr>
        <w:t xml:space="preserve"> </w:t>
      </w:r>
    </w:p>
    <w:p w14:paraId="75C2374B" w14:textId="77777777" w:rsidR="002F5E25" w:rsidRPr="002F5E25" w:rsidRDefault="002F5E25" w:rsidP="002F5E25">
      <w:pPr>
        <w:spacing w:after="240"/>
        <w:ind w:left="1440" w:hanging="720"/>
        <w:rPr>
          <w:rFonts w:eastAsia="Times New Roman"/>
          <w:szCs w:val="20"/>
        </w:rPr>
      </w:pPr>
      <w:r w:rsidRPr="002F5E25">
        <w:rPr>
          <w:rFonts w:eastAsia="Times New Roman"/>
          <w:szCs w:val="20"/>
        </w:rPr>
        <w:t>(b)</w:t>
      </w:r>
      <w:r w:rsidRPr="002F5E25">
        <w:rPr>
          <w:rFonts w:eastAsia="Times New Roman"/>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36D03EAB" w14:textId="77777777" w:rsidR="002F5E25" w:rsidRPr="002F5E25" w:rsidRDefault="002F5E25" w:rsidP="002F5E25">
      <w:pPr>
        <w:spacing w:after="240"/>
        <w:ind w:left="720" w:hanging="720"/>
        <w:rPr>
          <w:rFonts w:eastAsia="Times New Roman"/>
          <w:szCs w:val="20"/>
        </w:rPr>
      </w:pPr>
      <w:r w:rsidRPr="002F5E25">
        <w:rPr>
          <w:rFonts w:eastAsia="Times New Roman"/>
          <w:szCs w:val="20"/>
        </w:rPr>
        <w:lastRenderedPageBreak/>
        <w:t>(15)</w:t>
      </w:r>
      <w:r w:rsidRPr="002F5E25">
        <w:rPr>
          <w:rFonts w:eastAsia="Times New Roman"/>
          <w:iCs/>
          <w:szCs w:val="20"/>
        </w:rPr>
        <w:tab/>
      </w:r>
      <w:proofErr w:type="gramStart"/>
      <w:r w:rsidRPr="002F5E25">
        <w:rPr>
          <w:rFonts w:eastAsia="Times New Roman"/>
          <w:iCs/>
          <w:szCs w:val="20"/>
        </w:rPr>
        <w:t>A QSE</w:t>
      </w:r>
      <w:proofErr w:type="gramEnd"/>
      <w:r w:rsidRPr="002F5E25">
        <w:rPr>
          <w:rFonts w:eastAsia="Times New Roman"/>
          <w:iCs/>
          <w:szCs w:val="20"/>
        </w:rPr>
        <w:t xml:space="preserve"> shall be excused from complying with any portion of a RUC Dispatch Instruction that it could not meet due to a physical limitation that was reflected, at the time of the </w:t>
      </w:r>
      <w:r w:rsidRPr="002F5E25">
        <w:rPr>
          <w:rFonts w:eastAsia="Times New Roman"/>
          <w:szCs w:val="20"/>
        </w:rPr>
        <w:t>RUC Dispatch I</w:t>
      </w:r>
      <w:r w:rsidRPr="002F5E25">
        <w:rPr>
          <w:rFonts w:eastAsia="Times New Roman"/>
          <w:iCs/>
          <w:szCs w:val="20"/>
        </w:rPr>
        <w:t>nstruction, in the Resource’s COP, startup time, minimum On-Line time, or minimum Off-Line time.</w:t>
      </w:r>
    </w:p>
    <w:p w14:paraId="6E00FADD" w14:textId="77777777" w:rsidR="002F5E25" w:rsidRPr="002F5E25" w:rsidDel="00B23B98" w:rsidRDefault="002F5E25" w:rsidP="002F5E25">
      <w:pPr>
        <w:spacing w:after="240"/>
        <w:ind w:left="720" w:hanging="720"/>
        <w:rPr>
          <w:rFonts w:eastAsia="Times New Roman"/>
          <w:szCs w:val="20"/>
        </w:rPr>
      </w:pPr>
      <w:r w:rsidRPr="002F5E25">
        <w:rPr>
          <w:rFonts w:eastAsia="Times New Roman"/>
          <w:szCs w:val="20"/>
        </w:rPr>
        <w:t>(16</w:t>
      </w:r>
      <w:r w:rsidRPr="002F5E25" w:rsidDel="00B23B98">
        <w:rPr>
          <w:rFonts w:eastAsia="Times New Roman"/>
          <w:szCs w:val="20"/>
        </w:rPr>
        <w:t>)</w:t>
      </w:r>
      <w:r w:rsidRPr="002F5E25" w:rsidDel="00B23B98">
        <w:rPr>
          <w:rFonts w:eastAsia="Times New Roman"/>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rsidRPr="002F5E25">
        <w:rPr>
          <w:rFonts w:eastAsia="Times New Roman"/>
          <w:szCs w:val="20"/>
        </w:rPr>
        <w:t xml:space="preserve">  For ESRs, energy dispatch costs are not considered in determining projected energy output levels.</w:t>
      </w:r>
    </w:p>
    <w:p w14:paraId="36A4DAD6" w14:textId="5E302A69" w:rsidR="002F5E25" w:rsidRPr="002F5E25" w:rsidRDefault="002F5E25" w:rsidP="002F5E25">
      <w:pPr>
        <w:spacing w:after="240"/>
        <w:ind w:left="720" w:hanging="720"/>
        <w:rPr>
          <w:rFonts w:eastAsia="Times New Roman"/>
          <w:szCs w:val="20"/>
        </w:rPr>
      </w:pPr>
      <w:r w:rsidRPr="002F5E25">
        <w:rPr>
          <w:rFonts w:eastAsia="Times New Roman"/>
          <w:szCs w:val="20"/>
        </w:rPr>
        <w:t>(17)</w:t>
      </w:r>
      <w:r w:rsidRPr="002F5E25">
        <w:rPr>
          <w:rFonts w:eastAsia="Times New Roman"/>
          <w:szCs w:val="20"/>
        </w:rPr>
        <w:tab/>
      </w:r>
      <w:ins w:id="507" w:author="ERCOT" w:date="2025-12-08T10:28:00Z" w16du:dateUtc="2025-12-08T16:28:00Z">
        <w:r w:rsidRPr="3EF228F7">
          <w:rPr>
            <w:rFonts w:eastAsia="Times New Roman"/>
          </w:rPr>
          <w:t xml:space="preserve">Except for DRRS, </w:t>
        </w:r>
      </w:ins>
      <w:r w:rsidRPr="002F5E25">
        <w:rPr>
          <w:rFonts w:eastAsia="Times New Roman"/>
          <w:szCs w:val="20"/>
        </w:rPr>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w:t>
      </w:r>
      <w:proofErr w:type="gramStart"/>
      <w:r w:rsidRPr="002F5E25">
        <w:rPr>
          <w:rFonts w:eastAsia="Times New Roman"/>
          <w:szCs w:val="20"/>
        </w:rPr>
        <w:t>the HSL</w:t>
      </w:r>
      <w:proofErr w:type="gramEnd"/>
      <w:r w:rsidRPr="002F5E25">
        <w:rPr>
          <w:rFonts w:eastAsia="Times New Roman"/>
          <w:szCs w:val="20"/>
        </w:rPr>
        <w:t xml:space="preserve"> and LSL.  Notwithstanding the presence or absence of a proxy Ancillary Service Offer, Ancillary Service provision in RUC shall be limited by the Resource’s Ancillary Service capabilities as reflected in the COP.  For ESRs, Ancillary Service Offer costs are not considered in determining projected Ancillary Service awards.</w:t>
      </w:r>
    </w:p>
    <w:p w14:paraId="6D6C029B" w14:textId="77777777" w:rsidR="002F5E25" w:rsidRPr="002F5E25" w:rsidRDefault="002F5E25" w:rsidP="002F5E25">
      <w:pPr>
        <w:spacing w:after="240"/>
        <w:ind w:left="720" w:hanging="720"/>
        <w:rPr>
          <w:rFonts w:eastAsia="Times New Roman"/>
          <w:szCs w:val="20"/>
        </w:rPr>
      </w:pPr>
      <w:r w:rsidRPr="002F5E25">
        <w:rPr>
          <w:rFonts w:eastAsia="Times New Roman"/>
          <w:szCs w:val="20"/>
        </w:rPr>
        <w:t>(18)</w:t>
      </w:r>
      <w:r w:rsidRPr="002F5E25">
        <w:rPr>
          <w:rFonts w:eastAsia="Times New Roman"/>
          <w:szCs w:val="20"/>
        </w:rPr>
        <w:tab/>
      </w:r>
      <w:r w:rsidRPr="002F5E25">
        <w:rPr>
          <w:rFonts w:eastAsia="Times New Roman"/>
          <w:iCs/>
          <w:szCs w:val="20"/>
        </w:rPr>
        <w:t xml:space="preserve">For all available Off-Line Resources having a cold start time of one hour or less and not removed from special consideration pursuant to paragraph (3) of Section 8.1.2, </w:t>
      </w:r>
      <w:r w:rsidRPr="002F5E25">
        <w:rPr>
          <w:rFonts w:eastAsia="Times New Roman"/>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63ACDD5B" w14:textId="77777777" w:rsidR="002F5E25" w:rsidRPr="002F5E25" w:rsidRDefault="002F5E25" w:rsidP="002F5E25">
      <w:pPr>
        <w:ind w:left="720"/>
        <w:rPr>
          <w:rFonts w:eastAsia="Times New Roman"/>
          <w:szCs w:val="20"/>
        </w:rPr>
      </w:pPr>
      <w:r w:rsidRPr="002F5E25">
        <w:rPr>
          <w:rFonts w:eastAsia="Times New Roman"/>
          <w:szCs w:val="20"/>
        </w:rPr>
        <w:t>The above parameter is defined as follows:</w:t>
      </w:r>
    </w:p>
    <w:tbl>
      <w:tblPr>
        <w:tblW w:w="8217"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3973"/>
      </w:tblGrid>
      <w:tr w:rsidR="002F5E25" w:rsidRPr="002F5E25" w14:paraId="37430DC6" w14:textId="77777777" w:rsidTr="002A5BF3">
        <w:trPr>
          <w:trHeight w:val="386"/>
        </w:trPr>
        <w:tc>
          <w:tcPr>
            <w:tcW w:w="2439" w:type="dxa"/>
          </w:tcPr>
          <w:p w14:paraId="79B4DF5F" w14:textId="77777777" w:rsidR="002F5E25" w:rsidRPr="002F5E25" w:rsidRDefault="002F5E25" w:rsidP="002F5E25">
            <w:pPr>
              <w:rPr>
                <w:rFonts w:eastAsia="Times New Roman"/>
                <w:b/>
                <w:sz w:val="20"/>
                <w:szCs w:val="20"/>
              </w:rPr>
            </w:pPr>
            <w:r w:rsidRPr="002F5E25">
              <w:rPr>
                <w:rFonts w:eastAsia="Times New Roman"/>
                <w:b/>
                <w:sz w:val="20"/>
                <w:szCs w:val="20"/>
              </w:rPr>
              <w:t>Parameter</w:t>
            </w:r>
          </w:p>
        </w:tc>
        <w:tc>
          <w:tcPr>
            <w:tcW w:w="1805" w:type="dxa"/>
          </w:tcPr>
          <w:p w14:paraId="2AEA2E42" w14:textId="77777777" w:rsidR="002F5E25" w:rsidRPr="002F5E25" w:rsidRDefault="002F5E25" w:rsidP="002F5E25">
            <w:pPr>
              <w:rPr>
                <w:rFonts w:eastAsia="Times New Roman"/>
                <w:b/>
                <w:sz w:val="20"/>
                <w:szCs w:val="20"/>
              </w:rPr>
            </w:pPr>
            <w:r w:rsidRPr="002F5E25">
              <w:rPr>
                <w:rFonts w:eastAsia="Times New Roman"/>
                <w:b/>
                <w:sz w:val="20"/>
                <w:szCs w:val="20"/>
              </w:rPr>
              <w:t>Unit</w:t>
            </w:r>
          </w:p>
        </w:tc>
        <w:tc>
          <w:tcPr>
            <w:tcW w:w="3973" w:type="dxa"/>
          </w:tcPr>
          <w:p w14:paraId="74FD5F6F" w14:textId="77777777" w:rsidR="002F5E25" w:rsidRPr="002F5E25" w:rsidRDefault="002F5E25" w:rsidP="002F5E25">
            <w:pPr>
              <w:rPr>
                <w:rFonts w:eastAsia="Times New Roman"/>
                <w:b/>
                <w:sz w:val="20"/>
                <w:szCs w:val="20"/>
              </w:rPr>
            </w:pPr>
            <w:r w:rsidRPr="002F5E25">
              <w:rPr>
                <w:rFonts w:eastAsia="Times New Roman"/>
                <w:b/>
                <w:sz w:val="20"/>
                <w:szCs w:val="20"/>
              </w:rPr>
              <w:t>Current Value*</w:t>
            </w:r>
          </w:p>
        </w:tc>
      </w:tr>
      <w:tr w:rsidR="002F5E25" w:rsidRPr="002F5E25" w14:paraId="300D3359" w14:textId="77777777" w:rsidTr="002A5BF3">
        <w:trPr>
          <w:trHeight w:val="359"/>
        </w:trPr>
        <w:tc>
          <w:tcPr>
            <w:tcW w:w="2439" w:type="dxa"/>
          </w:tcPr>
          <w:p w14:paraId="227446DD" w14:textId="77777777" w:rsidR="002F5E25" w:rsidRPr="002F5E25" w:rsidRDefault="002F5E25" w:rsidP="002F5E25">
            <w:pPr>
              <w:spacing w:after="240"/>
              <w:rPr>
                <w:rFonts w:eastAsia="Times New Roman"/>
                <w:sz w:val="20"/>
                <w:szCs w:val="20"/>
              </w:rPr>
            </w:pPr>
            <w:r w:rsidRPr="002F5E25">
              <w:rPr>
                <w:rFonts w:eastAsia="Times New Roman"/>
                <w:sz w:val="20"/>
                <w:szCs w:val="20"/>
              </w:rPr>
              <w:t>1HRLESSCOSTSCALING</w:t>
            </w:r>
          </w:p>
        </w:tc>
        <w:tc>
          <w:tcPr>
            <w:tcW w:w="1805" w:type="dxa"/>
          </w:tcPr>
          <w:p w14:paraId="61CF4F45" w14:textId="77777777" w:rsidR="002F5E25" w:rsidRPr="002F5E25" w:rsidRDefault="002F5E25" w:rsidP="002F5E25">
            <w:pPr>
              <w:spacing w:after="240"/>
              <w:rPr>
                <w:rFonts w:eastAsia="Times New Roman"/>
                <w:sz w:val="20"/>
                <w:szCs w:val="20"/>
              </w:rPr>
            </w:pPr>
            <w:r w:rsidRPr="002F5E25">
              <w:rPr>
                <w:rFonts w:eastAsia="Times New Roman"/>
                <w:sz w:val="20"/>
                <w:szCs w:val="20"/>
              </w:rPr>
              <w:t>Percentage</w:t>
            </w:r>
          </w:p>
        </w:tc>
        <w:tc>
          <w:tcPr>
            <w:tcW w:w="3973" w:type="dxa"/>
          </w:tcPr>
          <w:p w14:paraId="6920F2BD" w14:textId="77777777" w:rsidR="002F5E25" w:rsidRPr="002F5E25" w:rsidRDefault="002F5E25" w:rsidP="002F5E25">
            <w:pPr>
              <w:spacing w:after="240"/>
              <w:rPr>
                <w:rFonts w:eastAsia="Times New Roman"/>
                <w:sz w:val="20"/>
                <w:szCs w:val="20"/>
              </w:rPr>
            </w:pPr>
            <w:r w:rsidRPr="002F5E25">
              <w:rPr>
                <w:rFonts w:eastAsia="Times New Roman"/>
                <w:sz w:val="20"/>
                <w:szCs w:val="20"/>
              </w:rPr>
              <w:t>Maximum value of 100%</w:t>
            </w:r>
          </w:p>
        </w:tc>
      </w:tr>
      <w:tr w:rsidR="002F5E25" w:rsidRPr="002F5E25" w14:paraId="5B1CF747" w14:textId="77777777" w:rsidTr="002A5BF3">
        <w:trPr>
          <w:trHeight w:val="1178"/>
        </w:trPr>
        <w:tc>
          <w:tcPr>
            <w:tcW w:w="8217" w:type="dxa"/>
            <w:gridSpan w:val="3"/>
          </w:tcPr>
          <w:p w14:paraId="0577AC63" w14:textId="77777777" w:rsidR="002F5E25" w:rsidRPr="002F5E25" w:rsidRDefault="002F5E25" w:rsidP="002F5E25">
            <w:pPr>
              <w:rPr>
                <w:rFonts w:eastAsia="Times New Roman"/>
                <w:sz w:val="20"/>
                <w:szCs w:val="20"/>
              </w:rPr>
            </w:pPr>
            <w:r w:rsidRPr="002F5E25">
              <w:rPr>
                <w:rFonts w:eastAsia="Times New Roman"/>
                <w:sz w:val="20"/>
                <w:szCs w:val="20"/>
              </w:rPr>
              <w:t>*  The current value for the parameter(s) referenced in this table above will be recommended by the Technical Advisory Committee (TAC) and the ERCOT Board and approved by the Public Utility Commission of Texas (PUCT).  ERCOT shall update parameter value(s) on the first day of the month following PUCT approval unless otherwise directed.  ERCOT shall provide a Market Notice prior to implementation of a revised parameter value.</w:t>
            </w:r>
          </w:p>
        </w:tc>
      </w:tr>
    </w:tbl>
    <w:p w14:paraId="74D3372C" w14:textId="77777777" w:rsidR="002F5E25" w:rsidRDefault="002F5E25" w:rsidP="002F5E25">
      <w:pPr>
        <w:spacing w:before="240" w:after="240"/>
        <w:ind w:left="720" w:hanging="720"/>
        <w:rPr>
          <w:ins w:id="508" w:author="ERCOT" w:date="2025-12-08T10:27:00Z" w16du:dateUtc="2025-12-08T16:27:00Z"/>
        </w:rPr>
      </w:pPr>
      <w:ins w:id="509" w:author="ERCOT" w:date="2025-12-08T10:27:00Z" w16du:dateUtc="2025-12-08T16:27:00Z">
        <w:r>
          <w:t>(19)</w:t>
        </w:r>
        <w:r>
          <w:tab/>
          <w:t xml:space="preserve">The RUC process, including any Verbal Dispatch Instructions (VDIs), will be used to deploy DRRS from Off-Line Generation Resources showing a DRRS Resource Status in </w:t>
        </w:r>
        <w:r>
          <w:lastRenderedPageBreak/>
          <w:t xml:space="preserve">the COP.  A commitment instruction issued to a Resource that is providing DRRS will be treated as a DRRS deployment for any hours in which the Resource has a DRRS award.  </w:t>
        </w:r>
      </w:ins>
    </w:p>
    <w:p w14:paraId="65F87BE2" w14:textId="77777777" w:rsidR="002F5E25" w:rsidRDefault="002F5E25" w:rsidP="002F5E25">
      <w:pPr>
        <w:spacing w:before="240" w:after="240"/>
        <w:ind w:left="720" w:hanging="720"/>
        <w:rPr>
          <w:ins w:id="510" w:author="ERCOT" w:date="2025-12-08T10:27:00Z" w16du:dateUtc="2025-12-08T16:27:00Z"/>
        </w:rPr>
      </w:pPr>
      <w:ins w:id="511" w:author="ERCOT" w:date="2025-12-08T10:27:00Z" w16du:dateUtc="2025-12-08T16:27:00Z">
        <w:r>
          <w:t>(20)</w:t>
        </w:r>
        <w:r>
          <w:tab/>
          <w:t>To prioritize the utilization of Off-Line DRRS ahead of the commitment of other Resources and to maximize the use of Resources that are planned to be On-Line before deploying DRRS, 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for that Operating Hour for all Off-Line Generation Resources with a Resource Status of DRRS in an Operating Hour, based on the Resource’s COP.  This scaling factor will be set as follows:</w:t>
        </w:r>
      </w:ins>
    </w:p>
    <w:tbl>
      <w:tblPr>
        <w:tblW w:w="830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0"/>
        <w:gridCol w:w="1130"/>
        <w:gridCol w:w="2341"/>
      </w:tblGrid>
      <w:tr w:rsidR="002F5E25" w:rsidRPr="005274B1" w14:paraId="54172520" w14:textId="77777777" w:rsidTr="002A5BF3">
        <w:trPr>
          <w:trHeight w:val="386"/>
          <w:ins w:id="512" w:author="ERCOT" w:date="2025-12-08T10:27:00Z"/>
        </w:trPr>
        <w:tc>
          <w:tcPr>
            <w:tcW w:w="4830" w:type="dxa"/>
          </w:tcPr>
          <w:p w14:paraId="08B57255" w14:textId="77777777" w:rsidR="002F5E25" w:rsidRPr="005274B1" w:rsidRDefault="002F5E25" w:rsidP="002A5BF3">
            <w:pPr>
              <w:rPr>
                <w:ins w:id="513" w:author="ERCOT" w:date="2025-12-08T10:27:00Z" w16du:dateUtc="2025-12-08T16:27:00Z"/>
                <w:b/>
                <w:sz w:val="20"/>
                <w:szCs w:val="20"/>
              </w:rPr>
            </w:pPr>
            <w:ins w:id="514" w:author="ERCOT" w:date="2025-12-08T10:27:00Z" w16du:dateUtc="2025-12-08T16:27:00Z">
              <w:r w:rsidRPr="005274B1">
                <w:rPr>
                  <w:b/>
                  <w:sz w:val="20"/>
                  <w:szCs w:val="20"/>
                </w:rPr>
                <w:t>Parameter</w:t>
              </w:r>
            </w:ins>
          </w:p>
        </w:tc>
        <w:tc>
          <w:tcPr>
            <w:tcW w:w="1130" w:type="dxa"/>
          </w:tcPr>
          <w:p w14:paraId="33EFE991" w14:textId="77777777" w:rsidR="002F5E25" w:rsidRPr="005274B1" w:rsidRDefault="002F5E25" w:rsidP="002A5BF3">
            <w:pPr>
              <w:rPr>
                <w:ins w:id="515" w:author="ERCOT" w:date="2025-12-08T10:27:00Z" w16du:dateUtc="2025-12-08T16:27:00Z"/>
                <w:b/>
                <w:sz w:val="20"/>
                <w:szCs w:val="20"/>
              </w:rPr>
            </w:pPr>
            <w:ins w:id="516" w:author="ERCOT" w:date="2025-12-08T10:27:00Z" w16du:dateUtc="2025-12-08T16:27:00Z">
              <w:r w:rsidRPr="005274B1">
                <w:rPr>
                  <w:b/>
                  <w:sz w:val="20"/>
                  <w:szCs w:val="20"/>
                </w:rPr>
                <w:t>Unit</w:t>
              </w:r>
            </w:ins>
          </w:p>
        </w:tc>
        <w:tc>
          <w:tcPr>
            <w:tcW w:w="2341" w:type="dxa"/>
          </w:tcPr>
          <w:p w14:paraId="15E02C7B" w14:textId="77777777" w:rsidR="002F5E25" w:rsidRPr="005274B1" w:rsidRDefault="002F5E25" w:rsidP="002A5BF3">
            <w:pPr>
              <w:rPr>
                <w:ins w:id="517" w:author="ERCOT" w:date="2025-12-08T10:27:00Z" w16du:dateUtc="2025-12-08T16:27:00Z"/>
                <w:b/>
                <w:sz w:val="20"/>
                <w:szCs w:val="20"/>
              </w:rPr>
            </w:pPr>
            <w:ins w:id="518" w:author="ERCOT" w:date="2025-12-08T10:27:00Z" w16du:dateUtc="2025-12-08T16:27:00Z">
              <w:r w:rsidRPr="005274B1">
                <w:rPr>
                  <w:b/>
                  <w:sz w:val="20"/>
                  <w:szCs w:val="20"/>
                </w:rPr>
                <w:t>Current Value*</w:t>
              </w:r>
            </w:ins>
          </w:p>
        </w:tc>
      </w:tr>
      <w:tr w:rsidR="002F5E25" w:rsidRPr="005274B1" w14:paraId="2E64AA7D" w14:textId="77777777" w:rsidTr="002A5BF3">
        <w:trPr>
          <w:trHeight w:val="359"/>
          <w:ins w:id="519" w:author="ERCOT" w:date="2025-12-08T10:27:00Z"/>
        </w:trPr>
        <w:tc>
          <w:tcPr>
            <w:tcW w:w="4830" w:type="dxa"/>
          </w:tcPr>
          <w:p w14:paraId="16F8308B" w14:textId="77777777" w:rsidR="002F5E25" w:rsidRPr="005274B1" w:rsidRDefault="002F5E25" w:rsidP="002A5BF3">
            <w:pPr>
              <w:spacing w:after="240"/>
              <w:rPr>
                <w:ins w:id="520" w:author="ERCOT" w:date="2025-12-08T10:27:00Z" w16du:dateUtc="2025-12-08T16:27:00Z"/>
                <w:sz w:val="20"/>
                <w:szCs w:val="20"/>
              </w:rPr>
            </w:pPr>
            <w:ins w:id="521" w:author="ERCOT" w:date="2025-12-08T10:27:00Z" w16du:dateUtc="2025-12-08T16:27:00Z">
              <w:r>
                <w:rPr>
                  <w:sz w:val="20"/>
                  <w:szCs w:val="20"/>
                </w:rPr>
                <w:t>GENDRRS</w:t>
              </w:r>
              <w:r w:rsidRPr="005274B1">
                <w:rPr>
                  <w:sz w:val="20"/>
                  <w:szCs w:val="20"/>
                </w:rPr>
                <w:t>COSTSCALING</w:t>
              </w:r>
            </w:ins>
          </w:p>
        </w:tc>
        <w:tc>
          <w:tcPr>
            <w:tcW w:w="1130" w:type="dxa"/>
          </w:tcPr>
          <w:p w14:paraId="4A6AF7E6" w14:textId="77777777" w:rsidR="002F5E25" w:rsidRPr="005274B1" w:rsidRDefault="002F5E25" w:rsidP="002A5BF3">
            <w:pPr>
              <w:spacing w:after="240"/>
              <w:rPr>
                <w:ins w:id="522" w:author="ERCOT" w:date="2025-12-08T10:27:00Z" w16du:dateUtc="2025-12-08T16:27:00Z"/>
                <w:sz w:val="20"/>
                <w:szCs w:val="20"/>
              </w:rPr>
            </w:pPr>
            <w:ins w:id="523" w:author="ERCOT" w:date="2025-12-08T10:27:00Z" w16du:dateUtc="2025-12-08T16:27:00Z">
              <w:r w:rsidRPr="005274B1">
                <w:rPr>
                  <w:sz w:val="20"/>
                  <w:szCs w:val="20"/>
                </w:rPr>
                <w:t>Percentage</w:t>
              </w:r>
            </w:ins>
          </w:p>
        </w:tc>
        <w:tc>
          <w:tcPr>
            <w:tcW w:w="2341" w:type="dxa"/>
          </w:tcPr>
          <w:p w14:paraId="04B4FD43" w14:textId="77777777" w:rsidR="002F5E25" w:rsidRPr="005274B1" w:rsidRDefault="002F5E25" w:rsidP="002A5BF3">
            <w:pPr>
              <w:spacing w:after="240"/>
              <w:rPr>
                <w:ins w:id="524" w:author="ERCOT" w:date="2025-12-08T10:27:00Z" w16du:dateUtc="2025-12-08T16:27:00Z"/>
                <w:sz w:val="20"/>
                <w:szCs w:val="20"/>
              </w:rPr>
            </w:pPr>
            <w:ins w:id="525" w:author="ERCOT" w:date="2025-12-08T10:27:00Z" w16du:dateUtc="2025-12-08T16:27:00Z">
              <w:r w:rsidRPr="005274B1">
                <w:rPr>
                  <w:sz w:val="20"/>
                  <w:szCs w:val="20"/>
                </w:rPr>
                <w:t xml:space="preserve">Maximum value of </w:t>
              </w:r>
              <w:r>
                <w:rPr>
                  <w:sz w:val="20"/>
                  <w:szCs w:val="20"/>
                </w:rPr>
                <w:t>20</w:t>
              </w:r>
              <w:r w:rsidRPr="005274B1">
                <w:rPr>
                  <w:sz w:val="20"/>
                  <w:szCs w:val="20"/>
                </w:rPr>
                <w:t>%</w:t>
              </w:r>
            </w:ins>
          </w:p>
        </w:tc>
      </w:tr>
      <w:tr w:rsidR="002F5E25" w:rsidRPr="005274B1" w14:paraId="386D189D" w14:textId="77777777" w:rsidTr="002A5BF3">
        <w:trPr>
          <w:trHeight w:val="1178"/>
          <w:ins w:id="526" w:author="ERCOT" w:date="2025-12-08T10:27:00Z"/>
        </w:trPr>
        <w:tc>
          <w:tcPr>
            <w:tcW w:w="8301" w:type="dxa"/>
            <w:gridSpan w:val="3"/>
          </w:tcPr>
          <w:p w14:paraId="66ED4B42" w14:textId="77777777" w:rsidR="002F5E25" w:rsidRPr="005274B1" w:rsidRDefault="002F5E25" w:rsidP="002A5BF3">
            <w:pPr>
              <w:rPr>
                <w:ins w:id="527" w:author="ERCOT" w:date="2025-12-08T10:27:00Z" w16du:dateUtc="2025-12-08T16:27:00Z"/>
                <w:sz w:val="20"/>
                <w:szCs w:val="20"/>
              </w:rPr>
            </w:pPr>
            <w:ins w:id="528" w:author="ERCOT" w:date="2025-12-08T10:27:00Z" w16du:dateUtc="2025-12-08T16:27:00Z">
              <w:r w:rsidRPr="005274B1">
                <w:rPr>
                  <w:sz w:val="20"/>
                  <w:szCs w:val="20"/>
                </w:rPr>
                <w:t>*  The current value for the parameter(s) referenced in this table above will be recommended by the Technical Advisory Committee (TAC) and the ERCOT Board</w:t>
              </w:r>
              <w:r w:rsidRPr="4CD90589">
                <w:rPr>
                  <w:sz w:val="20"/>
                  <w:szCs w:val="20"/>
                </w:rPr>
                <w:t xml:space="preserve"> and approved by the Public Utility Commission of Texas (PUCT).</w:t>
              </w:r>
              <w:r w:rsidRPr="005274B1">
                <w:rPr>
                  <w:sz w:val="20"/>
                  <w:szCs w:val="20"/>
                </w:rPr>
                <w:t xml:space="preserve">  ERCOT shall update parameter value(s) on the first day of the month following </w:t>
              </w:r>
              <w:r w:rsidRPr="4CD90589">
                <w:rPr>
                  <w:sz w:val="20"/>
                  <w:szCs w:val="20"/>
                </w:rPr>
                <w:t>PUCT</w:t>
              </w:r>
              <w:r w:rsidRPr="005274B1">
                <w:rPr>
                  <w:sz w:val="20"/>
                  <w:szCs w:val="20"/>
                </w:rPr>
                <w:t xml:space="preserve"> approval unless otherwise directed.  ERCOT shall provide a Market Notice prior to implementation of a revised parameter value.</w:t>
              </w:r>
            </w:ins>
          </w:p>
        </w:tc>
      </w:tr>
    </w:tbl>
    <w:p w14:paraId="01474A2B" w14:textId="503A5BB0" w:rsidR="002F5E25" w:rsidRPr="002F5E25" w:rsidRDefault="002F5E25" w:rsidP="002F5E25">
      <w:pPr>
        <w:spacing w:before="240" w:after="240"/>
        <w:ind w:left="720" w:hanging="720"/>
        <w:rPr>
          <w:rFonts w:eastAsia="Times New Roman"/>
          <w:szCs w:val="20"/>
        </w:rPr>
      </w:pPr>
      <w:r w:rsidRPr="002F5E25">
        <w:rPr>
          <w:rFonts w:eastAsia="Times New Roman"/>
          <w:szCs w:val="20"/>
        </w:rPr>
        <w:t>(</w:t>
      </w:r>
      <w:ins w:id="529" w:author="ERCOT" w:date="2025-12-08T10:27:00Z" w16du:dateUtc="2025-12-08T16:27:00Z">
        <w:r>
          <w:rPr>
            <w:rFonts w:eastAsia="Times New Roman"/>
            <w:szCs w:val="20"/>
          </w:rPr>
          <w:t>21</w:t>
        </w:r>
      </w:ins>
      <w:del w:id="530" w:author="ERCOT" w:date="2025-12-08T10:27:00Z" w16du:dateUtc="2025-12-08T16:27:00Z">
        <w:r w:rsidRPr="002F5E25" w:rsidDel="002F5E25">
          <w:rPr>
            <w:rFonts w:eastAsia="Times New Roman"/>
            <w:szCs w:val="20"/>
          </w:rPr>
          <w:delText>19</w:delText>
        </w:r>
      </w:del>
      <w:r w:rsidRPr="002F5E25">
        <w:rPr>
          <w:rFonts w:eastAsia="Times New Roman"/>
          <w:szCs w:val="20"/>
        </w:rPr>
        <w:t>)</w:t>
      </w:r>
      <w:r w:rsidRPr="002F5E25">
        <w:rPr>
          <w:rFonts w:eastAsia="Times New Roman"/>
          <w:szCs w:val="20"/>
        </w:rPr>
        <w:tab/>
        <w:t xml:space="preserve">Factors included in the RUC process are: </w:t>
      </w:r>
    </w:p>
    <w:p w14:paraId="26F51243" w14:textId="77777777" w:rsidR="002F5E25" w:rsidRPr="002F5E25" w:rsidRDefault="002F5E25" w:rsidP="002F5E25">
      <w:pPr>
        <w:spacing w:after="240"/>
        <w:ind w:left="1440" w:hanging="720"/>
        <w:rPr>
          <w:rFonts w:eastAsia="Times New Roman"/>
          <w:szCs w:val="20"/>
        </w:rPr>
      </w:pPr>
      <w:r w:rsidRPr="002F5E25">
        <w:rPr>
          <w:rFonts w:eastAsia="Times New Roman"/>
          <w:szCs w:val="20"/>
        </w:rPr>
        <w:t>(a)</w:t>
      </w:r>
      <w:r w:rsidRPr="002F5E25">
        <w:rPr>
          <w:rFonts w:eastAsia="Times New Roman"/>
          <w:szCs w:val="20"/>
        </w:rPr>
        <w:tab/>
        <w:t xml:space="preserve">ERCOT System-wide hourly Load forecast allocated appropriately </w:t>
      </w:r>
      <w:proofErr w:type="gramStart"/>
      <w:r w:rsidRPr="002F5E25">
        <w:rPr>
          <w:rFonts w:eastAsia="Times New Roman"/>
          <w:szCs w:val="20"/>
        </w:rPr>
        <w:t>over Load</w:t>
      </w:r>
      <w:proofErr w:type="gramEnd"/>
      <w:r w:rsidRPr="002F5E25">
        <w:rPr>
          <w:rFonts w:eastAsia="Times New Roman"/>
          <w:szCs w:val="20"/>
        </w:rPr>
        <w:t xml:space="preserve"> buses;</w:t>
      </w:r>
    </w:p>
    <w:p w14:paraId="22CA687D" w14:textId="77777777" w:rsidR="002F5E25" w:rsidRPr="002F5E25" w:rsidRDefault="002F5E25" w:rsidP="002F5E25">
      <w:pPr>
        <w:spacing w:after="240"/>
        <w:ind w:left="1440" w:hanging="720"/>
        <w:rPr>
          <w:rFonts w:eastAsia="Times New Roman"/>
          <w:szCs w:val="20"/>
        </w:rPr>
      </w:pPr>
      <w:r w:rsidRPr="002F5E25">
        <w:rPr>
          <w:rFonts w:eastAsia="Times New Roman"/>
          <w:szCs w:val="20"/>
        </w:rPr>
        <w:t>(b)</w:t>
      </w:r>
      <w:r w:rsidRPr="002F5E25">
        <w:rPr>
          <w:rFonts w:eastAsia="Times New Roman"/>
          <w:szCs w:val="20"/>
        </w:rPr>
        <w:tab/>
        <w:t>ERCOT’s Ancillary Service Plans in the form of ASDCs;</w:t>
      </w:r>
    </w:p>
    <w:p w14:paraId="4A1741B6" w14:textId="77777777" w:rsidR="002F5E25" w:rsidRPr="002F5E25" w:rsidRDefault="002F5E25" w:rsidP="002F5E25">
      <w:pPr>
        <w:spacing w:after="240"/>
        <w:ind w:left="1440" w:hanging="720"/>
        <w:rPr>
          <w:rFonts w:eastAsia="Times New Roman"/>
          <w:szCs w:val="20"/>
        </w:rPr>
      </w:pPr>
      <w:r w:rsidRPr="002F5E25">
        <w:rPr>
          <w:rFonts w:eastAsia="Times New Roman"/>
          <w:szCs w:val="20"/>
        </w:rPr>
        <w:t>(c)</w:t>
      </w:r>
      <w:r w:rsidRPr="002F5E25">
        <w:rPr>
          <w:rFonts w:eastAsia="Times New Roman"/>
          <w:szCs w:val="20"/>
        </w:rPr>
        <w:tab/>
        <w:t>Transmission constraints – Transfer limits on energy flows through the electricity network;</w:t>
      </w:r>
    </w:p>
    <w:p w14:paraId="7940D172" w14:textId="77777777" w:rsidR="002F5E25" w:rsidRPr="002F5E25" w:rsidRDefault="002F5E25" w:rsidP="002F5E25">
      <w:pPr>
        <w:spacing w:after="240"/>
        <w:ind w:left="2160" w:hanging="720"/>
        <w:rPr>
          <w:rFonts w:eastAsia="Times New Roman"/>
          <w:szCs w:val="20"/>
        </w:rPr>
      </w:pPr>
      <w:r w:rsidRPr="002F5E25">
        <w:rPr>
          <w:rFonts w:eastAsia="Times New Roman"/>
          <w:szCs w:val="20"/>
        </w:rPr>
        <w:t>(i)</w:t>
      </w:r>
      <w:r w:rsidRPr="002F5E25">
        <w:rPr>
          <w:rFonts w:eastAsia="Times New Roman"/>
          <w:szCs w:val="20"/>
        </w:rPr>
        <w:tab/>
        <w:t>Thermal constraints – protect transmission facilities against thermal overload;</w:t>
      </w:r>
    </w:p>
    <w:p w14:paraId="46B00158" w14:textId="77777777" w:rsidR="002F5E25" w:rsidRPr="002F5E25" w:rsidRDefault="002F5E25" w:rsidP="002F5E25">
      <w:pPr>
        <w:spacing w:after="240"/>
        <w:ind w:left="2160" w:hanging="720"/>
        <w:rPr>
          <w:rFonts w:eastAsia="Times New Roman"/>
          <w:szCs w:val="20"/>
        </w:rPr>
      </w:pPr>
      <w:r w:rsidRPr="002F5E25">
        <w:rPr>
          <w:rFonts w:eastAsia="Times New Roman"/>
          <w:szCs w:val="20"/>
        </w:rPr>
        <w:t>(ii)</w:t>
      </w:r>
      <w:r w:rsidRPr="002F5E25">
        <w:rPr>
          <w:rFonts w:eastAsia="Times New Roman"/>
          <w:szCs w:val="20"/>
        </w:rPr>
        <w:tab/>
        <w:t>Generic constraints – protect the transmission system against transient instability, dynamic instability or voltage collapse;</w:t>
      </w:r>
    </w:p>
    <w:p w14:paraId="69305B6B" w14:textId="77777777" w:rsidR="002F5E25" w:rsidRPr="002F5E25" w:rsidRDefault="002F5E25" w:rsidP="002F5E25">
      <w:pPr>
        <w:spacing w:after="240"/>
        <w:ind w:left="1440" w:hanging="720"/>
        <w:rPr>
          <w:rFonts w:eastAsia="Times New Roman"/>
          <w:szCs w:val="20"/>
        </w:rPr>
      </w:pPr>
      <w:r w:rsidRPr="002F5E25">
        <w:rPr>
          <w:rFonts w:eastAsia="Times New Roman"/>
          <w:szCs w:val="20"/>
        </w:rPr>
        <w:t>(d)</w:t>
      </w:r>
      <w:r w:rsidRPr="002F5E25">
        <w:rPr>
          <w:rFonts w:eastAsia="Times New Roman"/>
          <w:szCs w:val="20"/>
        </w:rPr>
        <w:tab/>
        <w:t>Planned transmission topology;</w:t>
      </w:r>
    </w:p>
    <w:p w14:paraId="7F2FF886" w14:textId="77777777" w:rsidR="002F5E25" w:rsidRPr="002F5E25" w:rsidRDefault="002F5E25" w:rsidP="002F5E25">
      <w:pPr>
        <w:spacing w:after="240"/>
        <w:ind w:left="1440" w:hanging="720"/>
        <w:rPr>
          <w:rFonts w:eastAsia="Times New Roman"/>
          <w:szCs w:val="20"/>
        </w:rPr>
      </w:pPr>
      <w:r w:rsidRPr="002F5E25">
        <w:rPr>
          <w:rFonts w:eastAsia="Times New Roman"/>
          <w:szCs w:val="20"/>
        </w:rPr>
        <w:t>(e)</w:t>
      </w:r>
      <w:r w:rsidRPr="002F5E25">
        <w:rPr>
          <w:rFonts w:eastAsia="Times New Roman"/>
          <w:szCs w:val="20"/>
        </w:rPr>
        <w:tab/>
        <w:t>Energy sufficiency constraints, including RUC duration requirements for energy and Ancillary Services;</w:t>
      </w:r>
    </w:p>
    <w:p w14:paraId="6E5E3905" w14:textId="77777777" w:rsidR="002F5E25" w:rsidRPr="002F5E25" w:rsidRDefault="002F5E25" w:rsidP="002F5E25">
      <w:pPr>
        <w:spacing w:after="240"/>
        <w:ind w:left="1440" w:hanging="720"/>
        <w:rPr>
          <w:rFonts w:eastAsia="Times New Roman"/>
          <w:szCs w:val="20"/>
        </w:rPr>
      </w:pPr>
      <w:r w:rsidRPr="002F5E25">
        <w:rPr>
          <w:rFonts w:eastAsia="Times New Roman"/>
          <w:szCs w:val="20"/>
        </w:rPr>
        <w:t>(f)</w:t>
      </w:r>
      <w:r w:rsidRPr="002F5E25">
        <w:rPr>
          <w:rFonts w:eastAsia="Times New Roman"/>
          <w:szCs w:val="20"/>
        </w:rPr>
        <w:tab/>
        <w:t>Inputs from the COP, as appropriate;</w:t>
      </w:r>
    </w:p>
    <w:p w14:paraId="2FBE56E6" w14:textId="77777777" w:rsidR="002F5E25" w:rsidRPr="002F5E25" w:rsidRDefault="002F5E25" w:rsidP="002F5E25">
      <w:pPr>
        <w:spacing w:after="240"/>
        <w:ind w:left="1440" w:hanging="720"/>
        <w:rPr>
          <w:rFonts w:eastAsia="Times New Roman"/>
          <w:szCs w:val="20"/>
        </w:rPr>
      </w:pPr>
      <w:r w:rsidRPr="002F5E25">
        <w:rPr>
          <w:rFonts w:eastAsia="Times New Roman"/>
          <w:szCs w:val="20"/>
        </w:rPr>
        <w:t>(g)</w:t>
      </w:r>
      <w:r w:rsidRPr="002F5E25">
        <w:rPr>
          <w:rFonts w:eastAsia="Times New Roman"/>
          <w:szCs w:val="20"/>
        </w:rPr>
        <w:tab/>
        <w:t>Inputs from Resource Parameters, including a list of Off-Line Available Resources having a start-up time of one hour or less, as appropriate;</w:t>
      </w:r>
    </w:p>
    <w:p w14:paraId="3418868E" w14:textId="77777777" w:rsidR="002F5E25" w:rsidRPr="002F5E25" w:rsidRDefault="002F5E25" w:rsidP="002F5E25">
      <w:pPr>
        <w:spacing w:after="240"/>
        <w:ind w:left="1440" w:hanging="720"/>
        <w:rPr>
          <w:rFonts w:eastAsia="Times New Roman"/>
          <w:szCs w:val="20"/>
        </w:rPr>
      </w:pPr>
      <w:r w:rsidRPr="002F5E25">
        <w:rPr>
          <w:rFonts w:eastAsia="Times New Roman"/>
          <w:szCs w:val="20"/>
        </w:rPr>
        <w:lastRenderedPageBreak/>
        <w:t>(h)</w:t>
      </w:r>
      <w:r w:rsidRPr="002F5E25">
        <w:rPr>
          <w:rFonts w:eastAsia="Times New Roman"/>
          <w:szCs w:val="20"/>
        </w:rPr>
        <w:tab/>
        <w:t>Each Generation Resource’s Minimum-Energy Offer and Startup Offer, from its Three-Part Supply Offer;</w:t>
      </w:r>
    </w:p>
    <w:p w14:paraId="2BEEB6A0" w14:textId="77777777" w:rsidR="002F5E25" w:rsidRPr="002F5E25" w:rsidRDefault="002F5E25" w:rsidP="002F5E25">
      <w:pPr>
        <w:spacing w:after="240"/>
        <w:ind w:left="1440" w:hanging="720"/>
        <w:rPr>
          <w:rFonts w:eastAsia="Times New Roman"/>
          <w:szCs w:val="20"/>
        </w:rPr>
      </w:pPr>
      <w:r w:rsidRPr="002F5E25">
        <w:rPr>
          <w:rFonts w:eastAsia="Times New Roman"/>
          <w:szCs w:val="20"/>
        </w:rPr>
        <w:t>(i)</w:t>
      </w:r>
      <w:r w:rsidRPr="002F5E25">
        <w:rPr>
          <w:rFonts w:eastAsia="Times New Roman"/>
          <w:szCs w:val="20"/>
        </w:rPr>
        <w:tab/>
        <w:t>Any Generation Resource that is Off-Line and available but does not have a Three-Part Supply Offer;</w:t>
      </w:r>
    </w:p>
    <w:p w14:paraId="27E78053" w14:textId="77777777" w:rsidR="002F5E25" w:rsidRPr="00FD56BA" w:rsidRDefault="002F5E25" w:rsidP="002F5E25">
      <w:pPr>
        <w:spacing w:after="240"/>
        <w:ind w:left="1440" w:hanging="720"/>
        <w:rPr>
          <w:rFonts w:eastAsia="Times New Roman"/>
        </w:rPr>
      </w:pPr>
      <w:ins w:id="531" w:author="ERCOT" w:date="2025-09-18T09:35:00Z" w16du:dateUtc="2025-09-18T14:35:00Z">
        <w:r w:rsidRPr="4CD90589">
          <w:rPr>
            <w:rFonts w:eastAsia="Times New Roman"/>
          </w:rPr>
          <w:t>(j)        Any Resource with a Resource Status of DRRS in the QSE-submitted COP</w:t>
        </w:r>
      </w:ins>
      <w:ins w:id="532" w:author="ERCOT" w:date="2025-10-24T20:49:00Z">
        <w:r w:rsidRPr="4CD90589">
          <w:rPr>
            <w:rFonts w:eastAsia="Times New Roman"/>
          </w:rPr>
          <w:t>;</w:t>
        </w:r>
      </w:ins>
    </w:p>
    <w:p w14:paraId="7FE0E513" w14:textId="56EC7B3C" w:rsidR="002F5E25" w:rsidRPr="002F5E25" w:rsidRDefault="002F5E25" w:rsidP="002F5E25">
      <w:pPr>
        <w:spacing w:after="240"/>
        <w:ind w:left="1440" w:hanging="720"/>
        <w:rPr>
          <w:rFonts w:eastAsia="Times New Roman"/>
          <w:szCs w:val="20"/>
        </w:rPr>
      </w:pPr>
      <w:r w:rsidRPr="002F5E25">
        <w:rPr>
          <w:rFonts w:eastAsia="Times New Roman"/>
          <w:szCs w:val="20"/>
        </w:rPr>
        <w:t>(</w:t>
      </w:r>
      <w:ins w:id="533" w:author="ERCOT" w:date="2025-12-08T10:26:00Z" w16du:dateUtc="2025-12-08T16:26:00Z">
        <w:r>
          <w:rPr>
            <w:rFonts w:eastAsia="Times New Roman"/>
            <w:szCs w:val="20"/>
          </w:rPr>
          <w:t>k</w:t>
        </w:r>
      </w:ins>
      <w:del w:id="534" w:author="ERCOT" w:date="2025-12-08T10:26:00Z" w16du:dateUtc="2025-12-08T16:26:00Z">
        <w:r w:rsidRPr="002F5E25" w:rsidDel="002F5E25">
          <w:rPr>
            <w:rFonts w:eastAsia="Times New Roman"/>
            <w:szCs w:val="20"/>
          </w:rPr>
          <w:delText>j</w:delText>
        </w:r>
      </w:del>
      <w:r w:rsidRPr="002F5E25">
        <w:rPr>
          <w:rFonts w:eastAsia="Times New Roman"/>
          <w:szCs w:val="20"/>
        </w:rPr>
        <w:t>)</w:t>
      </w:r>
      <w:r w:rsidRPr="002F5E25">
        <w:rPr>
          <w:rFonts w:eastAsia="Times New Roman"/>
          <w:szCs w:val="20"/>
        </w:rPr>
        <w:tab/>
        <w:t>Forced Outage information;</w:t>
      </w:r>
    </w:p>
    <w:p w14:paraId="71C0F8A5" w14:textId="1CBF520E" w:rsidR="002F5E25" w:rsidRPr="002F5E25" w:rsidRDefault="002F5E25" w:rsidP="002F5E25">
      <w:pPr>
        <w:spacing w:after="240"/>
        <w:ind w:left="1440" w:hanging="720"/>
        <w:rPr>
          <w:rFonts w:eastAsia="Times New Roman"/>
          <w:szCs w:val="20"/>
        </w:rPr>
      </w:pPr>
      <w:r w:rsidRPr="002F5E25">
        <w:rPr>
          <w:rFonts w:eastAsia="Times New Roman"/>
          <w:szCs w:val="20"/>
        </w:rPr>
        <w:t>(</w:t>
      </w:r>
      <w:ins w:id="535" w:author="ERCOT" w:date="2025-12-08T10:26:00Z" w16du:dateUtc="2025-12-08T16:26:00Z">
        <w:r>
          <w:rPr>
            <w:rFonts w:eastAsia="Times New Roman"/>
            <w:szCs w:val="20"/>
          </w:rPr>
          <w:t>l</w:t>
        </w:r>
      </w:ins>
      <w:del w:id="536" w:author="ERCOT" w:date="2025-12-08T10:26:00Z" w16du:dateUtc="2025-12-08T16:26:00Z">
        <w:r w:rsidRPr="002F5E25" w:rsidDel="002F5E25">
          <w:rPr>
            <w:rFonts w:eastAsia="Times New Roman"/>
            <w:szCs w:val="20"/>
          </w:rPr>
          <w:delText>k</w:delText>
        </w:r>
      </w:del>
      <w:r w:rsidRPr="002F5E25">
        <w:rPr>
          <w:rFonts w:eastAsia="Times New Roman"/>
          <w:szCs w:val="20"/>
        </w:rPr>
        <w:t>)</w:t>
      </w:r>
      <w:r w:rsidRPr="002F5E25">
        <w:rPr>
          <w:rFonts w:eastAsia="Times New Roman"/>
          <w:szCs w:val="20"/>
        </w:rPr>
        <w:tab/>
        <w:t>Inputs from the eight-day look ahead planning tool, which may potentially keep a unit On-Line (or start a unit for the next day) so that a unit minimum duration between starts does not limit the availability of the unit (for security reasons); and</w:t>
      </w:r>
    </w:p>
    <w:p w14:paraId="130FBDC4" w14:textId="7A1C17A8" w:rsidR="002F5E25" w:rsidRPr="002F5E25" w:rsidRDefault="002F5E25" w:rsidP="002F5E25">
      <w:pPr>
        <w:spacing w:after="240"/>
        <w:ind w:left="1440" w:hanging="720"/>
        <w:rPr>
          <w:rFonts w:eastAsia="Times New Roman"/>
          <w:szCs w:val="20"/>
        </w:rPr>
      </w:pPr>
      <w:r w:rsidRPr="002F5E25">
        <w:rPr>
          <w:rFonts w:eastAsia="Times New Roman"/>
          <w:szCs w:val="20"/>
        </w:rPr>
        <w:t>(</w:t>
      </w:r>
      <w:ins w:id="537" w:author="ERCOT" w:date="2025-12-08T10:26:00Z" w16du:dateUtc="2025-12-08T16:26:00Z">
        <w:r>
          <w:rPr>
            <w:rFonts w:eastAsia="Times New Roman"/>
            <w:szCs w:val="20"/>
          </w:rPr>
          <w:t>m</w:t>
        </w:r>
      </w:ins>
      <w:del w:id="538" w:author="ERCOT" w:date="2025-12-08T10:26:00Z" w16du:dateUtc="2025-12-08T16:26:00Z">
        <w:r w:rsidRPr="002F5E25" w:rsidDel="002F5E25">
          <w:rPr>
            <w:rFonts w:eastAsia="Times New Roman"/>
            <w:szCs w:val="20"/>
          </w:rPr>
          <w:delText>l</w:delText>
        </w:r>
      </w:del>
      <w:r w:rsidRPr="002F5E25">
        <w:rPr>
          <w:rFonts w:eastAsia="Times New Roman"/>
          <w:szCs w:val="20"/>
        </w:rPr>
        <w:t>)</w:t>
      </w:r>
      <w:r w:rsidRPr="002F5E25">
        <w:rPr>
          <w:rFonts w:eastAsia="Times New Roman"/>
          <w:szCs w:val="20"/>
        </w:rPr>
        <w:tab/>
        <w:t xml:space="preserve">Ancillary Service Deployment Factors. </w:t>
      </w:r>
    </w:p>
    <w:p w14:paraId="5DEFCA5D" w14:textId="043D24A7" w:rsidR="002F5E25" w:rsidRPr="002F5E25" w:rsidRDefault="002F5E25" w:rsidP="002F5E25">
      <w:pPr>
        <w:spacing w:after="240"/>
        <w:ind w:left="720" w:hanging="720"/>
        <w:rPr>
          <w:rFonts w:eastAsia="Times New Roman"/>
          <w:szCs w:val="20"/>
        </w:rPr>
      </w:pPr>
      <w:r w:rsidRPr="002F5E25">
        <w:rPr>
          <w:rFonts w:eastAsia="Times New Roman"/>
          <w:szCs w:val="20"/>
        </w:rPr>
        <w:t>(2</w:t>
      </w:r>
      <w:ins w:id="539" w:author="ERCOT" w:date="2025-12-08T10:27:00Z" w16du:dateUtc="2025-12-08T16:27:00Z">
        <w:r>
          <w:rPr>
            <w:rFonts w:eastAsia="Times New Roman"/>
            <w:szCs w:val="20"/>
          </w:rPr>
          <w:t>2</w:t>
        </w:r>
      </w:ins>
      <w:del w:id="540" w:author="ERCOT" w:date="2025-12-08T10:27:00Z" w16du:dateUtc="2025-12-08T16:27:00Z">
        <w:r w:rsidRPr="002F5E25" w:rsidDel="002F5E25">
          <w:rPr>
            <w:rFonts w:eastAsia="Times New Roman"/>
            <w:szCs w:val="20"/>
          </w:rPr>
          <w:delText>0</w:delText>
        </w:r>
      </w:del>
      <w:r w:rsidRPr="002F5E25">
        <w:rPr>
          <w:rFonts w:eastAsia="Times New Roman"/>
          <w:szCs w:val="20"/>
        </w:rPr>
        <w:t>)</w:t>
      </w:r>
      <w:r w:rsidRPr="002F5E25">
        <w:rPr>
          <w:rFonts w:eastAsia="Times New Roman"/>
          <w:szCs w:val="20"/>
        </w:rPr>
        <w:tab/>
        <w:t>The HRUC process and the DRUC process are as follows:</w:t>
      </w:r>
    </w:p>
    <w:p w14:paraId="53333A89" w14:textId="77777777" w:rsidR="002F5E25" w:rsidRPr="002F5E25" w:rsidRDefault="002F5E25" w:rsidP="002F5E25">
      <w:pPr>
        <w:spacing w:after="240"/>
        <w:ind w:left="1440" w:hanging="720"/>
        <w:rPr>
          <w:rFonts w:eastAsia="Times New Roman"/>
          <w:szCs w:val="20"/>
        </w:rPr>
      </w:pPr>
      <w:r w:rsidRPr="002F5E25">
        <w:rPr>
          <w:rFonts w:eastAsia="Times New Roman"/>
          <w:szCs w:val="20"/>
        </w:rPr>
        <w:t>(a)</w:t>
      </w:r>
      <w:r w:rsidRPr="002F5E25">
        <w:rPr>
          <w:rFonts w:eastAsia="Times New Roman"/>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2F5E25">
        <w:rPr>
          <w:rFonts w:eastAsia="Times New Roman"/>
          <w:szCs w:val="20"/>
        </w:rPr>
        <w:t>current status</w:t>
      </w:r>
      <w:proofErr w:type="gramEnd"/>
      <w:r w:rsidRPr="002F5E25">
        <w:rPr>
          <w:rFonts w:eastAsia="Times New Roman"/>
          <w:szCs w:val="20"/>
        </w:rPr>
        <w:t xml:space="preserve"> and updated for each remaining hour in the study as indicated in the COP for Resources and in the Outage Scheduler for transmission elements. </w:t>
      </w:r>
    </w:p>
    <w:p w14:paraId="6F59710F" w14:textId="77777777" w:rsidR="002F5E25" w:rsidRPr="002F5E25" w:rsidRDefault="002F5E25" w:rsidP="002F5E25">
      <w:pPr>
        <w:spacing w:after="240"/>
        <w:ind w:left="1440" w:hanging="720"/>
        <w:rPr>
          <w:rFonts w:eastAsia="Times New Roman"/>
          <w:szCs w:val="20"/>
        </w:rPr>
      </w:pPr>
      <w:r w:rsidRPr="002F5E25">
        <w:rPr>
          <w:rFonts w:eastAsia="Times New Roman"/>
          <w:szCs w:val="20"/>
        </w:rPr>
        <w:t>(b)</w:t>
      </w:r>
      <w:r w:rsidRPr="002F5E25">
        <w:rPr>
          <w:rFonts w:eastAsia="Times New Roman"/>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F5E25" w:rsidRPr="002F5E25" w14:paraId="0EAFB6C2" w14:textId="77777777" w:rsidTr="002A5BF3">
        <w:trPr>
          <w:trHeight w:val="1205"/>
        </w:trPr>
        <w:tc>
          <w:tcPr>
            <w:tcW w:w="9350" w:type="dxa"/>
            <w:shd w:val="pct12" w:color="auto" w:fill="auto"/>
          </w:tcPr>
          <w:p w14:paraId="55533DBD" w14:textId="77777777" w:rsidR="002F5E25" w:rsidRPr="002F5E25" w:rsidRDefault="002F5E25" w:rsidP="002F5E25">
            <w:pPr>
              <w:spacing w:after="240"/>
              <w:rPr>
                <w:rFonts w:eastAsia="Times New Roman"/>
                <w:b/>
                <w:i/>
                <w:iCs/>
                <w:szCs w:val="20"/>
              </w:rPr>
            </w:pPr>
            <w:r w:rsidRPr="002F5E25">
              <w:rPr>
                <w:rFonts w:eastAsia="Times New Roman"/>
                <w:b/>
                <w:i/>
                <w:iCs/>
                <w:szCs w:val="20"/>
              </w:rPr>
              <w:t>[NPRR1032:  Replace paragraph (b) above with the following upon system implementation:]</w:t>
            </w:r>
          </w:p>
          <w:p w14:paraId="75746E13" w14:textId="77777777" w:rsidR="002F5E25" w:rsidRPr="002F5E25" w:rsidRDefault="002F5E25" w:rsidP="002F5E25">
            <w:pPr>
              <w:spacing w:after="240"/>
              <w:ind w:left="1440" w:hanging="720"/>
              <w:rPr>
                <w:rFonts w:eastAsia="Times New Roman"/>
                <w:szCs w:val="20"/>
              </w:rPr>
            </w:pPr>
            <w:r w:rsidRPr="002F5E25">
              <w:rPr>
                <w:rFonts w:eastAsia="Times New Roman"/>
                <w:szCs w:val="20"/>
              </w:rPr>
              <w:t>(b)</w:t>
            </w:r>
            <w:r w:rsidRPr="002F5E25">
              <w:rPr>
                <w:rFonts w:eastAsia="Times New Roman"/>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tc>
      </w:tr>
    </w:tbl>
    <w:p w14:paraId="0602DAAA" w14:textId="77777777" w:rsidR="002F5E25" w:rsidRPr="002F5E25" w:rsidRDefault="002F5E25" w:rsidP="002F5E25">
      <w:pPr>
        <w:spacing w:before="240" w:after="240"/>
        <w:ind w:left="1440" w:hanging="720"/>
        <w:rPr>
          <w:rFonts w:eastAsia="Times New Roman"/>
          <w:szCs w:val="20"/>
        </w:rPr>
      </w:pPr>
      <w:r w:rsidRPr="002F5E25">
        <w:rPr>
          <w:rFonts w:eastAsia="Times New Roman"/>
          <w:szCs w:val="20"/>
        </w:rPr>
        <w:t>(c)</w:t>
      </w:r>
      <w:r w:rsidRPr="002F5E25">
        <w:rPr>
          <w:rFonts w:eastAsia="Times New Roman"/>
          <w:szCs w:val="20"/>
        </w:rPr>
        <w:tab/>
        <w:t>The DRUC process uses the Day-Ahead weather forecast for each hour of the Operating Day.  The HRUC process uses the weather forecast information for each hour of the balance of the RUC Study Period.</w:t>
      </w:r>
    </w:p>
    <w:p w14:paraId="368B695A" w14:textId="77777777" w:rsidR="002F5E25" w:rsidRPr="002F5E25" w:rsidRDefault="002F5E25" w:rsidP="002F5E25">
      <w:pPr>
        <w:spacing w:after="240"/>
        <w:ind w:left="1440" w:hanging="720"/>
        <w:rPr>
          <w:rFonts w:eastAsia="Times New Roman"/>
          <w:szCs w:val="20"/>
        </w:rPr>
      </w:pPr>
      <w:proofErr w:type="gramStart"/>
      <w:r w:rsidRPr="002F5E25">
        <w:rPr>
          <w:rFonts w:eastAsia="Times New Roman"/>
          <w:szCs w:val="20"/>
        </w:rPr>
        <w:t>(d)</w:t>
      </w:r>
      <w:r w:rsidRPr="002F5E25">
        <w:rPr>
          <w:rFonts w:eastAsia="Times New Roman"/>
          <w:szCs w:val="20"/>
        </w:rPr>
        <w:tab/>
        <w:t>For</w:t>
      </w:r>
      <w:proofErr w:type="gramEnd"/>
      <w:r w:rsidRPr="002F5E25">
        <w:rPr>
          <w:rFonts w:eastAsia="Times New Roman"/>
          <w:szCs w:val="20"/>
        </w:rPr>
        <w:t xml:space="preserve"> the HRUC, DRUC, and Weekly Reliability Unit Commitment (WRUC) processes, a feasibility check on the COP submitted HBSOC will be performed.  This check may adjust the HBSOC used in the RUC process.  The feasibility check looks sequentially across all intervals in the RUC Study Period to validate whether a particular interval’s COP HBSOC is achievable from the previous </w:t>
      </w:r>
      <w:r w:rsidRPr="002F5E25">
        <w:rPr>
          <w:rFonts w:eastAsia="Times New Roman"/>
          <w:szCs w:val="20"/>
        </w:rPr>
        <w:lastRenderedPageBreak/>
        <w:t>interval.  If it is not feasible, then RUC will adjust the HBSOC to the closest achievable value.</w:t>
      </w:r>
    </w:p>
    <w:p w14:paraId="1D556103" w14:textId="76EC274F" w:rsidR="002F5E25" w:rsidRPr="002F5E25" w:rsidRDefault="002F5E25" w:rsidP="002F5E25">
      <w:pPr>
        <w:spacing w:after="240"/>
        <w:ind w:left="720" w:hanging="720"/>
        <w:rPr>
          <w:rFonts w:eastAsia="Times New Roman"/>
          <w:szCs w:val="20"/>
        </w:rPr>
      </w:pPr>
      <w:r w:rsidRPr="002F5E25">
        <w:rPr>
          <w:rFonts w:eastAsia="Times New Roman"/>
          <w:iCs/>
          <w:szCs w:val="20"/>
        </w:rPr>
        <w:t>(2</w:t>
      </w:r>
      <w:ins w:id="541" w:author="ERCOT" w:date="2025-12-08T10:27:00Z" w16du:dateUtc="2025-12-08T16:27:00Z">
        <w:r>
          <w:rPr>
            <w:rFonts w:eastAsia="Times New Roman"/>
            <w:iCs/>
            <w:szCs w:val="20"/>
          </w:rPr>
          <w:t>3</w:t>
        </w:r>
      </w:ins>
      <w:del w:id="542" w:author="ERCOT" w:date="2025-12-08T10:27:00Z" w16du:dateUtc="2025-12-08T16:27:00Z">
        <w:r w:rsidRPr="002F5E25" w:rsidDel="002F5E25">
          <w:rPr>
            <w:rFonts w:eastAsia="Times New Roman"/>
            <w:iCs/>
            <w:szCs w:val="20"/>
          </w:rPr>
          <w:delText>1</w:delText>
        </w:r>
      </w:del>
      <w:r w:rsidRPr="002F5E25">
        <w:rPr>
          <w:rFonts w:eastAsia="Times New Roman"/>
          <w:iCs/>
          <w:szCs w:val="20"/>
        </w:rPr>
        <w:t>)</w:t>
      </w:r>
      <w:r w:rsidRPr="002F5E25">
        <w:rPr>
          <w:rFonts w:eastAsia="Times New Roman"/>
          <w:iCs/>
          <w:szCs w:val="20"/>
        </w:rPr>
        <w:tab/>
      </w:r>
      <w:r w:rsidRPr="002F5E25">
        <w:rPr>
          <w:rFonts w:eastAsia="Times New Roman"/>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2F5E25">
        <w:rPr>
          <w:rFonts w:eastAsia="Times New Roman"/>
          <w:szCs w:val="20"/>
        </w:rPr>
        <w:t>Opt</w:t>
      </w:r>
      <w:proofErr w:type="spellEnd"/>
      <w:r w:rsidRPr="002F5E25">
        <w:rPr>
          <w:rFonts w:eastAsia="Times New Roman"/>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2F5E25">
        <w:rPr>
          <w:rFonts w:eastAsia="Times New Roman"/>
          <w:szCs w:val="20"/>
        </w:rPr>
        <w:t>Opt</w:t>
      </w:r>
      <w:proofErr w:type="spellEnd"/>
      <w:r w:rsidRPr="002F5E25">
        <w:rPr>
          <w:rFonts w:eastAsia="Times New Roman"/>
          <w:szCs w:val="20"/>
        </w:rPr>
        <w:t xml:space="preserve"> Out Snapshot.  A Combined Cycle Generation Resource that is RUC-committed from one On-Line configuration </w:t>
      </w:r>
      <w:proofErr w:type="gramStart"/>
      <w:r w:rsidRPr="002F5E25">
        <w:rPr>
          <w:rFonts w:eastAsia="Times New Roman"/>
          <w:szCs w:val="20"/>
        </w:rPr>
        <w:t>in order to</w:t>
      </w:r>
      <w:proofErr w:type="gramEnd"/>
      <w:r w:rsidRPr="002F5E25">
        <w:rPr>
          <w:rFonts w:eastAsia="Times New Roman"/>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Pr="002F5E25">
        <w:rPr>
          <w:rFonts w:eastAsia="Times New Roman"/>
          <w:szCs w:val="20"/>
        </w:rPr>
        <w:t>Opt</w:t>
      </w:r>
      <w:proofErr w:type="spellEnd"/>
      <w:r w:rsidRPr="002F5E25">
        <w:rPr>
          <w:rFonts w:eastAsia="Times New Roman"/>
          <w:szCs w:val="20"/>
        </w:rPr>
        <w:t xml:space="preserve"> Out Snapshot of the first Operating Day.</w:t>
      </w:r>
    </w:p>
    <w:p w14:paraId="6F777638" w14:textId="1D766325" w:rsidR="002F5E25" w:rsidRPr="002F5E25" w:rsidRDefault="002F5E25" w:rsidP="002F5E25">
      <w:pPr>
        <w:spacing w:after="240"/>
        <w:ind w:left="720" w:hanging="720"/>
        <w:rPr>
          <w:rFonts w:eastAsia="Times New Roman"/>
          <w:iCs/>
          <w:szCs w:val="20"/>
        </w:rPr>
      </w:pPr>
      <w:r w:rsidRPr="002F5E25">
        <w:rPr>
          <w:rFonts w:eastAsia="Times New Roman"/>
          <w:iCs/>
          <w:szCs w:val="20"/>
        </w:rPr>
        <w:t>(2</w:t>
      </w:r>
      <w:ins w:id="543" w:author="ERCOT" w:date="2025-12-08T10:27:00Z" w16du:dateUtc="2025-12-08T16:27:00Z">
        <w:r>
          <w:rPr>
            <w:rFonts w:eastAsia="Times New Roman"/>
            <w:iCs/>
            <w:szCs w:val="20"/>
          </w:rPr>
          <w:t>4</w:t>
        </w:r>
      </w:ins>
      <w:del w:id="544" w:author="ERCOT" w:date="2025-12-08T10:27:00Z" w16du:dateUtc="2025-12-08T16:27:00Z">
        <w:r w:rsidRPr="002F5E25" w:rsidDel="002F5E25">
          <w:rPr>
            <w:rFonts w:eastAsia="Times New Roman"/>
            <w:iCs/>
            <w:szCs w:val="20"/>
          </w:rPr>
          <w:delText>2</w:delText>
        </w:r>
      </w:del>
      <w:r w:rsidRPr="002F5E25">
        <w:rPr>
          <w:rFonts w:eastAsia="Times New Roman"/>
          <w:iCs/>
          <w:szCs w:val="20"/>
        </w:rPr>
        <w:t>)</w:t>
      </w:r>
      <w:r w:rsidRPr="002F5E25">
        <w:rPr>
          <w:rFonts w:eastAsia="Times New Roman"/>
          <w:iCs/>
          <w:szCs w:val="20"/>
        </w:rPr>
        <w:tab/>
        <w:t>ERCOT shall, as soon as practicable, post to the MIS Secure Area a report identifying those hours that were considered RUC Buy-Back Hours, along with the name of each RUC-committed Resource whose QSE opted out of RUC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F5E25" w:rsidRPr="002F5E25" w14:paraId="5B0B57CA" w14:textId="77777777" w:rsidTr="002A5BF3">
        <w:trPr>
          <w:trHeight w:val="1205"/>
        </w:trPr>
        <w:tc>
          <w:tcPr>
            <w:tcW w:w="9350" w:type="dxa"/>
            <w:shd w:val="pct12" w:color="auto" w:fill="auto"/>
          </w:tcPr>
          <w:p w14:paraId="54FF4325" w14:textId="09C9E149" w:rsidR="002F5E25" w:rsidRPr="002F5E25" w:rsidRDefault="002F5E25" w:rsidP="002F5E25">
            <w:pPr>
              <w:spacing w:after="240"/>
              <w:rPr>
                <w:rFonts w:eastAsia="Times New Roman"/>
                <w:b/>
                <w:i/>
                <w:iCs/>
                <w:szCs w:val="20"/>
              </w:rPr>
            </w:pPr>
            <w:r w:rsidRPr="002F5E25">
              <w:rPr>
                <w:rFonts w:eastAsia="Times New Roman"/>
                <w:b/>
                <w:i/>
                <w:iCs/>
                <w:szCs w:val="20"/>
              </w:rPr>
              <w:t>[NPRR1239:  Replace paragraph (2</w:t>
            </w:r>
            <w:ins w:id="545" w:author="ERCOT" w:date="2025-12-08T10:27:00Z" w16du:dateUtc="2025-12-08T16:27:00Z">
              <w:r>
                <w:rPr>
                  <w:rFonts w:eastAsia="Times New Roman"/>
                  <w:b/>
                  <w:i/>
                  <w:iCs/>
                  <w:szCs w:val="20"/>
                </w:rPr>
                <w:t>4</w:t>
              </w:r>
            </w:ins>
            <w:del w:id="546" w:author="ERCOT" w:date="2025-12-08T10:27:00Z" w16du:dateUtc="2025-12-08T16:27:00Z">
              <w:r w:rsidRPr="002F5E25" w:rsidDel="002F5E25">
                <w:rPr>
                  <w:rFonts w:eastAsia="Times New Roman"/>
                  <w:b/>
                  <w:i/>
                  <w:iCs/>
                  <w:szCs w:val="20"/>
                </w:rPr>
                <w:delText>2</w:delText>
              </w:r>
            </w:del>
            <w:r w:rsidRPr="002F5E25">
              <w:rPr>
                <w:rFonts w:eastAsia="Times New Roman"/>
                <w:b/>
                <w:i/>
                <w:iCs/>
                <w:szCs w:val="20"/>
              </w:rPr>
              <w:t>) above with the following upon system implementation:]</w:t>
            </w:r>
          </w:p>
          <w:p w14:paraId="5FBFC592" w14:textId="02E47978" w:rsidR="002F5E25" w:rsidRPr="002F5E25" w:rsidRDefault="002F5E25" w:rsidP="002F5E25">
            <w:pPr>
              <w:spacing w:after="240"/>
              <w:ind w:left="720" w:hanging="720"/>
              <w:rPr>
                <w:rFonts w:eastAsia="Times New Roman"/>
                <w:iCs/>
                <w:szCs w:val="20"/>
              </w:rPr>
            </w:pPr>
            <w:r w:rsidRPr="002F5E25">
              <w:rPr>
                <w:rFonts w:eastAsia="Times New Roman"/>
                <w:iCs/>
                <w:szCs w:val="20"/>
              </w:rPr>
              <w:t>(2</w:t>
            </w:r>
            <w:ins w:id="547" w:author="ERCOT" w:date="2025-12-08T10:27:00Z" w16du:dateUtc="2025-12-08T16:27:00Z">
              <w:r>
                <w:rPr>
                  <w:rFonts w:eastAsia="Times New Roman"/>
                  <w:iCs/>
                  <w:szCs w:val="20"/>
                </w:rPr>
                <w:t>4</w:t>
              </w:r>
            </w:ins>
            <w:del w:id="548" w:author="ERCOT" w:date="2025-12-08T10:27:00Z" w16du:dateUtc="2025-12-08T16:27:00Z">
              <w:r w:rsidRPr="002F5E25" w:rsidDel="002F5E25">
                <w:rPr>
                  <w:rFonts w:eastAsia="Times New Roman"/>
                  <w:iCs/>
                  <w:szCs w:val="20"/>
                </w:rPr>
                <w:delText>2</w:delText>
              </w:r>
            </w:del>
            <w:r w:rsidRPr="002F5E25">
              <w:rPr>
                <w:rFonts w:eastAsia="Times New Roman"/>
                <w:iCs/>
                <w:szCs w:val="20"/>
              </w:rPr>
              <w:t>)</w:t>
            </w:r>
            <w:r w:rsidRPr="002F5E25">
              <w:rPr>
                <w:rFonts w:eastAsia="Times New Roman"/>
                <w:iCs/>
                <w:szCs w:val="20"/>
              </w:rPr>
              <w:tab/>
              <w:t>ERCOT shall, as soon as practicable, post to the ERCOT website a report identifying those hours that were considered RUC Buy-Back Hours, along with the name of each RUC-committed Resource whose QSE opted out of RUC Settlement.</w:t>
            </w:r>
          </w:p>
        </w:tc>
      </w:tr>
    </w:tbl>
    <w:p w14:paraId="5D33D3D9" w14:textId="3683934D" w:rsidR="002F5E25" w:rsidRPr="002F5E25" w:rsidRDefault="002F5E25" w:rsidP="002F5E25">
      <w:pPr>
        <w:spacing w:before="240" w:after="240"/>
        <w:ind w:left="720" w:hanging="720"/>
        <w:rPr>
          <w:rFonts w:eastAsia="Times New Roman"/>
          <w:szCs w:val="20"/>
        </w:rPr>
      </w:pPr>
      <w:r w:rsidRPr="002F5E25">
        <w:rPr>
          <w:rFonts w:eastAsia="Times New Roman"/>
          <w:iCs/>
          <w:szCs w:val="20"/>
        </w:rPr>
        <w:t>(2</w:t>
      </w:r>
      <w:ins w:id="549" w:author="ERCOT" w:date="2025-12-08T10:27:00Z" w16du:dateUtc="2025-12-08T16:27:00Z">
        <w:r>
          <w:rPr>
            <w:rFonts w:eastAsia="Times New Roman"/>
            <w:iCs/>
            <w:szCs w:val="20"/>
          </w:rPr>
          <w:t>5</w:t>
        </w:r>
      </w:ins>
      <w:del w:id="550" w:author="ERCOT" w:date="2025-12-08T10:27:00Z" w16du:dateUtc="2025-12-08T16:27:00Z">
        <w:r w:rsidRPr="002F5E25" w:rsidDel="002F5E25">
          <w:rPr>
            <w:rFonts w:eastAsia="Times New Roman"/>
            <w:iCs/>
            <w:szCs w:val="20"/>
          </w:rPr>
          <w:delText>3</w:delText>
        </w:r>
      </w:del>
      <w:r w:rsidRPr="002F5E25">
        <w:rPr>
          <w:rFonts w:eastAsia="Times New Roman"/>
          <w:iCs/>
          <w:szCs w:val="20"/>
        </w:rPr>
        <w:t>)</w:t>
      </w:r>
      <w:r w:rsidRPr="002F5E25">
        <w:rPr>
          <w:rFonts w:eastAsia="Times New Roman"/>
          <w:iCs/>
          <w:szCs w:val="20"/>
        </w:rPr>
        <w:tab/>
      </w:r>
      <w:r w:rsidRPr="002F5E25">
        <w:rPr>
          <w:rFonts w:eastAsia="Times New Roman"/>
          <w:szCs w:val="20"/>
        </w:rPr>
        <w:t xml:space="preserve">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w:t>
      </w:r>
      <w:proofErr w:type="gramStart"/>
      <w:r w:rsidRPr="002F5E25">
        <w:rPr>
          <w:rFonts w:eastAsia="Times New Roman"/>
          <w:szCs w:val="20"/>
        </w:rPr>
        <w:t>Reliability Deployment</w:t>
      </w:r>
      <w:proofErr w:type="gramEnd"/>
      <w:r w:rsidRPr="002F5E25">
        <w:rPr>
          <w:rFonts w:eastAsia="Times New Roman"/>
          <w:szCs w:val="20"/>
        </w:rPr>
        <w:t xml:space="preserve"> Price Adders.</w:t>
      </w:r>
    </w:p>
    <w:p w14:paraId="28530227" w14:textId="7A4E1117" w:rsidR="002F5E25" w:rsidRPr="002F5E25" w:rsidRDefault="002F5E25" w:rsidP="002F5E25">
      <w:pPr>
        <w:spacing w:after="240"/>
        <w:ind w:left="720" w:hanging="720"/>
        <w:rPr>
          <w:rFonts w:eastAsia="Times New Roman"/>
          <w:szCs w:val="20"/>
        </w:rPr>
      </w:pPr>
      <w:r w:rsidRPr="002F5E25">
        <w:rPr>
          <w:rFonts w:eastAsia="Times New Roman"/>
          <w:szCs w:val="20"/>
        </w:rPr>
        <w:lastRenderedPageBreak/>
        <w:t>(2</w:t>
      </w:r>
      <w:ins w:id="551" w:author="ERCOT" w:date="2025-12-08T10:28:00Z" w16du:dateUtc="2025-12-08T16:28:00Z">
        <w:r>
          <w:rPr>
            <w:rFonts w:eastAsia="Times New Roman"/>
            <w:szCs w:val="20"/>
          </w:rPr>
          <w:t>6</w:t>
        </w:r>
      </w:ins>
      <w:del w:id="552" w:author="ERCOT" w:date="2025-12-08T10:28:00Z" w16du:dateUtc="2025-12-08T16:28:00Z">
        <w:r w:rsidRPr="002F5E25" w:rsidDel="002F5E25">
          <w:rPr>
            <w:rFonts w:eastAsia="Times New Roman"/>
            <w:szCs w:val="20"/>
          </w:rPr>
          <w:delText>4</w:delText>
        </w:r>
      </w:del>
      <w:r w:rsidRPr="002F5E25">
        <w:rPr>
          <w:rFonts w:eastAsia="Times New Roman"/>
          <w:szCs w:val="20"/>
        </w:rPr>
        <w:t>)</w:t>
      </w:r>
      <w:r w:rsidRPr="002F5E25">
        <w:rPr>
          <w:rFonts w:eastAsia="Times New Roman"/>
          <w:iCs/>
          <w:szCs w:val="20"/>
        </w:rPr>
        <w:tab/>
      </w:r>
      <w:r w:rsidRPr="002F5E25">
        <w:rPr>
          <w:rFonts w:eastAsia="Times New Roman"/>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p w14:paraId="12BF1790" w14:textId="672860A8" w:rsidR="008F4240" w:rsidRPr="000B7479" w:rsidRDefault="008F4240" w:rsidP="7E02CAD3">
      <w:pPr>
        <w:pStyle w:val="H3"/>
        <w:ind w:left="0" w:firstLine="0"/>
        <w:rPr>
          <w:b w:val="0"/>
          <w:i w:val="0"/>
        </w:rPr>
      </w:pPr>
      <w:commentRangeStart w:id="553"/>
      <w:r w:rsidRPr="000B7479">
        <w:t>5.6.2</w:t>
      </w:r>
      <w:commentRangeEnd w:id="553"/>
      <w:r w:rsidR="00AE2304">
        <w:rPr>
          <w:rStyle w:val="CommentReference"/>
          <w:b w:val="0"/>
          <w:bCs w:val="0"/>
          <w:i w:val="0"/>
        </w:rPr>
        <w:commentReference w:id="553"/>
      </w:r>
      <w:r w:rsidRPr="000B7479">
        <w:tab/>
        <w:t>RUC Startup Cost Eligibility</w:t>
      </w:r>
      <w:bookmarkEnd w:id="464"/>
      <w:bookmarkEnd w:id="465"/>
      <w:bookmarkEnd w:id="466"/>
      <w:bookmarkEnd w:id="467"/>
      <w:bookmarkEnd w:id="468"/>
      <w:bookmarkEnd w:id="469"/>
      <w:bookmarkEnd w:id="470"/>
      <w:bookmarkEnd w:id="471"/>
      <w:bookmarkEnd w:id="472"/>
    </w:p>
    <w:p w14:paraId="24B011DA" w14:textId="4995227A" w:rsidR="00B17714" w:rsidRDefault="008F4240" w:rsidP="00C14968">
      <w:pPr>
        <w:spacing w:after="240"/>
        <w:ind w:left="720" w:hanging="720"/>
      </w:pPr>
      <w:r>
        <w:t>(1)</w:t>
      </w:r>
      <w:r>
        <w:tab/>
        <w:t>For purposes of this Section 5.6.2, all contiguous RUC-Committed Hours are considered as one RUC instruction.  For each Resource, only one Startup Cost is eligible per block of contiguous RUC-Committed Hours.</w:t>
      </w:r>
    </w:p>
    <w:p w14:paraId="03C23ED3" w14:textId="77777777" w:rsidR="008F4240" w:rsidRDefault="008F4240" w:rsidP="00C14968">
      <w:pPr>
        <w:spacing w:after="240"/>
        <w:ind w:left="720" w:hanging="720"/>
      </w:pPr>
      <w:r>
        <w:t>(2)</w:t>
      </w:r>
      <w:r>
        <w:tab/>
        <w:t xml:space="preserve">For a Resource’s Startup Costs in the Operating Day, per RUC instruction, to be included in the calculation of the RUC guarantee for that Operating Day, all the criteria below must be met: </w:t>
      </w:r>
    </w:p>
    <w:p w14:paraId="4DF0D20F" w14:textId="0B0842D1" w:rsidR="008F4240" w:rsidRDefault="00560AF1" w:rsidP="00C14968">
      <w:pPr>
        <w:pStyle w:val="List2"/>
      </w:pPr>
      <w:r w:rsidRPr="003166ED">
        <w:t>(a)</w:t>
      </w:r>
      <w:r w:rsidRPr="003166ED">
        <w:tab/>
        <w:t xml:space="preserve">According to the </w:t>
      </w:r>
      <w:r>
        <w:t>RUC S</w:t>
      </w:r>
      <w:r w:rsidRPr="003166ED">
        <w:t xml:space="preserve">napshot for the RUC process that committed the Resource, the Resource must not be QSE-committed </w:t>
      </w:r>
      <w:ins w:id="554" w:author="ERCOT" w:date="2024-03-07T11:51:00Z">
        <w:r>
          <w:t xml:space="preserve">or deployed for Dispatchable Reliability </w:t>
        </w:r>
      </w:ins>
      <w:ins w:id="555" w:author="ERCOT" w:date="2025-09-15T12:04:00Z" w16du:dateUtc="2025-09-15T17:04:00Z">
        <w:r>
          <w:t xml:space="preserve">Reserve </w:t>
        </w:r>
      </w:ins>
      <w:ins w:id="556" w:author="ERCOT" w:date="2024-03-07T11:51:00Z">
        <w:r>
          <w:t xml:space="preserve">Service (DRRS) </w:t>
        </w:r>
      </w:ins>
      <w:r w:rsidRPr="003166ED">
        <w:t>in the Settlement Interval immediately before the designated start hour or after the la</w:t>
      </w:r>
      <w:r>
        <w:t>st hour of the RUC instruction;</w:t>
      </w:r>
    </w:p>
    <w:p w14:paraId="5330E0E4" w14:textId="77777777" w:rsidR="00560AF1" w:rsidRDefault="00560AF1" w:rsidP="00560AF1">
      <w:pPr>
        <w:spacing w:after="240"/>
        <w:ind w:left="1440" w:hanging="720"/>
        <w:rPr>
          <w:ins w:id="557" w:author="ERCOT" w:date="2024-05-20T10:02:00Z"/>
        </w:rPr>
      </w:pPr>
      <w:r w:rsidRPr="003166ED">
        <w:t>(b)</w:t>
      </w:r>
      <w:r w:rsidRPr="003166ED">
        <w:tab/>
        <w:t>A later RUC instruction or QSE commitment</w:t>
      </w:r>
      <w:r>
        <w:t xml:space="preserve"> </w:t>
      </w:r>
      <w:r w:rsidRPr="003166ED">
        <w:t>must not connect the designated start hour or last hour of the RUC instruction to</w:t>
      </w:r>
      <w:ins w:id="558" w:author="ERCOT" w:date="2024-05-20T10:02:00Z">
        <w:r>
          <w:t>:</w:t>
        </w:r>
      </w:ins>
    </w:p>
    <w:p w14:paraId="153074B4" w14:textId="77777777" w:rsidR="00560AF1" w:rsidRDefault="00560AF1" w:rsidP="00560AF1">
      <w:pPr>
        <w:spacing w:after="240"/>
        <w:ind w:left="2136" w:hanging="720"/>
        <w:rPr>
          <w:ins w:id="559" w:author="ERCOT" w:date="2024-05-20T10:03:00Z"/>
        </w:rPr>
      </w:pPr>
      <w:ins w:id="560" w:author="ERCOT" w:date="2024-05-20T10:02:00Z">
        <w:r>
          <w:t>(i)</w:t>
        </w:r>
      </w:ins>
      <w:ins w:id="561" w:author="ERCOT" w:date="2024-05-28T07:46:00Z">
        <w:r>
          <w:t xml:space="preserve"> </w:t>
        </w:r>
        <w:r>
          <w:tab/>
        </w:r>
      </w:ins>
      <w:ins w:id="562" w:author="ERCOT" w:date="2024-05-20T10:02:00Z">
        <w:r>
          <w:t>A block of DRRS</w:t>
        </w:r>
      </w:ins>
      <w:ins w:id="563" w:author="ERCOT" w:date="2024-05-29T07:41:00Z">
        <w:r>
          <w:t>-</w:t>
        </w:r>
      </w:ins>
      <w:ins w:id="564" w:author="ERCOT" w:date="2024-05-20T10:02:00Z">
        <w:r>
          <w:t>deployed</w:t>
        </w:r>
      </w:ins>
      <w:ins w:id="565" w:author="ERCOT" w:date="2024-05-20T10:03:00Z">
        <w:r>
          <w:t xml:space="preserve"> </w:t>
        </w:r>
      </w:ins>
      <w:ins w:id="566" w:author="ERCOT" w:date="2025-10-24T20:49:00Z">
        <w:r>
          <w:t>i</w:t>
        </w:r>
      </w:ins>
      <w:ins w:id="567" w:author="ERCOT" w:date="2024-05-20T10:03:00Z">
        <w:r>
          <w:t xml:space="preserve">ntervals; or </w:t>
        </w:r>
      </w:ins>
    </w:p>
    <w:p w14:paraId="3CA5E3C0" w14:textId="7EF9EA1D" w:rsidR="008F4240" w:rsidRDefault="00560AF1" w:rsidP="00560AF1">
      <w:pPr>
        <w:spacing w:after="240"/>
        <w:ind w:left="2136" w:hanging="720"/>
      </w:pPr>
      <w:ins w:id="568" w:author="ERCOT" w:date="2024-05-20T10:03:00Z">
        <w:r>
          <w:t>(ii)</w:t>
        </w:r>
      </w:ins>
      <w:ins w:id="569" w:author="ERCOT" w:date="2024-05-28T07:46:00Z">
        <w:r>
          <w:t xml:space="preserve"> </w:t>
        </w:r>
        <w:r>
          <w:tab/>
        </w:r>
      </w:ins>
      <w:del w:id="570" w:author="ERCOT" w:date="2024-05-20T10:03:00Z">
        <w:r w:rsidRPr="003166ED" w:rsidDel="00E21917">
          <w:delText>a</w:delText>
        </w:r>
      </w:del>
      <w:ins w:id="571" w:author="ERCOT" w:date="2024-05-20T10:03:00Z">
        <w:r>
          <w:t>A</w:t>
        </w:r>
      </w:ins>
      <w:r w:rsidRPr="003166ED">
        <w:t xml:space="preserve"> block of QSE-committed </w:t>
      </w:r>
      <w:del w:id="572" w:author="ERCOT" w:date="2025-10-24T20:50:00Z">
        <w:r w:rsidDel="008F4240">
          <w:delText>I</w:delText>
        </w:r>
      </w:del>
      <w:ins w:id="573" w:author="ERCOT" w:date="2025-10-24T20:50:00Z">
        <w:r>
          <w:t>i</w:t>
        </w:r>
      </w:ins>
      <w:r>
        <w:t>ntervals</w:t>
      </w:r>
      <w:r w:rsidRPr="003166ED">
        <w:t xml:space="preserve"> that was QSE-committed before the RUC instruction was given, according to the </w:t>
      </w:r>
      <w:r>
        <w:t>RUC S</w:t>
      </w:r>
      <w:r w:rsidRPr="003166ED">
        <w:t>napshot for the RUC proce</w:t>
      </w:r>
      <w:r>
        <w:t>ss that committed the Resource</w:t>
      </w:r>
      <w:ins w:id="574" w:author="ERCOT" w:date="2024-05-20T10:04:00Z">
        <w:r>
          <w:t>.</w:t>
        </w:r>
      </w:ins>
      <w:del w:id="575" w:author="ERCOT" w:date="2024-05-20T10:04:00Z">
        <w:r>
          <w:delText>;</w:delText>
        </w:r>
      </w:del>
    </w:p>
    <w:p w14:paraId="15F2D38F" w14:textId="30AE52DF" w:rsidR="008F4240" w:rsidRDefault="008F4240" w:rsidP="00560AF1">
      <w:pPr>
        <w:pStyle w:val="List2"/>
      </w:pPr>
      <w:r>
        <w:t>(c)</w:t>
      </w:r>
      <w:r>
        <w:tab/>
        <w:t xml:space="preserve">The generation breakers must have been </w:t>
      </w:r>
      <w:proofErr w:type="gramStart"/>
      <w:r>
        <w:t>open</w:t>
      </w:r>
      <w:proofErr w:type="gramEnd"/>
      <w:r>
        <w:t xml:space="preserve">, as indicated by a telemetered Resource Status of Off-Line, for at least five minutes during the </w:t>
      </w:r>
      <w:ins w:id="576" w:author="ERCOT" w:date="2024-03-07T11:53:00Z">
        <w:r w:rsidR="001E77A8">
          <w:t xml:space="preserve">lesser of </w:t>
        </w:r>
      </w:ins>
      <w:r>
        <w:t>six hours preceding the first RUC-Committed Hour</w:t>
      </w:r>
      <w:ins w:id="577" w:author="ERCOT" w:date="2024-03-07T11:53:00Z">
        <w:r w:rsidR="001E77A8">
          <w:t>, or the time between the most recent DAM</w:t>
        </w:r>
      </w:ins>
      <w:ins w:id="578" w:author="ERCOT" w:date="2024-05-10T19:41:00Z">
        <w:r w:rsidR="0C1D7692">
          <w:t xml:space="preserve"> </w:t>
        </w:r>
      </w:ins>
      <w:ins w:id="579" w:author="ERCOT" w:date="2024-03-07T11:53:00Z">
        <w:r w:rsidR="001E77A8">
          <w:t>Commitment, RUC</w:t>
        </w:r>
      </w:ins>
      <w:ins w:id="580" w:author="ERCOT" w:date="2024-05-10T19:41:00Z">
        <w:r w:rsidR="0E0E7DF0">
          <w:t xml:space="preserve"> </w:t>
        </w:r>
      </w:ins>
      <w:ins w:id="581" w:author="ERCOT" w:date="2024-03-07T11:53:00Z">
        <w:r w:rsidR="001E77A8">
          <w:t>Commitment</w:t>
        </w:r>
      </w:ins>
      <w:ins w:id="582" w:author="ERCOT" w:date="2025-10-24T20:50:00Z">
        <w:r w:rsidR="24784C03">
          <w:t>,</w:t>
        </w:r>
      </w:ins>
      <w:ins w:id="583" w:author="ERCOT" w:date="2024-03-07T11:53:00Z">
        <w:r w:rsidR="001E77A8">
          <w:t xml:space="preserve"> or DRRS </w:t>
        </w:r>
      </w:ins>
      <w:ins w:id="584" w:author="ERCOT" w:date="2024-05-29T07:35:00Z">
        <w:r w:rsidR="004107EB">
          <w:t>d</w:t>
        </w:r>
      </w:ins>
      <w:ins w:id="585" w:author="ERCOT" w:date="2024-03-07T11:53:00Z">
        <w:r w:rsidR="001E77A8">
          <w:t>eployment and the first RUC-Committed Hour</w:t>
        </w:r>
      </w:ins>
      <w:r>
        <w:t>;</w:t>
      </w:r>
      <w:r w:rsidR="00116F20">
        <w:t xml:space="preserve"> and</w:t>
      </w:r>
    </w:p>
    <w:p w14:paraId="1FAAC248" w14:textId="5CF5918E" w:rsidR="008F4240" w:rsidRDefault="008F4240" w:rsidP="008F4240">
      <w:pPr>
        <w:pStyle w:val="List2"/>
        <w:rPr>
          <w:ins w:id="586" w:author="ERCOT" w:date="2024-01-29T17:23:00Z"/>
        </w:rPr>
      </w:pPr>
      <w:r>
        <w:t>(d)</w:t>
      </w:r>
      <w:r>
        <w:tab/>
        <w:t xml:space="preserve">The generation breakers must have been closed, as indicated by a telemetered Resource Status of On-Line, for at least one minute during the RUC commitment period or after the determined five-minute open breaker, as indicated </w:t>
      </w:r>
      <w:r w:rsidR="007468A7">
        <w:t xml:space="preserve">by a </w:t>
      </w:r>
      <w:r>
        <w:t xml:space="preserve">telemetered Resource Status of Off-Line, </w:t>
      </w:r>
      <w:ins w:id="587" w:author="ERCOT" w:date="2024-03-07T11:53:00Z">
        <w:r w:rsidR="00E35991">
          <w:t>as described in</w:t>
        </w:r>
      </w:ins>
      <w:ins w:id="588" w:author="ERCOT" w:date="2024-05-11T20:35:00Z">
        <w:r w:rsidR="001C447C">
          <w:t xml:space="preserve"> paragraph</w:t>
        </w:r>
      </w:ins>
      <w:ins w:id="589" w:author="ERCOT" w:date="2024-03-07T11:53:00Z">
        <w:r w:rsidR="00E35991">
          <w:t xml:space="preserve"> (c) above</w:t>
        </w:r>
      </w:ins>
      <w:del w:id="590" w:author="ERCOT" w:date="2024-03-07T11:54:00Z">
        <w:r>
          <w:delText>in the six hours prece</w:delText>
        </w:r>
      </w:del>
      <w:del w:id="591" w:author="ERCOT" w:date="2024-05-10T09:25:00Z">
        <w:r w:rsidDel="000313C9">
          <w:delText>din</w:delText>
        </w:r>
      </w:del>
      <w:del w:id="592" w:author="ERCOT" w:date="2024-03-07T11:54:00Z">
        <w:r>
          <w:delText>g the first RUC-Committed Hour</w:delText>
        </w:r>
      </w:del>
      <w:r>
        <w:t>.</w:t>
      </w:r>
    </w:p>
    <w:p w14:paraId="74EC19DF" w14:textId="77777777" w:rsidR="008F4240" w:rsidRDefault="008F4240" w:rsidP="008F4240">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w:t>
      </w:r>
      <w:r>
        <w:lastRenderedPageBreak/>
        <w:t xml:space="preserve">Operating Day, per RUC instruction, to be included in the calculation of the RUC 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20A9786C" w14:textId="77777777" w:rsidR="008F4240" w:rsidRDefault="008F4240" w:rsidP="008F4240">
      <w:pPr>
        <w:pStyle w:val="List2"/>
      </w:pPr>
      <w:r>
        <w:t>(a)</w:t>
      </w:r>
      <w:r>
        <w:tab/>
        <w:t>The generation breakers must have been open, as indicated by a telemetered Resource Status of Off-Line, for at least five minutes between the time the QSE is notified of the RUC instruction and the first RUC-Committed Hour;</w:t>
      </w:r>
    </w:p>
    <w:p w14:paraId="207D9D2E" w14:textId="091A613E" w:rsidR="008F4240" w:rsidRDefault="008F4240" w:rsidP="008F4240">
      <w:pPr>
        <w:pStyle w:val="List2"/>
      </w:pPr>
      <w:r>
        <w:t>(b)</w:t>
      </w:r>
      <w:r>
        <w:tab/>
        <w:t>The generation breakers must have been closed, as indicated by a telemetered Resource Status of On-Line, for at least one minute during the RUC commitment period or after the five-minute open breaker determined in item (a) above;</w:t>
      </w:r>
    </w:p>
    <w:p w14:paraId="0E03AE4D" w14:textId="77777777" w:rsidR="008F4240" w:rsidRDefault="008F4240" w:rsidP="008F4240">
      <w:pPr>
        <w:pStyle w:val="List2"/>
      </w:pPr>
      <w:r>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3E42897A" w14:textId="77777777" w:rsidR="008F4240" w:rsidRDefault="008F4240" w:rsidP="008F4240">
      <w:pPr>
        <w:pStyle w:val="List2"/>
      </w:pPr>
      <w:r>
        <w:t>(d)</w:t>
      </w:r>
      <w:r>
        <w:tab/>
      </w:r>
      <w:r w:rsidRPr="00C770D5">
        <w:t xml:space="preserve">The </w:t>
      </w:r>
      <w:r>
        <w:t>startup time used to process the dispute will be the startup time considered by the ERCOT Operator at the time the RUC instruction was issued.</w:t>
      </w:r>
    </w:p>
    <w:p w14:paraId="19A0EE6E" w14:textId="77777777" w:rsidR="008F4240" w:rsidRPr="004B32CF" w:rsidRDefault="008F4240" w:rsidP="008F4240">
      <w:pPr>
        <w:spacing w:after="240"/>
        <w:ind w:left="720" w:hanging="720"/>
      </w:pPr>
      <w:r w:rsidRPr="004B32CF">
        <w:t>(4)</w:t>
      </w:r>
      <w:r w:rsidRPr="004B32CF">
        <w:tab/>
        <w:t>For purposes of this Section 5.6.2, the telemetered Resource Status of OFFQS shall be considered as Off-Line.</w:t>
      </w:r>
    </w:p>
    <w:p w14:paraId="4DE7B505" w14:textId="77777777" w:rsidR="008F4240" w:rsidRDefault="008F4240" w:rsidP="008F4240">
      <w:pPr>
        <w:spacing w:after="240"/>
        <w:ind w:left="720" w:hanging="720"/>
      </w:pPr>
      <w:r>
        <w:t>(5)</w:t>
      </w:r>
      <w:r>
        <w:tab/>
        <w:t>A Resource that has a Three-Part Supply Offer cleared in the DAM and subsequently receives a RUC commitment for the Operating Hour for which it was awarded will be settled in accordance with Section 4.6.2.3, Day-Ahead Make-Whole Settlements.</w:t>
      </w:r>
    </w:p>
    <w:p w14:paraId="4AC27162" w14:textId="77777777" w:rsidR="00AD7C83" w:rsidRPr="00AD7C83" w:rsidRDefault="00AD7C83" w:rsidP="00AD7C83">
      <w:pPr>
        <w:keepNext/>
        <w:tabs>
          <w:tab w:val="left" w:pos="1080"/>
        </w:tabs>
        <w:spacing w:before="240" w:after="240"/>
        <w:ind w:left="1080" w:hanging="1080"/>
        <w:outlineLvl w:val="2"/>
        <w:rPr>
          <w:b/>
          <w:i/>
          <w:szCs w:val="20"/>
          <w:lang w:val="x-none" w:eastAsia="x-none"/>
        </w:rPr>
      </w:pPr>
      <w:bookmarkStart w:id="593" w:name="_Toc74113614"/>
      <w:bookmarkStart w:id="594" w:name="_Toc88017245"/>
      <w:bookmarkStart w:id="595" w:name="_Toc101091055"/>
      <w:bookmarkStart w:id="596" w:name="_Toc400547186"/>
      <w:bookmarkStart w:id="597" w:name="_Toc405384291"/>
      <w:bookmarkStart w:id="598" w:name="_Toc405543558"/>
      <w:bookmarkStart w:id="599" w:name="_Toc428178067"/>
      <w:bookmarkStart w:id="600" w:name="_Toc440872698"/>
      <w:bookmarkStart w:id="601" w:name="_Toc458766243"/>
      <w:bookmarkStart w:id="602" w:name="_Toc459292648"/>
      <w:bookmarkStart w:id="603" w:name="_Toc60038355"/>
      <w:bookmarkEnd w:id="473"/>
      <w:bookmarkEnd w:id="474"/>
      <w:bookmarkEnd w:id="475"/>
      <w:bookmarkEnd w:id="476"/>
      <w:bookmarkEnd w:id="477"/>
      <w:bookmarkEnd w:id="478"/>
      <w:bookmarkEnd w:id="479"/>
      <w:bookmarkEnd w:id="480"/>
      <w:commentRangeStart w:id="604"/>
      <w:r w:rsidRPr="00AD7C83">
        <w:rPr>
          <w:b/>
          <w:i/>
          <w:szCs w:val="20"/>
          <w:lang w:val="x-none" w:eastAsia="x-none"/>
        </w:rPr>
        <w:t>5.7.1</w:t>
      </w:r>
      <w:commentRangeEnd w:id="604"/>
      <w:r w:rsidR="00AE2304">
        <w:rPr>
          <w:rStyle w:val="CommentReference"/>
        </w:rPr>
        <w:commentReference w:id="604"/>
      </w:r>
      <w:r w:rsidRPr="00AD7C83">
        <w:rPr>
          <w:b/>
          <w:i/>
          <w:szCs w:val="20"/>
          <w:lang w:val="x-none" w:eastAsia="x-none"/>
        </w:rPr>
        <w:tab/>
        <w:t>RUC Make-Whole Payment</w:t>
      </w:r>
      <w:bookmarkEnd w:id="593"/>
      <w:bookmarkEnd w:id="594"/>
      <w:bookmarkEnd w:id="595"/>
      <w:bookmarkEnd w:id="596"/>
      <w:bookmarkEnd w:id="597"/>
      <w:bookmarkEnd w:id="598"/>
      <w:bookmarkEnd w:id="599"/>
      <w:bookmarkEnd w:id="600"/>
      <w:bookmarkEnd w:id="601"/>
      <w:bookmarkEnd w:id="602"/>
      <w:bookmarkEnd w:id="603"/>
    </w:p>
    <w:p w14:paraId="208498D7" w14:textId="7234D186" w:rsidR="00AD7C83" w:rsidRPr="00AD7C83" w:rsidRDefault="0003766B" w:rsidP="00AD7C83">
      <w:pPr>
        <w:spacing w:after="240"/>
        <w:ind w:left="720" w:hanging="720"/>
        <w:rPr>
          <w:szCs w:val="20"/>
        </w:rPr>
      </w:pPr>
      <w:r w:rsidRPr="00AD7C83">
        <w:rPr>
          <w:szCs w:val="20"/>
        </w:rPr>
        <w:t>(1)</w:t>
      </w:r>
      <w:r w:rsidRPr="00AD7C83">
        <w:rPr>
          <w:szCs w:val="20"/>
        </w:rPr>
        <w:tab/>
        <w:t xml:space="preserve">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  ERCOT shall not calculate or pay a RUC Make-Whole Payment for </w:t>
      </w:r>
      <w:proofErr w:type="gramStart"/>
      <w:r w:rsidRPr="00AD7C83">
        <w:rPr>
          <w:szCs w:val="20"/>
        </w:rPr>
        <w:t>an Energy</w:t>
      </w:r>
      <w:proofErr w:type="gramEnd"/>
      <w:r w:rsidRPr="00AD7C83">
        <w:rPr>
          <w:szCs w:val="20"/>
        </w:rPr>
        <w:t xml:space="preserve"> Storage Resource (ESR)</w:t>
      </w:r>
      <w:ins w:id="605" w:author="ERCOT" w:date="2024-03-07T12:20:00Z">
        <w:r>
          <w:rPr>
            <w:szCs w:val="20"/>
          </w:rPr>
          <w:t xml:space="preserve"> or for DRRS deployments</w:t>
        </w:r>
      </w:ins>
      <w:r w:rsidRPr="00AD7C83">
        <w:rPr>
          <w:szCs w:val="20"/>
        </w:rPr>
        <w:t>.</w:t>
      </w:r>
    </w:p>
    <w:p w14:paraId="77D583C2" w14:textId="77777777" w:rsidR="00AD7C83" w:rsidRPr="00AD7C83" w:rsidRDefault="00AD7C83" w:rsidP="0003766B">
      <w:pPr>
        <w:spacing w:after="240"/>
        <w:ind w:left="720" w:hanging="720"/>
        <w:rPr>
          <w:szCs w:val="20"/>
        </w:rPr>
      </w:pPr>
      <w:r w:rsidRPr="00AD7C83">
        <w:rPr>
          <w:szCs w:val="20"/>
        </w:rPr>
        <w:t>(2)</w:t>
      </w:r>
      <w:r w:rsidRPr="00AD7C83">
        <w:rPr>
          <w:szCs w:val="20"/>
        </w:rPr>
        <w:tab/>
        <w:t xml:space="preserve">ERCOT shall pay to the Qualified Scheduling Entity (QSE) for the Resource a Make-Whole Payment if the RUC Guarantee calculated in Section 5.7.1.1, RUC </w:t>
      </w:r>
      <w:proofErr w:type="gramStart"/>
      <w:r w:rsidRPr="00AD7C83">
        <w:rPr>
          <w:szCs w:val="20"/>
        </w:rPr>
        <w:t>Guarantee,</w:t>
      </w:r>
      <w:proofErr w:type="gramEnd"/>
      <w:r w:rsidRPr="00AD7C83">
        <w:rPr>
          <w:szCs w:val="20"/>
        </w:rPr>
        <w:t xml:space="preserve"> is greater than the sum of:</w:t>
      </w:r>
    </w:p>
    <w:p w14:paraId="552C94A0" w14:textId="77777777" w:rsidR="00AD7C83" w:rsidRPr="00AD7C83" w:rsidRDefault="00AD7C83" w:rsidP="00AD7C83">
      <w:pPr>
        <w:spacing w:after="240"/>
        <w:ind w:left="1440" w:hanging="720"/>
        <w:rPr>
          <w:szCs w:val="20"/>
        </w:rPr>
      </w:pPr>
      <w:bookmarkStart w:id="606" w:name="_Toc106616860"/>
      <w:r w:rsidRPr="00AD7C83">
        <w:rPr>
          <w:szCs w:val="20"/>
        </w:rPr>
        <w:t>(a)</w:t>
      </w:r>
      <w:r w:rsidRPr="00AD7C83">
        <w:rPr>
          <w:szCs w:val="20"/>
        </w:rPr>
        <w:tab/>
        <w:t>RUC Minimum-Energy Revenue calculated in Section 5.7.1.2, RUC Minimum-Energy Revenue;</w:t>
      </w:r>
    </w:p>
    <w:p w14:paraId="2A4E8E60" w14:textId="38A3AD97" w:rsidR="00AD7C83" w:rsidRPr="00AD7C83" w:rsidRDefault="00AD7C83" w:rsidP="00AD7C83">
      <w:pPr>
        <w:spacing w:after="240"/>
        <w:ind w:left="1440" w:hanging="720"/>
        <w:rPr>
          <w:szCs w:val="20"/>
        </w:rPr>
      </w:pPr>
      <w:r w:rsidRPr="00AD7C83">
        <w:rPr>
          <w:szCs w:val="20"/>
        </w:rPr>
        <w:t>(b)</w:t>
      </w:r>
      <w:r w:rsidRPr="00AD7C83">
        <w:rPr>
          <w:szCs w:val="20"/>
        </w:rPr>
        <w:tab/>
        <w:t>Revenue less cost above Low Sustained Limited (LSL) during RUC-Committed Hours calculated in Section 5.7.1.3, Revenue Less Cost Above LSL During RUC-Committed Hours; and</w:t>
      </w:r>
      <w:bookmarkEnd w:id="606"/>
      <w:r w:rsidRPr="00AD7C83">
        <w:rPr>
          <w:szCs w:val="20"/>
        </w:rPr>
        <w:t xml:space="preserve"> </w:t>
      </w:r>
    </w:p>
    <w:p w14:paraId="22B8C0F5" w14:textId="77777777" w:rsidR="00AD7C83" w:rsidRPr="00AD7C83" w:rsidRDefault="00AD7C83" w:rsidP="00AD7C83">
      <w:pPr>
        <w:spacing w:after="240"/>
        <w:ind w:left="1440" w:hanging="720"/>
        <w:rPr>
          <w:szCs w:val="20"/>
        </w:rPr>
      </w:pPr>
      <w:bookmarkStart w:id="607" w:name="_Toc106616861"/>
      <w:r w:rsidRPr="00AD7C83">
        <w:rPr>
          <w:szCs w:val="20"/>
        </w:rPr>
        <w:lastRenderedPageBreak/>
        <w:t>(c)</w:t>
      </w:r>
      <w:r w:rsidRPr="00AD7C83">
        <w:rPr>
          <w:szCs w:val="20"/>
        </w:rPr>
        <w:tab/>
        <w:t xml:space="preserve">Revenue less cost during QSE </w:t>
      </w:r>
      <w:proofErr w:type="spellStart"/>
      <w:r w:rsidRPr="00AD7C83">
        <w:rPr>
          <w:szCs w:val="20"/>
        </w:rPr>
        <w:t>Clawback</w:t>
      </w:r>
      <w:proofErr w:type="spellEnd"/>
      <w:r w:rsidRPr="00AD7C83">
        <w:rPr>
          <w:szCs w:val="20"/>
        </w:rPr>
        <w:t xml:space="preserve"> Intervals calculated in Section 5.7.1.4, Revenue Less Cost During QSE </w:t>
      </w:r>
      <w:proofErr w:type="spellStart"/>
      <w:r w:rsidRPr="00AD7C83">
        <w:rPr>
          <w:szCs w:val="20"/>
        </w:rPr>
        <w:t>Clawback</w:t>
      </w:r>
      <w:proofErr w:type="spellEnd"/>
      <w:r w:rsidRPr="00AD7C83">
        <w:rPr>
          <w:szCs w:val="20"/>
        </w:rPr>
        <w:t xml:space="preserve"> Intervals.</w:t>
      </w:r>
      <w:bookmarkEnd w:id="607"/>
      <w:r w:rsidRPr="00AD7C83">
        <w:rPr>
          <w:szCs w:val="20"/>
        </w:rPr>
        <w:t xml:space="preserve"> </w:t>
      </w:r>
    </w:p>
    <w:p w14:paraId="24CF46CE" w14:textId="77777777" w:rsidR="00AD7C83" w:rsidRPr="00AD7C83" w:rsidRDefault="00AD7C83" w:rsidP="00AD7C83">
      <w:pPr>
        <w:spacing w:after="240"/>
        <w:ind w:left="720" w:hanging="720"/>
        <w:rPr>
          <w:szCs w:val="20"/>
        </w:rPr>
      </w:pPr>
      <w:r w:rsidRPr="00AD7C83">
        <w:rPr>
          <w:szCs w:val="20"/>
        </w:rPr>
        <w:t>(3)</w:t>
      </w:r>
      <w:r w:rsidRPr="00AD7C83">
        <w:rPr>
          <w:szCs w:val="20"/>
        </w:rPr>
        <w:tab/>
        <w:t>The RUC Make-Whole Payment to the QSE for each RUC-committed Resource, including Reliability Must-Run (RMR) Units, for each RUC-Committed Hour in an Operating Day is calculated as follows:</w:t>
      </w:r>
    </w:p>
    <w:p w14:paraId="3EDC1178" w14:textId="77777777" w:rsidR="00AD7C83" w:rsidRPr="00AD7C83" w:rsidRDefault="00AD7C83" w:rsidP="00AD7C83">
      <w:pPr>
        <w:tabs>
          <w:tab w:val="left" w:pos="2340"/>
          <w:tab w:val="left" w:pos="2880"/>
        </w:tabs>
        <w:spacing w:after="240"/>
        <w:ind w:left="3067" w:hanging="2347"/>
        <w:rPr>
          <w:b/>
          <w:i/>
          <w:vertAlign w:val="subscript"/>
        </w:rPr>
      </w:pPr>
      <w:proofErr w:type="spellStart"/>
      <w:r w:rsidRPr="20082082">
        <w:rPr>
          <w:b/>
        </w:rPr>
        <w:t>RUCMWAMT</w:t>
      </w:r>
      <w:r w:rsidRPr="20082082">
        <w:rPr>
          <w:b/>
          <w:i/>
          <w:vertAlign w:val="subscript"/>
        </w:rPr>
        <w:t>q,r,h</w:t>
      </w:r>
      <w:proofErr w:type="spellEnd"/>
      <w:r>
        <w:tab/>
      </w:r>
      <w:r w:rsidRPr="20082082">
        <w:rPr>
          <w:b/>
        </w:rPr>
        <w:t>=</w:t>
      </w:r>
      <w:r>
        <w:tab/>
      </w:r>
      <w:r w:rsidRPr="20082082">
        <w:rPr>
          <w:b/>
        </w:rPr>
        <w:t xml:space="preserve">(-1) * Max (0, </w:t>
      </w:r>
      <w:proofErr w:type="spellStart"/>
      <w:r w:rsidRPr="20082082">
        <w:rPr>
          <w:b/>
        </w:rPr>
        <w:t>RUCG</w:t>
      </w:r>
      <w:r w:rsidRPr="20082082">
        <w:rPr>
          <w:b/>
          <w:i/>
          <w:vertAlign w:val="subscript"/>
        </w:rPr>
        <w:t>q,r,d</w:t>
      </w:r>
      <w:proofErr w:type="spellEnd"/>
      <w:r w:rsidRPr="20082082">
        <w:rPr>
          <w:b/>
        </w:rPr>
        <w:t xml:space="preserve"> – </w:t>
      </w:r>
      <w:proofErr w:type="spellStart"/>
      <w:r w:rsidRPr="20082082">
        <w:rPr>
          <w:b/>
        </w:rPr>
        <w:t>RUCMEREV</w:t>
      </w:r>
      <w:r w:rsidRPr="20082082">
        <w:rPr>
          <w:b/>
          <w:i/>
          <w:vertAlign w:val="subscript"/>
        </w:rPr>
        <w:t>q,r,d</w:t>
      </w:r>
      <w:proofErr w:type="spellEnd"/>
      <w:r w:rsidRPr="20082082">
        <w:rPr>
          <w:b/>
        </w:rPr>
        <w:t xml:space="preserve"> – </w:t>
      </w:r>
      <w:proofErr w:type="spellStart"/>
      <w:r w:rsidRPr="20082082">
        <w:rPr>
          <w:b/>
        </w:rPr>
        <w:t>RUCEXRR</w:t>
      </w:r>
      <w:r w:rsidRPr="20082082">
        <w:rPr>
          <w:b/>
          <w:i/>
          <w:vertAlign w:val="subscript"/>
        </w:rPr>
        <w:t>q,r,d</w:t>
      </w:r>
      <w:proofErr w:type="spellEnd"/>
      <w:r w:rsidRPr="20082082">
        <w:rPr>
          <w:b/>
        </w:rPr>
        <w:t xml:space="preserve"> – </w:t>
      </w:r>
      <w:proofErr w:type="spellStart"/>
      <w:r w:rsidRPr="20082082">
        <w:rPr>
          <w:b/>
        </w:rPr>
        <w:t>RUCEXRQC</w:t>
      </w:r>
      <w:r w:rsidRPr="20082082">
        <w:rPr>
          <w:b/>
          <w:i/>
          <w:vertAlign w:val="subscript"/>
        </w:rPr>
        <w:t>q,r,d</w:t>
      </w:r>
      <w:proofErr w:type="spellEnd"/>
      <w:r w:rsidRPr="20082082">
        <w:rPr>
          <w:b/>
        </w:rPr>
        <w:t xml:space="preserve">) / </w:t>
      </w:r>
      <w:proofErr w:type="spellStart"/>
      <w:r w:rsidRPr="20082082">
        <w:rPr>
          <w:b/>
        </w:rPr>
        <w:t>RUCHR</w:t>
      </w:r>
      <w:r w:rsidRPr="20082082">
        <w:rPr>
          <w:b/>
          <w:i/>
          <w:vertAlign w:val="subscript"/>
        </w:rPr>
        <w:t>q,r,d</w:t>
      </w:r>
      <w:proofErr w:type="spellEnd"/>
    </w:p>
    <w:p w14:paraId="1B97111F" w14:textId="77777777" w:rsidR="00AD7C83" w:rsidRPr="00AD7C83" w:rsidRDefault="00AD7C83" w:rsidP="00AD7C83">
      <w:pPr>
        <w:spacing w:before="120"/>
        <w:rPr>
          <w:iCs/>
          <w:szCs w:val="20"/>
        </w:rPr>
      </w:pPr>
      <w:r w:rsidRPr="00AD7C83">
        <w:rPr>
          <w:iCs/>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AD7C83" w:rsidRPr="00AD7C83" w14:paraId="691CD8A4" w14:textId="77777777">
        <w:trPr>
          <w:cantSplit/>
          <w:tblHeader/>
        </w:trPr>
        <w:tc>
          <w:tcPr>
            <w:tcW w:w="1026" w:type="pct"/>
          </w:tcPr>
          <w:p w14:paraId="0D7894A7" w14:textId="77777777" w:rsidR="00AD7C83" w:rsidRPr="00AD7C83" w:rsidRDefault="00AD7C83" w:rsidP="00AD7C83">
            <w:pPr>
              <w:spacing w:after="120"/>
              <w:rPr>
                <w:b/>
                <w:iCs/>
                <w:sz w:val="20"/>
                <w:szCs w:val="20"/>
              </w:rPr>
            </w:pPr>
            <w:r w:rsidRPr="00AD7C83">
              <w:rPr>
                <w:b/>
                <w:iCs/>
                <w:sz w:val="20"/>
                <w:szCs w:val="20"/>
              </w:rPr>
              <w:t>Variable</w:t>
            </w:r>
          </w:p>
        </w:tc>
        <w:tc>
          <w:tcPr>
            <w:tcW w:w="407" w:type="pct"/>
          </w:tcPr>
          <w:p w14:paraId="65EB7B98" w14:textId="77777777" w:rsidR="00AD7C83" w:rsidRPr="00AD7C83" w:rsidRDefault="00AD7C83" w:rsidP="00AD7C83">
            <w:pPr>
              <w:spacing w:after="120"/>
              <w:jc w:val="center"/>
              <w:rPr>
                <w:b/>
                <w:iCs/>
                <w:sz w:val="20"/>
                <w:szCs w:val="20"/>
              </w:rPr>
            </w:pPr>
            <w:r w:rsidRPr="00AD7C83">
              <w:rPr>
                <w:b/>
                <w:iCs/>
                <w:sz w:val="20"/>
                <w:szCs w:val="20"/>
              </w:rPr>
              <w:t>Unit</w:t>
            </w:r>
          </w:p>
        </w:tc>
        <w:tc>
          <w:tcPr>
            <w:tcW w:w="3567" w:type="pct"/>
          </w:tcPr>
          <w:p w14:paraId="15F16783" w14:textId="77777777" w:rsidR="00AD7C83" w:rsidRPr="00AD7C83" w:rsidRDefault="00AD7C83" w:rsidP="00AD7C83">
            <w:pPr>
              <w:spacing w:after="120"/>
              <w:rPr>
                <w:b/>
                <w:iCs/>
                <w:sz w:val="20"/>
                <w:szCs w:val="20"/>
              </w:rPr>
            </w:pPr>
            <w:r w:rsidRPr="00AD7C83">
              <w:rPr>
                <w:b/>
                <w:iCs/>
                <w:sz w:val="20"/>
                <w:szCs w:val="20"/>
              </w:rPr>
              <w:t>Definition</w:t>
            </w:r>
          </w:p>
        </w:tc>
      </w:tr>
      <w:tr w:rsidR="00AD7C83" w:rsidRPr="00AD7C83" w14:paraId="22C7E49D" w14:textId="77777777">
        <w:trPr>
          <w:cantSplit/>
        </w:trPr>
        <w:tc>
          <w:tcPr>
            <w:tcW w:w="1026" w:type="pct"/>
          </w:tcPr>
          <w:p w14:paraId="12AFF36F" w14:textId="77777777" w:rsidR="00AD7C83" w:rsidRPr="00AD7C83" w:rsidRDefault="00AD7C83" w:rsidP="00AD7C83">
            <w:pPr>
              <w:spacing w:after="60"/>
              <w:rPr>
                <w:iCs/>
                <w:sz w:val="20"/>
                <w:szCs w:val="20"/>
              </w:rPr>
            </w:pPr>
            <w:proofErr w:type="spellStart"/>
            <w:r w:rsidRPr="00AD7C83">
              <w:rPr>
                <w:iCs/>
                <w:sz w:val="20"/>
                <w:szCs w:val="20"/>
              </w:rPr>
              <w:t>RUCMWAMT</w:t>
            </w:r>
            <w:r w:rsidRPr="00AD7C83">
              <w:rPr>
                <w:i/>
                <w:iCs/>
                <w:sz w:val="20"/>
                <w:szCs w:val="20"/>
                <w:vertAlign w:val="subscript"/>
              </w:rPr>
              <w:t>q,r,h</w:t>
            </w:r>
            <w:proofErr w:type="spellEnd"/>
          </w:p>
        </w:tc>
        <w:tc>
          <w:tcPr>
            <w:tcW w:w="407" w:type="pct"/>
          </w:tcPr>
          <w:p w14:paraId="031A935D" w14:textId="77777777" w:rsidR="00AD7C83" w:rsidRPr="00AD7C83" w:rsidRDefault="00AD7C83" w:rsidP="00AD7C83">
            <w:pPr>
              <w:spacing w:after="60"/>
              <w:jc w:val="center"/>
              <w:rPr>
                <w:iCs/>
                <w:sz w:val="20"/>
                <w:szCs w:val="20"/>
              </w:rPr>
            </w:pPr>
            <w:r w:rsidRPr="00AD7C83">
              <w:rPr>
                <w:iCs/>
                <w:sz w:val="20"/>
                <w:szCs w:val="20"/>
              </w:rPr>
              <w:t>$</w:t>
            </w:r>
          </w:p>
        </w:tc>
        <w:tc>
          <w:tcPr>
            <w:tcW w:w="3567" w:type="pct"/>
          </w:tcPr>
          <w:p w14:paraId="2D940671" w14:textId="77777777" w:rsidR="00AD7C83" w:rsidRPr="00AD7C83" w:rsidRDefault="00AD7C83" w:rsidP="00AD7C83">
            <w:pPr>
              <w:spacing w:after="60"/>
              <w:rPr>
                <w:iCs/>
                <w:sz w:val="20"/>
                <w:szCs w:val="20"/>
              </w:rPr>
            </w:pPr>
            <w:r w:rsidRPr="00AD7C83">
              <w:rPr>
                <w:i/>
                <w:iCs/>
                <w:sz w:val="20"/>
                <w:szCs w:val="20"/>
              </w:rPr>
              <w:t>RUC Make-Whole Payment</w:t>
            </w:r>
            <w:r w:rsidRPr="00AD7C83">
              <w:rPr>
                <w:iCs/>
                <w:sz w:val="20"/>
                <w:szCs w:val="20"/>
              </w:rPr>
              <w:t xml:space="preserve">—The RUC Make-Whole Payment to the QSE for Resource </w:t>
            </w:r>
            <w:r w:rsidRPr="00AD7C83">
              <w:rPr>
                <w:i/>
                <w:iCs/>
                <w:sz w:val="20"/>
                <w:szCs w:val="20"/>
              </w:rPr>
              <w:t>r</w:t>
            </w:r>
            <w:r w:rsidRPr="00AD7C83">
              <w:rPr>
                <w:iCs/>
                <w:sz w:val="20"/>
                <w:szCs w:val="20"/>
              </w:rPr>
              <w:t>, for each RUC-Committed Hour of the Operating Day.  When one or more Combined Cycle Generation Resources are committed by RUC, payment is made to the Combined Cycle Train for all RUC-committed Combined Cycle Generation Resources.</w:t>
            </w:r>
          </w:p>
        </w:tc>
      </w:tr>
      <w:tr w:rsidR="00AD7C83" w:rsidRPr="00AD7C83" w14:paraId="4BA1830D" w14:textId="77777777">
        <w:trPr>
          <w:cantSplit/>
        </w:trPr>
        <w:tc>
          <w:tcPr>
            <w:tcW w:w="1026" w:type="pct"/>
          </w:tcPr>
          <w:p w14:paraId="699A110E" w14:textId="77777777" w:rsidR="00AD7C83" w:rsidRPr="00AD7C83" w:rsidRDefault="00AD7C83" w:rsidP="00AD7C83">
            <w:pPr>
              <w:spacing w:after="60"/>
              <w:rPr>
                <w:iCs/>
                <w:sz w:val="20"/>
                <w:szCs w:val="20"/>
              </w:rPr>
            </w:pPr>
            <w:proofErr w:type="spellStart"/>
            <w:r w:rsidRPr="00AD7C83">
              <w:rPr>
                <w:iCs/>
                <w:sz w:val="20"/>
                <w:szCs w:val="20"/>
              </w:rPr>
              <w:t>RUCG</w:t>
            </w:r>
            <w:r w:rsidRPr="00AD7C83">
              <w:rPr>
                <w:i/>
                <w:iCs/>
                <w:sz w:val="20"/>
                <w:szCs w:val="20"/>
                <w:vertAlign w:val="subscript"/>
              </w:rPr>
              <w:t>q,r,d</w:t>
            </w:r>
            <w:proofErr w:type="spellEnd"/>
          </w:p>
        </w:tc>
        <w:tc>
          <w:tcPr>
            <w:tcW w:w="407" w:type="pct"/>
          </w:tcPr>
          <w:p w14:paraId="568D44DD" w14:textId="77777777" w:rsidR="00AD7C83" w:rsidRPr="00AD7C83" w:rsidRDefault="00AD7C83" w:rsidP="00AD7C83">
            <w:pPr>
              <w:spacing w:after="60"/>
              <w:jc w:val="center"/>
              <w:rPr>
                <w:iCs/>
                <w:sz w:val="20"/>
                <w:szCs w:val="20"/>
              </w:rPr>
            </w:pPr>
            <w:r w:rsidRPr="00AD7C83">
              <w:rPr>
                <w:iCs/>
                <w:sz w:val="20"/>
                <w:szCs w:val="20"/>
              </w:rPr>
              <w:t>$</w:t>
            </w:r>
          </w:p>
        </w:tc>
        <w:tc>
          <w:tcPr>
            <w:tcW w:w="3567" w:type="pct"/>
          </w:tcPr>
          <w:p w14:paraId="0497B904" w14:textId="77777777" w:rsidR="00AD7C83" w:rsidRPr="00AD7C83" w:rsidRDefault="00AD7C83" w:rsidP="00AD7C83">
            <w:pPr>
              <w:spacing w:after="60"/>
              <w:rPr>
                <w:iCs/>
                <w:sz w:val="20"/>
                <w:szCs w:val="20"/>
              </w:rPr>
            </w:pPr>
            <w:r w:rsidRPr="00AD7C83">
              <w:rPr>
                <w:i/>
                <w:iCs/>
                <w:sz w:val="20"/>
                <w:szCs w:val="20"/>
              </w:rPr>
              <w:t>RUC Guarantee</w:t>
            </w:r>
            <w:r w:rsidRPr="00AD7C83">
              <w:rPr>
                <w:iCs/>
                <w:sz w:val="20"/>
                <w:szCs w:val="20"/>
              </w:rPr>
              <w:t xml:space="preserve">—The sum of eligible Startup Costs and minimum-energy costs for Resource </w:t>
            </w:r>
            <w:r w:rsidRPr="00AD7C83">
              <w:rPr>
                <w:i/>
                <w:iCs/>
                <w:sz w:val="20"/>
                <w:szCs w:val="20"/>
              </w:rPr>
              <w:t>r</w:t>
            </w:r>
            <w:r w:rsidRPr="00AD7C83">
              <w:rPr>
                <w:iCs/>
                <w:sz w:val="20"/>
                <w:szCs w:val="20"/>
              </w:rPr>
              <w:t xml:space="preserve"> during all RUC-Committed Hours, for the Operating Day.  See Section 5.7.</w:t>
            </w:r>
            <w:proofErr w:type="gramStart"/>
            <w:r w:rsidRPr="00AD7C83">
              <w:rPr>
                <w:iCs/>
                <w:sz w:val="20"/>
                <w:szCs w:val="20"/>
              </w:rPr>
              <w:t>1.1</w:t>
            </w:r>
            <w:proofErr w:type="gramEnd"/>
            <w:r w:rsidRPr="00AD7C83">
              <w:rPr>
                <w:iCs/>
                <w:sz w:val="20"/>
                <w:szCs w:val="20"/>
              </w:rPr>
              <w:t>.  When one or more Combined Cycle Generation Resources are committed by RUC, guaranteed costs are calculated for the Combined Cycle Train for all RUC-committed Combined Cycle Generation Resources.</w:t>
            </w:r>
          </w:p>
        </w:tc>
      </w:tr>
      <w:tr w:rsidR="00AD7C83" w:rsidRPr="00AD7C83" w14:paraId="42A2C28A" w14:textId="77777777">
        <w:trPr>
          <w:cantSplit/>
        </w:trPr>
        <w:tc>
          <w:tcPr>
            <w:tcW w:w="1026" w:type="pct"/>
          </w:tcPr>
          <w:p w14:paraId="0E2D7732" w14:textId="77777777" w:rsidR="00AD7C83" w:rsidRPr="00AD7C83" w:rsidRDefault="00AD7C83" w:rsidP="00AD7C83">
            <w:pPr>
              <w:spacing w:after="60"/>
              <w:rPr>
                <w:iCs/>
                <w:sz w:val="20"/>
                <w:szCs w:val="20"/>
              </w:rPr>
            </w:pPr>
            <w:proofErr w:type="spellStart"/>
            <w:r w:rsidRPr="00AD7C83">
              <w:rPr>
                <w:iCs/>
                <w:sz w:val="20"/>
                <w:szCs w:val="20"/>
              </w:rPr>
              <w:t>RUCMEREV</w:t>
            </w:r>
            <w:r w:rsidRPr="00AD7C83">
              <w:rPr>
                <w:i/>
                <w:iCs/>
                <w:sz w:val="20"/>
                <w:szCs w:val="20"/>
                <w:vertAlign w:val="subscript"/>
              </w:rPr>
              <w:t>q,r,d</w:t>
            </w:r>
            <w:proofErr w:type="spellEnd"/>
          </w:p>
        </w:tc>
        <w:tc>
          <w:tcPr>
            <w:tcW w:w="407" w:type="pct"/>
          </w:tcPr>
          <w:p w14:paraId="01427B1B" w14:textId="77777777" w:rsidR="00AD7C83" w:rsidRPr="00AD7C83" w:rsidRDefault="00AD7C83" w:rsidP="00AD7C83">
            <w:pPr>
              <w:spacing w:after="60"/>
              <w:jc w:val="center"/>
              <w:rPr>
                <w:iCs/>
                <w:sz w:val="20"/>
                <w:szCs w:val="20"/>
              </w:rPr>
            </w:pPr>
            <w:r w:rsidRPr="00AD7C83">
              <w:rPr>
                <w:iCs/>
                <w:sz w:val="20"/>
                <w:szCs w:val="20"/>
              </w:rPr>
              <w:t>$</w:t>
            </w:r>
          </w:p>
        </w:tc>
        <w:tc>
          <w:tcPr>
            <w:tcW w:w="3567" w:type="pct"/>
          </w:tcPr>
          <w:p w14:paraId="6E79684A" w14:textId="77777777" w:rsidR="00AD7C83" w:rsidRPr="00AD7C83" w:rsidRDefault="00AD7C83" w:rsidP="00AD7C83">
            <w:pPr>
              <w:spacing w:after="60"/>
              <w:rPr>
                <w:iCs/>
                <w:sz w:val="20"/>
                <w:szCs w:val="20"/>
              </w:rPr>
            </w:pPr>
            <w:r w:rsidRPr="00AD7C83">
              <w:rPr>
                <w:i/>
                <w:iCs/>
                <w:sz w:val="20"/>
                <w:szCs w:val="20"/>
              </w:rPr>
              <w:t>RUC Minimum-Energy Revenue</w:t>
            </w:r>
            <w:r w:rsidRPr="00AD7C83">
              <w:rPr>
                <w:iCs/>
                <w:sz w:val="20"/>
                <w:szCs w:val="20"/>
              </w:rPr>
              <w:t xml:space="preserve">—The sum of the energy revenues for Resource </w:t>
            </w:r>
            <w:r w:rsidRPr="00AD7C83">
              <w:rPr>
                <w:i/>
                <w:iCs/>
                <w:sz w:val="20"/>
                <w:szCs w:val="20"/>
              </w:rPr>
              <w:t>r</w:t>
            </w:r>
            <w:r w:rsidRPr="00AD7C83">
              <w:rPr>
                <w:iCs/>
                <w:sz w:val="20"/>
                <w:szCs w:val="20"/>
              </w:rPr>
              <w:t>’s generation up to LSL during all RUC-Committed Hours, for the Operating Day.  See Section 5.7.1.2.  When one or more Combined Cycle Generation Resources are committed by RUC, minimum-energy revenue is calculated for the Combined Cycle Train for all RUC-committed Combined Cycle Generation Resources.</w:t>
            </w:r>
          </w:p>
        </w:tc>
      </w:tr>
      <w:tr w:rsidR="00AD7C83" w:rsidRPr="00AD7C83" w14:paraId="2B5BC10A" w14:textId="77777777">
        <w:trPr>
          <w:cantSplit/>
        </w:trPr>
        <w:tc>
          <w:tcPr>
            <w:tcW w:w="1026" w:type="pct"/>
          </w:tcPr>
          <w:p w14:paraId="790DFD79" w14:textId="77777777" w:rsidR="00AD7C83" w:rsidRPr="00AD7C83" w:rsidRDefault="00AD7C83" w:rsidP="00AD7C83">
            <w:pPr>
              <w:spacing w:after="60"/>
              <w:rPr>
                <w:iCs/>
                <w:sz w:val="20"/>
                <w:szCs w:val="20"/>
              </w:rPr>
            </w:pPr>
            <w:proofErr w:type="spellStart"/>
            <w:r w:rsidRPr="00AD7C83">
              <w:rPr>
                <w:iCs/>
                <w:sz w:val="20"/>
                <w:szCs w:val="20"/>
              </w:rPr>
              <w:t>RUCEXRR</w:t>
            </w:r>
            <w:r w:rsidRPr="00AD7C83">
              <w:rPr>
                <w:i/>
                <w:iCs/>
                <w:sz w:val="20"/>
                <w:szCs w:val="20"/>
                <w:vertAlign w:val="subscript"/>
              </w:rPr>
              <w:t>q,r,d</w:t>
            </w:r>
            <w:proofErr w:type="spellEnd"/>
          </w:p>
        </w:tc>
        <w:tc>
          <w:tcPr>
            <w:tcW w:w="407" w:type="pct"/>
          </w:tcPr>
          <w:p w14:paraId="28C206E4" w14:textId="77777777" w:rsidR="00AD7C83" w:rsidRPr="00AD7C83" w:rsidRDefault="00AD7C83" w:rsidP="00AD7C83">
            <w:pPr>
              <w:spacing w:after="60"/>
              <w:jc w:val="center"/>
              <w:rPr>
                <w:iCs/>
                <w:sz w:val="20"/>
                <w:szCs w:val="20"/>
              </w:rPr>
            </w:pPr>
            <w:r w:rsidRPr="00AD7C83">
              <w:rPr>
                <w:iCs/>
                <w:sz w:val="20"/>
                <w:szCs w:val="20"/>
              </w:rPr>
              <w:t>$</w:t>
            </w:r>
          </w:p>
        </w:tc>
        <w:tc>
          <w:tcPr>
            <w:tcW w:w="3567" w:type="pct"/>
          </w:tcPr>
          <w:p w14:paraId="368F1D17" w14:textId="77777777" w:rsidR="00AD7C83" w:rsidRPr="00AD7C83" w:rsidRDefault="00AD7C83" w:rsidP="00AD7C83">
            <w:pPr>
              <w:spacing w:after="60"/>
              <w:rPr>
                <w:iCs/>
                <w:sz w:val="20"/>
                <w:szCs w:val="20"/>
              </w:rPr>
            </w:pPr>
            <w:r w:rsidRPr="00AD7C83">
              <w:rPr>
                <w:i/>
                <w:iCs/>
                <w:sz w:val="20"/>
                <w:szCs w:val="20"/>
              </w:rPr>
              <w:t>Revenue Less Cost Above LSL During RUC-Committed Hours</w:t>
            </w:r>
            <w:r w:rsidRPr="00AD7C83">
              <w:rPr>
                <w:iCs/>
                <w:sz w:val="20"/>
                <w:szCs w:val="20"/>
              </w:rPr>
              <w:t xml:space="preserve">—The sum of the total revenue for Resource </w:t>
            </w:r>
            <w:r w:rsidRPr="00AD7C83">
              <w:rPr>
                <w:i/>
                <w:iCs/>
                <w:sz w:val="20"/>
                <w:szCs w:val="20"/>
              </w:rPr>
              <w:t>r</w:t>
            </w:r>
            <w:r w:rsidRPr="00AD7C83">
              <w:rPr>
                <w:iCs/>
                <w:sz w:val="20"/>
                <w:szCs w:val="20"/>
              </w:rPr>
              <w:t xml:space="preserve"> operating above its LSL less the cost during all RUC-Committed Hours, for the Operating Day.  See Section 5.7.1.3.  When one or more Combined Cycle Generation Resources are committed by RUC, revenue less cost above LSL is calculated for the Combined Cycle Train for all RUC-committed Combined Cycle Generation Resources.</w:t>
            </w:r>
          </w:p>
        </w:tc>
      </w:tr>
      <w:tr w:rsidR="00AD7C83" w:rsidRPr="00AD7C83" w14:paraId="71522C41" w14:textId="77777777">
        <w:trPr>
          <w:cantSplit/>
        </w:trPr>
        <w:tc>
          <w:tcPr>
            <w:tcW w:w="1026" w:type="pct"/>
          </w:tcPr>
          <w:p w14:paraId="7A09739F" w14:textId="77777777" w:rsidR="00AD7C83" w:rsidRPr="00AD7C83" w:rsidRDefault="00AD7C83" w:rsidP="00AD7C83">
            <w:pPr>
              <w:spacing w:after="60"/>
              <w:rPr>
                <w:iCs/>
                <w:sz w:val="20"/>
                <w:szCs w:val="20"/>
              </w:rPr>
            </w:pPr>
            <w:proofErr w:type="spellStart"/>
            <w:r w:rsidRPr="00AD7C83">
              <w:rPr>
                <w:iCs/>
                <w:sz w:val="20"/>
                <w:szCs w:val="20"/>
              </w:rPr>
              <w:t>RUCEXRQC</w:t>
            </w:r>
            <w:r w:rsidRPr="00AD7C83">
              <w:rPr>
                <w:i/>
                <w:iCs/>
                <w:sz w:val="20"/>
                <w:szCs w:val="20"/>
                <w:vertAlign w:val="subscript"/>
              </w:rPr>
              <w:t>q,r,d</w:t>
            </w:r>
            <w:proofErr w:type="spellEnd"/>
          </w:p>
        </w:tc>
        <w:tc>
          <w:tcPr>
            <w:tcW w:w="407" w:type="pct"/>
          </w:tcPr>
          <w:p w14:paraId="57A5968B" w14:textId="77777777" w:rsidR="00AD7C83" w:rsidRPr="00AD7C83" w:rsidRDefault="00AD7C83" w:rsidP="00AD7C83">
            <w:pPr>
              <w:spacing w:after="60"/>
              <w:jc w:val="center"/>
              <w:rPr>
                <w:iCs/>
                <w:sz w:val="20"/>
                <w:szCs w:val="20"/>
              </w:rPr>
            </w:pPr>
            <w:r w:rsidRPr="00AD7C83">
              <w:rPr>
                <w:iCs/>
                <w:sz w:val="20"/>
                <w:szCs w:val="20"/>
              </w:rPr>
              <w:t>$</w:t>
            </w:r>
          </w:p>
        </w:tc>
        <w:tc>
          <w:tcPr>
            <w:tcW w:w="3567" w:type="pct"/>
          </w:tcPr>
          <w:p w14:paraId="068D2F09" w14:textId="77777777" w:rsidR="00AD7C83" w:rsidRPr="00AD7C83" w:rsidRDefault="00AD7C83" w:rsidP="00AD7C83">
            <w:pPr>
              <w:spacing w:after="60"/>
              <w:rPr>
                <w:iCs/>
                <w:sz w:val="20"/>
                <w:szCs w:val="20"/>
              </w:rPr>
            </w:pPr>
            <w:r w:rsidRPr="00AD7C83">
              <w:rPr>
                <w:i/>
                <w:iCs/>
                <w:sz w:val="20"/>
                <w:szCs w:val="20"/>
              </w:rPr>
              <w:t xml:space="preserve">Revenue Less Cost During QSE </w:t>
            </w:r>
            <w:proofErr w:type="spellStart"/>
            <w:r w:rsidRPr="00AD7C83">
              <w:rPr>
                <w:i/>
                <w:iCs/>
                <w:sz w:val="20"/>
                <w:szCs w:val="20"/>
              </w:rPr>
              <w:t>Clawback</w:t>
            </w:r>
            <w:proofErr w:type="spellEnd"/>
            <w:r w:rsidRPr="00AD7C83">
              <w:rPr>
                <w:i/>
                <w:iCs/>
                <w:sz w:val="20"/>
                <w:szCs w:val="20"/>
              </w:rPr>
              <w:t xml:space="preserve"> Intervals</w:t>
            </w:r>
            <w:r w:rsidRPr="00AD7C83">
              <w:rPr>
                <w:iCs/>
                <w:sz w:val="20"/>
                <w:szCs w:val="20"/>
              </w:rPr>
              <w:t xml:space="preserve">—The sum of the total revenue for Resource </w:t>
            </w:r>
            <w:proofErr w:type="spellStart"/>
            <w:r w:rsidRPr="00AD7C83">
              <w:rPr>
                <w:i/>
                <w:iCs/>
                <w:sz w:val="20"/>
                <w:szCs w:val="20"/>
              </w:rPr>
              <w:t>r</w:t>
            </w:r>
            <w:proofErr w:type="spellEnd"/>
            <w:r w:rsidRPr="00AD7C83">
              <w:rPr>
                <w:iCs/>
                <w:sz w:val="20"/>
                <w:szCs w:val="20"/>
              </w:rPr>
              <w:t xml:space="preserve"> less the cost during all QSE </w:t>
            </w:r>
            <w:proofErr w:type="spellStart"/>
            <w:r w:rsidRPr="00AD7C83">
              <w:rPr>
                <w:iCs/>
                <w:sz w:val="20"/>
                <w:szCs w:val="20"/>
              </w:rPr>
              <w:t>Clawback</w:t>
            </w:r>
            <w:proofErr w:type="spellEnd"/>
            <w:r w:rsidRPr="00AD7C83">
              <w:rPr>
                <w:iCs/>
                <w:sz w:val="20"/>
                <w:szCs w:val="20"/>
              </w:rPr>
              <w:t xml:space="preserve"> Intervals, for the Operating Day.  See Section 5.7.1.4.  When one or more Combined Cycle Generation Resources are committed by RUC, revenue less cost during QSE </w:t>
            </w:r>
            <w:proofErr w:type="spellStart"/>
            <w:r w:rsidRPr="00AD7C83">
              <w:rPr>
                <w:iCs/>
                <w:sz w:val="20"/>
                <w:szCs w:val="20"/>
              </w:rPr>
              <w:t>Clawback</w:t>
            </w:r>
            <w:proofErr w:type="spellEnd"/>
            <w:r w:rsidRPr="00AD7C83">
              <w:rPr>
                <w:iCs/>
                <w:sz w:val="20"/>
                <w:szCs w:val="20"/>
              </w:rPr>
              <w:t xml:space="preserve"> Intervals is calculated for the Combined Cycle Train for all Combined Cycle Generation Resources earning revenue in QSE </w:t>
            </w:r>
            <w:proofErr w:type="spellStart"/>
            <w:r w:rsidRPr="00AD7C83">
              <w:rPr>
                <w:iCs/>
                <w:sz w:val="20"/>
                <w:szCs w:val="20"/>
              </w:rPr>
              <w:t>Clawback</w:t>
            </w:r>
            <w:proofErr w:type="spellEnd"/>
            <w:r w:rsidRPr="00AD7C83">
              <w:rPr>
                <w:iCs/>
                <w:sz w:val="20"/>
                <w:szCs w:val="20"/>
              </w:rPr>
              <w:t xml:space="preserve"> Intervals.</w:t>
            </w:r>
          </w:p>
        </w:tc>
      </w:tr>
      <w:tr w:rsidR="00AD7C83" w:rsidRPr="00AD7C83" w14:paraId="2FBBDB04" w14:textId="77777777">
        <w:trPr>
          <w:cantSplit/>
        </w:trPr>
        <w:tc>
          <w:tcPr>
            <w:tcW w:w="1026" w:type="pct"/>
          </w:tcPr>
          <w:p w14:paraId="7878BE75" w14:textId="77777777" w:rsidR="00AD7C83" w:rsidRPr="00AD7C83" w:rsidRDefault="00AD7C83" w:rsidP="00AD7C83">
            <w:pPr>
              <w:spacing w:after="60"/>
              <w:rPr>
                <w:iCs/>
                <w:sz w:val="20"/>
                <w:szCs w:val="20"/>
              </w:rPr>
            </w:pPr>
            <w:proofErr w:type="spellStart"/>
            <w:r w:rsidRPr="00AD7C83">
              <w:rPr>
                <w:iCs/>
                <w:sz w:val="20"/>
                <w:szCs w:val="20"/>
              </w:rPr>
              <w:t>RUCHR</w:t>
            </w:r>
            <w:r w:rsidRPr="00AD7C83">
              <w:rPr>
                <w:i/>
                <w:iCs/>
                <w:sz w:val="20"/>
                <w:szCs w:val="20"/>
                <w:vertAlign w:val="subscript"/>
              </w:rPr>
              <w:t>q,r,d</w:t>
            </w:r>
            <w:proofErr w:type="spellEnd"/>
          </w:p>
        </w:tc>
        <w:tc>
          <w:tcPr>
            <w:tcW w:w="407" w:type="pct"/>
          </w:tcPr>
          <w:p w14:paraId="4B2F90A7" w14:textId="77777777" w:rsidR="00AD7C83" w:rsidRPr="00AD7C83" w:rsidRDefault="00AD7C83" w:rsidP="00AD7C83">
            <w:pPr>
              <w:spacing w:after="60"/>
              <w:jc w:val="center"/>
              <w:rPr>
                <w:iCs/>
                <w:sz w:val="20"/>
                <w:szCs w:val="20"/>
              </w:rPr>
            </w:pPr>
            <w:r w:rsidRPr="00AD7C83">
              <w:rPr>
                <w:iCs/>
                <w:sz w:val="20"/>
                <w:szCs w:val="20"/>
              </w:rPr>
              <w:t>None</w:t>
            </w:r>
          </w:p>
        </w:tc>
        <w:tc>
          <w:tcPr>
            <w:tcW w:w="3567" w:type="pct"/>
          </w:tcPr>
          <w:p w14:paraId="7ACD4423" w14:textId="77777777" w:rsidR="00AD7C83" w:rsidRPr="00AD7C83" w:rsidRDefault="00AD7C83" w:rsidP="00AD7C83">
            <w:pPr>
              <w:spacing w:after="60"/>
              <w:rPr>
                <w:iCs/>
                <w:sz w:val="20"/>
                <w:szCs w:val="20"/>
              </w:rPr>
            </w:pPr>
            <w:r w:rsidRPr="00630A15">
              <w:rPr>
                <w:i/>
                <w:sz w:val="20"/>
                <w:szCs w:val="20"/>
              </w:rPr>
              <w:t>RUC Hour</w:t>
            </w:r>
            <w:r w:rsidRPr="00AD7C83">
              <w:rPr>
                <w:iCs/>
                <w:sz w:val="20"/>
                <w:szCs w:val="20"/>
              </w:rPr>
              <w:t xml:space="preserve">—The total number of RUC-Committed Hours, for Resource </w:t>
            </w:r>
            <w:r w:rsidRPr="00AD7C83">
              <w:rPr>
                <w:i/>
                <w:iCs/>
                <w:sz w:val="20"/>
                <w:szCs w:val="20"/>
              </w:rPr>
              <w:t>r</w:t>
            </w:r>
            <w:r w:rsidRPr="00AD7C83">
              <w:rPr>
                <w:iCs/>
                <w:sz w:val="20"/>
                <w:szCs w:val="20"/>
              </w:rPr>
              <w:t xml:space="preserve"> for the Operating Day.  When one or more Combined Cycle Generation Resources are committed by RUC, the total number of RUC-Committed Hours is calculated for the Combined Cycle Train for all RUC-committed Combined Cycle Generation Resources.</w:t>
            </w:r>
          </w:p>
        </w:tc>
      </w:tr>
      <w:tr w:rsidR="00AD7C83" w:rsidRPr="00AD7C83" w14:paraId="4FF5CEEB" w14:textId="77777777">
        <w:trPr>
          <w:cantSplit/>
        </w:trPr>
        <w:tc>
          <w:tcPr>
            <w:tcW w:w="1026" w:type="pct"/>
          </w:tcPr>
          <w:p w14:paraId="54CDFC4C" w14:textId="77777777" w:rsidR="00AD7C83" w:rsidRPr="00AD7C83" w:rsidRDefault="00AD7C83" w:rsidP="00AD7C83">
            <w:pPr>
              <w:spacing w:after="60"/>
              <w:rPr>
                <w:iCs/>
                <w:sz w:val="20"/>
                <w:szCs w:val="20"/>
              </w:rPr>
            </w:pPr>
            <w:r w:rsidRPr="00AD7C83">
              <w:rPr>
                <w:i/>
                <w:iCs/>
                <w:sz w:val="20"/>
                <w:szCs w:val="20"/>
              </w:rPr>
              <w:t>q</w:t>
            </w:r>
          </w:p>
        </w:tc>
        <w:tc>
          <w:tcPr>
            <w:tcW w:w="407" w:type="pct"/>
          </w:tcPr>
          <w:p w14:paraId="7D54D343" w14:textId="77777777" w:rsidR="00AD7C83" w:rsidRPr="00AD7C83" w:rsidRDefault="00AD7C83" w:rsidP="00AD7C83">
            <w:pPr>
              <w:spacing w:after="60"/>
              <w:jc w:val="center"/>
              <w:rPr>
                <w:iCs/>
                <w:sz w:val="20"/>
                <w:szCs w:val="20"/>
              </w:rPr>
            </w:pPr>
            <w:r w:rsidRPr="00AD7C83">
              <w:rPr>
                <w:iCs/>
                <w:sz w:val="20"/>
                <w:szCs w:val="20"/>
              </w:rPr>
              <w:t>None</w:t>
            </w:r>
          </w:p>
        </w:tc>
        <w:tc>
          <w:tcPr>
            <w:tcW w:w="3567" w:type="pct"/>
          </w:tcPr>
          <w:p w14:paraId="3A39A182" w14:textId="77777777" w:rsidR="00AD7C83" w:rsidRPr="00AD7C83" w:rsidRDefault="00AD7C83" w:rsidP="00AD7C83">
            <w:pPr>
              <w:spacing w:after="60"/>
              <w:rPr>
                <w:iCs/>
                <w:sz w:val="20"/>
                <w:szCs w:val="20"/>
              </w:rPr>
            </w:pPr>
            <w:r w:rsidRPr="00AD7C83">
              <w:rPr>
                <w:iCs/>
                <w:sz w:val="20"/>
                <w:szCs w:val="20"/>
              </w:rPr>
              <w:t>A QSE.</w:t>
            </w:r>
          </w:p>
        </w:tc>
      </w:tr>
      <w:tr w:rsidR="00AD7C83" w:rsidRPr="00AD7C83" w14:paraId="1BC65015" w14:textId="77777777">
        <w:trPr>
          <w:cantSplit/>
        </w:trPr>
        <w:tc>
          <w:tcPr>
            <w:tcW w:w="1026" w:type="pct"/>
          </w:tcPr>
          <w:p w14:paraId="240FED48" w14:textId="77777777" w:rsidR="00AD7C83" w:rsidRPr="00AD7C83" w:rsidRDefault="00AD7C83" w:rsidP="00AD7C83">
            <w:pPr>
              <w:spacing w:after="60"/>
              <w:rPr>
                <w:iCs/>
                <w:sz w:val="20"/>
                <w:szCs w:val="20"/>
              </w:rPr>
            </w:pPr>
            <w:r w:rsidRPr="00AD7C83">
              <w:rPr>
                <w:i/>
                <w:iCs/>
                <w:sz w:val="20"/>
                <w:szCs w:val="20"/>
              </w:rPr>
              <w:t>r</w:t>
            </w:r>
          </w:p>
        </w:tc>
        <w:tc>
          <w:tcPr>
            <w:tcW w:w="407" w:type="pct"/>
          </w:tcPr>
          <w:p w14:paraId="120EA9D1" w14:textId="77777777" w:rsidR="00AD7C83" w:rsidRPr="00AD7C83" w:rsidRDefault="00AD7C83" w:rsidP="00AD7C83">
            <w:pPr>
              <w:spacing w:after="60"/>
              <w:jc w:val="center"/>
              <w:rPr>
                <w:iCs/>
                <w:sz w:val="20"/>
                <w:szCs w:val="20"/>
              </w:rPr>
            </w:pPr>
            <w:r w:rsidRPr="00AD7C83">
              <w:rPr>
                <w:iCs/>
                <w:sz w:val="20"/>
                <w:szCs w:val="20"/>
              </w:rPr>
              <w:t>None</w:t>
            </w:r>
          </w:p>
        </w:tc>
        <w:tc>
          <w:tcPr>
            <w:tcW w:w="3567" w:type="pct"/>
          </w:tcPr>
          <w:p w14:paraId="5795756A" w14:textId="77777777" w:rsidR="00AD7C83" w:rsidRPr="00AD7C83" w:rsidRDefault="00AD7C83" w:rsidP="00AD7C83">
            <w:pPr>
              <w:spacing w:after="60"/>
              <w:rPr>
                <w:iCs/>
                <w:sz w:val="20"/>
                <w:szCs w:val="20"/>
              </w:rPr>
            </w:pPr>
            <w:r w:rsidRPr="00AD7C83">
              <w:rPr>
                <w:iCs/>
                <w:sz w:val="20"/>
                <w:szCs w:val="20"/>
              </w:rPr>
              <w:t>A RUC-committed Generation Resource.</w:t>
            </w:r>
          </w:p>
        </w:tc>
      </w:tr>
      <w:tr w:rsidR="00AD7C83" w:rsidRPr="00AD7C83" w14:paraId="388D859C" w14:textId="77777777">
        <w:trPr>
          <w:cantSplit/>
        </w:trPr>
        <w:tc>
          <w:tcPr>
            <w:tcW w:w="1026" w:type="pct"/>
          </w:tcPr>
          <w:p w14:paraId="21FAF0AD" w14:textId="77777777" w:rsidR="00AD7C83" w:rsidRPr="00AD7C83" w:rsidRDefault="00AD7C83" w:rsidP="00AD7C83">
            <w:pPr>
              <w:spacing w:after="60"/>
              <w:rPr>
                <w:iCs/>
                <w:sz w:val="20"/>
                <w:szCs w:val="20"/>
              </w:rPr>
            </w:pPr>
            <w:r w:rsidRPr="00AD7C83">
              <w:rPr>
                <w:i/>
                <w:iCs/>
                <w:sz w:val="20"/>
                <w:szCs w:val="20"/>
              </w:rPr>
              <w:t>d</w:t>
            </w:r>
          </w:p>
        </w:tc>
        <w:tc>
          <w:tcPr>
            <w:tcW w:w="407" w:type="pct"/>
          </w:tcPr>
          <w:p w14:paraId="32EFD56B" w14:textId="77777777" w:rsidR="00AD7C83" w:rsidRPr="00AD7C83" w:rsidRDefault="00AD7C83" w:rsidP="00AD7C83">
            <w:pPr>
              <w:spacing w:after="60"/>
              <w:jc w:val="center"/>
              <w:rPr>
                <w:iCs/>
                <w:sz w:val="20"/>
                <w:szCs w:val="20"/>
              </w:rPr>
            </w:pPr>
            <w:r w:rsidRPr="00AD7C83">
              <w:rPr>
                <w:iCs/>
                <w:sz w:val="20"/>
                <w:szCs w:val="20"/>
              </w:rPr>
              <w:t>None</w:t>
            </w:r>
          </w:p>
        </w:tc>
        <w:tc>
          <w:tcPr>
            <w:tcW w:w="3567" w:type="pct"/>
          </w:tcPr>
          <w:p w14:paraId="35DB4908" w14:textId="77777777" w:rsidR="00AD7C83" w:rsidRPr="00AD7C83" w:rsidRDefault="00AD7C83" w:rsidP="00AD7C83">
            <w:pPr>
              <w:spacing w:after="60"/>
              <w:rPr>
                <w:iCs/>
                <w:sz w:val="20"/>
                <w:szCs w:val="20"/>
              </w:rPr>
            </w:pPr>
            <w:r w:rsidRPr="00AD7C83">
              <w:rPr>
                <w:iCs/>
                <w:sz w:val="20"/>
                <w:szCs w:val="20"/>
              </w:rPr>
              <w:t>An Operating Day containing the RUC-commitment.</w:t>
            </w:r>
          </w:p>
        </w:tc>
      </w:tr>
      <w:tr w:rsidR="00AD7C83" w:rsidRPr="00AD7C83" w14:paraId="0F23DB02" w14:textId="77777777">
        <w:trPr>
          <w:cantSplit/>
        </w:trPr>
        <w:tc>
          <w:tcPr>
            <w:tcW w:w="1026" w:type="pct"/>
          </w:tcPr>
          <w:p w14:paraId="284B7303" w14:textId="77777777" w:rsidR="00AD7C83" w:rsidRPr="00AD7C83" w:rsidRDefault="00AD7C83" w:rsidP="00AD7C83">
            <w:pPr>
              <w:spacing w:after="60"/>
              <w:rPr>
                <w:iCs/>
                <w:sz w:val="20"/>
                <w:szCs w:val="20"/>
              </w:rPr>
            </w:pPr>
            <w:r w:rsidRPr="00AD7C83">
              <w:rPr>
                <w:i/>
                <w:iCs/>
                <w:sz w:val="20"/>
                <w:szCs w:val="20"/>
              </w:rPr>
              <w:t>h</w:t>
            </w:r>
          </w:p>
        </w:tc>
        <w:tc>
          <w:tcPr>
            <w:tcW w:w="407" w:type="pct"/>
          </w:tcPr>
          <w:p w14:paraId="7187FC8C" w14:textId="77777777" w:rsidR="00AD7C83" w:rsidRPr="00AD7C83" w:rsidRDefault="00AD7C83" w:rsidP="00AD7C83">
            <w:pPr>
              <w:spacing w:after="60"/>
              <w:jc w:val="center"/>
              <w:rPr>
                <w:iCs/>
                <w:sz w:val="20"/>
                <w:szCs w:val="20"/>
              </w:rPr>
            </w:pPr>
            <w:r w:rsidRPr="00AD7C83">
              <w:rPr>
                <w:iCs/>
                <w:sz w:val="20"/>
                <w:szCs w:val="20"/>
              </w:rPr>
              <w:t>None</w:t>
            </w:r>
          </w:p>
        </w:tc>
        <w:tc>
          <w:tcPr>
            <w:tcW w:w="3567" w:type="pct"/>
          </w:tcPr>
          <w:p w14:paraId="08F08B7C" w14:textId="77777777" w:rsidR="00AD7C83" w:rsidRPr="00AD7C83" w:rsidRDefault="00AD7C83" w:rsidP="00AD7C83">
            <w:pPr>
              <w:spacing w:after="60"/>
              <w:rPr>
                <w:iCs/>
                <w:sz w:val="20"/>
                <w:szCs w:val="20"/>
              </w:rPr>
            </w:pPr>
            <w:r w:rsidRPr="00AD7C83">
              <w:rPr>
                <w:iCs/>
                <w:sz w:val="20"/>
                <w:szCs w:val="20"/>
              </w:rPr>
              <w:t>An hour in the RUC-commitment period.</w:t>
            </w:r>
          </w:p>
        </w:tc>
      </w:tr>
    </w:tbl>
    <w:p w14:paraId="143C7B1E" w14:textId="77777777" w:rsidR="00E81209" w:rsidRPr="00E81209" w:rsidRDefault="00E81209" w:rsidP="00E81209">
      <w:pPr>
        <w:keepNext/>
        <w:widowControl w:val="0"/>
        <w:tabs>
          <w:tab w:val="left" w:pos="1260"/>
        </w:tabs>
        <w:spacing w:before="480" w:after="240"/>
        <w:ind w:left="1267" w:hanging="1267"/>
        <w:outlineLvl w:val="3"/>
        <w:rPr>
          <w:rFonts w:eastAsia="Times New Roman"/>
          <w:b/>
          <w:bCs/>
          <w:snapToGrid w:val="0"/>
          <w:szCs w:val="20"/>
        </w:rPr>
      </w:pPr>
      <w:bookmarkStart w:id="608" w:name="_Toc400547187"/>
      <w:bookmarkStart w:id="609" w:name="_Toc405384292"/>
      <w:bookmarkStart w:id="610" w:name="_Toc405543559"/>
      <w:bookmarkStart w:id="611" w:name="_Toc428178068"/>
      <w:bookmarkStart w:id="612" w:name="_Toc440872699"/>
      <w:bookmarkStart w:id="613" w:name="_Toc458766244"/>
      <w:bookmarkStart w:id="614" w:name="_Toc459292649"/>
      <w:bookmarkStart w:id="615" w:name="_Toc60038356"/>
      <w:bookmarkStart w:id="616" w:name="_Toc400547191"/>
      <w:bookmarkStart w:id="617" w:name="_Toc405384296"/>
      <w:bookmarkStart w:id="618" w:name="_Toc405543563"/>
      <w:bookmarkStart w:id="619" w:name="_Toc428178072"/>
      <w:bookmarkStart w:id="620" w:name="_Toc440872703"/>
      <w:bookmarkStart w:id="621" w:name="_Toc458766248"/>
      <w:bookmarkStart w:id="622" w:name="_Toc459292653"/>
      <w:bookmarkStart w:id="623" w:name="_Toc60038360"/>
      <w:commentRangeStart w:id="624"/>
      <w:r w:rsidRPr="00E81209">
        <w:rPr>
          <w:rFonts w:eastAsia="Times New Roman"/>
          <w:b/>
          <w:bCs/>
          <w:snapToGrid w:val="0"/>
          <w:szCs w:val="20"/>
        </w:rPr>
        <w:lastRenderedPageBreak/>
        <w:t>5.7.1.1</w:t>
      </w:r>
      <w:commentRangeEnd w:id="624"/>
      <w:r w:rsidR="00AE2304">
        <w:rPr>
          <w:rStyle w:val="CommentReference"/>
        </w:rPr>
        <w:commentReference w:id="624"/>
      </w:r>
      <w:r w:rsidRPr="00E81209">
        <w:rPr>
          <w:rFonts w:eastAsia="Times New Roman"/>
          <w:b/>
          <w:bCs/>
          <w:snapToGrid w:val="0"/>
          <w:szCs w:val="20"/>
        </w:rPr>
        <w:tab/>
        <w:t>RUC Guarantee</w:t>
      </w:r>
      <w:bookmarkEnd w:id="608"/>
      <w:bookmarkEnd w:id="609"/>
      <w:bookmarkEnd w:id="610"/>
      <w:bookmarkEnd w:id="611"/>
      <w:bookmarkEnd w:id="612"/>
      <w:bookmarkEnd w:id="613"/>
      <w:bookmarkEnd w:id="614"/>
      <w:bookmarkEnd w:id="615"/>
    </w:p>
    <w:p w14:paraId="6F4BFA3F" w14:textId="77777777" w:rsidR="00E81209" w:rsidRPr="00E81209" w:rsidRDefault="00E81209" w:rsidP="00E81209">
      <w:pPr>
        <w:spacing w:after="240"/>
        <w:ind w:left="720" w:hanging="720"/>
        <w:rPr>
          <w:rFonts w:eastAsia="Times New Roman"/>
          <w:szCs w:val="20"/>
        </w:rPr>
      </w:pPr>
      <w:r w:rsidRPr="00E81209">
        <w:rPr>
          <w:rFonts w:eastAsia="Times New Roman"/>
          <w:szCs w:val="20"/>
        </w:rPr>
        <w:t>(1)</w:t>
      </w:r>
      <w:r w:rsidRPr="00E81209">
        <w:rPr>
          <w:rFonts w:eastAsia="Times New Roman"/>
          <w:szCs w:val="20"/>
        </w:rPr>
        <w:tab/>
      </w:r>
      <w:r w:rsidRPr="00E81209">
        <w:rPr>
          <w:rFonts w:eastAsia="Times New Roman"/>
          <w:iCs/>
          <w:szCs w:val="20"/>
        </w:rPr>
        <w:t xml:space="preserve">The allowable Startup Costs and minimum-energy costs of a Resource committed by RUC is the RUC Guarantee. </w:t>
      </w:r>
      <w:r w:rsidRPr="00E81209">
        <w:rPr>
          <w:rFonts w:eastAsia="Times New Roman"/>
          <w:szCs w:val="20"/>
        </w:rPr>
        <w:t xml:space="preserve"> The RUC Guarantee minimum-energy costs are prorated according to the actual generation when the Resource’s average output during a 15-minute Settlement Interval is below the corresponding LSL.</w:t>
      </w:r>
    </w:p>
    <w:p w14:paraId="50CC469C" w14:textId="59B47E08" w:rsidR="00E81209" w:rsidRPr="00E81209" w:rsidRDefault="00E81209" w:rsidP="00E81209">
      <w:pPr>
        <w:spacing w:after="240"/>
        <w:ind w:left="720" w:hanging="720"/>
        <w:rPr>
          <w:rFonts w:eastAsia="Times New Roman"/>
          <w:szCs w:val="20"/>
        </w:rPr>
      </w:pPr>
      <w:r w:rsidRPr="00E81209">
        <w:rPr>
          <w:rFonts w:eastAsia="Times New Roman"/>
          <w:szCs w:val="20"/>
        </w:rPr>
        <w:t>(2)</w:t>
      </w:r>
      <w:r w:rsidRPr="00E81209">
        <w:rPr>
          <w:rFonts w:eastAsia="Times New Roman"/>
          <w:szCs w:val="20"/>
        </w:rPr>
        <w:tab/>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RUC for Additional Capacity (RUCAC)-Interval, then the SUPR, MEPR, and LSL that </w:t>
      </w:r>
      <w:proofErr w:type="gramStart"/>
      <w:r w:rsidRPr="00E81209">
        <w:rPr>
          <w:rFonts w:eastAsia="Times New Roman"/>
          <w:szCs w:val="20"/>
        </w:rPr>
        <w:t>corresponds</w:t>
      </w:r>
      <w:proofErr w:type="gramEnd"/>
      <w:r w:rsidRPr="00E81209">
        <w:rPr>
          <w:rFonts w:eastAsia="Times New Roman"/>
          <w:szCs w:val="20"/>
        </w:rPr>
        <w:t xml:space="preserve"> to the QSE-committed </w:t>
      </w:r>
      <w:ins w:id="625" w:author="ERCOT" w:date="2024-05-20T15:10:00Z">
        <w:r w:rsidR="006C42A9">
          <w:rPr>
            <w:rFonts w:eastAsia="Times New Roman"/>
            <w:szCs w:val="20"/>
          </w:rPr>
          <w:t>or DRRS</w:t>
        </w:r>
      </w:ins>
      <w:ins w:id="626" w:author="ERCOT" w:date="2024-05-29T08:19:00Z">
        <w:r w:rsidR="006E2EFC">
          <w:rPr>
            <w:rFonts w:eastAsia="Times New Roman"/>
            <w:szCs w:val="20"/>
          </w:rPr>
          <w:t>-</w:t>
        </w:r>
      </w:ins>
      <w:ins w:id="627" w:author="ERCOT" w:date="2024-05-20T15:10:00Z">
        <w:r w:rsidR="006C42A9">
          <w:rPr>
            <w:rFonts w:eastAsia="Times New Roman"/>
            <w:szCs w:val="20"/>
          </w:rPr>
          <w:t xml:space="preserve">deployed </w:t>
        </w:r>
      </w:ins>
      <w:r w:rsidRPr="00E81209">
        <w:rPr>
          <w:rFonts w:eastAsia="Times New Roman"/>
          <w:szCs w:val="20"/>
        </w:rPr>
        <w:t>Combined Cycle Generation Resource is also used to calculate RUC Guarantee for a Combined Cycle Train.</w:t>
      </w:r>
    </w:p>
    <w:p w14:paraId="47BDB519" w14:textId="77777777" w:rsidR="00E81209" w:rsidRPr="00E81209" w:rsidRDefault="00E81209" w:rsidP="00E81209">
      <w:pPr>
        <w:spacing w:after="240"/>
        <w:ind w:left="720" w:hanging="720"/>
        <w:rPr>
          <w:rFonts w:eastAsia="Times New Roman"/>
          <w:szCs w:val="20"/>
        </w:rPr>
      </w:pPr>
      <w:r w:rsidRPr="00E81209">
        <w:rPr>
          <w:rFonts w:eastAsia="Times New Roman"/>
          <w:iCs/>
          <w:szCs w:val="20"/>
        </w:rPr>
        <w:t>(3)</w:t>
      </w:r>
      <w:r w:rsidRPr="00E81209">
        <w:rPr>
          <w:rFonts w:eastAsia="Times New Roman"/>
          <w:iCs/>
          <w:szCs w:val="20"/>
        </w:rPr>
        <w:tab/>
        <w:t xml:space="preserve">For an Aggregate Generation Resource (AGR), the Startup Cost shall be scaled according to the </w:t>
      </w:r>
      <w:r w:rsidRPr="00E81209">
        <w:rPr>
          <w:rFonts w:eastAsia="Times New Roman"/>
          <w:szCs w:val="20"/>
        </w:rPr>
        <w:t xml:space="preserve">maximum number of </w:t>
      </w:r>
      <w:proofErr w:type="gramStart"/>
      <w:r w:rsidRPr="00E81209">
        <w:rPr>
          <w:rFonts w:eastAsia="Times New Roman"/>
          <w:szCs w:val="20"/>
        </w:rPr>
        <w:t>its generators</w:t>
      </w:r>
      <w:proofErr w:type="gramEnd"/>
      <w:r w:rsidRPr="00E81209">
        <w:rPr>
          <w:rFonts w:eastAsia="Times New Roman"/>
          <w:szCs w:val="20"/>
        </w:rPr>
        <w:t xml:space="preserve"> online during a contiguous block of RUC-committed intervals, as indicated by telemetry, compared to the total number of generators registered to the AGR and used in the approved verifiable cost for the AGR.</w:t>
      </w:r>
    </w:p>
    <w:p w14:paraId="53D96589" w14:textId="77777777" w:rsidR="00E81209" w:rsidRPr="00E81209" w:rsidRDefault="00E81209" w:rsidP="00E81209">
      <w:pPr>
        <w:spacing w:after="240"/>
        <w:ind w:left="720" w:hanging="720"/>
        <w:rPr>
          <w:rFonts w:eastAsia="Times New Roman"/>
          <w:szCs w:val="20"/>
        </w:rPr>
      </w:pPr>
      <w:r w:rsidRPr="00E81209">
        <w:rPr>
          <w:rFonts w:eastAsia="Times New Roman"/>
          <w:szCs w:val="20"/>
        </w:rPr>
        <w:t>(4)</w:t>
      </w:r>
      <w:r w:rsidRPr="00E81209">
        <w:rPr>
          <w:rFonts w:eastAsia="Times New Roman"/>
          <w:szCs w:val="20"/>
        </w:rPr>
        <w:tab/>
        <w:t>The RUC Guarantee is calculated for non-Combined Cycle Trains as follows:</w:t>
      </w:r>
      <w:r w:rsidRPr="00E81209">
        <w:rPr>
          <w:rFonts w:eastAsia="Times New Roman"/>
          <w:szCs w:val="20"/>
          <w:highlight w:val="green"/>
        </w:rPr>
        <w:t xml:space="preserve"> </w:t>
      </w:r>
    </w:p>
    <w:p w14:paraId="5619105C" w14:textId="00728EFE" w:rsidR="00E81209" w:rsidRPr="00E81209" w:rsidRDefault="00E81209" w:rsidP="79C6FA9D">
      <w:pPr>
        <w:tabs>
          <w:tab w:val="left" w:pos="2340"/>
          <w:tab w:val="left" w:pos="2880"/>
        </w:tabs>
        <w:spacing w:after="240"/>
        <w:ind w:left="3067" w:hanging="2347"/>
        <w:rPr>
          <w:rFonts w:eastAsia="Times New Roman"/>
          <w:b/>
          <w:bCs/>
        </w:rPr>
      </w:pPr>
      <w:r w:rsidRPr="79C6FA9D">
        <w:rPr>
          <w:rFonts w:eastAsia="Times New Roman"/>
          <w:b/>
          <w:bCs/>
        </w:rPr>
        <w:t xml:space="preserve">RUCG </w:t>
      </w:r>
      <w:r w:rsidRPr="141EBFE9">
        <w:rPr>
          <w:rFonts w:eastAsia="Times New Roman"/>
          <w:b/>
          <w:bCs/>
          <w:i/>
          <w:iCs/>
          <w:vertAlign w:val="subscript"/>
        </w:rPr>
        <w:t>q, r, d</w:t>
      </w:r>
      <w:r w:rsidRPr="00E81209">
        <w:rPr>
          <w:rFonts w:eastAsia="Times New Roman"/>
          <w:b/>
          <w:lang w:val="x-none" w:eastAsia="x-none"/>
        </w:rPr>
        <w:tab/>
      </w:r>
      <w:r w:rsidRPr="79C6FA9D">
        <w:rPr>
          <w:rFonts w:eastAsia="Times New Roman"/>
          <w:b/>
          <w:bCs/>
        </w:rPr>
        <w:t>=</w:t>
      </w:r>
      <w:r w:rsidRPr="00E81209">
        <w:rPr>
          <w:rFonts w:eastAsia="Times New Roman"/>
          <w:b/>
          <w:lang w:val="x-none" w:eastAsia="x-none"/>
        </w:rPr>
        <w:tab/>
      </w:r>
      <w:r w:rsidRPr="79C6FA9D">
        <w:rPr>
          <w:rFonts w:eastAsia="Times New Roman"/>
          <w:b/>
          <w:bCs/>
        </w:rPr>
        <w:t xml:space="preserve"> </w:t>
      </w:r>
      <w:r w:rsidRPr="00E81209">
        <w:rPr>
          <w:rFonts w:eastAsia="Times New Roman"/>
          <w:b/>
          <w:position w:val="-20"/>
          <w:lang w:val="pt-BR" w:eastAsia="x-none"/>
        </w:rPr>
        <w:object w:dxaOrig="220" w:dyaOrig="440" w14:anchorId="729C836D">
          <v:shape id="_x0000_i1033" type="#_x0000_t75" style="width:9pt;height:23.4pt" o:ole="">
            <v:imagedata r:id="rId32" o:title=""/>
          </v:shape>
          <o:OLEObject Type="Embed" ProgID="Equation.3" ShapeID="_x0000_i1033" DrawAspect="Content" ObjectID="_1827312142" r:id="rId33"/>
        </w:object>
      </w:r>
      <w:r w:rsidRPr="79C6FA9D">
        <w:rPr>
          <w:rFonts w:eastAsia="Times New Roman"/>
          <w:b/>
          <w:bCs/>
        </w:rPr>
        <w:t xml:space="preserve">(SUPR </w:t>
      </w:r>
      <w:r w:rsidRPr="141EBFE9">
        <w:rPr>
          <w:rFonts w:eastAsia="Times New Roman"/>
          <w:b/>
          <w:bCs/>
          <w:i/>
          <w:iCs/>
          <w:vertAlign w:val="subscript"/>
        </w:rPr>
        <w:t>q, r, s</w:t>
      </w:r>
      <w:r w:rsidRPr="79C6FA9D">
        <w:rPr>
          <w:rFonts w:eastAsia="Times New Roman"/>
          <w:b/>
          <w:bCs/>
        </w:rPr>
        <w:t xml:space="preserve"> * RUCSUFLAG </w:t>
      </w:r>
      <w:r w:rsidRPr="141EBFE9">
        <w:rPr>
          <w:rFonts w:eastAsia="Times New Roman"/>
          <w:b/>
          <w:bCs/>
          <w:i/>
          <w:iCs/>
          <w:vertAlign w:val="subscript"/>
        </w:rPr>
        <w:t>q, r, s</w:t>
      </w:r>
      <w:r w:rsidRPr="79C6FA9D">
        <w:rPr>
          <w:rFonts w:eastAsia="Times New Roman"/>
          <w:b/>
          <w:bCs/>
        </w:rPr>
        <w:t xml:space="preserve">) + </w:t>
      </w:r>
      <w:r w:rsidRPr="00E81209">
        <w:rPr>
          <w:rFonts w:eastAsia="Times New Roman"/>
          <w:b/>
          <w:position w:val="-20"/>
          <w:lang w:val="x-none" w:eastAsia="x-none"/>
        </w:rPr>
        <w:object w:dxaOrig="220" w:dyaOrig="440" w14:anchorId="796AE0BC">
          <v:shape id="_x0000_i1034" type="#_x0000_t75" style="width:11.4pt;height:20.4pt" o:ole="">
            <v:imagedata r:id="rId34" o:title=""/>
          </v:shape>
          <o:OLEObject Type="Embed" ProgID="Equation.3" ShapeID="_x0000_i1034" DrawAspect="Content" ObjectID="_1827312143" r:id="rId35"/>
        </w:object>
      </w:r>
      <w:r w:rsidRPr="79C6FA9D">
        <w:rPr>
          <w:rFonts w:eastAsia="Times New Roman"/>
          <w:b/>
          <w:bCs/>
        </w:rPr>
        <w:t xml:space="preserve">(MEPR </w:t>
      </w:r>
      <w:r w:rsidRPr="141EBFE9">
        <w:rPr>
          <w:rFonts w:eastAsia="Times New Roman"/>
          <w:b/>
          <w:bCs/>
          <w:i/>
          <w:iCs/>
          <w:vertAlign w:val="subscript"/>
        </w:rPr>
        <w:t>q, r, i</w:t>
      </w:r>
      <w:r w:rsidRPr="79C6FA9D">
        <w:rPr>
          <w:rFonts w:eastAsia="Times New Roman"/>
          <w:b/>
          <w:bCs/>
        </w:rPr>
        <w:t xml:space="preserve"> * Min ((LSL </w:t>
      </w:r>
      <w:r w:rsidRPr="141EBFE9">
        <w:rPr>
          <w:rFonts w:eastAsia="Times New Roman"/>
          <w:b/>
          <w:bCs/>
          <w:i/>
          <w:iCs/>
          <w:vertAlign w:val="subscript"/>
        </w:rPr>
        <w:t>q, r, i</w:t>
      </w:r>
      <w:r w:rsidRPr="79C6FA9D">
        <w:rPr>
          <w:rFonts w:eastAsia="Times New Roman"/>
          <w:b/>
          <w:bCs/>
        </w:rPr>
        <w:t xml:space="preserve"> * (¼)), RTMG </w:t>
      </w:r>
      <w:r w:rsidRPr="141EBFE9">
        <w:rPr>
          <w:rFonts w:eastAsia="Times New Roman"/>
          <w:b/>
          <w:bCs/>
          <w:i/>
          <w:iCs/>
          <w:vertAlign w:val="subscript"/>
        </w:rPr>
        <w:t>q, r, i</w:t>
      </w:r>
      <w:r w:rsidRPr="79C6FA9D">
        <w:rPr>
          <w:rFonts w:eastAsia="Times New Roman"/>
          <w:b/>
          <w:bCs/>
        </w:rPr>
        <w:t>))</w:t>
      </w:r>
    </w:p>
    <w:p w14:paraId="1A95803A" w14:textId="77777777" w:rsidR="00E81209" w:rsidRPr="00E81209" w:rsidRDefault="00E81209" w:rsidP="00E81209">
      <w:pPr>
        <w:spacing w:after="240"/>
        <w:ind w:left="720" w:hanging="720"/>
        <w:rPr>
          <w:rFonts w:eastAsia="Times New Roman"/>
          <w:szCs w:val="20"/>
        </w:rPr>
      </w:pPr>
      <w:r w:rsidRPr="00E81209">
        <w:rPr>
          <w:rFonts w:eastAsia="Times New Roman"/>
          <w:szCs w:val="20"/>
        </w:rPr>
        <w:t>(5)</w:t>
      </w:r>
      <w:r w:rsidRPr="00E81209">
        <w:rPr>
          <w:rFonts w:eastAsia="Times New Roman"/>
          <w:szCs w:val="20"/>
        </w:rPr>
        <w:tab/>
        <w:t>The RUC Guarantee is calculated for Combined Cycle Trains as follows:</w:t>
      </w:r>
    </w:p>
    <w:p w14:paraId="7464ECA3" w14:textId="77777777" w:rsidR="00E81209" w:rsidRPr="00E81209" w:rsidRDefault="00E81209" w:rsidP="79C6FA9D">
      <w:pPr>
        <w:tabs>
          <w:tab w:val="left" w:pos="1440"/>
          <w:tab w:val="left" w:pos="2340"/>
        </w:tabs>
        <w:spacing w:after="240"/>
        <w:ind w:left="720"/>
        <w:rPr>
          <w:rFonts w:eastAsia="Times New Roman"/>
        </w:rPr>
      </w:pPr>
      <w:r w:rsidRPr="79C6FA9D">
        <w:rPr>
          <w:rFonts w:eastAsia="Times New Roman"/>
        </w:rPr>
        <w:t xml:space="preserve">RUCG </w:t>
      </w:r>
      <w:r w:rsidRPr="78D06DC5">
        <w:rPr>
          <w:rFonts w:eastAsia="Times New Roman"/>
          <w:i/>
          <w:iCs/>
          <w:vertAlign w:val="subscript"/>
        </w:rPr>
        <w:t>q, r, d</w:t>
      </w:r>
      <w:r w:rsidRPr="00E81209">
        <w:rPr>
          <w:rFonts w:eastAsia="Times New Roman"/>
          <w:bCs/>
          <w:iCs/>
          <w:szCs w:val="20"/>
          <w:lang w:val="x-none" w:eastAsia="x-none"/>
        </w:rPr>
        <w:tab/>
      </w:r>
      <w:r w:rsidRPr="79C6FA9D">
        <w:rPr>
          <w:rFonts w:eastAsia="Times New Roman"/>
        </w:rPr>
        <w:t>=</w:t>
      </w:r>
      <w:r w:rsidRPr="00E81209">
        <w:rPr>
          <w:rFonts w:eastAsia="Times New Roman"/>
          <w:bCs/>
          <w:iCs/>
          <w:szCs w:val="20"/>
          <w:lang w:val="x-none" w:eastAsia="x-none"/>
        </w:rPr>
        <w:tab/>
      </w:r>
      <w:r w:rsidRPr="79C6FA9D">
        <w:rPr>
          <w:rFonts w:eastAsia="Times New Roman"/>
        </w:rPr>
        <w:fldChar w:fldCharType="begin"/>
      </w:r>
      <w:r w:rsidRPr="79C6FA9D">
        <w:rPr>
          <w:rFonts w:eastAsia="Times New Roman"/>
        </w:rPr>
        <w:fldChar w:fldCharType="separate"/>
      </w:r>
      <w:r w:rsidRPr="00E81209">
        <w:rPr>
          <w:rFonts w:eastAsia="Times New Roman"/>
          <w:b/>
          <w:bCs/>
          <w:i/>
          <w:noProof/>
          <w:position w:val="-20"/>
          <w:szCs w:val="20"/>
        </w:rPr>
        <w:drawing>
          <wp:inline distT="0" distB="0" distL="0" distR="0" wp14:anchorId="22509429" wp14:editId="0850BFBD">
            <wp:extent cx="114300" cy="2762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79C6FA9D">
        <w:rPr>
          <w:rFonts w:eastAsia="Times New Roman"/>
        </w:rPr>
        <w:fldChar w:fldCharType="end"/>
      </w:r>
      <w:r w:rsidRPr="79C6FA9D">
        <w:rPr>
          <w:rFonts w:eastAsia="Times New Roman"/>
        </w:rPr>
        <w:t xml:space="preserve">(SUPR </w:t>
      </w:r>
      <w:r w:rsidRPr="78D06DC5">
        <w:rPr>
          <w:rFonts w:eastAsia="Times New Roman"/>
          <w:i/>
          <w:iCs/>
          <w:vertAlign w:val="subscript"/>
        </w:rPr>
        <w:t xml:space="preserve">q, r, </w:t>
      </w:r>
      <w:r w:rsidRPr="79C6FA9D">
        <w:rPr>
          <w:rFonts w:eastAsia="Times New Roman"/>
          <w:vertAlign w:val="subscript"/>
        </w:rPr>
        <w:t>s</w:t>
      </w:r>
      <w:r w:rsidRPr="79C6FA9D">
        <w:rPr>
          <w:rFonts w:eastAsia="Times New Roman"/>
        </w:rPr>
        <w:t xml:space="preserve"> * RUCSUFLAG </w:t>
      </w:r>
      <w:r w:rsidRPr="78D06DC5">
        <w:rPr>
          <w:rFonts w:eastAsia="Times New Roman"/>
          <w:i/>
          <w:iCs/>
          <w:vertAlign w:val="subscript"/>
        </w:rPr>
        <w:t xml:space="preserve">q, r, </w:t>
      </w:r>
      <w:r w:rsidRPr="79C6FA9D">
        <w:rPr>
          <w:rFonts w:eastAsia="Times New Roman"/>
          <w:vertAlign w:val="subscript"/>
        </w:rPr>
        <w:t>s</w:t>
      </w:r>
      <w:r w:rsidRPr="79C6FA9D">
        <w:rPr>
          <w:rFonts w:eastAsia="Times New Roman"/>
        </w:rPr>
        <w:t xml:space="preserve">) + </w:t>
      </w:r>
    </w:p>
    <w:p w14:paraId="5ED71290" w14:textId="77777777" w:rsidR="00E81209" w:rsidRPr="00E81209" w:rsidRDefault="00E81209" w:rsidP="79C6FA9D">
      <w:pPr>
        <w:tabs>
          <w:tab w:val="left" w:pos="2340"/>
          <w:tab w:val="left" w:pos="2880"/>
        </w:tabs>
        <w:spacing w:after="240"/>
        <w:ind w:left="3067" w:hanging="2347"/>
        <w:rPr>
          <w:rFonts w:eastAsia="Times New Roman"/>
        </w:rPr>
      </w:pPr>
      <w:r w:rsidRPr="00E81209">
        <w:rPr>
          <w:rFonts w:eastAsia="Times New Roman"/>
          <w:bCs/>
          <w:szCs w:val="20"/>
          <w:lang w:val="x-none" w:eastAsia="x-none"/>
        </w:rPr>
        <w:tab/>
      </w:r>
      <w:r w:rsidRPr="00E81209">
        <w:rPr>
          <w:rFonts w:eastAsia="Times New Roman"/>
          <w:b/>
          <w:bCs/>
          <w:i/>
          <w:szCs w:val="20"/>
          <w:lang w:val="x-none" w:eastAsia="x-none"/>
        </w:rPr>
        <w:tab/>
      </w:r>
      <w:r w:rsidRPr="00E81209">
        <w:rPr>
          <w:rFonts w:eastAsia="Times New Roman"/>
          <w:b/>
          <w:bCs/>
          <w:i/>
          <w:noProof/>
          <w:position w:val="-20"/>
          <w:szCs w:val="20"/>
        </w:rPr>
        <w:drawing>
          <wp:inline distT="0" distB="0" distL="0" distR="0" wp14:anchorId="1CD87D25" wp14:editId="3845B2DC">
            <wp:extent cx="142875" cy="28575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79C6FA9D">
        <w:rPr>
          <w:rFonts w:eastAsia="Times New Roman"/>
        </w:rPr>
        <w:t xml:space="preserve">(MAX (0, SUPR - SUPR)) + </w:t>
      </w:r>
      <w:r w:rsidRPr="00E81209">
        <w:rPr>
          <w:rFonts w:eastAsia="Times New Roman"/>
          <w:bCs/>
          <w:noProof/>
          <w:position w:val="-20"/>
          <w:szCs w:val="20"/>
        </w:rPr>
        <w:drawing>
          <wp:inline distT="0" distB="0" distL="0" distR="0" wp14:anchorId="64EB6129" wp14:editId="34FB476C">
            <wp:extent cx="142875" cy="276225"/>
            <wp:effectExtent l="0" t="0" r="9525"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rPr>
          <w:rFonts w:eastAsia="Times New Roman"/>
        </w:rPr>
        <w:t>(RUCGME</w:t>
      </w:r>
      <w:r w:rsidRPr="78D06DC5">
        <w:rPr>
          <w:rFonts w:eastAsia="Times New Roman"/>
          <w:i/>
          <w:iCs/>
          <w:vertAlign w:val="subscript"/>
          <w:lang w:val="it-IT"/>
        </w:rPr>
        <w:t xml:space="preserve"> q, r, i</w:t>
      </w:r>
      <w:r w:rsidRPr="79C6FA9D">
        <w:rPr>
          <w:rFonts w:eastAsia="Times New Roman"/>
        </w:rPr>
        <w:t>)</w:t>
      </w:r>
    </w:p>
    <w:p w14:paraId="7BF00722" w14:textId="77777777" w:rsidR="00E81209" w:rsidRPr="00E81209" w:rsidRDefault="00E81209" w:rsidP="00E81209">
      <w:pPr>
        <w:spacing w:after="240"/>
        <w:ind w:firstLine="720"/>
        <w:rPr>
          <w:rFonts w:eastAsia="Times New Roman"/>
          <w:iCs/>
          <w:szCs w:val="20"/>
        </w:rPr>
      </w:pPr>
      <w:proofErr w:type="gramStart"/>
      <w:r w:rsidRPr="00E81209">
        <w:rPr>
          <w:rFonts w:eastAsia="Times New Roman"/>
          <w:iCs/>
          <w:szCs w:val="20"/>
        </w:rPr>
        <w:t>Where</w:t>
      </w:r>
      <w:proofErr w:type="gramEnd"/>
      <w:r w:rsidRPr="00E81209">
        <w:rPr>
          <w:rFonts w:eastAsia="Times New Roman"/>
          <w:iCs/>
          <w:szCs w:val="20"/>
        </w:rPr>
        <w:t>,</w:t>
      </w:r>
    </w:p>
    <w:p w14:paraId="424EA7FA" w14:textId="28A65814" w:rsidR="00E81209" w:rsidRPr="00E81209" w:rsidRDefault="00E81209" w:rsidP="00E81209">
      <w:pPr>
        <w:spacing w:after="240"/>
        <w:ind w:left="720" w:hanging="720"/>
        <w:rPr>
          <w:rFonts w:eastAsia="Times New Roman"/>
          <w:b/>
          <w:bCs/>
          <w:iCs/>
        </w:rPr>
      </w:pPr>
      <w:r w:rsidRPr="00E81209">
        <w:rPr>
          <w:rFonts w:eastAsia="Times New Roman"/>
          <w:iCs/>
          <w:szCs w:val="20"/>
        </w:rPr>
        <w:tab/>
        <w:t>If a Combined Cycle Train transitions to a RUC-committed configuration from a QSE-committed</w:t>
      </w:r>
      <w:ins w:id="628" w:author="ERCOT" w:date="2024-05-20T11:15:00Z">
        <w:r w:rsidR="00063292">
          <w:rPr>
            <w:rFonts w:eastAsia="Times New Roman"/>
            <w:iCs/>
            <w:szCs w:val="20"/>
          </w:rPr>
          <w:t>, DRRS</w:t>
        </w:r>
      </w:ins>
      <w:ins w:id="629" w:author="ERCOT" w:date="2024-05-29T07:36:00Z">
        <w:r w:rsidR="004107EB">
          <w:rPr>
            <w:rFonts w:eastAsia="Times New Roman"/>
            <w:iCs/>
            <w:szCs w:val="20"/>
          </w:rPr>
          <w:t>-</w:t>
        </w:r>
      </w:ins>
      <w:ins w:id="630" w:author="ERCOT" w:date="2024-05-20T11:15:00Z">
        <w:r w:rsidR="00063292">
          <w:rPr>
            <w:rFonts w:eastAsia="Times New Roman"/>
            <w:iCs/>
            <w:szCs w:val="20"/>
          </w:rPr>
          <w:t>deployed</w:t>
        </w:r>
      </w:ins>
      <w:ins w:id="631" w:author="ERCOT" w:date="2024-05-29T07:36:00Z">
        <w:r w:rsidR="004107EB">
          <w:rPr>
            <w:rFonts w:eastAsia="Times New Roman"/>
            <w:iCs/>
            <w:szCs w:val="20"/>
          </w:rPr>
          <w:t>,</w:t>
        </w:r>
      </w:ins>
      <w:r w:rsidRPr="00E81209">
        <w:rPr>
          <w:rFonts w:eastAsia="Times New Roman"/>
          <w:iCs/>
          <w:szCs w:val="20"/>
        </w:rPr>
        <w:t xml:space="preserve"> or other RUC-committed configuration between two contiguous hours, or to a RUC-committed configuration from a QSE-committed </w:t>
      </w:r>
      <w:ins w:id="632" w:author="ERCOT" w:date="2024-05-20T11:15:00Z">
        <w:r w:rsidR="008707F7">
          <w:rPr>
            <w:rFonts w:eastAsia="Times New Roman"/>
            <w:iCs/>
            <w:szCs w:val="20"/>
          </w:rPr>
          <w:t>or DRRS</w:t>
        </w:r>
      </w:ins>
      <w:ins w:id="633" w:author="ERCOT" w:date="2024-05-29T07:36:00Z">
        <w:r w:rsidR="004107EB">
          <w:rPr>
            <w:rFonts w:eastAsia="Times New Roman"/>
            <w:iCs/>
            <w:szCs w:val="20"/>
          </w:rPr>
          <w:t>-</w:t>
        </w:r>
      </w:ins>
      <w:ins w:id="634" w:author="ERCOT" w:date="2024-05-20T11:15:00Z">
        <w:r w:rsidR="008707F7">
          <w:rPr>
            <w:rFonts w:eastAsia="Times New Roman"/>
            <w:iCs/>
            <w:szCs w:val="20"/>
          </w:rPr>
          <w:t>de</w:t>
        </w:r>
      </w:ins>
      <w:ins w:id="635" w:author="ERCOT" w:date="2024-05-20T11:16:00Z">
        <w:r w:rsidR="008707F7">
          <w:rPr>
            <w:rFonts w:eastAsia="Times New Roman"/>
            <w:iCs/>
            <w:szCs w:val="20"/>
          </w:rPr>
          <w:t xml:space="preserve">ployed </w:t>
        </w:r>
      </w:ins>
      <w:r w:rsidRPr="00E81209">
        <w:rPr>
          <w:rFonts w:eastAsia="Times New Roman"/>
          <w:iCs/>
          <w:szCs w:val="20"/>
        </w:rPr>
        <w:t>configuration within the same hour due to a RUCAC, the transition is calculated as follows:</w:t>
      </w:r>
    </w:p>
    <w:p w14:paraId="5E8EE8C7" w14:textId="77777777" w:rsidR="00E81209" w:rsidRPr="00E81209" w:rsidRDefault="00E81209" w:rsidP="00E81209">
      <w:pPr>
        <w:tabs>
          <w:tab w:val="left" w:pos="1440"/>
          <w:tab w:val="left" w:pos="2340"/>
        </w:tabs>
        <w:spacing w:after="240"/>
        <w:ind w:left="720"/>
        <w:rPr>
          <w:rFonts w:eastAsia="Times New Roman"/>
          <w:b/>
          <w:bCs/>
          <w:iCs/>
        </w:rPr>
      </w:pPr>
      <w:r w:rsidRPr="00E81209">
        <w:rPr>
          <w:rFonts w:eastAsia="Times New Roman"/>
          <w:bCs/>
          <w:lang w:val="x-none" w:eastAsia="x-none"/>
        </w:rPr>
        <w:t>MAX (0, SUPR</w:t>
      </w:r>
      <w:r w:rsidRPr="00E81209">
        <w:rPr>
          <w:rFonts w:eastAsia="Times New Roman"/>
          <w:bCs/>
          <w:lang w:eastAsia="x-none"/>
        </w:rPr>
        <w:t xml:space="preserve"> </w:t>
      </w:r>
      <w:proofErr w:type="spellStart"/>
      <w:r w:rsidRPr="00E81209">
        <w:rPr>
          <w:rFonts w:eastAsia="Times New Roman"/>
          <w:bCs/>
          <w:i/>
          <w:vertAlign w:val="subscript"/>
          <w:lang w:val="x-none" w:eastAsia="x-none"/>
        </w:rPr>
        <w:t>afterCCGR</w:t>
      </w:r>
      <w:proofErr w:type="spellEnd"/>
      <w:r w:rsidRPr="00E81209">
        <w:rPr>
          <w:rFonts w:eastAsia="Times New Roman"/>
          <w:bCs/>
          <w:lang w:val="x-none" w:eastAsia="x-none"/>
        </w:rPr>
        <w:t xml:space="preserve"> – SUPR</w:t>
      </w:r>
      <w:r w:rsidRPr="00E81209">
        <w:rPr>
          <w:rFonts w:eastAsia="Times New Roman"/>
          <w:bCs/>
          <w:lang w:eastAsia="x-none"/>
        </w:rPr>
        <w:t xml:space="preserve"> </w:t>
      </w:r>
      <w:proofErr w:type="spellStart"/>
      <w:r w:rsidRPr="00E81209">
        <w:rPr>
          <w:rFonts w:eastAsia="Times New Roman"/>
          <w:bCs/>
          <w:i/>
          <w:vertAlign w:val="subscript"/>
          <w:lang w:val="x-none" w:eastAsia="x-none"/>
        </w:rPr>
        <w:t>beforeCCGR</w:t>
      </w:r>
      <w:proofErr w:type="spellEnd"/>
      <w:r w:rsidRPr="00E81209">
        <w:rPr>
          <w:rFonts w:eastAsia="Times New Roman"/>
          <w:bCs/>
          <w:lang w:val="x-none" w:eastAsia="x-none"/>
        </w:rPr>
        <w:t>)</w:t>
      </w:r>
    </w:p>
    <w:p w14:paraId="2B84F4A8" w14:textId="51EB31E6" w:rsidR="00E81209" w:rsidRPr="00E81209" w:rsidRDefault="00E81209" w:rsidP="00E81209">
      <w:pPr>
        <w:spacing w:after="240"/>
        <w:ind w:left="720" w:hanging="720"/>
        <w:rPr>
          <w:rFonts w:eastAsia="Times New Roman"/>
          <w:b/>
          <w:bCs/>
          <w:iCs/>
        </w:rPr>
      </w:pPr>
      <w:r w:rsidRPr="00E81209">
        <w:rPr>
          <w:rFonts w:eastAsia="Times New Roman"/>
          <w:iCs/>
          <w:szCs w:val="20"/>
        </w:rPr>
        <w:tab/>
        <w:t xml:space="preserve">If a Combined Cycle Train transitions to a </w:t>
      </w:r>
      <w:r w:rsidRPr="008F7A23">
        <w:rPr>
          <w:rFonts w:eastAsia="Times New Roman"/>
          <w:iCs/>
          <w:szCs w:val="20"/>
        </w:rPr>
        <w:t xml:space="preserve">QSE-committed </w:t>
      </w:r>
      <w:ins w:id="636" w:author="ERCOT" w:date="2024-05-20T15:13:00Z">
        <w:r w:rsidR="008F7A23">
          <w:rPr>
            <w:rFonts w:eastAsia="Times New Roman"/>
            <w:iCs/>
            <w:szCs w:val="20"/>
          </w:rPr>
          <w:t>or DRRS</w:t>
        </w:r>
      </w:ins>
      <w:ins w:id="637" w:author="ERCOT" w:date="2024-05-29T07:36:00Z">
        <w:r w:rsidR="004107EB">
          <w:rPr>
            <w:rFonts w:eastAsia="Times New Roman"/>
            <w:iCs/>
            <w:szCs w:val="20"/>
          </w:rPr>
          <w:t>-</w:t>
        </w:r>
      </w:ins>
      <w:ins w:id="638" w:author="ERCOT" w:date="2024-05-20T15:13:00Z">
        <w:r w:rsidR="008F7A23">
          <w:rPr>
            <w:rFonts w:eastAsia="Times New Roman"/>
            <w:iCs/>
            <w:szCs w:val="20"/>
          </w:rPr>
          <w:t xml:space="preserve">deployed </w:t>
        </w:r>
      </w:ins>
      <w:r w:rsidRPr="008F7A23">
        <w:rPr>
          <w:rFonts w:eastAsia="Times New Roman"/>
          <w:iCs/>
          <w:szCs w:val="20"/>
        </w:rPr>
        <w:t>configuration</w:t>
      </w:r>
      <w:r w:rsidRPr="00E81209">
        <w:rPr>
          <w:rFonts w:eastAsia="Times New Roman"/>
          <w:iCs/>
          <w:szCs w:val="20"/>
        </w:rPr>
        <w:t xml:space="preserve"> from a RUC-committed configuration</w:t>
      </w:r>
      <w:ins w:id="639" w:author="ERCOT" w:date="2024-05-20T15:14:00Z">
        <w:r w:rsidR="00B03D9B">
          <w:rPr>
            <w:rFonts w:eastAsia="Times New Roman"/>
            <w:iCs/>
            <w:szCs w:val="20"/>
          </w:rPr>
          <w:t xml:space="preserve"> </w:t>
        </w:r>
        <w:r w:rsidR="00B03D9B" w:rsidRPr="00E81209">
          <w:rPr>
            <w:rFonts w:eastAsia="Times New Roman"/>
            <w:iCs/>
            <w:szCs w:val="20"/>
          </w:rPr>
          <w:t>between two contiguous hours</w:t>
        </w:r>
      </w:ins>
      <w:r w:rsidRPr="00E81209">
        <w:rPr>
          <w:rFonts w:eastAsia="Times New Roman"/>
          <w:iCs/>
          <w:szCs w:val="20"/>
        </w:rPr>
        <w:t>, the transition is calculated as follows:</w:t>
      </w:r>
    </w:p>
    <w:p w14:paraId="26AAAD1F" w14:textId="77777777" w:rsidR="00E81209" w:rsidRPr="00E81209" w:rsidRDefault="00E81209" w:rsidP="00E81209">
      <w:pPr>
        <w:tabs>
          <w:tab w:val="left" w:pos="1440"/>
          <w:tab w:val="left" w:pos="2340"/>
        </w:tabs>
        <w:spacing w:after="240"/>
        <w:ind w:left="720"/>
        <w:rPr>
          <w:rFonts w:eastAsia="Times New Roman"/>
          <w:bCs/>
          <w:lang w:val="x-none" w:eastAsia="x-none"/>
        </w:rPr>
      </w:pPr>
      <w:r w:rsidRPr="00E81209">
        <w:rPr>
          <w:rFonts w:eastAsia="Times New Roman"/>
          <w:bCs/>
          <w:lang w:val="x-none" w:eastAsia="x-none"/>
        </w:rPr>
        <w:t>MAX (0, SUPR</w:t>
      </w:r>
      <w:r w:rsidRPr="00E81209">
        <w:rPr>
          <w:rFonts w:eastAsia="Times New Roman"/>
          <w:bCs/>
          <w:lang w:eastAsia="x-none"/>
        </w:rPr>
        <w:t xml:space="preserve"> </w:t>
      </w:r>
      <w:proofErr w:type="spellStart"/>
      <w:r w:rsidRPr="00E81209">
        <w:rPr>
          <w:rFonts w:eastAsia="Times New Roman"/>
          <w:bCs/>
          <w:i/>
          <w:vertAlign w:val="subscript"/>
          <w:lang w:val="x-none" w:eastAsia="x-none"/>
        </w:rPr>
        <w:t>beforeCCGR</w:t>
      </w:r>
      <w:proofErr w:type="spellEnd"/>
      <w:r w:rsidRPr="00E81209">
        <w:rPr>
          <w:rFonts w:eastAsia="Times New Roman"/>
          <w:bCs/>
          <w:lang w:val="x-none" w:eastAsia="x-none"/>
        </w:rPr>
        <w:t xml:space="preserve"> – SUPR</w:t>
      </w:r>
      <w:r w:rsidRPr="00E81209">
        <w:rPr>
          <w:rFonts w:eastAsia="Times New Roman"/>
          <w:bCs/>
          <w:lang w:eastAsia="x-none"/>
        </w:rPr>
        <w:t xml:space="preserve"> </w:t>
      </w:r>
      <w:proofErr w:type="spellStart"/>
      <w:r w:rsidRPr="00E81209">
        <w:rPr>
          <w:rFonts w:eastAsia="Times New Roman"/>
          <w:bCs/>
          <w:i/>
          <w:vertAlign w:val="subscript"/>
          <w:lang w:val="x-none" w:eastAsia="x-none"/>
        </w:rPr>
        <w:t>afterCCGR</w:t>
      </w:r>
      <w:proofErr w:type="spellEnd"/>
      <w:r w:rsidRPr="00E81209">
        <w:rPr>
          <w:rFonts w:eastAsia="Times New Roman"/>
          <w:bCs/>
          <w:lang w:val="x-none" w:eastAsia="x-none"/>
        </w:rPr>
        <w:t>)</w:t>
      </w:r>
    </w:p>
    <w:p w14:paraId="7CC03ACD" w14:textId="77777777" w:rsidR="00E81209" w:rsidRPr="00E81209" w:rsidRDefault="00E81209" w:rsidP="00E81209">
      <w:pPr>
        <w:spacing w:after="240"/>
        <w:ind w:left="720"/>
        <w:rPr>
          <w:rFonts w:eastAsia="Times New Roman"/>
          <w:szCs w:val="20"/>
        </w:rPr>
      </w:pPr>
      <w:r w:rsidRPr="00E81209">
        <w:rPr>
          <w:rFonts w:eastAsia="Times New Roman"/>
          <w:szCs w:val="20"/>
        </w:rPr>
        <w:lastRenderedPageBreak/>
        <w:t xml:space="preserve">If the interval </w:t>
      </w:r>
      <w:r w:rsidRPr="00E81209">
        <w:rPr>
          <w:rFonts w:eastAsia="Times New Roman"/>
          <w:i/>
          <w:szCs w:val="20"/>
        </w:rPr>
        <w:t>i</w:t>
      </w:r>
      <w:r w:rsidRPr="00E81209">
        <w:rPr>
          <w:rFonts w:eastAsia="Times New Roman"/>
          <w:szCs w:val="20"/>
        </w:rPr>
        <w:t xml:space="preserve"> is a RUC-Committed Interval that is not a RUCAC, then:</w:t>
      </w:r>
    </w:p>
    <w:p w14:paraId="759CC1AE" w14:textId="77777777" w:rsidR="00E81209" w:rsidRPr="00E81209" w:rsidRDefault="00E81209" w:rsidP="00E81209">
      <w:pPr>
        <w:tabs>
          <w:tab w:val="left" w:pos="1710"/>
        </w:tabs>
        <w:spacing w:after="240"/>
        <w:ind w:left="2610" w:hanging="1890"/>
        <w:rPr>
          <w:rFonts w:eastAsia="Times New Roman"/>
          <w:szCs w:val="20"/>
        </w:rPr>
      </w:pPr>
      <w:r w:rsidRPr="00E81209">
        <w:rPr>
          <w:rFonts w:eastAsia="Times New Roman"/>
          <w:szCs w:val="20"/>
        </w:rPr>
        <w:t xml:space="preserve">RUCGME </w:t>
      </w:r>
      <w:r w:rsidRPr="00E81209">
        <w:rPr>
          <w:rFonts w:eastAsia="Times New Roman"/>
          <w:i/>
          <w:iCs/>
          <w:szCs w:val="20"/>
          <w:vertAlign w:val="subscript"/>
          <w:lang w:val="it-IT"/>
        </w:rPr>
        <w:t>q, r, i</w:t>
      </w:r>
      <w:r w:rsidRPr="00E81209">
        <w:rPr>
          <w:rFonts w:eastAsia="Times New Roman"/>
          <w:iCs/>
          <w:szCs w:val="20"/>
          <w:lang w:val="it-IT"/>
        </w:rPr>
        <w:tab/>
        <w:t xml:space="preserve">=  </w:t>
      </w:r>
      <w:r w:rsidRPr="00E81209">
        <w:rPr>
          <w:rFonts w:eastAsia="Times New Roman"/>
          <w:iCs/>
          <w:szCs w:val="20"/>
        </w:rPr>
        <w:t xml:space="preserve">MEPR </w:t>
      </w:r>
      <w:r w:rsidRPr="00E81209">
        <w:rPr>
          <w:rFonts w:eastAsia="Times New Roman"/>
          <w:i/>
          <w:iCs/>
          <w:szCs w:val="20"/>
          <w:vertAlign w:val="subscript"/>
        </w:rPr>
        <w:t>q, r, i</w:t>
      </w:r>
      <w:r w:rsidRPr="00E81209">
        <w:rPr>
          <w:rFonts w:eastAsia="Times New Roman"/>
          <w:iCs/>
          <w:szCs w:val="20"/>
        </w:rPr>
        <w:t xml:space="preserve"> * Min ((LSL </w:t>
      </w:r>
      <w:r w:rsidRPr="00E81209">
        <w:rPr>
          <w:rFonts w:eastAsia="Times New Roman"/>
          <w:i/>
          <w:iCs/>
          <w:szCs w:val="20"/>
          <w:vertAlign w:val="subscript"/>
        </w:rPr>
        <w:t>q, r, i</w:t>
      </w:r>
      <w:r w:rsidRPr="00E81209">
        <w:rPr>
          <w:rFonts w:eastAsia="Times New Roman"/>
          <w:iCs/>
          <w:szCs w:val="20"/>
        </w:rPr>
        <w:t xml:space="preserve"> * (¼)), RTMG </w:t>
      </w:r>
      <w:r w:rsidRPr="00E81209">
        <w:rPr>
          <w:rFonts w:eastAsia="Times New Roman"/>
          <w:i/>
          <w:iCs/>
          <w:szCs w:val="20"/>
          <w:vertAlign w:val="subscript"/>
        </w:rPr>
        <w:t>q, r, i</w:t>
      </w:r>
      <w:r w:rsidRPr="00E81209">
        <w:rPr>
          <w:rFonts w:eastAsia="Times New Roman"/>
          <w:iCs/>
          <w:szCs w:val="20"/>
        </w:rPr>
        <w:t>)</w:t>
      </w:r>
    </w:p>
    <w:p w14:paraId="19BF301E" w14:textId="5FDE23FE" w:rsidR="00E81209" w:rsidRPr="00E81209" w:rsidRDefault="00E81209" w:rsidP="00E81209">
      <w:pPr>
        <w:spacing w:after="240"/>
        <w:ind w:left="720"/>
        <w:rPr>
          <w:rFonts w:eastAsia="Times New Roman"/>
        </w:rPr>
      </w:pPr>
      <w:r w:rsidRPr="4CD90589">
        <w:rPr>
          <w:rFonts w:eastAsia="Times New Roman"/>
        </w:rPr>
        <w:t xml:space="preserve">If the interval </w:t>
      </w:r>
      <w:r w:rsidRPr="4CD90589">
        <w:rPr>
          <w:rFonts w:eastAsia="Times New Roman"/>
          <w:i/>
        </w:rPr>
        <w:t>i</w:t>
      </w:r>
      <w:r w:rsidRPr="4CD90589">
        <w:rPr>
          <w:rFonts w:eastAsia="Times New Roman"/>
        </w:rPr>
        <w:t xml:space="preserve"> is a RUCAC of a previously QSE-</w:t>
      </w:r>
      <w:del w:id="640" w:author="ERCOT" w:date="2025-10-24T20:51:00Z">
        <w:r w:rsidRPr="4CD90589" w:rsidDel="00E81209">
          <w:rPr>
            <w:rFonts w:eastAsia="Times New Roman"/>
          </w:rPr>
          <w:delText>C</w:delText>
        </w:r>
      </w:del>
      <w:ins w:id="641" w:author="ERCOT" w:date="2025-10-24T20:51:00Z">
        <w:r w:rsidR="743E7C9F" w:rsidRPr="4CD90589">
          <w:rPr>
            <w:rFonts w:eastAsia="Times New Roman"/>
          </w:rPr>
          <w:t>c</w:t>
        </w:r>
      </w:ins>
      <w:r w:rsidRPr="4CD90589">
        <w:rPr>
          <w:rFonts w:eastAsia="Times New Roman"/>
        </w:rPr>
        <w:t xml:space="preserve">ommitted </w:t>
      </w:r>
      <w:ins w:id="642" w:author="ERCOT" w:date="2024-05-20T15:19:00Z">
        <w:r w:rsidR="00CC297F" w:rsidRPr="4CD90589">
          <w:rPr>
            <w:rFonts w:eastAsia="Times New Roman"/>
          </w:rPr>
          <w:t>or DRRS</w:t>
        </w:r>
      </w:ins>
      <w:ins w:id="643" w:author="ERCOT" w:date="2024-05-29T07:35:00Z">
        <w:r w:rsidR="004107EB" w:rsidRPr="4CD90589">
          <w:rPr>
            <w:rFonts w:eastAsia="Times New Roman"/>
          </w:rPr>
          <w:t>-</w:t>
        </w:r>
      </w:ins>
      <w:ins w:id="644" w:author="ERCOT" w:date="2024-05-20T15:19:00Z">
        <w:r w:rsidR="00CC297F" w:rsidRPr="4CD90589">
          <w:rPr>
            <w:rFonts w:eastAsia="Times New Roman"/>
          </w:rPr>
          <w:t xml:space="preserve">deployed </w:t>
        </w:r>
      </w:ins>
      <w:del w:id="645" w:author="ERCOT" w:date="2025-10-24T20:51:00Z">
        <w:r w:rsidRPr="4CD90589" w:rsidDel="00E81209">
          <w:rPr>
            <w:rFonts w:eastAsia="Times New Roman"/>
          </w:rPr>
          <w:delText>I</w:delText>
        </w:r>
      </w:del>
      <w:ins w:id="646" w:author="ERCOT" w:date="2025-10-24T20:51:00Z">
        <w:r w:rsidR="2570757E" w:rsidRPr="4CD90589">
          <w:rPr>
            <w:rFonts w:eastAsia="Times New Roman"/>
          </w:rPr>
          <w:t>i</w:t>
        </w:r>
      </w:ins>
      <w:r w:rsidRPr="4CD90589">
        <w:rPr>
          <w:rFonts w:eastAsia="Times New Roman"/>
        </w:rPr>
        <w:t>nterval, then:</w:t>
      </w:r>
    </w:p>
    <w:p w14:paraId="56A5A4C5" w14:textId="77777777" w:rsidR="00E81209" w:rsidRPr="00E81209" w:rsidRDefault="00E81209" w:rsidP="00E81209">
      <w:pPr>
        <w:tabs>
          <w:tab w:val="left" w:pos="1170"/>
        </w:tabs>
        <w:ind w:left="2610" w:hanging="1890"/>
        <w:rPr>
          <w:rFonts w:eastAsia="Times New Roman"/>
          <w:iCs/>
          <w:szCs w:val="20"/>
        </w:rPr>
      </w:pPr>
      <w:r w:rsidRPr="00E81209">
        <w:rPr>
          <w:rFonts w:eastAsia="Times New Roman"/>
          <w:szCs w:val="20"/>
        </w:rPr>
        <w:t xml:space="preserve">RUCGME </w:t>
      </w:r>
      <w:r w:rsidRPr="00E81209">
        <w:rPr>
          <w:rFonts w:eastAsia="Times New Roman"/>
          <w:i/>
          <w:iCs/>
          <w:szCs w:val="20"/>
          <w:vertAlign w:val="subscript"/>
          <w:lang w:val="it-IT"/>
        </w:rPr>
        <w:t>q, r, i</w:t>
      </w:r>
      <w:r w:rsidRPr="00E81209">
        <w:rPr>
          <w:rFonts w:eastAsia="Times New Roman"/>
          <w:iCs/>
          <w:szCs w:val="20"/>
          <w:lang w:val="it-IT"/>
        </w:rPr>
        <w:tab/>
        <w:t xml:space="preserve">=  </w:t>
      </w:r>
      <w:r w:rsidRPr="00E81209">
        <w:rPr>
          <w:rFonts w:eastAsia="Times New Roman"/>
          <w:iCs/>
          <w:szCs w:val="20"/>
        </w:rPr>
        <w:t xml:space="preserve">Max [0, MEPR </w:t>
      </w:r>
      <w:r w:rsidRPr="00E81209">
        <w:rPr>
          <w:rFonts w:eastAsia="Times New Roman"/>
          <w:i/>
          <w:iCs/>
          <w:szCs w:val="20"/>
          <w:vertAlign w:val="subscript"/>
        </w:rPr>
        <w:t xml:space="preserve">q, </w:t>
      </w:r>
      <w:proofErr w:type="spellStart"/>
      <w:r w:rsidRPr="00E81209">
        <w:rPr>
          <w:rFonts w:eastAsia="Times New Roman"/>
          <w:i/>
          <w:iCs/>
          <w:szCs w:val="20"/>
          <w:vertAlign w:val="subscript"/>
        </w:rPr>
        <w:t>afterCCGR</w:t>
      </w:r>
      <w:proofErr w:type="spellEnd"/>
      <w:r w:rsidRPr="00E81209">
        <w:rPr>
          <w:rFonts w:eastAsia="Times New Roman"/>
          <w:i/>
          <w:iCs/>
          <w:szCs w:val="20"/>
          <w:vertAlign w:val="subscript"/>
        </w:rPr>
        <w:t>, i</w:t>
      </w:r>
      <w:r w:rsidRPr="00E81209">
        <w:rPr>
          <w:rFonts w:eastAsia="Times New Roman"/>
          <w:iCs/>
          <w:szCs w:val="20"/>
        </w:rPr>
        <w:t xml:space="preserve"> * </w:t>
      </w:r>
      <w:proofErr w:type="gramStart"/>
      <w:r w:rsidRPr="00E81209">
        <w:rPr>
          <w:rFonts w:eastAsia="Times New Roman"/>
          <w:iCs/>
          <w:szCs w:val="20"/>
        </w:rPr>
        <w:t>Min ((</w:t>
      </w:r>
      <w:proofErr w:type="gramEnd"/>
      <w:r w:rsidRPr="00E81209">
        <w:rPr>
          <w:rFonts w:eastAsia="Times New Roman"/>
          <w:iCs/>
          <w:szCs w:val="20"/>
        </w:rPr>
        <w:t xml:space="preserve">LSL </w:t>
      </w:r>
      <w:r w:rsidRPr="00E81209">
        <w:rPr>
          <w:rFonts w:eastAsia="Times New Roman"/>
          <w:i/>
          <w:iCs/>
          <w:szCs w:val="20"/>
          <w:vertAlign w:val="subscript"/>
        </w:rPr>
        <w:t xml:space="preserve">q, </w:t>
      </w:r>
      <w:proofErr w:type="spellStart"/>
      <w:r w:rsidRPr="00E81209">
        <w:rPr>
          <w:rFonts w:eastAsia="Times New Roman"/>
          <w:i/>
          <w:iCs/>
          <w:szCs w:val="20"/>
          <w:vertAlign w:val="subscript"/>
        </w:rPr>
        <w:t>afterCCGR</w:t>
      </w:r>
      <w:proofErr w:type="spellEnd"/>
      <w:r w:rsidRPr="00E81209">
        <w:rPr>
          <w:rFonts w:eastAsia="Times New Roman"/>
          <w:i/>
          <w:iCs/>
          <w:szCs w:val="20"/>
          <w:vertAlign w:val="subscript"/>
        </w:rPr>
        <w:t>, i</w:t>
      </w:r>
      <w:r w:rsidRPr="00E81209">
        <w:rPr>
          <w:rFonts w:eastAsia="Times New Roman"/>
          <w:iCs/>
          <w:szCs w:val="20"/>
        </w:rPr>
        <w:t xml:space="preserve"> * </w:t>
      </w:r>
    </w:p>
    <w:p w14:paraId="2BAF0A69" w14:textId="77777777" w:rsidR="00E81209" w:rsidRPr="00E81209" w:rsidRDefault="00E81209" w:rsidP="00E81209">
      <w:pPr>
        <w:tabs>
          <w:tab w:val="left" w:pos="1440"/>
          <w:tab w:val="left" w:pos="2340"/>
        </w:tabs>
        <w:spacing w:after="240"/>
        <w:ind w:left="720"/>
        <w:rPr>
          <w:rFonts w:eastAsia="Times New Roman"/>
        </w:rPr>
      </w:pPr>
      <w:r w:rsidRPr="00E81209">
        <w:rPr>
          <w:rFonts w:eastAsia="Times New Roman"/>
          <w:bCs/>
          <w:lang w:val="x-none" w:eastAsia="x-none"/>
        </w:rPr>
        <w:tab/>
      </w:r>
      <w:r w:rsidRPr="00E81209">
        <w:rPr>
          <w:rFonts w:eastAsia="Times New Roman"/>
          <w:bCs/>
          <w:lang w:val="x-none" w:eastAsia="x-none"/>
        </w:rPr>
        <w:tab/>
      </w:r>
      <w:r w:rsidRPr="20082082">
        <w:rPr>
          <w:rFonts w:eastAsia="Times New Roman"/>
        </w:rPr>
        <w:t xml:space="preserve">(¼)), RTMG </w:t>
      </w:r>
      <w:r w:rsidRPr="20082082">
        <w:rPr>
          <w:rFonts w:eastAsia="Times New Roman"/>
          <w:vertAlign w:val="subscript"/>
        </w:rPr>
        <w:t>q, r, i</w:t>
      </w:r>
      <w:r w:rsidRPr="20082082">
        <w:rPr>
          <w:rFonts w:eastAsia="Times New Roman"/>
        </w:rPr>
        <w:t xml:space="preserve">) – MEPR </w:t>
      </w:r>
      <w:r w:rsidRPr="20082082">
        <w:rPr>
          <w:rFonts w:eastAsia="Times New Roman"/>
          <w:vertAlign w:val="subscript"/>
        </w:rPr>
        <w:t xml:space="preserve">q, </w:t>
      </w:r>
      <w:proofErr w:type="spellStart"/>
      <w:r w:rsidRPr="20082082">
        <w:rPr>
          <w:rFonts w:eastAsia="Times New Roman"/>
          <w:vertAlign w:val="subscript"/>
        </w:rPr>
        <w:t>beforeCCGR</w:t>
      </w:r>
      <w:proofErr w:type="spellEnd"/>
      <w:r w:rsidRPr="20082082">
        <w:rPr>
          <w:rFonts w:eastAsia="Times New Roman"/>
          <w:vertAlign w:val="subscript"/>
        </w:rPr>
        <w:t>, i</w:t>
      </w:r>
      <w:r w:rsidRPr="20082082">
        <w:rPr>
          <w:rFonts w:eastAsia="Times New Roman"/>
        </w:rPr>
        <w:t xml:space="preserve"> * (LSL </w:t>
      </w:r>
      <w:r w:rsidRPr="20082082">
        <w:rPr>
          <w:rFonts w:eastAsia="Times New Roman"/>
          <w:vertAlign w:val="subscript"/>
        </w:rPr>
        <w:t xml:space="preserve">q, </w:t>
      </w:r>
      <w:proofErr w:type="spellStart"/>
      <w:r w:rsidRPr="20082082">
        <w:rPr>
          <w:rFonts w:eastAsia="Times New Roman"/>
          <w:vertAlign w:val="subscript"/>
        </w:rPr>
        <w:t>beforeCCGR</w:t>
      </w:r>
      <w:proofErr w:type="spellEnd"/>
      <w:r w:rsidRPr="20082082">
        <w:rPr>
          <w:rFonts w:eastAsia="Times New Roman"/>
          <w:vertAlign w:val="subscript"/>
        </w:rPr>
        <w:t>, i</w:t>
      </w:r>
      <w:r w:rsidRPr="20082082">
        <w:rPr>
          <w:rFonts w:eastAsia="Times New Roman"/>
        </w:rPr>
        <w:t xml:space="preserve"> * (¼))]</w:t>
      </w:r>
    </w:p>
    <w:p w14:paraId="752F26BF" w14:textId="77777777" w:rsidR="00E81209" w:rsidRPr="00E81209" w:rsidRDefault="00E81209" w:rsidP="00E81209">
      <w:pPr>
        <w:spacing w:after="240"/>
        <w:ind w:left="720" w:hanging="720"/>
        <w:rPr>
          <w:rFonts w:eastAsia="Times New Roman"/>
          <w:szCs w:val="20"/>
        </w:rPr>
      </w:pPr>
      <w:r w:rsidRPr="00E81209">
        <w:rPr>
          <w:rFonts w:eastAsia="Times New Roman"/>
          <w:szCs w:val="20"/>
        </w:rPr>
        <w:t>(6)</w:t>
      </w:r>
      <w:r w:rsidRPr="00E81209">
        <w:rPr>
          <w:rFonts w:eastAsia="Times New Roman"/>
          <w:szCs w:val="20"/>
        </w:rPr>
        <w:tab/>
        <w:t>If a validated Three-Part Supply Offer has been submitted for a Resource for the RUC, then the RUC Guarantee for that Resource is based on the minimum of the Startup Offer in that validated Three-Part Supply Offer and Startup Cap and the lesser of the Minimum-Energy Offer in that validated Three-Part Supply Offer and the Minimum-Energy Offer Cap.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2CEE6DF7" w14:textId="77777777" w:rsidR="00E81209" w:rsidRPr="00E81209" w:rsidRDefault="00E81209" w:rsidP="00E81209">
      <w:pPr>
        <w:spacing w:after="240"/>
        <w:ind w:left="1440" w:hanging="720"/>
        <w:rPr>
          <w:rFonts w:eastAsia="Times New Roman"/>
          <w:b/>
          <w:szCs w:val="20"/>
        </w:rPr>
      </w:pPr>
      <w:r w:rsidRPr="00E81209">
        <w:rPr>
          <w:rFonts w:eastAsia="Times New Roman"/>
          <w:b/>
          <w:szCs w:val="20"/>
        </w:rPr>
        <w:t xml:space="preserve">For a Resource which is not an AGR, </w:t>
      </w:r>
    </w:p>
    <w:p w14:paraId="51FD6AE1"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rPr>
        <w:t xml:space="preserve">If the QSE submitted a validated Three-Part Supply Offer, </w:t>
      </w:r>
    </w:p>
    <w:p w14:paraId="01FA24E4"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rPr>
        <w:tab/>
        <w:t xml:space="preserve">Then, </w:t>
      </w:r>
      <w:r w:rsidRPr="00E81209">
        <w:rPr>
          <w:rFonts w:eastAsia="Times New Roman"/>
          <w:bCs/>
          <w:iCs/>
        </w:rPr>
        <w:tab/>
      </w:r>
      <w:r w:rsidRPr="00E81209">
        <w:rPr>
          <w:rFonts w:eastAsia="Times New Roman"/>
          <w:bCs/>
          <w:iCs/>
        </w:rPr>
        <w:tab/>
        <w:t xml:space="preserve">SUPR </w:t>
      </w:r>
      <w:r w:rsidRPr="00E81209">
        <w:rPr>
          <w:rFonts w:eastAsia="Times New Roman"/>
          <w:bCs/>
          <w:i/>
          <w:vertAlign w:val="subscript"/>
          <w:lang w:val="x-none" w:eastAsia="x-none"/>
        </w:rPr>
        <w:t xml:space="preserve">q, r, </w:t>
      </w:r>
      <w:r w:rsidRPr="00E81209">
        <w:rPr>
          <w:rFonts w:eastAsia="Times New Roman"/>
          <w:bCs/>
          <w:iCs/>
          <w:vertAlign w:val="subscript"/>
        </w:rPr>
        <w:t>s</w:t>
      </w:r>
      <w:r w:rsidRPr="00E81209">
        <w:rPr>
          <w:rFonts w:eastAsia="Times New Roman"/>
          <w:bCs/>
          <w:iCs/>
        </w:rPr>
        <w:tab/>
        <w:t>=</w:t>
      </w:r>
      <w:r w:rsidRPr="00E81209">
        <w:rPr>
          <w:rFonts w:eastAsia="Times New Roman"/>
          <w:bCs/>
          <w:iCs/>
        </w:rPr>
        <w:tab/>
        <w:t xml:space="preserve">Min (SUO </w:t>
      </w:r>
      <w:r w:rsidRPr="00E81209">
        <w:rPr>
          <w:rFonts w:eastAsia="Times New Roman"/>
          <w:bCs/>
          <w:i/>
          <w:vertAlign w:val="subscript"/>
          <w:lang w:val="x-none" w:eastAsia="x-none"/>
        </w:rPr>
        <w:t>q, r, s</w:t>
      </w:r>
      <w:r w:rsidRPr="00E81209">
        <w:rPr>
          <w:rFonts w:eastAsia="Times New Roman"/>
          <w:bCs/>
          <w:lang w:val="x-none" w:eastAsia="x-none"/>
        </w:rPr>
        <w:t xml:space="preserve">, SUCAP </w:t>
      </w:r>
      <w:r w:rsidRPr="00E81209">
        <w:rPr>
          <w:rFonts w:eastAsia="Times New Roman"/>
          <w:bCs/>
          <w:i/>
          <w:vertAlign w:val="subscript"/>
          <w:lang w:val="x-none" w:eastAsia="x-none"/>
        </w:rPr>
        <w:t>q, r, s</w:t>
      </w:r>
      <w:r w:rsidRPr="00E81209">
        <w:rPr>
          <w:rFonts w:eastAsia="Times New Roman"/>
          <w:bCs/>
          <w:lang w:val="x-none" w:eastAsia="x-none"/>
        </w:rPr>
        <w:t>)</w:t>
      </w:r>
    </w:p>
    <w:p w14:paraId="7465E88F" w14:textId="77777777" w:rsidR="00E81209" w:rsidRPr="00E81209" w:rsidRDefault="00E81209" w:rsidP="00E81209">
      <w:pPr>
        <w:tabs>
          <w:tab w:val="left" w:pos="1440"/>
          <w:tab w:val="left" w:pos="2340"/>
        </w:tabs>
        <w:spacing w:after="240"/>
        <w:ind w:left="720"/>
        <w:rPr>
          <w:rFonts w:eastAsia="Times New Roman"/>
          <w:bCs/>
          <w:lang w:val="it-IT"/>
        </w:rPr>
      </w:pPr>
      <w:r w:rsidRPr="00E81209">
        <w:rPr>
          <w:rFonts w:eastAsia="Times New Roman"/>
          <w:bCs/>
          <w:iCs/>
        </w:rPr>
        <w:tab/>
      </w:r>
      <w:r w:rsidRPr="00E81209">
        <w:rPr>
          <w:rFonts w:eastAsia="Times New Roman"/>
          <w:bCs/>
          <w:iCs/>
        </w:rPr>
        <w:tab/>
      </w:r>
      <w:r w:rsidRPr="00E81209">
        <w:rPr>
          <w:rFonts w:eastAsia="Times New Roman"/>
          <w:bCs/>
          <w:iCs/>
        </w:rPr>
        <w:tab/>
      </w:r>
      <w:r w:rsidRPr="00E81209">
        <w:rPr>
          <w:rFonts w:eastAsia="Times New Roman"/>
          <w:bCs/>
          <w:iCs/>
          <w:lang w:val="it-IT"/>
        </w:rPr>
        <w:t xml:space="preserve">MEPR </w:t>
      </w:r>
      <w:r w:rsidRPr="00E81209">
        <w:rPr>
          <w:rFonts w:eastAsia="Times New Roman"/>
          <w:bCs/>
          <w:i/>
          <w:vertAlign w:val="subscript"/>
          <w:lang w:val="x-none" w:eastAsia="x-none"/>
        </w:rPr>
        <w:t>q, r, i</w:t>
      </w:r>
      <w:r w:rsidRPr="00E81209">
        <w:rPr>
          <w:rFonts w:eastAsia="Times New Roman"/>
          <w:bCs/>
          <w:iCs/>
          <w:lang w:val="it-IT"/>
        </w:rPr>
        <w:tab/>
        <w:t>=</w:t>
      </w:r>
      <w:r w:rsidRPr="00E81209">
        <w:rPr>
          <w:rFonts w:eastAsia="Times New Roman"/>
          <w:bCs/>
          <w:iCs/>
          <w:lang w:val="it-IT"/>
        </w:rPr>
        <w:tab/>
      </w:r>
      <w:r w:rsidRPr="00E81209">
        <w:rPr>
          <w:rFonts w:eastAsia="Times New Roman"/>
          <w:bCs/>
          <w:iCs/>
        </w:rPr>
        <w:t>Min (</w:t>
      </w:r>
      <w:r w:rsidRPr="00E81209">
        <w:rPr>
          <w:rFonts w:eastAsia="Times New Roman"/>
          <w:bCs/>
          <w:iCs/>
          <w:lang w:val="it-IT"/>
        </w:rPr>
        <w:t xml:space="preserve">MEO </w:t>
      </w:r>
      <w:r w:rsidRPr="00E81209">
        <w:rPr>
          <w:rFonts w:eastAsia="Times New Roman"/>
          <w:bCs/>
          <w:i/>
          <w:vertAlign w:val="subscript"/>
          <w:lang w:val="x-none" w:eastAsia="x-none"/>
        </w:rPr>
        <w:t>q, r, i</w:t>
      </w:r>
      <w:r w:rsidRPr="00E81209">
        <w:rPr>
          <w:rFonts w:eastAsia="Times New Roman"/>
          <w:bCs/>
          <w:lang w:val="x-none" w:eastAsia="x-none"/>
        </w:rPr>
        <w:t xml:space="preserve">, MECAP </w:t>
      </w:r>
      <w:r w:rsidRPr="00E81209">
        <w:rPr>
          <w:rFonts w:eastAsia="Times New Roman"/>
          <w:bCs/>
          <w:i/>
          <w:vertAlign w:val="subscript"/>
          <w:lang w:val="x-none" w:eastAsia="x-none"/>
        </w:rPr>
        <w:t>q,</w:t>
      </w:r>
      <w:r w:rsidRPr="00E81209">
        <w:rPr>
          <w:rFonts w:eastAsia="Times New Roman"/>
          <w:bCs/>
          <w:i/>
          <w:vertAlign w:val="subscript"/>
          <w:lang w:eastAsia="x-none"/>
        </w:rPr>
        <w:t xml:space="preserve"> </w:t>
      </w:r>
      <w:r w:rsidRPr="00E81209">
        <w:rPr>
          <w:rFonts w:eastAsia="Times New Roman"/>
          <w:bCs/>
          <w:i/>
          <w:vertAlign w:val="subscript"/>
          <w:lang w:val="x-none" w:eastAsia="x-none"/>
        </w:rPr>
        <w:t>r,</w:t>
      </w:r>
      <w:r w:rsidRPr="00E81209">
        <w:rPr>
          <w:rFonts w:eastAsia="Times New Roman"/>
          <w:bCs/>
          <w:i/>
          <w:vertAlign w:val="subscript"/>
          <w:lang w:eastAsia="x-none"/>
        </w:rPr>
        <w:t xml:space="preserve"> </w:t>
      </w:r>
      <w:r w:rsidRPr="00E81209">
        <w:rPr>
          <w:rFonts w:eastAsia="Times New Roman"/>
          <w:bCs/>
          <w:i/>
          <w:vertAlign w:val="subscript"/>
          <w:lang w:val="x-none" w:eastAsia="x-none"/>
        </w:rPr>
        <w:t>i</w:t>
      </w:r>
      <w:r w:rsidRPr="00E81209">
        <w:rPr>
          <w:rFonts w:eastAsia="Times New Roman"/>
          <w:bCs/>
          <w:lang w:val="x-none" w:eastAsia="x-none"/>
        </w:rPr>
        <w:t>)</w:t>
      </w:r>
    </w:p>
    <w:p w14:paraId="0497BCD4"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lang w:val="it-IT"/>
        </w:rPr>
        <w:tab/>
      </w:r>
      <w:r w:rsidRPr="00E81209">
        <w:rPr>
          <w:rFonts w:eastAsia="Times New Roman"/>
          <w:bCs/>
          <w:iCs/>
        </w:rPr>
        <w:t xml:space="preserve">Otherwise, </w:t>
      </w:r>
      <w:r w:rsidRPr="00E81209">
        <w:rPr>
          <w:rFonts w:eastAsia="Times New Roman"/>
          <w:bCs/>
          <w:iCs/>
        </w:rPr>
        <w:tab/>
        <w:t xml:space="preserve">SUPR </w:t>
      </w:r>
      <w:r w:rsidRPr="00E81209">
        <w:rPr>
          <w:rFonts w:eastAsia="Times New Roman"/>
          <w:bCs/>
          <w:i/>
          <w:vertAlign w:val="subscript"/>
          <w:lang w:val="x-none" w:eastAsia="x-none"/>
        </w:rPr>
        <w:t>q, r, s</w:t>
      </w:r>
      <w:r w:rsidRPr="00E81209">
        <w:rPr>
          <w:rFonts w:eastAsia="Times New Roman"/>
          <w:bCs/>
          <w:iCs/>
        </w:rPr>
        <w:t xml:space="preserve"> </w:t>
      </w:r>
      <w:r w:rsidRPr="00E81209">
        <w:rPr>
          <w:rFonts w:eastAsia="Times New Roman"/>
          <w:bCs/>
          <w:iCs/>
        </w:rPr>
        <w:tab/>
        <w:t xml:space="preserve">= </w:t>
      </w:r>
      <w:r w:rsidRPr="00E81209">
        <w:rPr>
          <w:rFonts w:eastAsia="Times New Roman"/>
          <w:bCs/>
          <w:iCs/>
        </w:rPr>
        <w:tab/>
        <w:t xml:space="preserve">SUCAP </w:t>
      </w:r>
      <w:r w:rsidRPr="00E81209">
        <w:rPr>
          <w:rFonts w:eastAsia="Times New Roman"/>
          <w:bCs/>
          <w:i/>
          <w:vertAlign w:val="subscript"/>
          <w:lang w:val="x-none" w:eastAsia="x-none"/>
        </w:rPr>
        <w:t>q, r, s</w:t>
      </w:r>
    </w:p>
    <w:p w14:paraId="4C33B368" w14:textId="77777777" w:rsidR="00E81209" w:rsidRPr="00E81209" w:rsidRDefault="00E81209" w:rsidP="00E81209">
      <w:pPr>
        <w:tabs>
          <w:tab w:val="left" w:pos="1440"/>
          <w:tab w:val="left" w:pos="2340"/>
        </w:tabs>
        <w:spacing w:after="240"/>
        <w:ind w:left="720"/>
        <w:rPr>
          <w:rFonts w:eastAsia="Times New Roman"/>
          <w:bCs/>
          <w:lang w:val="it-IT"/>
        </w:rPr>
      </w:pPr>
      <w:r w:rsidRPr="00E81209">
        <w:rPr>
          <w:rFonts w:eastAsia="Times New Roman"/>
          <w:bCs/>
          <w:iCs/>
        </w:rPr>
        <w:tab/>
      </w:r>
      <w:r w:rsidRPr="00E81209">
        <w:rPr>
          <w:rFonts w:eastAsia="Times New Roman"/>
          <w:bCs/>
          <w:iCs/>
        </w:rPr>
        <w:tab/>
      </w:r>
      <w:r w:rsidRPr="00E81209">
        <w:rPr>
          <w:rFonts w:eastAsia="Times New Roman"/>
          <w:bCs/>
          <w:iCs/>
        </w:rPr>
        <w:tab/>
      </w:r>
      <w:r w:rsidRPr="00E81209">
        <w:rPr>
          <w:rFonts w:eastAsia="Times New Roman"/>
          <w:bCs/>
          <w:iCs/>
          <w:lang w:val="it-IT"/>
        </w:rPr>
        <w:t xml:space="preserve">MEPR </w:t>
      </w:r>
      <w:r w:rsidRPr="00E81209">
        <w:rPr>
          <w:rFonts w:eastAsia="Times New Roman"/>
          <w:bCs/>
          <w:i/>
          <w:vertAlign w:val="subscript"/>
          <w:lang w:val="x-none" w:eastAsia="x-none"/>
        </w:rPr>
        <w:t>q, r, i</w:t>
      </w:r>
      <w:r w:rsidRPr="00E81209">
        <w:rPr>
          <w:rFonts w:eastAsia="Times New Roman"/>
          <w:bCs/>
          <w:iCs/>
          <w:lang w:val="it-IT"/>
        </w:rPr>
        <w:t xml:space="preserve"> </w:t>
      </w:r>
      <w:r w:rsidRPr="00E81209">
        <w:rPr>
          <w:rFonts w:eastAsia="Times New Roman"/>
          <w:bCs/>
          <w:iCs/>
          <w:lang w:val="it-IT"/>
        </w:rPr>
        <w:tab/>
        <w:t xml:space="preserve">= </w:t>
      </w:r>
      <w:r w:rsidRPr="00E81209">
        <w:rPr>
          <w:rFonts w:eastAsia="Times New Roman"/>
          <w:bCs/>
          <w:iCs/>
          <w:lang w:val="it-IT"/>
        </w:rPr>
        <w:tab/>
        <w:t xml:space="preserve">MECAP </w:t>
      </w:r>
      <w:r w:rsidRPr="00E81209">
        <w:rPr>
          <w:rFonts w:eastAsia="Times New Roman"/>
          <w:bCs/>
          <w:i/>
          <w:vertAlign w:val="subscript"/>
          <w:lang w:val="x-none" w:eastAsia="x-none"/>
        </w:rPr>
        <w:t>q, r, i</w:t>
      </w:r>
    </w:p>
    <w:p w14:paraId="767684EE" w14:textId="77777777" w:rsidR="00E81209" w:rsidRPr="00E81209" w:rsidRDefault="00E81209" w:rsidP="00E81209">
      <w:pPr>
        <w:spacing w:after="240"/>
        <w:ind w:left="720"/>
        <w:rPr>
          <w:rFonts w:eastAsia="Times New Roman"/>
          <w:szCs w:val="20"/>
        </w:rPr>
      </w:pPr>
      <w:r w:rsidRPr="00E81209">
        <w:rPr>
          <w:rFonts w:eastAsia="Times New Roman"/>
          <w:iCs/>
          <w:szCs w:val="20"/>
        </w:rPr>
        <w:t>If ERCOT has approved verifiable Startup Costs and minimum-energy costs for the Resource,</w:t>
      </w:r>
    </w:p>
    <w:p w14:paraId="3BD68ABC"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rPr>
        <w:tab/>
        <w:t xml:space="preserve">Then, </w:t>
      </w:r>
      <w:r w:rsidRPr="00E81209">
        <w:rPr>
          <w:rFonts w:eastAsia="Times New Roman"/>
          <w:bCs/>
          <w:iCs/>
        </w:rPr>
        <w:tab/>
      </w:r>
      <w:r w:rsidRPr="00E81209">
        <w:rPr>
          <w:rFonts w:eastAsia="Times New Roman"/>
          <w:bCs/>
          <w:iCs/>
        </w:rPr>
        <w:tab/>
        <w:t xml:space="preserve">SUCAP </w:t>
      </w:r>
      <w:r w:rsidRPr="00E81209">
        <w:rPr>
          <w:rFonts w:eastAsia="Times New Roman"/>
          <w:bCs/>
          <w:i/>
          <w:vertAlign w:val="subscript"/>
          <w:lang w:val="x-none" w:eastAsia="x-none"/>
        </w:rPr>
        <w:t>q, r, s</w:t>
      </w:r>
      <w:r w:rsidRPr="00E81209">
        <w:rPr>
          <w:rFonts w:eastAsia="Times New Roman"/>
          <w:bCs/>
          <w:iCs/>
        </w:rPr>
        <w:tab/>
        <w:t>=</w:t>
      </w:r>
      <w:r w:rsidRPr="00E81209">
        <w:rPr>
          <w:rFonts w:eastAsia="Times New Roman"/>
          <w:bCs/>
          <w:iCs/>
        </w:rPr>
        <w:tab/>
        <w:t xml:space="preserve">verifiable Startup Costs </w:t>
      </w:r>
      <w:r w:rsidRPr="00E81209">
        <w:rPr>
          <w:rFonts w:eastAsia="Times New Roman"/>
          <w:bCs/>
          <w:i/>
          <w:vertAlign w:val="subscript"/>
          <w:lang w:val="x-none" w:eastAsia="x-none"/>
        </w:rPr>
        <w:t>q, r, s</w:t>
      </w:r>
    </w:p>
    <w:p w14:paraId="309513E8"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rPr>
        <w:tab/>
      </w:r>
      <w:r w:rsidRPr="00E81209">
        <w:rPr>
          <w:rFonts w:eastAsia="Times New Roman"/>
          <w:bCs/>
          <w:iCs/>
        </w:rPr>
        <w:tab/>
      </w:r>
      <w:r w:rsidRPr="00E81209">
        <w:rPr>
          <w:rFonts w:eastAsia="Times New Roman"/>
          <w:bCs/>
          <w:iCs/>
        </w:rPr>
        <w:tab/>
        <w:t xml:space="preserve">MECAP </w:t>
      </w:r>
      <w:r w:rsidRPr="00E81209">
        <w:rPr>
          <w:rFonts w:eastAsia="Times New Roman"/>
          <w:bCs/>
          <w:i/>
          <w:vertAlign w:val="subscript"/>
          <w:lang w:val="x-none" w:eastAsia="x-none"/>
        </w:rPr>
        <w:t>q, r, i</w:t>
      </w:r>
      <w:r w:rsidRPr="00E81209">
        <w:rPr>
          <w:rFonts w:eastAsia="Times New Roman"/>
          <w:bCs/>
          <w:iCs/>
        </w:rPr>
        <w:tab/>
        <w:t>=</w:t>
      </w:r>
      <w:r w:rsidRPr="00E81209">
        <w:rPr>
          <w:rFonts w:eastAsia="Times New Roman"/>
          <w:bCs/>
          <w:iCs/>
        </w:rPr>
        <w:tab/>
        <w:t xml:space="preserve">verifiable minimum-energy costs </w:t>
      </w:r>
      <w:r w:rsidRPr="00E81209">
        <w:rPr>
          <w:rFonts w:eastAsia="Times New Roman"/>
          <w:bCs/>
          <w:i/>
          <w:vertAlign w:val="subscript"/>
          <w:lang w:val="x-none" w:eastAsia="x-none"/>
        </w:rPr>
        <w:t>q, r, i</w:t>
      </w:r>
    </w:p>
    <w:p w14:paraId="62297B4E"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rPr>
        <w:tab/>
        <w:t xml:space="preserve">Otherwise, </w:t>
      </w:r>
      <w:r w:rsidRPr="00E81209">
        <w:rPr>
          <w:rFonts w:eastAsia="Times New Roman"/>
          <w:bCs/>
          <w:iCs/>
        </w:rPr>
        <w:tab/>
        <w:t xml:space="preserve">SUCAP </w:t>
      </w:r>
      <w:r w:rsidRPr="00E81209">
        <w:rPr>
          <w:rFonts w:eastAsia="Times New Roman"/>
          <w:bCs/>
          <w:i/>
          <w:vertAlign w:val="subscript"/>
          <w:lang w:val="x-none" w:eastAsia="x-none"/>
        </w:rPr>
        <w:t>q, r, s</w:t>
      </w:r>
      <w:r w:rsidRPr="00E81209">
        <w:rPr>
          <w:rFonts w:eastAsia="Times New Roman"/>
          <w:bCs/>
          <w:iCs/>
        </w:rPr>
        <w:t xml:space="preserve"> </w:t>
      </w:r>
      <w:r w:rsidRPr="00E81209">
        <w:rPr>
          <w:rFonts w:eastAsia="Times New Roman"/>
          <w:bCs/>
          <w:iCs/>
        </w:rPr>
        <w:tab/>
        <w:t xml:space="preserve">= </w:t>
      </w:r>
      <w:r w:rsidRPr="00E81209">
        <w:rPr>
          <w:rFonts w:eastAsia="Times New Roman"/>
          <w:bCs/>
          <w:iCs/>
        </w:rPr>
        <w:tab/>
        <w:t xml:space="preserve">RCGSC </w:t>
      </w:r>
      <w:r w:rsidRPr="00E81209">
        <w:rPr>
          <w:rFonts w:eastAsia="Times New Roman"/>
          <w:bCs/>
          <w:i/>
          <w:vertAlign w:val="subscript"/>
          <w:lang w:val="x-none" w:eastAsia="x-none"/>
        </w:rPr>
        <w:t>s</w:t>
      </w:r>
    </w:p>
    <w:p w14:paraId="6C6C38DF" w14:textId="77777777" w:rsidR="00E81209" w:rsidRPr="00E81209" w:rsidRDefault="00E81209" w:rsidP="00E81209">
      <w:pPr>
        <w:tabs>
          <w:tab w:val="left" w:pos="1440"/>
          <w:tab w:val="left" w:pos="2340"/>
        </w:tabs>
        <w:spacing w:after="240"/>
        <w:ind w:left="720"/>
        <w:rPr>
          <w:rFonts w:eastAsia="Times New Roman"/>
          <w:bCs/>
          <w:i/>
          <w:vertAlign w:val="subscript"/>
          <w:lang w:val="x-none" w:eastAsia="x-none"/>
        </w:rPr>
      </w:pPr>
      <w:r w:rsidRPr="00E81209">
        <w:rPr>
          <w:rFonts w:eastAsia="Times New Roman"/>
          <w:bCs/>
          <w:iCs/>
        </w:rPr>
        <w:tab/>
      </w:r>
      <w:r w:rsidRPr="00E81209">
        <w:rPr>
          <w:rFonts w:eastAsia="Times New Roman"/>
          <w:bCs/>
          <w:iCs/>
        </w:rPr>
        <w:tab/>
      </w:r>
      <w:r w:rsidRPr="00E81209">
        <w:rPr>
          <w:rFonts w:eastAsia="Times New Roman"/>
          <w:bCs/>
          <w:iCs/>
        </w:rPr>
        <w:tab/>
        <w:t xml:space="preserve">MECAP </w:t>
      </w:r>
      <w:r w:rsidRPr="00E81209">
        <w:rPr>
          <w:rFonts w:eastAsia="Times New Roman"/>
          <w:bCs/>
          <w:i/>
          <w:vertAlign w:val="subscript"/>
          <w:lang w:val="x-none" w:eastAsia="x-none"/>
        </w:rPr>
        <w:t>q, r, i</w:t>
      </w:r>
      <w:r w:rsidRPr="00E81209">
        <w:rPr>
          <w:rFonts w:eastAsia="Times New Roman"/>
          <w:bCs/>
          <w:iCs/>
        </w:rPr>
        <w:tab/>
        <w:t xml:space="preserve">= </w:t>
      </w:r>
      <w:r w:rsidRPr="00E81209">
        <w:rPr>
          <w:rFonts w:eastAsia="Times New Roman"/>
          <w:bCs/>
          <w:iCs/>
        </w:rPr>
        <w:tab/>
        <w:t xml:space="preserve">RCGMEC </w:t>
      </w:r>
      <w:r w:rsidRPr="00E81209">
        <w:rPr>
          <w:rFonts w:eastAsia="Times New Roman"/>
          <w:bCs/>
          <w:i/>
          <w:vertAlign w:val="subscript"/>
          <w:lang w:val="x-none" w:eastAsia="x-none"/>
        </w:rPr>
        <w:t>i</w:t>
      </w:r>
    </w:p>
    <w:p w14:paraId="0ECEC58A" w14:textId="77777777" w:rsidR="00E81209" w:rsidRPr="00E81209" w:rsidRDefault="00E81209" w:rsidP="00E81209">
      <w:pPr>
        <w:spacing w:after="240"/>
        <w:ind w:left="720"/>
        <w:rPr>
          <w:rFonts w:eastAsia="Times New Roman"/>
          <w:b/>
          <w:bCs/>
          <w:iCs/>
          <w:szCs w:val="20"/>
        </w:rPr>
      </w:pPr>
      <w:r w:rsidRPr="00E81209">
        <w:rPr>
          <w:rFonts w:eastAsia="Times New Roman"/>
          <w:b/>
          <w:bCs/>
          <w:iCs/>
          <w:szCs w:val="20"/>
        </w:rPr>
        <w:t>For AGRs,</w:t>
      </w:r>
    </w:p>
    <w:p w14:paraId="2D7D02CB" w14:textId="77777777" w:rsidR="00E81209" w:rsidRPr="00E81209" w:rsidRDefault="00E81209" w:rsidP="00E81209">
      <w:pPr>
        <w:tabs>
          <w:tab w:val="left" w:pos="1440"/>
          <w:tab w:val="left" w:pos="2340"/>
        </w:tabs>
        <w:spacing w:after="240"/>
        <w:ind w:left="720"/>
        <w:rPr>
          <w:rFonts w:eastAsia="Times New Roman"/>
          <w:bCs/>
          <w:szCs w:val="20"/>
        </w:rPr>
      </w:pPr>
      <w:r w:rsidRPr="00E81209">
        <w:rPr>
          <w:rFonts w:eastAsia="Times New Roman"/>
          <w:bCs/>
          <w:iCs/>
          <w:szCs w:val="20"/>
        </w:rPr>
        <w:t xml:space="preserve">If the QSE submitted a validated Three-Part Supply Offer, </w:t>
      </w:r>
    </w:p>
    <w:p w14:paraId="2FE10069" w14:textId="77777777" w:rsidR="00E81209" w:rsidRPr="00E81209" w:rsidRDefault="00E81209" w:rsidP="00E81209">
      <w:pPr>
        <w:tabs>
          <w:tab w:val="left" w:pos="1440"/>
          <w:tab w:val="left" w:pos="2340"/>
        </w:tabs>
        <w:spacing w:after="240"/>
        <w:ind w:left="1440"/>
        <w:rPr>
          <w:rFonts w:eastAsia="Times New Roman"/>
          <w:bCs/>
          <w:szCs w:val="20"/>
        </w:rPr>
      </w:pPr>
      <w:r w:rsidRPr="00E81209">
        <w:rPr>
          <w:rFonts w:eastAsia="Times New Roman"/>
          <w:bCs/>
          <w:iCs/>
          <w:szCs w:val="20"/>
        </w:rPr>
        <w:lastRenderedPageBreak/>
        <w:t xml:space="preserve">Then, </w:t>
      </w:r>
      <w:r w:rsidRPr="00E81209">
        <w:rPr>
          <w:rFonts w:eastAsia="Times New Roman"/>
          <w:bCs/>
          <w:iCs/>
          <w:szCs w:val="20"/>
        </w:rPr>
        <w:tab/>
      </w:r>
      <w:r w:rsidRPr="00E81209">
        <w:rPr>
          <w:rFonts w:eastAsia="Times New Roman"/>
          <w:bCs/>
          <w:iCs/>
          <w:szCs w:val="20"/>
        </w:rPr>
        <w:tab/>
        <w:t xml:space="preserve">SUPR  </w:t>
      </w:r>
      <w:r w:rsidRPr="00E81209">
        <w:rPr>
          <w:rFonts w:eastAsia="Times New Roman"/>
          <w:bCs/>
          <w:i/>
          <w:szCs w:val="20"/>
          <w:vertAlign w:val="subscript"/>
        </w:rPr>
        <w:t xml:space="preserve">q, r, </w:t>
      </w:r>
      <w:r w:rsidRPr="00E81209">
        <w:rPr>
          <w:rFonts w:eastAsia="Times New Roman"/>
          <w:bCs/>
          <w:iCs/>
          <w:szCs w:val="20"/>
          <w:vertAlign w:val="subscript"/>
        </w:rPr>
        <w:t>s</w:t>
      </w:r>
      <w:r w:rsidRPr="00E81209">
        <w:rPr>
          <w:rFonts w:eastAsia="Times New Roman"/>
          <w:bCs/>
          <w:iCs/>
          <w:szCs w:val="20"/>
        </w:rPr>
        <w:tab/>
        <w:t>=</w:t>
      </w:r>
      <w:r w:rsidRPr="00E81209">
        <w:rPr>
          <w:rFonts w:eastAsia="Times New Roman"/>
          <w:bCs/>
          <w:iCs/>
          <w:szCs w:val="20"/>
        </w:rPr>
        <w:tab/>
        <w:t xml:space="preserve">Min (SUO </w:t>
      </w:r>
      <w:r w:rsidRPr="00E81209">
        <w:rPr>
          <w:rFonts w:eastAsia="Times New Roman"/>
          <w:bCs/>
          <w:i/>
          <w:szCs w:val="20"/>
          <w:vertAlign w:val="subscript"/>
        </w:rPr>
        <w:t>q, r, s</w:t>
      </w:r>
      <w:r w:rsidRPr="00E81209">
        <w:rPr>
          <w:rFonts w:eastAsia="Times New Roman"/>
          <w:bCs/>
          <w:szCs w:val="20"/>
        </w:rPr>
        <w:t xml:space="preserve">, SUCAP </w:t>
      </w:r>
      <w:r w:rsidRPr="00E81209">
        <w:rPr>
          <w:rFonts w:eastAsia="Times New Roman"/>
          <w:bCs/>
          <w:i/>
          <w:szCs w:val="20"/>
          <w:vertAlign w:val="subscript"/>
        </w:rPr>
        <w:t>q, r, s</w:t>
      </w:r>
      <w:r w:rsidRPr="00E81209">
        <w:rPr>
          <w:rFonts w:eastAsia="Times New Roman"/>
          <w:bCs/>
          <w:szCs w:val="20"/>
        </w:rPr>
        <w:t>)</w:t>
      </w:r>
    </w:p>
    <w:p w14:paraId="65D98DBD" w14:textId="77777777" w:rsidR="00E81209" w:rsidRPr="00E81209" w:rsidRDefault="00E81209" w:rsidP="00E81209">
      <w:pPr>
        <w:tabs>
          <w:tab w:val="left" w:pos="1440"/>
          <w:tab w:val="left" w:pos="2340"/>
        </w:tabs>
        <w:spacing w:after="240"/>
        <w:ind w:left="720"/>
        <w:rPr>
          <w:rFonts w:eastAsia="Times New Roman"/>
          <w:bCs/>
          <w:szCs w:val="20"/>
          <w:lang w:val="it-IT"/>
        </w:rPr>
      </w:pPr>
      <w:r w:rsidRPr="00E81209">
        <w:rPr>
          <w:rFonts w:eastAsia="Times New Roman"/>
          <w:bCs/>
          <w:iCs/>
          <w:szCs w:val="20"/>
        </w:rPr>
        <w:tab/>
      </w:r>
      <w:r w:rsidRPr="00E81209">
        <w:rPr>
          <w:rFonts w:eastAsia="Times New Roman"/>
          <w:bCs/>
          <w:iCs/>
          <w:szCs w:val="20"/>
        </w:rPr>
        <w:tab/>
      </w:r>
      <w:r w:rsidRPr="00E81209">
        <w:rPr>
          <w:rFonts w:eastAsia="Times New Roman"/>
          <w:bCs/>
          <w:iCs/>
          <w:szCs w:val="20"/>
        </w:rPr>
        <w:tab/>
      </w:r>
      <w:r w:rsidRPr="00E81209">
        <w:rPr>
          <w:rFonts w:eastAsia="Times New Roman"/>
          <w:bCs/>
          <w:iCs/>
          <w:szCs w:val="20"/>
          <w:lang w:val="it-IT"/>
        </w:rPr>
        <w:t xml:space="preserve">MEPR </w:t>
      </w:r>
      <w:r w:rsidRPr="00E81209">
        <w:rPr>
          <w:rFonts w:eastAsia="Times New Roman"/>
          <w:bCs/>
          <w:i/>
          <w:szCs w:val="20"/>
          <w:vertAlign w:val="subscript"/>
          <w:lang w:val="it-IT"/>
        </w:rPr>
        <w:t>q, r, i</w:t>
      </w:r>
      <w:r w:rsidRPr="00E81209">
        <w:rPr>
          <w:rFonts w:eastAsia="Times New Roman"/>
          <w:bCs/>
          <w:iCs/>
          <w:szCs w:val="20"/>
          <w:lang w:val="it-IT"/>
        </w:rPr>
        <w:tab/>
        <w:t>=</w:t>
      </w:r>
      <w:r w:rsidRPr="00E81209">
        <w:rPr>
          <w:rFonts w:eastAsia="Times New Roman"/>
          <w:bCs/>
          <w:iCs/>
          <w:szCs w:val="20"/>
          <w:lang w:val="it-IT"/>
        </w:rPr>
        <w:tab/>
        <w:t xml:space="preserve">Min (MEO </w:t>
      </w:r>
      <w:r w:rsidRPr="00E81209">
        <w:rPr>
          <w:rFonts w:eastAsia="Times New Roman"/>
          <w:bCs/>
          <w:i/>
          <w:szCs w:val="20"/>
          <w:vertAlign w:val="subscript"/>
          <w:lang w:val="it-IT"/>
        </w:rPr>
        <w:t>q, r, i</w:t>
      </w:r>
      <w:r w:rsidRPr="00E81209">
        <w:rPr>
          <w:rFonts w:eastAsia="Times New Roman"/>
          <w:szCs w:val="20"/>
        </w:rPr>
        <w:t xml:space="preserve">, MECAP </w:t>
      </w:r>
      <w:r w:rsidRPr="00E81209">
        <w:rPr>
          <w:rFonts w:eastAsia="Times New Roman"/>
          <w:bCs/>
          <w:i/>
          <w:szCs w:val="20"/>
          <w:vertAlign w:val="subscript"/>
        </w:rPr>
        <w:t>q, r, i</w:t>
      </w:r>
      <w:r w:rsidRPr="00E81209">
        <w:rPr>
          <w:rFonts w:eastAsia="Times New Roman"/>
          <w:bCs/>
          <w:szCs w:val="20"/>
        </w:rPr>
        <w:t>)</w:t>
      </w:r>
    </w:p>
    <w:p w14:paraId="661F8471" w14:textId="77777777" w:rsidR="00E81209" w:rsidRPr="00E81209" w:rsidRDefault="00E81209" w:rsidP="00E81209">
      <w:pPr>
        <w:tabs>
          <w:tab w:val="left" w:pos="1440"/>
          <w:tab w:val="left" w:pos="2340"/>
        </w:tabs>
        <w:spacing w:after="240"/>
        <w:ind w:left="720"/>
        <w:rPr>
          <w:rFonts w:eastAsia="Times New Roman"/>
          <w:bCs/>
          <w:szCs w:val="20"/>
        </w:rPr>
      </w:pPr>
      <w:r w:rsidRPr="00E81209">
        <w:rPr>
          <w:rFonts w:eastAsia="Times New Roman"/>
          <w:bCs/>
          <w:iCs/>
          <w:szCs w:val="20"/>
          <w:lang w:val="it-IT"/>
        </w:rPr>
        <w:tab/>
      </w:r>
      <w:r w:rsidRPr="00E81209">
        <w:rPr>
          <w:rFonts w:eastAsia="Times New Roman"/>
          <w:bCs/>
          <w:iCs/>
          <w:szCs w:val="20"/>
        </w:rPr>
        <w:t xml:space="preserve">Otherwise, </w:t>
      </w:r>
      <w:r w:rsidRPr="00E81209">
        <w:rPr>
          <w:rFonts w:eastAsia="Times New Roman"/>
          <w:bCs/>
          <w:iCs/>
          <w:szCs w:val="20"/>
        </w:rPr>
        <w:tab/>
        <w:t xml:space="preserve">SUPR </w:t>
      </w:r>
      <w:r w:rsidRPr="00E81209">
        <w:rPr>
          <w:rFonts w:eastAsia="Times New Roman"/>
          <w:bCs/>
          <w:i/>
          <w:szCs w:val="20"/>
          <w:vertAlign w:val="subscript"/>
        </w:rPr>
        <w:t>q, r, s</w:t>
      </w:r>
      <w:r w:rsidRPr="00E81209">
        <w:rPr>
          <w:rFonts w:eastAsia="Times New Roman"/>
          <w:bCs/>
          <w:iCs/>
          <w:szCs w:val="20"/>
        </w:rPr>
        <w:t xml:space="preserve"> </w:t>
      </w:r>
      <w:r w:rsidRPr="00E81209">
        <w:rPr>
          <w:rFonts w:eastAsia="Times New Roman"/>
          <w:bCs/>
          <w:iCs/>
          <w:szCs w:val="20"/>
        </w:rPr>
        <w:tab/>
        <w:t xml:space="preserve">= </w:t>
      </w:r>
      <w:r w:rsidRPr="00E81209">
        <w:rPr>
          <w:rFonts w:eastAsia="Times New Roman"/>
          <w:bCs/>
          <w:iCs/>
          <w:szCs w:val="20"/>
        </w:rPr>
        <w:tab/>
        <w:t xml:space="preserve">SUCAP </w:t>
      </w:r>
      <w:r w:rsidRPr="00E81209">
        <w:rPr>
          <w:rFonts w:eastAsia="Times New Roman"/>
          <w:bCs/>
          <w:i/>
          <w:szCs w:val="20"/>
          <w:vertAlign w:val="subscript"/>
        </w:rPr>
        <w:t>q, r, s</w:t>
      </w:r>
    </w:p>
    <w:p w14:paraId="6228DBC2" w14:textId="77777777" w:rsidR="00E81209" w:rsidRPr="00E81209" w:rsidRDefault="00E81209" w:rsidP="00E81209">
      <w:pPr>
        <w:tabs>
          <w:tab w:val="left" w:pos="1440"/>
          <w:tab w:val="left" w:pos="2340"/>
        </w:tabs>
        <w:spacing w:after="240"/>
        <w:ind w:left="720"/>
        <w:rPr>
          <w:rFonts w:eastAsia="Times New Roman"/>
          <w:bCs/>
          <w:szCs w:val="20"/>
          <w:lang w:val="it-IT"/>
        </w:rPr>
      </w:pPr>
      <w:r w:rsidRPr="00E81209">
        <w:rPr>
          <w:rFonts w:eastAsia="Times New Roman"/>
          <w:bCs/>
          <w:iCs/>
          <w:szCs w:val="20"/>
        </w:rPr>
        <w:tab/>
      </w:r>
      <w:r w:rsidRPr="00E81209">
        <w:rPr>
          <w:rFonts w:eastAsia="Times New Roman"/>
          <w:bCs/>
          <w:iCs/>
          <w:szCs w:val="20"/>
        </w:rPr>
        <w:tab/>
      </w:r>
      <w:r w:rsidRPr="00E81209">
        <w:rPr>
          <w:rFonts w:eastAsia="Times New Roman"/>
          <w:bCs/>
          <w:iCs/>
          <w:szCs w:val="20"/>
        </w:rPr>
        <w:tab/>
      </w:r>
      <w:r w:rsidRPr="00E81209">
        <w:rPr>
          <w:rFonts w:eastAsia="Times New Roman"/>
          <w:bCs/>
          <w:iCs/>
          <w:szCs w:val="20"/>
          <w:lang w:val="it-IT"/>
        </w:rPr>
        <w:t xml:space="preserve">MEPR </w:t>
      </w:r>
      <w:r w:rsidRPr="00E81209">
        <w:rPr>
          <w:rFonts w:eastAsia="Times New Roman"/>
          <w:bCs/>
          <w:i/>
          <w:szCs w:val="20"/>
          <w:vertAlign w:val="subscript"/>
          <w:lang w:val="it-IT"/>
        </w:rPr>
        <w:t>q, r, i</w:t>
      </w:r>
      <w:r w:rsidRPr="00E81209">
        <w:rPr>
          <w:rFonts w:eastAsia="Times New Roman"/>
          <w:bCs/>
          <w:iCs/>
          <w:szCs w:val="20"/>
          <w:lang w:val="it-IT"/>
        </w:rPr>
        <w:t xml:space="preserve"> </w:t>
      </w:r>
      <w:r w:rsidRPr="00E81209">
        <w:rPr>
          <w:rFonts w:eastAsia="Times New Roman"/>
          <w:bCs/>
          <w:iCs/>
          <w:szCs w:val="20"/>
          <w:lang w:val="it-IT"/>
        </w:rPr>
        <w:tab/>
        <w:t xml:space="preserve">= </w:t>
      </w:r>
      <w:r w:rsidRPr="00E81209">
        <w:rPr>
          <w:rFonts w:eastAsia="Times New Roman"/>
          <w:bCs/>
          <w:iCs/>
          <w:szCs w:val="20"/>
          <w:lang w:val="it-IT"/>
        </w:rPr>
        <w:tab/>
        <w:t xml:space="preserve">MECAP </w:t>
      </w:r>
      <w:r w:rsidRPr="00E81209">
        <w:rPr>
          <w:rFonts w:eastAsia="Times New Roman"/>
          <w:bCs/>
          <w:i/>
          <w:szCs w:val="20"/>
          <w:vertAlign w:val="subscript"/>
          <w:lang w:val="it-IT"/>
        </w:rPr>
        <w:t>q, r, i</w:t>
      </w:r>
    </w:p>
    <w:p w14:paraId="54839337" w14:textId="77777777" w:rsidR="00E81209" w:rsidRPr="00E81209" w:rsidRDefault="00E81209" w:rsidP="00E81209">
      <w:pPr>
        <w:spacing w:after="240"/>
        <w:ind w:left="720"/>
        <w:rPr>
          <w:rFonts w:eastAsia="Times New Roman"/>
          <w:szCs w:val="20"/>
        </w:rPr>
      </w:pPr>
      <w:r w:rsidRPr="00E81209">
        <w:rPr>
          <w:rFonts w:eastAsia="Times New Roman"/>
          <w:iCs/>
          <w:szCs w:val="20"/>
        </w:rPr>
        <w:t>If ERCOT has approved verifiable Startup Costs and minimum-energy costs for the Resource,</w:t>
      </w:r>
    </w:p>
    <w:p w14:paraId="56B39AD7" w14:textId="77777777" w:rsidR="00E81209" w:rsidRPr="00E81209" w:rsidRDefault="00E81209" w:rsidP="00E81209">
      <w:pPr>
        <w:tabs>
          <w:tab w:val="left" w:pos="1440"/>
          <w:tab w:val="left" w:pos="2340"/>
        </w:tabs>
        <w:spacing w:after="240"/>
        <w:ind w:left="2880" w:hanging="2160"/>
        <w:rPr>
          <w:rFonts w:eastAsia="Times New Roman"/>
          <w:bCs/>
          <w:szCs w:val="20"/>
        </w:rPr>
      </w:pPr>
      <w:r w:rsidRPr="00E81209">
        <w:rPr>
          <w:rFonts w:eastAsia="Times New Roman"/>
          <w:bCs/>
          <w:iCs/>
          <w:szCs w:val="20"/>
        </w:rPr>
        <w:tab/>
        <w:t xml:space="preserve">Then, </w:t>
      </w:r>
      <w:r w:rsidRPr="00E81209">
        <w:rPr>
          <w:rFonts w:eastAsia="Times New Roman"/>
          <w:bCs/>
          <w:iCs/>
          <w:szCs w:val="20"/>
        </w:rPr>
        <w:tab/>
      </w:r>
      <w:r w:rsidRPr="00E81209">
        <w:rPr>
          <w:rFonts w:eastAsia="Times New Roman"/>
          <w:bCs/>
          <w:iCs/>
          <w:szCs w:val="20"/>
        </w:rPr>
        <w:tab/>
        <w:t xml:space="preserve">SUCAP </w:t>
      </w:r>
      <w:r w:rsidRPr="00E81209">
        <w:rPr>
          <w:rFonts w:eastAsia="Times New Roman"/>
          <w:bCs/>
          <w:i/>
          <w:szCs w:val="20"/>
          <w:vertAlign w:val="subscript"/>
        </w:rPr>
        <w:t>q, r, s</w:t>
      </w:r>
      <w:r w:rsidRPr="00E81209">
        <w:rPr>
          <w:rFonts w:eastAsia="Times New Roman"/>
          <w:bCs/>
          <w:iCs/>
          <w:szCs w:val="20"/>
        </w:rPr>
        <w:tab/>
        <w:t>=</w:t>
      </w:r>
      <w:r w:rsidRPr="00E81209">
        <w:rPr>
          <w:rFonts w:eastAsia="Times New Roman"/>
          <w:bCs/>
          <w:iCs/>
          <w:szCs w:val="20"/>
        </w:rPr>
        <w:tab/>
      </w:r>
      <w:r w:rsidRPr="00E81209">
        <w:rPr>
          <w:rFonts w:eastAsia="Times New Roman"/>
          <w:iCs/>
          <w:szCs w:val="20"/>
        </w:rPr>
        <w:t xml:space="preserve">Max </w:t>
      </w:r>
      <w:r w:rsidRPr="00E81209">
        <w:rPr>
          <w:rFonts w:eastAsia="Times New Roman"/>
          <w:iCs/>
          <w:szCs w:val="20"/>
          <w:vertAlign w:val="subscript"/>
        </w:rPr>
        <w:t>c</w:t>
      </w:r>
      <w:r w:rsidRPr="00E81209">
        <w:rPr>
          <w:rFonts w:eastAsia="Times New Roman"/>
          <w:szCs w:val="20"/>
          <w:lang w:val="pt-BR"/>
        </w:rPr>
        <w:t xml:space="preserve"> (AGRRATIO</w:t>
      </w:r>
      <w:r w:rsidRPr="00E81209">
        <w:rPr>
          <w:rFonts w:eastAsia="Times New Roman"/>
          <w:i/>
          <w:szCs w:val="20"/>
          <w:vertAlign w:val="subscript"/>
          <w:lang w:val="pt-BR"/>
        </w:rPr>
        <w:t xml:space="preserve"> q, p, r</w:t>
      </w:r>
      <w:r w:rsidRPr="00E81209">
        <w:rPr>
          <w:rFonts w:eastAsia="Times New Roman"/>
          <w:iCs/>
          <w:szCs w:val="20"/>
        </w:rPr>
        <w:t xml:space="preserve">) * </w:t>
      </w:r>
      <w:r w:rsidRPr="00E81209">
        <w:rPr>
          <w:rFonts w:eastAsia="Times New Roman"/>
          <w:bCs/>
          <w:iCs/>
          <w:szCs w:val="20"/>
        </w:rPr>
        <w:t xml:space="preserve">verifiable Startup Costs </w:t>
      </w:r>
      <w:r w:rsidRPr="00E81209">
        <w:rPr>
          <w:rFonts w:eastAsia="Times New Roman"/>
          <w:bCs/>
          <w:i/>
          <w:szCs w:val="20"/>
          <w:vertAlign w:val="subscript"/>
        </w:rPr>
        <w:t>q, r, s</w:t>
      </w:r>
    </w:p>
    <w:p w14:paraId="43481F98" w14:textId="77777777" w:rsidR="00E81209" w:rsidRPr="00E81209" w:rsidRDefault="00E81209" w:rsidP="00E81209">
      <w:pPr>
        <w:tabs>
          <w:tab w:val="left" w:pos="1440"/>
          <w:tab w:val="left" w:pos="2340"/>
        </w:tabs>
        <w:spacing w:after="240"/>
        <w:ind w:left="720"/>
        <w:rPr>
          <w:rFonts w:eastAsia="Times New Roman"/>
          <w:bCs/>
          <w:i/>
          <w:szCs w:val="20"/>
          <w:vertAlign w:val="subscript"/>
        </w:rPr>
      </w:pPr>
      <w:r w:rsidRPr="00E81209">
        <w:rPr>
          <w:rFonts w:eastAsia="Times New Roman"/>
          <w:bCs/>
          <w:iCs/>
          <w:szCs w:val="20"/>
        </w:rPr>
        <w:tab/>
      </w:r>
      <w:r w:rsidRPr="00E81209">
        <w:rPr>
          <w:rFonts w:eastAsia="Times New Roman"/>
          <w:bCs/>
          <w:iCs/>
          <w:szCs w:val="20"/>
        </w:rPr>
        <w:tab/>
      </w:r>
      <w:r w:rsidRPr="00E81209">
        <w:rPr>
          <w:rFonts w:eastAsia="Times New Roman"/>
          <w:bCs/>
          <w:iCs/>
          <w:szCs w:val="20"/>
        </w:rPr>
        <w:tab/>
        <w:t xml:space="preserve">MECAP </w:t>
      </w:r>
      <w:r w:rsidRPr="00E81209">
        <w:rPr>
          <w:rFonts w:eastAsia="Times New Roman"/>
          <w:bCs/>
          <w:i/>
          <w:szCs w:val="20"/>
          <w:vertAlign w:val="subscript"/>
        </w:rPr>
        <w:t>q, r, i</w:t>
      </w:r>
      <w:r w:rsidRPr="00E81209">
        <w:rPr>
          <w:rFonts w:eastAsia="Times New Roman"/>
          <w:bCs/>
          <w:iCs/>
          <w:szCs w:val="20"/>
        </w:rPr>
        <w:tab/>
        <w:t>=</w:t>
      </w:r>
      <w:r w:rsidRPr="00E81209">
        <w:rPr>
          <w:rFonts w:eastAsia="Times New Roman"/>
          <w:bCs/>
          <w:iCs/>
          <w:szCs w:val="20"/>
        </w:rPr>
        <w:tab/>
        <w:t xml:space="preserve">verifiable minimum-energy costs </w:t>
      </w:r>
      <w:r w:rsidRPr="00E81209">
        <w:rPr>
          <w:rFonts w:eastAsia="Times New Roman"/>
          <w:bCs/>
          <w:i/>
          <w:szCs w:val="20"/>
          <w:vertAlign w:val="subscript"/>
        </w:rPr>
        <w:t>q, r, i</w:t>
      </w:r>
    </w:p>
    <w:p w14:paraId="40F0DCDD" w14:textId="77777777" w:rsidR="00E81209" w:rsidRPr="00E81209" w:rsidRDefault="00E81209" w:rsidP="00E81209">
      <w:pPr>
        <w:tabs>
          <w:tab w:val="left" w:pos="1440"/>
          <w:tab w:val="left" w:pos="2340"/>
        </w:tabs>
        <w:spacing w:after="240"/>
        <w:ind w:left="720"/>
        <w:rPr>
          <w:rFonts w:eastAsia="Times New Roman"/>
          <w:bCs/>
          <w:szCs w:val="20"/>
        </w:rPr>
      </w:pPr>
      <w:r w:rsidRPr="00E81209">
        <w:rPr>
          <w:rFonts w:eastAsia="Times New Roman"/>
          <w:bCs/>
          <w:iCs/>
          <w:szCs w:val="20"/>
        </w:rPr>
        <w:tab/>
        <w:t xml:space="preserve">Where, </w:t>
      </w:r>
      <w:r w:rsidRPr="00E81209">
        <w:rPr>
          <w:rFonts w:eastAsia="Times New Roman"/>
          <w:bCs/>
          <w:iCs/>
          <w:szCs w:val="20"/>
        </w:rPr>
        <w:tab/>
      </w:r>
      <w:r w:rsidRPr="00E81209">
        <w:rPr>
          <w:rFonts w:eastAsia="Times New Roman"/>
          <w:bCs/>
          <w:iCs/>
          <w:szCs w:val="20"/>
        </w:rPr>
        <w:tab/>
        <w:t xml:space="preserve">AGRRATIO </w:t>
      </w:r>
      <w:r w:rsidRPr="00E81209">
        <w:rPr>
          <w:rFonts w:eastAsia="Times New Roman"/>
          <w:bCs/>
          <w:i/>
          <w:szCs w:val="20"/>
          <w:vertAlign w:val="subscript"/>
        </w:rPr>
        <w:t>q, p, r</w:t>
      </w:r>
      <w:r w:rsidRPr="00E81209">
        <w:rPr>
          <w:rFonts w:eastAsia="Times New Roman"/>
          <w:bCs/>
          <w:i/>
          <w:szCs w:val="20"/>
          <w:vertAlign w:val="subscript"/>
        </w:rPr>
        <w:tab/>
        <w:t xml:space="preserve"> </w:t>
      </w:r>
      <w:r w:rsidRPr="00E81209">
        <w:rPr>
          <w:rFonts w:eastAsia="Times New Roman"/>
          <w:szCs w:val="20"/>
          <w:lang w:val="pt-BR"/>
        </w:rPr>
        <w:t>=</w:t>
      </w:r>
      <w:r w:rsidRPr="00E81209">
        <w:rPr>
          <w:rFonts w:eastAsia="Times New Roman"/>
          <w:szCs w:val="20"/>
          <w:lang w:val="pt-BR"/>
        </w:rPr>
        <w:tab/>
        <w:t>AGRMAXON</w:t>
      </w:r>
      <w:r w:rsidRPr="00E81209">
        <w:rPr>
          <w:rFonts w:eastAsia="Times New Roman"/>
          <w:i/>
          <w:szCs w:val="20"/>
          <w:vertAlign w:val="subscript"/>
          <w:lang w:val="pt-BR"/>
        </w:rPr>
        <w:t xml:space="preserve"> q, p, r</w:t>
      </w:r>
      <w:r w:rsidRPr="00E81209">
        <w:rPr>
          <w:rFonts w:eastAsia="Times New Roman"/>
          <w:szCs w:val="20"/>
          <w:lang w:val="pt-BR"/>
        </w:rPr>
        <w:t xml:space="preserve"> / AGRTOT</w:t>
      </w:r>
      <w:r w:rsidRPr="00E81209">
        <w:rPr>
          <w:rFonts w:eastAsia="Times New Roman"/>
          <w:i/>
          <w:szCs w:val="20"/>
          <w:vertAlign w:val="subscript"/>
          <w:lang w:val="pt-BR"/>
        </w:rPr>
        <w:t xml:space="preserve"> q, p, r</w:t>
      </w:r>
    </w:p>
    <w:p w14:paraId="7355F189" w14:textId="77777777" w:rsidR="00E81209" w:rsidRPr="00E81209" w:rsidRDefault="00E81209" w:rsidP="00E81209">
      <w:pPr>
        <w:tabs>
          <w:tab w:val="left" w:pos="1440"/>
          <w:tab w:val="left" w:pos="2340"/>
        </w:tabs>
        <w:spacing w:after="240"/>
        <w:ind w:left="720"/>
        <w:rPr>
          <w:rFonts w:eastAsia="Times New Roman"/>
          <w:bCs/>
          <w:szCs w:val="20"/>
        </w:rPr>
      </w:pPr>
      <w:r w:rsidRPr="00E81209">
        <w:rPr>
          <w:rFonts w:eastAsia="Times New Roman"/>
          <w:bCs/>
          <w:iCs/>
          <w:szCs w:val="20"/>
        </w:rPr>
        <w:tab/>
        <w:t xml:space="preserve">Otherwise, </w:t>
      </w:r>
      <w:r w:rsidRPr="00E81209">
        <w:rPr>
          <w:rFonts w:eastAsia="Times New Roman"/>
          <w:bCs/>
          <w:iCs/>
          <w:szCs w:val="20"/>
        </w:rPr>
        <w:tab/>
        <w:t xml:space="preserve">SUCAP </w:t>
      </w:r>
      <w:r w:rsidRPr="00E81209">
        <w:rPr>
          <w:rFonts w:eastAsia="Times New Roman"/>
          <w:bCs/>
          <w:i/>
          <w:szCs w:val="20"/>
          <w:vertAlign w:val="subscript"/>
        </w:rPr>
        <w:t>q, r, s</w:t>
      </w:r>
      <w:r w:rsidRPr="00E81209">
        <w:rPr>
          <w:rFonts w:eastAsia="Times New Roman"/>
          <w:bCs/>
          <w:iCs/>
          <w:szCs w:val="20"/>
        </w:rPr>
        <w:t xml:space="preserve"> </w:t>
      </w:r>
      <w:r w:rsidRPr="00E81209">
        <w:rPr>
          <w:rFonts w:eastAsia="Times New Roman"/>
          <w:bCs/>
          <w:iCs/>
          <w:szCs w:val="20"/>
        </w:rPr>
        <w:tab/>
        <w:t xml:space="preserve">= </w:t>
      </w:r>
      <w:r w:rsidRPr="00E81209">
        <w:rPr>
          <w:rFonts w:eastAsia="Times New Roman"/>
          <w:bCs/>
          <w:iCs/>
          <w:szCs w:val="20"/>
        </w:rPr>
        <w:tab/>
      </w:r>
      <w:r w:rsidRPr="00E81209">
        <w:rPr>
          <w:rFonts w:eastAsia="Times New Roman"/>
          <w:iCs/>
          <w:szCs w:val="20"/>
        </w:rPr>
        <w:t xml:space="preserve">Max </w:t>
      </w:r>
      <w:r w:rsidRPr="00E81209">
        <w:rPr>
          <w:rFonts w:eastAsia="Times New Roman"/>
          <w:iCs/>
          <w:szCs w:val="20"/>
          <w:vertAlign w:val="subscript"/>
        </w:rPr>
        <w:t>c</w:t>
      </w:r>
      <w:r w:rsidRPr="00E81209">
        <w:rPr>
          <w:rFonts w:eastAsia="Times New Roman"/>
          <w:szCs w:val="20"/>
          <w:lang w:val="pt-BR"/>
        </w:rPr>
        <w:t xml:space="preserve"> (AGRRATIO</w:t>
      </w:r>
      <w:r w:rsidRPr="00E81209">
        <w:rPr>
          <w:rFonts w:eastAsia="Times New Roman"/>
          <w:i/>
          <w:szCs w:val="20"/>
          <w:vertAlign w:val="subscript"/>
          <w:lang w:val="pt-BR"/>
        </w:rPr>
        <w:t xml:space="preserve"> q, p, r</w:t>
      </w:r>
      <w:r w:rsidRPr="00E81209">
        <w:rPr>
          <w:rFonts w:eastAsia="Times New Roman"/>
          <w:iCs/>
          <w:szCs w:val="20"/>
        </w:rPr>
        <w:t xml:space="preserve">) * </w:t>
      </w:r>
      <w:r w:rsidRPr="00E81209">
        <w:rPr>
          <w:rFonts w:eastAsia="Times New Roman"/>
          <w:bCs/>
          <w:iCs/>
          <w:szCs w:val="20"/>
        </w:rPr>
        <w:t xml:space="preserve">RCGSC </w:t>
      </w:r>
      <w:r w:rsidRPr="00E81209">
        <w:rPr>
          <w:rFonts w:eastAsia="Times New Roman"/>
          <w:bCs/>
          <w:i/>
          <w:szCs w:val="20"/>
          <w:vertAlign w:val="subscript"/>
        </w:rPr>
        <w:t>s</w:t>
      </w:r>
    </w:p>
    <w:p w14:paraId="431FFA26" w14:textId="77777777" w:rsidR="00E81209" w:rsidRPr="00E81209" w:rsidRDefault="00E81209" w:rsidP="00E81209">
      <w:pPr>
        <w:tabs>
          <w:tab w:val="left" w:pos="1440"/>
          <w:tab w:val="left" w:pos="2340"/>
        </w:tabs>
        <w:spacing w:after="240"/>
        <w:ind w:left="720"/>
        <w:rPr>
          <w:rFonts w:eastAsia="Times New Roman"/>
          <w:bCs/>
          <w:i/>
          <w:szCs w:val="20"/>
          <w:vertAlign w:val="subscript"/>
        </w:rPr>
      </w:pPr>
      <w:r w:rsidRPr="00E81209">
        <w:rPr>
          <w:rFonts w:eastAsia="Times New Roman"/>
          <w:bCs/>
          <w:iCs/>
          <w:szCs w:val="20"/>
        </w:rPr>
        <w:tab/>
      </w:r>
      <w:r w:rsidRPr="00E81209">
        <w:rPr>
          <w:rFonts w:eastAsia="Times New Roman"/>
          <w:bCs/>
          <w:iCs/>
          <w:szCs w:val="20"/>
        </w:rPr>
        <w:tab/>
      </w:r>
      <w:r w:rsidRPr="00E81209">
        <w:rPr>
          <w:rFonts w:eastAsia="Times New Roman"/>
          <w:bCs/>
          <w:iCs/>
          <w:szCs w:val="20"/>
        </w:rPr>
        <w:tab/>
        <w:t xml:space="preserve">MECAP </w:t>
      </w:r>
      <w:r w:rsidRPr="00E81209">
        <w:rPr>
          <w:rFonts w:eastAsia="Times New Roman"/>
          <w:bCs/>
          <w:i/>
          <w:szCs w:val="20"/>
          <w:vertAlign w:val="subscript"/>
        </w:rPr>
        <w:t>q, r, i</w:t>
      </w:r>
      <w:r w:rsidRPr="00E81209">
        <w:rPr>
          <w:rFonts w:eastAsia="Times New Roman"/>
          <w:bCs/>
          <w:iCs/>
          <w:szCs w:val="20"/>
        </w:rPr>
        <w:tab/>
        <w:t xml:space="preserve">= </w:t>
      </w:r>
      <w:r w:rsidRPr="00E81209">
        <w:rPr>
          <w:rFonts w:eastAsia="Times New Roman"/>
          <w:bCs/>
          <w:iCs/>
          <w:szCs w:val="20"/>
        </w:rPr>
        <w:tab/>
        <w:t xml:space="preserve">RCGMEC </w:t>
      </w:r>
      <w:r w:rsidRPr="00E81209">
        <w:rPr>
          <w:rFonts w:eastAsia="Times New Roman"/>
          <w:bCs/>
          <w:i/>
          <w:szCs w:val="20"/>
          <w:vertAlign w:val="subscript"/>
        </w:rPr>
        <w:t>i</w:t>
      </w:r>
    </w:p>
    <w:p w14:paraId="3CCC5481" w14:textId="77777777" w:rsidR="00E81209" w:rsidRPr="00E81209" w:rsidRDefault="00E81209" w:rsidP="00E81209">
      <w:pPr>
        <w:rPr>
          <w:rFonts w:eastAsia="Times New Roman"/>
          <w:bCs/>
          <w:iCs/>
        </w:rPr>
      </w:pPr>
      <w:r w:rsidRPr="00E81209">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E81209" w:rsidRPr="00E81209" w14:paraId="53538289" w14:textId="77777777" w:rsidTr="004E1E57">
        <w:trPr>
          <w:cantSplit/>
          <w:tblHeader/>
        </w:trPr>
        <w:tc>
          <w:tcPr>
            <w:tcW w:w="949" w:type="pct"/>
          </w:tcPr>
          <w:p w14:paraId="05D2A465" w14:textId="77777777" w:rsidR="00E81209" w:rsidRPr="00E81209" w:rsidRDefault="00E81209" w:rsidP="00E81209">
            <w:pPr>
              <w:spacing w:after="120"/>
              <w:rPr>
                <w:rFonts w:eastAsia="Times New Roman"/>
                <w:b/>
                <w:iCs/>
                <w:sz w:val="20"/>
                <w:szCs w:val="20"/>
              </w:rPr>
            </w:pPr>
            <w:r w:rsidRPr="00E81209">
              <w:rPr>
                <w:rFonts w:eastAsia="Times New Roman"/>
                <w:b/>
                <w:iCs/>
                <w:sz w:val="20"/>
                <w:szCs w:val="20"/>
              </w:rPr>
              <w:t>Variable</w:t>
            </w:r>
          </w:p>
        </w:tc>
        <w:tc>
          <w:tcPr>
            <w:tcW w:w="448" w:type="pct"/>
          </w:tcPr>
          <w:p w14:paraId="7CF96DC3" w14:textId="77777777" w:rsidR="00E81209" w:rsidRPr="00E81209" w:rsidRDefault="00E81209" w:rsidP="00E81209">
            <w:pPr>
              <w:spacing w:after="120"/>
              <w:rPr>
                <w:rFonts w:eastAsia="Times New Roman"/>
                <w:b/>
                <w:iCs/>
                <w:sz w:val="20"/>
                <w:szCs w:val="20"/>
              </w:rPr>
            </w:pPr>
            <w:r w:rsidRPr="00E81209">
              <w:rPr>
                <w:rFonts w:eastAsia="Times New Roman"/>
                <w:b/>
                <w:iCs/>
                <w:sz w:val="20"/>
                <w:szCs w:val="20"/>
              </w:rPr>
              <w:t>Unit</w:t>
            </w:r>
          </w:p>
        </w:tc>
        <w:tc>
          <w:tcPr>
            <w:tcW w:w="3603" w:type="pct"/>
          </w:tcPr>
          <w:p w14:paraId="07F4BF17" w14:textId="77777777" w:rsidR="00E81209" w:rsidRPr="00E81209" w:rsidRDefault="00E81209" w:rsidP="00E81209">
            <w:pPr>
              <w:spacing w:after="120"/>
              <w:rPr>
                <w:rFonts w:eastAsia="Times New Roman"/>
                <w:b/>
                <w:iCs/>
                <w:sz w:val="20"/>
                <w:szCs w:val="20"/>
              </w:rPr>
            </w:pPr>
            <w:r w:rsidRPr="00E81209">
              <w:rPr>
                <w:rFonts w:eastAsia="Times New Roman"/>
                <w:b/>
                <w:iCs/>
                <w:sz w:val="20"/>
                <w:szCs w:val="20"/>
              </w:rPr>
              <w:t>Definition</w:t>
            </w:r>
          </w:p>
        </w:tc>
      </w:tr>
      <w:tr w:rsidR="00E81209" w:rsidRPr="00E81209" w14:paraId="13EE0C9A" w14:textId="77777777" w:rsidTr="004E1E57">
        <w:trPr>
          <w:cantSplit/>
        </w:trPr>
        <w:tc>
          <w:tcPr>
            <w:tcW w:w="949" w:type="pct"/>
          </w:tcPr>
          <w:p w14:paraId="45C3AFEA"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RUCG </w:t>
            </w:r>
            <w:r w:rsidRPr="00E81209">
              <w:rPr>
                <w:rFonts w:eastAsia="Times New Roman"/>
                <w:i/>
                <w:iCs/>
                <w:sz w:val="20"/>
                <w:szCs w:val="20"/>
                <w:vertAlign w:val="subscript"/>
              </w:rPr>
              <w:t>q, r, d</w:t>
            </w:r>
          </w:p>
        </w:tc>
        <w:tc>
          <w:tcPr>
            <w:tcW w:w="448" w:type="pct"/>
          </w:tcPr>
          <w:p w14:paraId="7F407E4B"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w:t>
            </w:r>
          </w:p>
        </w:tc>
        <w:tc>
          <w:tcPr>
            <w:tcW w:w="3603" w:type="pct"/>
          </w:tcPr>
          <w:p w14:paraId="6839FEBA"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RUC Guarantee</w:t>
            </w:r>
            <w:r w:rsidRPr="00E81209">
              <w:rPr>
                <w:rFonts w:eastAsia="Times New Roman"/>
                <w:iCs/>
                <w:sz w:val="20"/>
                <w:szCs w:val="20"/>
              </w:rPr>
              <w:t xml:space="preserve">—The sum of eligible Startup Costs and minimum-energy costs for Resource </w:t>
            </w:r>
            <w:r w:rsidRPr="00E81209">
              <w:rPr>
                <w:rFonts w:eastAsia="Times New Roman"/>
                <w:i/>
                <w:iCs/>
                <w:sz w:val="20"/>
                <w:szCs w:val="20"/>
              </w:rPr>
              <w:t xml:space="preserve">r </w:t>
            </w:r>
            <w:r w:rsidRPr="00E81209">
              <w:rPr>
                <w:rFonts w:eastAsia="Times New Roman"/>
                <w:iCs/>
                <w:sz w:val="20"/>
                <w:szCs w:val="20"/>
              </w:rPr>
              <w:t xml:space="preserve">represented by QSE </w:t>
            </w:r>
            <w:r w:rsidRPr="00E81209">
              <w:rPr>
                <w:rFonts w:eastAsia="Times New Roman"/>
                <w:i/>
                <w:iCs/>
                <w:sz w:val="20"/>
                <w:szCs w:val="20"/>
              </w:rPr>
              <w:t xml:space="preserve">q </w:t>
            </w:r>
            <w:r w:rsidRPr="00E81209">
              <w:rPr>
                <w:rFonts w:eastAsia="Times New Roman"/>
                <w:iCs/>
                <w:sz w:val="20"/>
                <w:szCs w:val="20"/>
              </w:rPr>
              <w:t xml:space="preserve">during all RUC-Committed Hours, for the Operating Day </w:t>
            </w:r>
            <w:r w:rsidRPr="00E81209">
              <w:rPr>
                <w:rFonts w:eastAsia="Times New Roman"/>
                <w:i/>
                <w:iCs/>
                <w:sz w:val="20"/>
                <w:szCs w:val="20"/>
              </w:rPr>
              <w:t>d</w:t>
            </w:r>
            <w:r w:rsidRPr="00E81209">
              <w:rPr>
                <w:rFonts w:eastAsia="Times New Roman"/>
                <w:iCs/>
                <w:sz w:val="20"/>
                <w:szCs w:val="20"/>
              </w:rPr>
              <w:t>.  When one or more Combined Cycle Generation Resources are committed by RUC, guaranteed costs are calculated for the Combined Cycle Train for all RUC-committed Combined Cycle Generation Resources.</w:t>
            </w:r>
          </w:p>
        </w:tc>
      </w:tr>
      <w:tr w:rsidR="00E81209" w:rsidRPr="00E81209" w14:paraId="2F99235D" w14:textId="77777777" w:rsidTr="004E1E57">
        <w:trPr>
          <w:cantSplit/>
        </w:trPr>
        <w:tc>
          <w:tcPr>
            <w:tcW w:w="949" w:type="pct"/>
          </w:tcPr>
          <w:p w14:paraId="2E661A0E"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RUCGME </w:t>
            </w:r>
            <w:r w:rsidRPr="00E81209">
              <w:rPr>
                <w:rFonts w:eastAsia="Times New Roman"/>
                <w:i/>
                <w:iCs/>
                <w:sz w:val="20"/>
                <w:szCs w:val="20"/>
                <w:vertAlign w:val="subscript"/>
              </w:rPr>
              <w:t>q, r, i</w:t>
            </w:r>
          </w:p>
        </w:tc>
        <w:tc>
          <w:tcPr>
            <w:tcW w:w="448" w:type="pct"/>
          </w:tcPr>
          <w:p w14:paraId="1E026813"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w:t>
            </w:r>
          </w:p>
        </w:tc>
        <w:tc>
          <w:tcPr>
            <w:tcW w:w="3603" w:type="pct"/>
          </w:tcPr>
          <w:p w14:paraId="5D5F6456" w14:textId="66D81135" w:rsidR="00E81209" w:rsidRPr="00E81209" w:rsidRDefault="00E81209" w:rsidP="00E81209">
            <w:pPr>
              <w:spacing w:after="60"/>
              <w:rPr>
                <w:rFonts w:eastAsia="Times New Roman"/>
                <w:i/>
                <w:iCs/>
                <w:sz w:val="20"/>
                <w:szCs w:val="20"/>
              </w:rPr>
            </w:pPr>
            <w:r w:rsidRPr="00E81209">
              <w:rPr>
                <w:rFonts w:eastAsia="Times New Roman"/>
                <w:i/>
                <w:iCs/>
                <w:sz w:val="20"/>
                <w:szCs w:val="20"/>
              </w:rPr>
              <w:t>RUC Minimum-Energy Guarantee by interval</w:t>
            </w:r>
            <w:r w:rsidRPr="00E81209">
              <w:rPr>
                <w:rFonts w:eastAsia="Times New Roman"/>
                <w:iCs/>
                <w:sz w:val="20"/>
                <w:szCs w:val="20"/>
              </w:rPr>
              <w:t xml:space="preserve">—The guaranteed costs for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 xml:space="preserve">q </w:t>
            </w:r>
            <w:r w:rsidRPr="00E81209">
              <w:rPr>
                <w:rFonts w:eastAsia="Times New Roman"/>
                <w:iCs/>
                <w:sz w:val="20"/>
                <w:szCs w:val="20"/>
              </w:rPr>
              <w:t xml:space="preserve">for minimum energy for the Settlement Interval </w:t>
            </w:r>
            <w:r w:rsidRPr="00E81209">
              <w:rPr>
                <w:rFonts w:eastAsia="Times New Roman"/>
                <w:i/>
                <w:iCs/>
                <w:sz w:val="20"/>
                <w:szCs w:val="20"/>
              </w:rPr>
              <w:t>i</w:t>
            </w:r>
            <w:r w:rsidRPr="00E81209">
              <w:rPr>
                <w:rFonts w:eastAsia="Times New Roman"/>
                <w:iCs/>
                <w:sz w:val="20"/>
                <w:szCs w:val="20"/>
              </w:rPr>
              <w:t xml:space="preserve">.  When one or more Combined Cycle Generation Resources are committed by RUC, RUC Minimum-Energy Guarantee is calculated for the Combined Cycle Train for all RUC-committed Combined Cycle Generation Resources.  During RUCAC-Intervals for a Combined Cycle Train, minimum energy cost is calculated as the difference between the minimum energy cost between the RUC-committed configuration and the QSE-committed </w:t>
            </w:r>
            <w:ins w:id="647" w:author="ERCOT" w:date="2024-05-20T15:20:00Z">
              <w:r w:rsidR="00B9587E">
                <w:rPr>
                  <w:rFonts w:eastAsia="Times New Roman"/>
                  <w:iCs/>
                  <w:sz w:val="20"/>
                  <w:szCs w:val="20"/>
                </w:rPr>
                <w:t>or DRRS</w:t>
              </w:r>
            </w:ins>
            <w:ins w:id="648" w:author="ERCOT" w:date="2024-05-29T07:36:00Z">
              <w:r w:rsidR="004107EB">
                <w:rPr>
                  <w:rFonts w:eastAsia="Times New Roman"/>
                  <w:iCs/>
                  <w:sz w:val="20"/>
                  <w:szCs w:val="20"/>
                </w:rPr>
                <w:t>-</w:t>
              </w:r>
            </w:ins>
            <w:ins w:id="649" w:author="ERCOT" w:date="2024-05-20T15:20:00Z">
              <w:r w:rsidR="00B9587E">
                <w:rPr>
                  <w:rFonts w:eastAsia="Times New Roman"/>
                  <w:iCs/>
                  <w:sz w:val="20"/>
                  <w:szCs w:val="20"/>
                </w:rPr>
                <w:t xml:space="preserve">deployed </w:t>
              </w:r>
            </w:ins>
            <w:r w:rsidRPr="00E81209">
              <w:rPr>
                <w:rFonts w:eastAsia="Times New Roman"/>
                <w:iCs/>
                <w:sz w:val="20"/>
                <w:szCs w:val="20"/>
              </w:rPr>
              <w:t>configuration.</w:t>
            </w:r>
          </w:p>
        </w:tc>
      </w:tr>
      <w:tr w:rsidR="00E81209" w:rsidRPr="00E81209" w14:paraId="0897F9E2" w14:textId="77777777" w:rsidTr="004E1E57">
        <w:trPr>
          <w:cantSplit/>
        </w:trPr>
        <w:tc>
          <w:tcPr>
            <w:tcW w:w="949" w:type="pct"/>
          </w:tcPr>
          <w:p w14:paraId="20EE84BF"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SUPR </w:t>
            </w:r>
            <w:r w:rsidRPr="00E81209">
              <w:rPr>
                <w:rFonts w:eastAsia="Times New Roman"/>
                <w:i/>
                <w:iCs/>
                <w:sz w:val="20"/>
                <w:szCs w:val="20"/>
                <w:vertAlign w:val="subscript"/>
              </w:rPr>
              <w:t>q, r, s</w:t>
            </w:r>
          </w:p>
        </w:tc>
        <w:tc>
          <w:tcPr>
            <w:tcW w:w="448" w:type="pct"/>
          </w:tcPr>
          <w:p w14:paraId="796764AE"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$/Start</w:t>
            </w:r>
          </w:p>
        </w:tc>
        <w:tc>
          <w:tcPr>
            <w:tcW w:w="3603" w:type="pct"/>
          </w:tcPr>
          <w:p w14:paraId="0E8E6A7D"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Startup Price per start</w:t>
            </w:r>
            <w:r w:rsidRPr="00E81209">
              <w:rPr>
                <w:rFonts w:eastAsia="Times New Roman"/>
                <w:iCs/>
                <w:sz w:val="20"/>
                <w:szCs w:val="20"/>
              </w:rPr>
              <w:t xml:space="preserve">—The Settlement price for Resource </w:t>
            </w:r>
            <w:r w:rsidRPr="00E81209">
              <w:rPr>
                <w:rFonts w:eastAsia="Times New Roman"/>
                <w:i/>
                <w:iCs/>
                <w:sz w:val="20"/>
                <w:szCs w:val="20"/>
              </w:rPr>
              <w:t xml:space="preserve">r </w:t>
            </w:r>
            <w:r w:rsidRPr="00E81209">
              <w:rPr>
                <w:rFonts w:eastAsia="Times New Roman"/>
                <w:iCs/>
                <w:sz w:val="20"/>
                <w:szCs w:val="20"/>
              </w:rPr>
              <w:t xml:space="preserve">represented by QSE </w:t>
            </w:r>
            <w:r w:rsidRPr="00E81209">
              <w:rPr>
                <w:rFonts w:eastAsia="Times New Roman"/>
                <w:i/>
                <w:iCs/>
                <w:sz w:val="20"/>
                <w:szCs w:val="20"/>
              </w:rPr>
              <w:t>q</w:t>
            </w:r>
            <w:r w:rsidRPr="00E81209">
              <w:rPr>
                <w:rFonts w:eastAsia="Times New Roman"/>
                <w:iCs/>
                <w:sz w:val="20"/>
                <w:szCs w:val="20"/>
              </w:rPr>
              <w:t xml:space="preserve"> for the start </w:t>
            </w:r>
            <w:r w:rsidRPr="00E81209">
              <w:rPr>
                <w:rFonts w:eastAsia="Times New Roman"/>
                <w:i/>
                <w:iCs/>
                <w:sz w:val="20"/>
                <w:szCs w:val="20"/>
              </w:rPr>
              <w:t>s</w:t>
            </w:r>
            <w:r w:rsidRPr="00E81209">
              <w:rPr>
                <w:rFonts w:eastAsia="Times New Roman"/>
                <w:iCs/>
                <w:sz w:val="20"/>
                <w:szCs w:val="20"/>
              </w:rPr>
              <w:t xml:space="preserve">.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3790414D" w14:textId="77777777" w:rsidTr="004E1E57">
        <w:trPr>
          <w:cantSplit/>
        </w:trPr>
        <w:tc>
          <w:tcPr>
            <w:tcW w:w="949" w:type="pct"/>
          </w:tcPr>
          <w:p w14:paraId="4959F69E"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SUO </w:t>
            </w:r>
            <w:r w:rsidRPr="00E81209">
              <w:rPr>
                <w:rFonts w:eastAsia="Times New Roman"/>
                <w:i/>
                <w:iCs/>
                <w:sz w:val="20"/>
                <w:szCs w:val="20"/>
                <w:vertAlign w:val="subscript"/>
              </w:rPr>
              <w:t>q, r, s</w:t>
            </w:r>
          </w:p>
        </w:tc>
        <w:tc>
          <w:tcPr>
            <w:tcW w:w="448" w:type="pct"/>
          </w:tcPr>
          <w:p w14:paraId="1B56E8FD"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$/Start</w:t>
            </w:r>
          </w:p>
        </w:tc>
        <w:tc>
          <w:tcPr>
            <w:tcW w:w="3603" w:type="pct"/>
          </w:tcPr>
          <w:p w14:paraId="7034E05D"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Startup Offer per start</w:t>
            </w:r>
            <w:r w:rsidRPr="00E81209">
              <w:rPr>
                <w:rFonts w:eastAsia="Times New Roman"/>
                <w:iCs/>
                <w:sz w:val="20"/>
                <w:szCs w:val="20"/>
              </w:rPr>
              <w:t xml:space="preserve">—Represents an offer for all costs incurred by Generation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q</w:t>
            </w:r>
            <w:r w:rsidRPr="00E81209">
              <w:rPr>
                <w:rFonts w:eastAsia="Times New Roman"/>
                <w:iCs/>
                <w:sz w:val="20"/>
                <w:szCs w:val="20"/>
              </w:rPr>
              <w:t xml:space="preserve"> in starting up and reaching the Resource’s LSL for the start </w:t>
            </w:r>
            <w:r w:rsidRPr="00E81209">
              <w:rPr>
                <w:rFonts w:eastAsia="Times New Roman"/>
                <w:i/>
                <w:iCs/>
                <w:sz w:val="20"/>
                <w:szCs w:val="20"/>
              </w:rPr>
              <w:t>s</w:t>
            </w:r>
            <w:r w:rsidRPr="00E81209">
              <w:rPr>
                <w:rFonts w:eastAsia="Times New Roman"/>
                <w:iCs/>
                <w:sz w:val="20"/>
                <w:szCs w:val="20"/>
              </w:rPr>
              <w:t xml:space="preserve">.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339BD321" w14:textId="77777777" w:rsidTr="004E1E57">
        <w:trPr>
          <w:cantSplit/>
        </w:trPr>
        <w:tc>
          <w:tcPr>
            <w:tcW w:w="949" w:type="pct"/>
          </w:tcPr>
          <w:p w14:paraId="34260801"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lastRenderedPageBreak/>
              <w:t xml:space="preserve">SUCAP </w:t>
            </w:r>
            <w:r w:rsidRPr="00E81209">
              <w:rPr>
                <w:rFonts w:eastAsia="Times New Roman"/>
                <w:i/>
                <w:iCs/>
                <w:sz w:val="20"/>
                <w:szCs w:val="20"/>
                <w:vertAlign w:val="subscript"/>
              </w:rPr>
              <w:t>q, r, s</w:t>
            </w:r>
          </w:p>
        </w:tc>
        <w:tc>
          <w:tcPr>
            <w:tcW w:w="448" w:type="pct"/>
          </w:tcPr>
          <w:p w14:paraId="320DF0D2"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$/Start</w:t>
            </w:r>
          </w:p>
        </w:tc>
        <w:tc>
          <w:tcPr>
            <w:tcW w:w="3603" w:type="pct"/>
          </w:tcPr>
          <w:p w14:paraId="5BDC75B0"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Startup Cap</w:t>
            </w:r>
            <w:r w:rsidRPr="00E81209">
              <w:rPr>
                <w:rFonts w:eastAsia="Times New Roman"/>
                <w:iCs/>
                <w:sz w:val="20"/>
                <w:szCs w:val="20"/>
              </w:rPr>
              <w:t xml:space="preserve">—The amount used for AGR </w:t>
            </w:r>
            <w:r w:rsidRPr="00E81209">
              <w:rPr>
                <w:rFonts w:eastAsia="Times New Roman"/>
                <w:i/>
                <w:iCs/>
                <w:sz w:val="20"/>
                <w:szCs w:val="20"/>
              </w:rPr>
              <w:t>r</w:t>
            </w:r>
            <w:r w:rsidRPr="00E81209">
              <w:rPr>
                <w:rFonts w:eastAsia="Times New Roman"/>
                <w:iCs/>
                <w:sz w:val="20"/>
                <w:szCs w:val="20"/>
              </w:rPr>
              <w:t xml:space="preserve"> or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q</w:t>
            </w:r>
            <w:r w:rsidRPr="00E81209">
              <w:rPr>
                <w:rFonts w:eastAsia="Times New Roman"/>
                <w:iCs/>
                <w:sz w:val="20"/>
                <w:szCs w:val="20"/>
              </w:rPr>
              <w:t xml:space="preserve"> for the start </w:t>
            </w:r>
            <w:r w:rsidRPr="00E81209">
              <w:rPr>
                <w:rFonts w:eastAsia="Times New Roman"/>
                <w:i/>
                <w:iCs/>
                <w:sz w:val="20"/>
                <w:szCs w:val="20"/>
              </w:rPr>
              <w:t xml:space="preserve">s </w:t>
            </w:r>
            <w:r w:rsidRPr="00E81209">
              <w:rPr>
                <w:rFonts w:eastAsia="Times New Roman"/>
                <w:iCs/>
                <w:sz w:val="20"/>
                <w:szCs w:val="20"/>
              </w:rPr>
              <w:t xml:space="preserve">as Startup Costs.  The cap is the </w:t>
            </w:r>
            <w:r w:rsidRPr="00E81209">
              <w:rPr>
                <w:rFonts w:eastAsia="Times New Roman"/>
                <w:sz w:val="20"/>
                <w:szCs w:val="20"/>
              </w:rPr>
              <w:t>Resource Category Startup Offer Generic Cap (</w:t>
            </w:r>
            <w:r w:rsidRPr="00E81209">
              <w:rPr>
                <w:rFonts w:eastAsia="Times New Roman"/>
                <w:iCs/>
                <w:sz w:val="20"/>
                <w:szCs w:val="20"/>
              </w:rPr>
              <w:t xml:space="preserve">RCGSC) unless ERCOT has approved verifiable unit-specific Startup Costs for that Resource, in which case the startup cap is the scaled verifiable unit-specific Startup Cost for the AGR or the verifiable unit-specific Startup Cost for non-AGRs.  </w:t>
            </w:r>
            <w:r w:rsidRPr="00E81209">
              <w:rPr>
                <w:rFonts w:eastAsia="Times New Roman"/>
                <w:sz w:val="20"/>
                <w:szCs w:val="20"/>
              </w:rPr>
              <w:t xml:space="preserve">The verifiable unit-specific Startup Cost will be determined as described in Section 5.6.1, Verifiable Costs, </w:t>
            </w:r>
            <w:r w:rsidRPr="00E81209">
              <w:rPr>
                <w:rFonts w:eastAsia="Times New Roman"/>
                <w:iCs/>
                <w:sz w:val="20"/>
                <w:szCs w:val="20"/>
              </w:rPr>
              <w:t xml:space="preserve">minus the average energy produced during the </w:t>
            </w:r>
            <w:proofErr w:type="gramStart"/>
            <w:r w:rsidRPr="00E81209">
              <w:rPr>
                <w:rFonts w:eastAsia="Times New Roman"/>
                <w:iCs/>
                <w:sz w:val="20"/>
                <w:szCs w:val="20"/>
              </w:rPr>
              <w:t>time period</w:t>
            </w:r>
            <w:proofErr w:type="gramEnd"/>
            <w:r w:rsidRPr="00E81209">
              <w:rPr>
                <w:rFonts w:eastAsia="Times New Roman"/>
                <w:iCs/>
                <w:sz w:val="20"/>
                <w:szCs w:val="20"/>
              </w:rPr>
              <w:t xml:space="preserve"> between breaker close and LSL multiplied by the heat rate proxy “H” multiplied by the appropriate Fuel Index Price (FIP), Fuel Oil Price (FOP) or solid fuel price, for AGR and non-AGR Resources.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393506D4" w14:textId="77777777" w:rsidTr="004E1E57">
        <w:trPr>
          <w:cantSplit/>
        </w:trPr>
        <w:tc>
          <w:tcPr>
            <w:tcW w:w="949" w:type="pct"/>
          </w:tcPr>
          <w:p w14:paraId="7BFF6BEE"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AGRRATIO</w:t>
            </w:r>
            <w:r w:rsidRPr="00E81209">
              <w:rPr>
                <w:rFonts w:eastAsia="Times New Roman"/>
                <w:i/>
                <w:iCs/>
                <w:sz w:val="20"/>
                <w:szCs w:val="20"/>
                <w:vertAlign w:val="subscript"/>
              </w:rPr>
              <w:t xml:space="preserve"> q, p, r</w:t>
            </w:r>
          </w:p>
        </w:tc>
        <w:tc>
          <w:tcPr>
            <w:tcW w:w="448" w:type="pct"/>
          </w:tcPr>
          <w:p w14:paraId="10DC8C97"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780A2B88"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Aggregate Generation Resource Ratio per QSE per Settlement Point per Aggregate Generation Resource</w:t>
            </w:r>
            <w:r w:rsidRPr="00E81209">
              <w:rPr>
                <w:rFonts w:eastAsia="Times New Roman"/>
                <w:szCs w:val="20"/>
              </w:rPr>
              <w:t>—</w:t>
            </w:r>
            <w:r w:rsidRPr="00E81209">
              <w:rPr>
                <w:rFonts w:eastAsia="Times New Roman"/>
                <w:iCs/>
                <w:sz w:val="20"/>
                <w:szCs w:val="20"/>
              </w:rPr>
              <w:t xml:space="preserve">A value which represents the ratio of the maximum number of generators online during an hour, as indicated by telemetry, compared to the total number of generators registered to the AGR </w:t>
            </w:r>
            <w:r w:rsidRPr="00E81209">
              <w:rPr>
                <w:rFonts w:eastAsia="Times New Roman"/>
                <w:i/>
                <w:iCs/>
                <w:sz w:val="20"/>
                <w:szCs w:val="20"/>
              </w:rPr>
              <w:t xml:space="preserve">r </w:t>
            </w:r>
            <w:r w:rsidRPr="00E81209">
              <w:rPr>
                <w:rFonts w:eastAsia="Times New Roman"/>
                <w:sz w:val="20"/>
                <w:szCs w:val="20"/>
              </w:rPr>
              <w:t xml:space="preserve">represented by QSE </w:t>
            </w:r>
            <w:r w:rsidRPr="00E81209">
              <w:rPr>
                <w:rFonts w:eastAsia="Times New Roman"/>
                <w:i/>
                <w:sz w:val="20"/>
                <w:szCs w:val="20"/>
              </w:rPr>
              <w:t>q</w:t>
            </w:r>
            <w:r w:rsidRPr="00E81209">
              <w:rPr>
                <w:rFonts w:eastAsia="Times New Roman"/>
                <w:iCs/>
                <w:sz w:val="20"/>
                <w:szCs w:val="20"/>
              </w:rPr>
              <w:t xml:space="preserve"> at the Settlement Point </w:t>
            </w:r>
            <w:r w:rsidRPr="00E81209">
              <w:rPr>
                <w:rFonts w:eastAsia="Times New Roman"/>
                <w:i/>
                <w:iCs/>
                <w:sz w:val="20"/>
                <w:szCs w:val="20"/>
              </w:rPr>
              <w:t>p</w:t>
            </w:r>
            <w:r w:rsidRPr="00E81209">
              <w:rPr>
                <w:rFonts w:eastAsia="Times New Roman"/>
                <w:iCs/>
                <w:sz w:val="20"/>
                <w:szCs w:val="20"/>
              </w:rPr>
              <w:t xml:space="preserve"> and used in the approved verifiable cost for the AGR.  The value is only applicable if the Resource is an AGR.</w:t>
            </w:r>
          </w:p>
        </w:tc>
      </w:tr>
      <w:tr w:rsidR="00E81209" w:rsidRPr="00E81209" w14:paraId="56170617" w14:textId="77777777" w:rsidTr="004E1E57">
        <w:trPr>
          <w:cantSplit/>
        </w:trPr>
        <w:tc>
          <w:tcPr>
            <w:tcW w:w="949" w:type="pct"/>
          </w:tcPr>
          <w:p w14:paraId="4253C7C2"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AGRMAXON </w:t>
            </w:r>
            <w:r w:rsidRPr="00E81209">
              <w:rPr>
                <w:rFonts w:eastAsia="Times New Roman"/>
                <w:i/>
                <w:iCs/>
                <w:sz w:val="20"/>
                <w:szCs w:val="20"/>
                <w:vertAlign w:val="subscript"/>
              </w:rPr>
              <w:t>q, p, r</w:t>
            </w:r>
          </w:p>
        </w:tc>
        <w:tc>
          <w:tcPr>
            <w:tcW w:w="448" w:type="pct"/>
          </w:tcPr>
          <w:p w14:paraId="23234807"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1B8EF343"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Aggregate Generation Resource Maximum Online per QSE per Settlement Point per Aggregate Generation Resource</w:t>
            </w:r>
            <w:r w:rsidRPr="00E81209">
              <w:rPr>
                <w:rFonts w:eastAsia="Times New Roman"/>
                <w:szCs w:val="20"/>
              </w:rPr>
              <w:t>—</w:t>
            </w:r>
            <w:r w:rsidRPr="00E81209">
              <w:rPr>
                <w:rFonts w:eastAsia="Times New Roman"/>
                <w:iCs/>
                <w:sz w:val="20"/>
                <w:szCs w:val="20"/>
              </w:rPr>
              <w:t xml:space="preserve">The maximum number of generators registered to the AGR </w:t>
            </w:r>
            <w:r w:rsidRPr="00E81209">
              <w:rPr>
                <w:rFonts w:eastAsia="Times New Roman"/>
                <w:i/>
                <w:iCs/>
                <w:sz w:val="20"/>
                <w:szCs w:val="20"/>
              </w:rPr>
              <w:t xml:space="preserve">r </w:t>
            </w:r>
            <w:r w:rsidRPr="00E81209">
              <w:rPr>
                <w:rFonts w:eastAsia="Times New Roman"/>
                <w:sz w:val="20"/>
                <w:szCs w:val="20"/>
              </w:rPr>
              <w:t xml:space="preserve">represented by QSE </w:t>
            </w:r>
            <w:r w:rsidRPr="00E81209">
              <w:rPr>
                <w:rFonts w:eastAsia="Times New Roman"/>
                <w:i/>
                <w:sz w:val="20"/>
                <w:szCs w:val="20"/>
              </w:rPr>
              <w:t>q</w:t>
            </w:r>
            <w:r w:rsidRPr="00E81209">
              <w:rPr>
                <w:rFonts w:eastAsia="Times New Roman"/>
                <w:iCs/>
                <w:sz w:val="20"/>
                <w:szCs w:val="20"/>
              </w:rPr>
              <w:t xml:space="preserve"> at the Settlement Point </w:t>
            </w:r>
            <w:r w:rsidRPr="00E81209">
              <w:rPr>
                <w:rFonts w:eastAsia="Times New Roman"/>
                <w:i/>
                <w:iCs/>
                <w:sz w:val="20"/>
                <w:szCs w:val="20"/>
              </w:rPr>
              <w:t>p</w:t>
            </w:r>
            <w:r w:rsidRPr="00E81209">
              <w:rPr>
                <w:rFonts w:eastAsia="Times New Roman"/>
                <w:iCs/>
                <w:sz w:val="20"/>
                <w:szCs w:val="20"/>
              </w:rPr>
              <w:t xml:space="preserve"> online during an hour, as indicated by telemetry.  The value is only applicable if the Resource is an AGR.</w:t>
            </w:r>
          </w:p>
        </w:tc>
      </w:tr>
      <w:tr w:rsidR="00E81209" w:rsidRPr="00E81209" w14:paraId="375DA1AD" w14:textId="77777777" w:rsidTr="004E1E57">
        <w:trPr>
          <w:cantSplit/>
        </w:trPr>
        <w:tc>
          <w:tcPr>
            <w:tcW w:w="949" w:type="pct"/>
          </w:tcPr>
          <w:p w14:paraId="4C517566"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AGRTOT</w:t>
            </w:r>
            <w:r w:rsidRPr="00E81209">
              <w:rPr>
                <w:rFonts w:eastAsia="Times New Roman"/>
                <w:i/>
                <w:iCs/>
                <w:sz w:val="20"/>
                <w:szCs w:val="20"/>
                <w:vertAlign w:val="subscript"/>
              </w:rPr>
              <w:t xml:space="preserve"> q, p, r</w:t>
            </w:r>
          </w:p>
        </w:tc>
        <w:tc>
          <w:tcPr>
            <w:tcW w:w="448" w:type="pct"/>
          </w:tcPr>
          <w:p w14:paraId="6C11AA1C"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7CB7EF20"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Aggregate Generation Resource Total per QSE per Settlement Point per Aggregate Generation Resource</w:t>
            </w:r>
            <w:r w:rsidRPr="00E81209">
              <w:rPr>
                <w:rFonts w:eastAsia="Times New Roman"/>
                <w:szCs w:val="20"/>
              </w:rPr>
              <w:t>—</w:t>
            </w:r>
            <w:r w:rsidRPr="00E81209">
              <w:rPr>
                <w:rFonts w:eastAsia="Times New Roman"/>
                <w:iCs/>
                <w:sz w:val="20"/>
                <w:szCs w:val="20"/>
              </w:rPr>
              <w:t>The total number of generators registered to the AGR</w:t>
            </w:r>
            <w:r w:rsidRPr="00E81209">
              <w:rPr>
                <w:rFonts w:eastAsia="Times New Roman"/>
                <w:i/>
                <w:iCs/>
                <w:sz w:val="20"/>
                <w:szCs w:val="20"/>
              </w:rPr>
              <w:t xml:space="preserve"> r </w:t>
            </w:r>
            <w:r w:rsidRPr="00E81209">
              <w:rPr>
                <w:rFonts w:eastAsia="Times New Roman"/>
                <w:sz w:val="20"/>
                <w:szCs w:val="20"/>
              </w:rPr>
              <w:t xml:space="preserve">represented by QSE </w:t>
            </w:r>
            <w:r w:rsidRPr="00E81209">
              <w:rPr>
                <w:rFonts w:eastAsia="Times New Roman"/>
                <w:i/>
                <w:sz w:val="20"/>
                <w:szCs w:val="20"/>
              </w:rPr>
              <w:t>q</w:t>
            </w:r>
            <w:r w:rsidRPr="00E81209">
              <w:rPr>
                <w:rFonts w:eastAsia="Times New Roman"/>
                <w:iCs/>
                <w:sz w:val="20"/>
                <w:szCs w:val="20"/>
              </w:rPr>
              <w:t xml:space="preserve"> at the Settlement Point </w:t>
            </w:r>
            <w:r w:rsidRPr="00E81209">
              <w:rPr>
                <w:rFonts w:eastAsia="Times New Roman"/>
                <w:i/>
                <w:iCs/>
                <w:sz w:val="20"/>
                <w:szCs w:val="20"/>
              </w:rPr>
              <w:t>p</w:t>
            </w:r>
            <w:r w:rsidRPr="00E81209">
              <w:rPr>
                <w:rFonts w:eastAsia="Times New Roman"/>
                <w:iCs/>
                <w:sz w:val="20"/>
                <w:szCs w:val="20"/>
              </w:rPr>
              <w:t xml:space="preserve"> and used in the approved verifiable cost for the AGR.  The value is only applicable if the Resource is an AGR.</w:t>
            </w:r>
          </w:p>
        </w:tc>
      </w:tr>
      <w:tr w:rsidR="00E81209" w:rsidRPr="00E81209" w14:paraId="22568E14" w14:textId="77777777" w:rsidTr="004E1E57">
        <w:trPr>
          <w:cantSplit/>
        </w:trPr>
        <w:tc>
          <w:tcPr>
            <w:tcW w:w="949" w:type="pct"/>
          </w:tcPr>
          <w:p w14:paraId="1E1037DA"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RCGSC </w:t>
            </w:r>
            <w:r w:rsidRPr="00E81209">
              <w:rPr>
                <w:rFonts w:eastAsia="Times New Roman"/>
                <w:i/>
                <w:iCs/>
                <w:sz w:val="20"/>
                <w:szCs w:val="20"/>
                <w:vertAlign w:val="subscript"/>
              </w:rPr>
              <w:t>s</w:t>
            </w:r>
          </w:p>
        </w:tc>
        <w:tc>
          <w:tcPr>
            <w:tcW w:w="448" w:type="pct"/>
          </w:tcPr>
          <w:p w14:paraId="6F3B5D0A"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$/Start</w:t>
            </w:r>
          </w:p>
        </w:tc>
        <w:tc>
          <w:tcPr>
            <w:tcW w:w="3603" w:type="pct"/>
          </w:tcPr>
          <w:p w14:paraId="536D4756"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Resource Category Generic Startup Cost</w:t>
            </w:r>
            <w:r w:rsidRPr="00E81209">
              <w:rPr>
                <w:rFonts w:eastAsia="Times New Roman"/>
                <w:iCs/>
                <w:sz w:val="20"/>
                <w:szCs w:val="20"/>
              </w:rPr>
              <w:t>—The Resource Category Generic Startup Cost cap for the category of the Resource, according to Section 4.4.9.2.3, Startup Offer and Minimum-Energy Offer Generic Caps, for the Operating Day.</w:t>
            </w:r>
          </w:p>
        </w:tc>
      </w:tr>
      <w:tr w:rsidR="00E81209" w:rsidRPr="00E81209" w14:paraId="1120083C" w14:textId="77777777" w:rsidTr="004E1E57">
        <w:trPr>
          <w:cantSplit/>
        </w:trPr>
        <w:tc>
          <w:tcPr>
            <w:tcW w:w="949" w:type="pct"/>
          </w:tcPr>
          <w:p w14:paraId="6D9554F4"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RUCSUFLAG </w:t>
            </w:r>
            <w:r w:rsidRPr="00E81209">
              <w:rPr>
                <w:rFonts w:eastAsia="Times New Roman"/>
                <w:i/>
                <w:iCs/>
                <w:sz w:val="20"/>
                <w:szCs w:val="20"/>
                <w:vertAlign w:val="subscript"/>
              </w:rPr>
              <w:t>q, r, s</w:t>
            </w:r>
          </w:p>
        </w:tc>
        <w:tc>
          <w:tcPr>
            <w:tcW w:w="448" w:type="pct"/>
          </w:tcPr>
          <w:p w14:paraId="14E8FD9E"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49565C4E"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RUC Startup Flag</w:t>
            </w:r>
            <w:r w:rsidRPr="00E81209">
              <w:rPr>
                <w:rFonts w:eastAsia="Times New Roman"/>
                <w:iCs/>
                <w:sz w:val="20"/>
                <w:szCs w:val="20"/>
              </w:rPr>
              <w:t xml:space="preserve">—The flag that indicates </w:t>
            </w:r>
            <w:proofErr w:type="gramStart"/>
            <w:r w:rsidRPr="00E81209">
              <w:rPr>
                <w:rFonts w:eastAsia="Times New Roman"/>
                <w:iCs/>
                <w:sz w:val="20"/>
                <w:szCs w:val="20"/>
              </w:rPr>
              <w:t>whether or not</w:t>
            </w:r>
            <w:proofErr w:type="gramEnd"/>
            <w:r w:rsidRPr="00E81209">
              <w:rPr>
                <w:rFonts w:eastAsia="Times New Roman"/>
                <w:iCs/>
                <w:sz w:val="20"/>
                <w:szCs w:val="20"/>
              </w:rPr>
              <w:t xml:space="preserve"> the start </w:t>
            </w:r>
            <w:r w:rsidRPr="00E81209">
              <w:rPr>
                <w:rFonts w:eastAsia="Times New Roman"/>
                <w:i/>
                <w:iCs/>
                <w:sz w:val="20"/>
                <w:szCs w:val="20"/>
              </w:rPr>
              <w:t>s</w:t>
            </w:r>
            <w:r w:rsidRPr="00E81209">
              <w:rPr>
                <w:rFonts w:eastAsia="Times New Roman"/>
                <w:iCs/>
                <w:sz w:val="20"/>
                <w:szCs w:val="20"/>
              </w:rPr>
              <w:t xml:space="preserve"> for Resource </w:t>
            </w:r>
            <w:r w:rsidRPr="00E81209">
              <w:rPr>
                <w:rFonts w:eastAsia="Times New Roman"/>
                <w:i/>
                <w:iCs/>
                <w:sz w:val="20"/>
                <w:szCs w:val="20"/>
              </w:rPr>
              <w:t xml:space="preserve">r </w:t>
            </w:r>
            <w:r w:rsidRPr="00E81209">
              <w:rPr>
                <w:rFonts w:eastAsia="Times New Roman"/>
                <w:iCs/>
                <w:sz w:val="20"/>
                <w:szCs w:val="20"/>
              </w:rPr>
              <w:t xml:space="preserve">represented by QSE </w:t>
            </w:r>
            <w:r w:rsidRPr="00E81209">
              <w:rPr>
                <w:rFonts w:eastAsia="Times New Roman"/>
                <w:i/>
                <w:iCs/>
                <w:sz w:val="20"/>
                <w:szCs w:val="20"/>
              </w:rPr>
              <w:t>q</w:t>
            </w:r>
            <w:r w:rsidRPr="00E81209">
              <w:rPr>
                <w:rFonts w:eastAsia="Times New Roman"/>
                <w:iCs/>
                <w:sz w:val="20"/>
                <w:szCs w:val="20"/>
              </w:rPr>
              <w:t xml:space="preserve"> 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E81209">
              <w:rPr>
                <w:rFonts w:eastAsia="Times New Roman"/>
                <w:i/>
                <w:iCs/>
                <w:sz w:val="20"/>
                <w:szCs w:val="20"/>
              </w:rPr>
              <w:t>r</w:t>
            </w:r>
            <w:r w:rsidRPr="00E81209">
              <w:rPr>
                <w:rFonts w:eastAsia="Times New Roman"/>
                <w:iCs/>
                <w:sz w:val="20"/>
                <w:szCs w:val="20"/>
              </w:rP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E81209" w:rsidRPr="00E81209" w14:paraId="4903245D" w14:textId="77777777" w:rsidTr="004E1E57">
        <w:trPr>
          <w:cantSplit/>
        </w:trPr>
        <w:tc>
          <w:tcPr>
            <w:tcW w:w="949" w:type="pct"/>
          </w:tcPr>
          <w:p w14:paraId="14E8AEDB"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MEPR </w:t>
            </w:r>
            <w:r w:rsidRPr="00E81209">
              <w:rPr>
                <w:rFonts w:eastAsia="Times New Roman"/>
                <w:i/>
                <w:iCs/>
                <w:sz w:val="20"/>
                <w:szCs w:val="20"/>
                <w:vertAlign w:val="subscript"/>
              </w:rPr>
              <w:t>q, r, i</w:t>
            </w:r>
          </w:p>
        </w:tc>
        <w:tc>
          <w:tcPr>
            <w:tcW w:w="448" w:type="pct"/>
          </w:tcPr>
          <w:p w14:paraId="3D88BEDB"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$/MWh</w:t>
            </w:r>
          </w:p>
        </w:tc>
        <w:tc>
          <w:tcPr>
            <w:tcW w:w="3603" w:type="pct"/>
          </w:tcPr>
          <w:p w14:paraId="420EB359"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Minimum-Energy Price</w:t>
            </w:r>
            <w:r w:rsidRPr="00E81209">
              <w:rPr>
                <w:rFonts w:eastAsia="Times New Roman"/>
                <w:iCs/>
                <w:sz w:val="20"/>
                <w:szCs w:val="20"/>
              </w:rPr>
              <w:t xml:space="preserve">—The Settlement price for Resource </w:t>
            </w:r>
            <w:r w:rsidRPr="00E81209">
              <w:rPr>
                <w:rFonts w:eastAsia="Times New Roman"/>
                <w:i/>
                <w:iCs/>
                <w:sz w:val="20"/>
                <w:szCs w:val="20"/>
              </w:rPr>
              <w:t xml:space="preserve">r </w:t>
            </w:r>
            <w:r w:rsidRPr="00E81209">
              <w:rPr>
                <w:rFonts w:eastAsia="Times New Roman"/>
                <w:iCs/>
                <w:sz w:val="20"/>
                <w:szCs w:val="20"/>
              </w:rPr>
              <w:t xml:space="preserve">represented by QSE </w:t>
            </w:r>
            <w:r w:rsidRPr="00E81209">
              <w:rPr>
                <w:rFonts w:eastAsia="Times New Roman"/>
                <w:i/>
                <w:iCs/>
                <w:sz w:val="20"/>
                <w:szCs w:val="20"/>
              </w:rPr>
              <w:t>q</w:t>
            </w:r>
            <w:r w:rsidRPr="00E81209">
              <w:rPr>
                <w:rFonts w:eastAsia="Times New Roman"/>
                <w:iCs/>
                <w:sz w:val="20"/>
                <w:szCs w:val="20"/>
              </w:rPr>
              <w:t xml:space="preserve"> for minimum energy for the Settlement Interval </w:t>
            </w:r>
            <w:r w:rsidRPr="00E81209">
              <w:rPr>
                <w:rFonts w:eastAsia="Times New Roman"/>
                <w:i/>
                <w:iCs/>
                <w:sz w:val="20"/>
                <w:szCs w:val="20"/>
              </w:rPr>
              <w:t>i</w:t>
            </w:r>
            <w:r w:rsidRPr="00E81209">
              <w:rPr>
                <w:rFonts w:eastAsia="Times New Roman"/>
                <w:iCs/>
                <w:sz w:val="20"/>
                <w:szCs w:val="20"/>
              </w:rPr>
              <w:t xml:space="preserve">.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22F3E414" w14:textId="77777777" w:rsidTr="004E1E57">
        <w:trPr>
          <w:cantSplit/>
        </w:trPr>
        <w:tc>
          <w:tcPr>
            <w:tcW w:w="949" w:type="pct"/>
          </w:tcPr>
          <w:p w14:paraId="1896E51F"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MEO </w:t>
            </w:r>
            <w:r w:rsidRPr="00E81209">
              <w:rPr>
                <w:rFonts w:eastAsia="Times New Roman"/>
                <w:i/>
                <w:iCs/>
                <w:sz w:val="20"/>
                <w:szCs w:val="20"/>
                <w:vertAlign w:val="subscript"/>
              </w:rPr>
              <w:t>q, r, i</w:t>
            </w:r>
          </w:p>
        </w:tc>
        <w:tc>
          <w:tcPr>
            <w:tcW w:w="448" w:type="pct"/>
          </w:tcPr>
          <w:p w14:paraId="6FE087DD"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$/MWh</w:t>
            </w:r>
          </w:p>
        </w:tc>
        <w:tc>
          <w:tcPr>
            <w:tcW w:w="3603" w:type="pct"/>
          </w:tcPr>
          <w:p w14:paraId="13C90C91"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Minimum-Energy Offer</w:t>
            </w:r>
            <w:r w:rsidRPr="00E81209">
              <w:rPr>
                <w:rFonts w:eastAsia="Times New Roman"/>
                <w:iCs/>
                <w:sz w:val="20"/>
                <w:szCs w:val="20"/>
              </w:rPr>
              <w:t xml:space="preserve">—Represents an offer for the costs incurred by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q</w:t>
            </w:r>
            <w:r w:rsidRPr="00E81209">
              <w:rPr>
                <w:rFonts w:eastAsia="Times New Roman"/>
                <w:iCs/>
                <w:sz w:val="20"/>
                <w:szCs w:val="20"/>
              </w:rPr>
              <w:t xml:space="preserve"> in producing energy at the Resource’s LSL for the Settlement Interval </w:t>
            </w:r>
            <w:r w:rsidRPr="00E81209">
              <w:rPr>
                <w:rFonts w:eastAsia="Times New Roman"/>
                <w:i/>
                <w:iCs/>
                <w:sz w:val="20"/>
                <w:szCs w:val="20"/>
              </w:rPr>
              <w:t>i</w:t>
            </w:r>
            <w:r w:rsidRPr="00E81209">
              <w:rPr>
                <w:rFonts w:eastAsia="Times New Roman"/>
                <w:iCs/>
                <w:sz w:val="20"/>
                <w:szCs w:val="20"/>
              </w:rPr>
              <w:t xml:space="preserve">.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35752AAD" w14:textId="77777777" w:rsidTr="004E1E57">
        <w:trPr>
          <w:cantSplit/>
        </w:trPr>
        <w:tc>
          <w:tcPr>
            <w:tcW w:w="949" w:type="pct"/>
          </w:tcPr>
          <w:p w14:paraId="01819F19"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lastRenderedPageBreak/>
              <w:t xml:space="preserve">MECAP </w:t>
            </w:r>
            <w:r w:rsidRPr="00E81209">
              <w:rPr>
                <w:rFonts w:eastAsia="Times New Roman"/>
                <w:i/>
                <w:iCs/>
                <w:sz w:val="20"/>
                <w:szCs w:val="20"/>
                <w:vertAlign w:val="subscript"/>
              </w:rPr>
              <w:t>q, r, i</w:t>
            </w:r>
          </w:p>
        </w:tc>
        <w:tc>
          <w:tcPr>
            <w:tcW w:w="448" w:type="pct"/>
          </w:tcPr>
          <w:p w14:paraId="64C12EAA"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$/MWh</w:t>
            </w:r>
          </w:p>
        </w:tc>
        <w:tc>
          <w:tcPr>
            <w:tcW w:w="3603" w:type="pct"/>
          </w:tcPr>
          <w:p w14:paraId="62280C85"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Minimum-Energy Cap</w:t>
            </w:r>
            <w:r w:rsidRPr="00E81209">
              <w:rPr>
                <w:rFonts w:eastAsia="Times New Roman"/>
                <w:iCs/>
                <w:sz w:val="20"/>
                <w:szCs w:val="20"/>
              </w:rPr>
              <w:t xml:space="preserve">—The amount used for Resource </w:t>
            </w:r>
            <w:r w:rsidRPr="00E81209">
              <w:rPr>
                <w:rFonts w:eastAsia="Times New Roman"/>
                <w:i/>
                <w:iCs/>
                <w:sz w:val="20"/>
                <w:szCs w:val="20"/>
              </w:rPr>
              <w:t xml:space="preserve">r </w:t>
            </w:r>
            <w:r w:rsidRPr="00E81209">
              <w:rPr>
                <w:rFonts w:eastAsia="Times New Roman"/>
                <w:iCs/>
                <w:sz w:val="20"/>
                <w:szCs w:val="20"/>
              </w:rPr>
              <w:t xml:space="preserve">represented by QSE </w:t>
            </w:r>
            <w:r w:rsidRPr="00E81209">
              <w:rPr>
                <w:rFonts w:eastAsia="Times New Roman"/>
                <w:i/>
                <w:iCs/>
                <w:sz w:val="20"/>
                <w:szCs w:val="20"/>
              </w:rPr>
              <w:t xml:space="preserve">q </w:t>
            </w:r>
            <w:r w:rsidRPr="00E81209">
              <w:rPr>
                <w:rFonts w:eastAsia="Times New Roman"/>
                <w:iCs/>
                <w:sz w:val="20"/>
                <w:szCs w:val="20"/>
              </w:rPr>
              <w:t xml:space="preserve">for the Settlement Interval </w:t>
            </w:r>
            <w:r w:rsidRPr="00E81209">
              <w:rPr>
                <w:rFonts w:eastAsia="Times New Roman"/>
                <w:i/>
                <w:iCs/>
                <w:sz w:val="20"/>
                <w:szCs w:val="20"/>
              </w:rPr>
              <w:t>i</w:t>
            </w:r>
            <w:r w:rsidRPr="00E81209">
              <w:rPr>
                <w:rFonts w:eastAsia="Times New Roman"/>
                <w:iCs/>
                <w:sz w:val="20"/>
                <w:szCs w:val="20"/>
              </w:rPr>
              <w:t xml:space="preserve"> for minimum-energy costs.  The </w:t>
            </w:r>
            <w:r w:rsidRPr="00E81209">
              <w:rPr>
                <w:rFonts w:eastAsia="Times New Roman"/>
                <w:sz w:val="20"/>
                <w:szCs w:val="20"/>
              </w:rPr>
              <w:t>minimum cost is the Resource Category Minimum-Energy Generic Cap (RCGMEC)</w:t>
            </w:r>
            <w:r w:rsidRPr="00E81209">
              <w:rPr>
                <w:rFonts w:eastAsia="Times New Roman"/>
                <w:iCs/>
                <w:sz w:val="20"/>
                <w:szCs w:val="20"/>
              </w:rP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002C1C76" w14:textId="77777777" w:rsidTr="004E1E57">
        <w:trPr>
          <w:cantSplit/>
        </w:trPr>
        <w:tc>
          <w:tcPr>
            <w:tcW w:w="949" w:type="pct"/>
          </w:tcPr>
          <w:p w14:paraId="6AF2F8F3"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RCGMEC </w:t>
            </w:r>
            <w:r w:rsidRPr="00E81209">
              <w:rPr>
                <w:rFonts w:eastAsia="Times New Roman"/>
                <w:i/>
                <w:iCs/>
                <w:sz w:val="20"/>
                <w:szCs w:val="20"/>
                <w:vertAlign w:val="subscript"/>
              </w:rPr>
              <w:t>i</w:t>
            </w:r>
          </w:p>
        </w:tc>
        <w:tc>
          <w:tcPr>
            <w:tcW w:w="448" w:type="pct"/>
          </w:tcPr>
          <w:p w14:paraId="064574C6"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$/MWh</w:t>
            </w:r>
          </w:p>
        </w:tc>
        <w:tc>
          <w:tcPr>
            <w:tcW w:w="3603" w:type="pct"/>
          </w:tcPr>
          <w:p w14:paraId="319D7206"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Resource Category Generic Minimum-Energy Cost</w:t>
            </w:r>
            <w:r w:rsidRPr="00E81209">
              <w:rPr>
                <w:rFonts w:eastAsia="Times New Roman"/>
                <w:iCs/>
                <w:sz w:val="20"/>
                <w:szCs w:val="20"/>
              </w:rPr>
              <w:t>—The Resource Category Generic Minimum Energy Cost cap for the category of the Resource, according to Section 4.4.9.2.3, for the Operating Day.</w:t>
            </w:r>
          </w:p>
        </w:tc>
      </w:tr>
      <w:tr w:rsidR="00E81209" w:rsidRPr="00E81209" w14:paraId="16DA412A" w14:textId="77777777" w:rsidTr="004E1E57">
        <w:trPr>
          <w:cantSplit/>
        </w:trPr>
        <w:tc>
          <w:tcPr>
            <w:tcW w:w="949" w:type="pct"/>
          </w:tcPr>
          <w:p w14:paraId="374C8AE6"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RTMG </w:t>
            </w:r>
            <w:r w:rsidRPr="00E81209">
              <w:rPr>
                <w:rFonts w:eastAsia="Times New Roman"/>
                <w:i/>
                <w:iCs/>
                <w:sz w:val="20"/>
                <w:szCs w:val="20"/>
                <w:vertAlign w:val="subscript"/>
              </w:rPr>
              <w:t>q, r, i</w:t>
            </w:r>
          </w:p>
        </w:tc>
        <w:tc>
          <w:tcPr>
            <w:tcW w:w="448" w:type="pct"/>
          </w:tcPr>
          <w:p w14:paraId="0E795D98"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MWh</w:t>
            </w:r>
          </w:p>
        </w:tc>
        <w:tc>
          <w:tcPr>
            <w:tcW w:w="3603" w:type="pct"/>
          </w:tcPr>
          <w:p w14:paraId="61084F62"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Real-Time Metered Generation</w:t>
            </w:r>
            <w:r w:rsidRPr="00E81209">
              <w:rPr>
                <w:rFonts w:eastAsia="Times New Roman"/>
                <w:iCs/>
                <w:sz w:val="20"/>
                <w:szCs w:val="20"/>
              </w:rPr>
              <w:t xml:space="preserve">—The metered generation of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q</w:t>
            </w:r>
            <w:r w:rsidRPr="00E81209">
              <w:rPr>
                <w:rFonts w:eastAsia="Times New Roman"/>
                <w:iCs/>
                <w:sz w:val="20"/>
                <w:szCs w:val="20"/>
              </w:rPr>
              <w:t xml:space="preserve"> for the Settlement Interval </w:t>
            </w:r>
            <w:r w:rsidRPr="00E81209">
              <w:rPr>
                <w:rFonts w:eastAsia="Times New Roman"/>
                <w:i/>
                <w:iCs/>
                <w:sz w:val="20"/>
                <w:szCs w:val="20"/>
              </w:rPr>
              <w:t>i</w:t>
            </w:r>
            <w:r w:rsidRPr="00E81209">
              <w:rPr>
                <w:rFonts w:eastAsia="Times New Roman"/>
                <w:iCs/>
                <w:sz w:val="20"/>
                <w:szCs w:val="20"/>
              </w:rPr>
              <w:t xml:space="preserve">.  Where for a Combined Cycle Train, the Resource </w:t>
            </w:r>
            <w:r w:rsidRPr="00E81209">
              <w:rPr>
                <w:rFonts w:eastAsia="Times New Roman"/>
                <w:i/>
                <w:iCs/>
                <w:sz w:val="20"/>
                <w:szCs w:val="20"/>
              </w:rPr>
              <w:t xml:space="preserve">r </w:t>
            </w:r>
            <w:r w:rsidRPr="00E81209">
              <w:rPr>
                <w:rFonts w:eastAsia="Times New Roman"/>
                <w:iCs/>
                <w:sz w:val="20"/>
                <w:szCs w:val="20"/>
              </w:rPr>
              <w:t>is the Combined Cycle Train.</w:t>
            </w:r>
          </w:p>
        </w:tc>
      </w:tr>
      <w:tr w:rsidR="00E81209" w:rsidRPr="00E81209" w14:paraId="17061E34" w14:textId="77777777" w:rsidTr="004E1E57">
        <w:trPr>
          <w:cantSplit/>
        </w:trPr>
        <w:tc>
          <w:tcPr>
            <w:tcW w:w="949" w:type="pct"/>
          </w:tcPr>
          <w:p w14:paraId="4E02A493"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LSL </w:t>
            </w:r>
            <w:r w:rsidRPr="00E81209">
              <w:rPr>
                <w:rFonts w:eastAsia="Times New Roman"/>
                <w:i/>
                <w:iCs/>
                <w:sz w:val="20"/>
                <w:szCs w:val="20"/>
                <w:vertAlign w:val="subscript"/>
              </w:rPr>
              <w:t>q, r, i</w:t>
            </w:r>
          </w:p>
        </w:tc>
        <w:tc>
          <w:tcPr>
            <w:tcW w:w="448" w:type="pct"/>
          </w:tcPr>
          <w:p w14:paraId="56707DB5"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w:t>
            </w:r>
          </w:p>
        </w:tc>
        <w:tc>
          <w:tcPr>
            <w:tcW w:w="3603" w:type="pct"/>
          </w:tcPr>
          <w:p w14:paraId="34936E95"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Low Sustained Limit</w:t>
            </w:r>
            <w:r w:rsidRPr="00E81209">
              <w:rPr>
                <w:rFonts w:eastAsia="Times New Roman"/>
                <w:iCs/>
                <w:sz w:val="20"/>
                <w:szCs w:val="20"/>
              </w:rPr>
              <w:t xml:space="preserve">—The LSL of Generation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q</w:t>
            </w:r>
            <w:r w:rsidRPr="00E81209">
              <w:rPr>
                <w:rFonts w:eastAsia="Times New Roman"/>
                <w:iCs/>
                <w:sz w:val="20"/>
                <w:szCs w:val="20"/>
              </w:rPr>
              <w:t xml:space="preserve"> for the hour that includes the Settlement Interval </w:t>
            </w:r>
            <w:r w:rsidRPr="00E81209">
              <w:rPr>
                <w:rFonts w:eastAsia="Times New Roman"/>
                <w:i/>
                <w:iCs/>
                <w:sz w:val="20"/>
                <w:szCs w:val="20"/>
              </w:rPr>
              <w:t>i</w:t>
            </w:r>
            <w:r w:rsidRPr="00E81209">
              <w:rPr>
                <w:rFonts w:eastAsia="Times New Roman"/>
                <w:iCs/>
                <w:sz w:val="20"/>
                <w:szCs w:val="20"/>
              </w:rPr>
              <w:t xml:space="preserve">, as submitted in the Current Operating Plan (COP).  Where for a Combined Cycle Train, the Resource </w:t>
            </w:r>
            <w:r w:rsidRPr="00E81209">
              <w:rPr>
                <w:rFonts w:eastAsia="Times New Roman"/>
                <w:i/>
                <w:iCs/>
                <w:sz w:val="20"/>
                <w:szCs w:val="20"/>
              </w:rPr>
              <w:t xml:space="preserve">r </w:t>
            </w:r>
            <w:r w:rsidRPr="00E81209">
              <w:rPr>
                <w:rFonts w:eastAsia="Times New Roman"/>
                <w:iCs/>
                <w:sz w:val="20"/>
                <w:szCs w:val="20"/>
              </w:rPr>
              <w:t xml:space="preserve">is a Combined Cycle Generation Resource within the Combined Cycle Train.  </w:t>
            </w:r>
          </w:p>
        </w:tc>
      </w:tr>
      <w:tr w:rsidR="00E81209" w:rsidRPr="00E81209" w14:paraId="216FACD5" w14:textId="77777777" w:rsidTr="004E1E57">
        <w:trPr>
          <w:cantSplit/>
        </w:trPr>
        <w:tc>
          <w:tcPr>
            <w:tcW w:w="949" w:type="pct"/>
          </w:tcPr>
          <w:p w14:paraId="60C15CB9"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q</w:t>
            </w:r>
          </w:p>
        </w:tc>
        <w:tc>
          <w:tcPr>
            <w:tcW w:w="448" w:type="pct"/>
          </w:tcPr>
          <w:p w14:paraId="750F0902"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5CD98FD4"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QSE.</w:t>
            </w:r>
          </w:p>
        </w:tc>
      </w:tr>
      <w:tr w:rsidR="00E81209" w:rsidRPr="00E81209" w14:paraId="53285C54" w14:textId="77777777" w:rsidTr="004E1E57">
        <w:trPr>
          <w:cantSplit/>
        </w:trPr>
        <w:tc>
          <w:tcPr>
            <w:tcW w:w="949" w:type="pct"/>
          </w:tcPr>
          <w:p w14:paraId="544621AC"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p</w:t>
            </w:r>
          </w:p>
        </w:tc>
        <w:tc>
          <w:tcPr>
            <w:tcW w:w="448" w:type="pct"/>
          </w:tcPr>
          <w:p w14:paraId="2186A977"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461FF5E0"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Settlement Point.</w:t>
            </w:r>
          </w:p>
        </w:tc>
      </w:tr>
      <w:tr w:rsidR="00E81209" w:rsidRPr="00E81209" w14:paraId="150C6E60" w14:textId="77777777" w:rsidTr="004E1E57">
        <w:trPr>
          <w:cantSplit/>
        </w:trPr>
        <w:tc>
          <w:tcPr>
            <w:tcW w:w="949" w:type="pct"/>
          </w:tcPr>
          <w:p w14:paraId="4E6AE712"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r</w:t>
            </w:r>
          </w:p>
        </w:tc>
        <w:tc>
          <w:tcPr>
            <w:tcW w:w="448" w:type="pct"/>
          </w:tcPr>
          <w:p w14:paraId="762F6E3C"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14A4E5B1"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RUC-committed Generation Resource.</w:t>
            </w:r>
          </w:p>
        </w:tc>
      </w:tr>
      <w:tr w:rsidR="00E81209" w:rsidRPr="00E81209" w14:paraId="70F5EDDF" w14:textId="77777777" w:rsidTr="004E1E57">
        <w:trPr>
          <w:cantSplit/>
        </w:trPr>
        <w:tc>
          <w:tcPr>
            <w:tcW w:w="949" w:type="pct"/>
          </w:tcPr>
          <w:p w14:paraId="18F31FC3"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d</w:t>
            </w:r>
          </w:p>
        </w:tc>
        <w:tc>
          <w:tcPr>
            <w:tcW w:w="448" w:type="pct"/>
          </w:tcPr>
          <w:p w14:paraId="421628DF"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672AD338"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An Operating Day containing the RUC-commitment.</w:t>
            </w:r>
          </w:p>
        </w:tc>
      </w:tr>
      <w:tr w:rsidR="00E81209" w:rsidRPr="00E81209" w14:paraId="4B18BDCE" w14:textId="77777777" w:rsidTr="004E1E57">
        <w:trPr>
          <w:cantSplit/>
        </w:trPr>
        <w:tc>
          <w:tcPr>
            <w:tcW w:w="949" w:type="pct"/>
          </w:tcPr>
          <w:p w14:paraId="25B37EBF"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i</w:t>
            </w:r>
          </w:p>
        </w:tc>
        <w:tc>
          <w:tcPr>
            <w:tcW w:w="448" w:type="pct"/>
          </w:tcPr>
          <w:p w14:paraId="72122D3D"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3E5E84C8" w14:textId="77777777" w:rsidR="00E81209" w:rsidRPr="00E81209" w:rsidRDefault="00E81209" w:rsidP="00E81209">
            <w:pPr>
              <w:spacing w:after="60"/>
              <w:rPr>
                <w:rFonts w:eastAsia="Times New Roman"/>
                <w:i/>
                <w:iCs/>
                <w:sz w:val="20"/>
                <w:szCs w:val="20"/>
              </w:rPr>
            </w:pPr>
            <w:r w:rsidRPr="00E81209">
              <w:rPr>
                <w:rFonts w:eastAsia="Times New Roman"/>
                <w:iCs/>
                <w:sz w:val="20"/>
                <w:szCs w:val="20"/>
              </w:rPr>
              <w:t>A 15-minute Settlement Interval within the hour that includes a RUC-commitment.</w:t>
            </w:r>
          </w:p>
        </w:tc>
      </w:tr>
      <w:tr w:rsidR="00E81209" w:rsidRPr="00E81209" w14:paraId="5DE9DE94" w14:textId="77777777" w:rsidTr="004E1E57">
        <w:trPr>
          <w:cantSplit/>
        </w:trPr>
        <w:tc>
          <w:tcPr>
            <w:tcW w:w="949" w:type="pct"/>
          </w:tcPr>
          <w:p w14:paraId="0F3656D0"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s</w:t>
            </w:r>
          </w:p>
        </w:tc>
        <w:tc>
          <w:tcPr>
            <w:tcW w:w="448" w:type="pct"/>
          </w:tcPr>
          <w:p w14:paraId="32AD2E46"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38D4FC8F"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start that is eligible to have its costs included in the RUC Guarantee.</w:t>
            </w:r>
          </w:p>
        </w:tc>
      </w:tr>
      <w:tr w:rsidR="00E81209" w:rsidRPr="00E81209" w14:paraId="692C819E" w14:textId="77777777" w:rsidTr="004E1E57">
        <w:trPr>
          <w:cantSplit/>
        </w:trPr>
        <w:tc>
          <w:tcPr>
            <w:tcW w:w="949" w:type="pct"/>
          </w:tcPr>
          <w:p w14:paraId="700CAB6E"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t</w:t>
            </w:r>
          </w:p>
        </w:tc>
        <w:tc>
          <w:tcPr>
            <w:tcW w:w="448" w:type="pct"/>
          </w:tcPr>
          <w:p w14:paraId="311988BB"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3B9F4BD2"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transition that is eligible to have its costs included in the RUC Guarantee.</w:t>
            </w:r>
          </w:p>
        </w:tc>
      </w:tr>
      <w:tr w:rsidR="00E81209" w:rsidRPr="00E81209" w14:paraId="5CB2ABFF" w14:textId="77777777" w:rsidTr="004E1E57">
        <w:trPr>
          <w:cantSplit/>
        </w:trPr>
        <w:tc>
          <w:tcPr>
            <w:tcW w:w="949" w:type="pct"/>
          </w:tcPr>
          <w:p w14:paraId="6B756B6E" w14:textId="77777777" w:rsidR="00E81209" w:rsidRPr="00E81209" w:rsidRDefault="00E81209" w:rsidP="00E81209">
            <w:pPr>
              <w:tabs>
                <w:tab w:val="right" w:pos="9360"/>
              </w:tabs>
              <w:spacing w:after="60"/>
              <w:rPr>
                <w:rFonts w:eastAsia="Times New Roman"/>
                <w:i/>
                <w:iCs/>
                <w:sz w:val="20"/>
                <w:szCs w:val="20"/>
              </w:rPr>
            </w:pPr>
            <w:r w:rsidRPr="00E81209">
              <w:rPr>
                <w:rFonts w:eastAsia="Times New Roman"/>
                <w:i/>
                <w:iCs/>
                <w:sz w:val="20"/>
                <w:szCs w:val="20"/>
              </w:rPr>
              <w:t>c</w:t>
            </w:r>
          </w:p>
        </w:tc>
        <w:tc>
          <w:tcPr>
            <w:tcW w:w="448" w:type="pct"/>
          </w:tcPr>
          <w:p w14:paraId="12A73D6B"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34EBFF6C"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contiguous block of RUC–Committed Hours.</w:t>
            </w:r>
          </w:p>
        </w:tc>
      </w:tr>
      <w:tr w:rsidR="00E81209" w:rsidRPr="00E81209" w14:paraId="7EAD97D6" w14:textId="77777777" w:rsidTr="004E1E57">
        <w:trPr>
          <w:cantSplit/>
        </w:trPr>
        <w:tc>
          <w:tcPr>
            <w:tcW w:w="949" w:type="pct"/>
          </w:tcPr>
          <w:p w14:paraId="4D7D46B4" w14:textId="77777777" w:rsidR="00E81209" w:rsidRPr="00E81209" w:rsidRDefault="00E81209" w:rsidP="00E81209">
            <w:pPr>
              <w:spacing w:after="60"/>
              <w:rPr>
                <w:rFonts w:eastAsia="Times New Roman"/>
                <w:i/>
                <w:iCs/>
                <w:sz w:val="20"/>
                <w:szCs w:val="20"/>
              </w:rPr>
            </w:pPr>
            <w:proofErr w:type="spellStart"/>
            <w:r w:rsidRPr="00E81209">
              <w:rPr>
                <w:rFonts w:eastAsia="Times New Roman"/>
                <w:i/>
                <w:iCs/>
                <w:sz w:val="20"/>
                <w:szCs w:val="20"/>
              </w:rPr>
              <w:t>afterCCGR</w:t>
            </w:r>
            <w:proofErr w:type="spellEnd"/>
          </w:p>
        </w:tc>
        <w:tc>
          <w:tcPr>
            <w:tcW w:w="448" w:type="pct"/>
          </w:tcPr>
          <w:p w14:paraId="5A0E44E6"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70761FC4"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The Combined Cycle Generation Resource to which a Combined Cycle Train transitions.</w:t>
            </w:r>
          </w:p>
        </w:tc>
      </w:tr>
      <w:tr w:rsidR="00E81209" w:rsidRPr="00E81209" w14:paraId="77B62905" w14:textId="77777777" w:rsidTr="004E1E57">
        <w:trPr>
          <w:cantSplit/>
        </w:trPr>
        <w:tc>
          <w:tcPr>
            <w:tcW w:w="949" w:type="pct"/>
          </w:tcPr>
          <w:p w14:paraId="64A6F3D6" w14:textId="77777777" w:rsidR="00E81209" w:rsidRPr="00E81209" w:rsidRDefault="00E81209" w:rsidP="00E81209">
            <w:pPr>
              <w:spacing w:after="60"/>
              <w:rPr>
                <w:rFonts w:eastAsia="Times New Roman"/>
                <w:i/>
                <w:iCs/>
                <w:sz w:val="20"/>
                <w:szCs w:val="20"/>
              </w:rPr>
            </w:pPr>
            <w:proofErr w:type="spellStart"/>
            <w:r w:rsidRPr="00E81209">
              <w:rPr>
                <w:rFonts w:eastAsia="Times New Roman"/>
                <w:i/>
                <w:iCs/>
                <w:sz w:val="20"/>
                <w:szCs w:val="20"/>
              </w:rPr>
              <w:t>beforeCCGR</w:t>
            </w:r>
            <w:proofErr w:type="spellEnd"/>
          </w:p>
        </w:tc>
        <w:tc>
          <w:tcPr>
            <w:tcW w:w="448" w:type="pct"/>
          </w:tcPr>
          <w:p w14:paraId="73E545C3"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3DB22EB2"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The Combined Cycle Generation Resource from which a Combined Cycle Train transitions.</w:t>
            </w:r>
          </w:p>
        </w:tc>
      </w:tr>
    </w:tbl>
    <w:p w14:paraId="43FDA10B" w14:textId="77777777" w:rsidR="00D819D7" w:rsidRPr="00D819D7" w:rsidRDefault="00D819D7" w:rsidP="00D819D7">
      <w:pPr>
        <w:keepNext/>
        <w:widowControl w:val="0"/>
        <w:tabs>
          <w:tab w:val="left" w:pos="1260"/>
        </w:tabs>
        <w:spacing w:before="480" w:after="240"/>
        <w:ind w:left="1260" w:hanging="1260"/>
        <w:outlineLvl w:val="3"/>
        <w:rPr>
          <w:rFonts w:eastAsia="Times New Roman"/>
          <w:b/>
          <w:bCs/>
          <w:snapToGrid w:val="0"/>
          <w:szCs w:val="20"/>
        </w:rPr>
      </w:pPr>
      <w:bookmarkStart w:id="650" w:name="_Toc400547188"/>
      <w:bookmarkStart w:id="651" w:name="_Toc405384293"/>
      <w:bookmarkStart w:id="652" w:name="_Toc405543560"/>
      <w:bookmarkStart w:id="653" w:name="_Toc428178069"/>
      <w:bookmarkStart w:id="654" w:name="_Toc440872700"/>
      <w:bookmarkStart w:id="655" w:name="_Toc458766245"/>
      <w:bookmarkStart w:id="656" w:name="_Toc459292650"/>
      <w:bookmarkStart w:id="657" w:name="_Toc60038357"/>
      <w:commentRangeStart w:id="658"/>
      <w:r w:rsidRPr="00D819D7">
        <w:rPr>
          <w:rFonts w:eastAsia="Times New Roman"/>
          <w:b/>
          <w:bCs/>
          <w:snapToGrid w:val="0"/>
          <w:szCs w:val="20"/>
        </w:rPr>
        <w:t>5.7.1.2</w:t>
      </w:r>
      <w:commentRangeEnd w:id="658"/>
      <w:r w:rsidR="00AE2304">
        <w:rPr>
          <w:rStyle w:val="CommentReference"/>
        </w:rPr>
        <w:commentReference w:id="658"/>
      </w:r>
      <w:r w:rsidRPr="00D819D7">
        <w:rPr>
          <w:rFonts w:eastAsia="Times New Roman"/>
          <w:b/>
          <w:bCs/>
          <w:snapToGrid w:val="0"/>
          <w:szCs w:val="20"/>
        </w:rPr>
        <w:tab/>
        <w:t>RUC Minimum-Energy Revenue</w:t>
      </w:r>
      <w:bookmarkEnd w:id="650"/>
      <w:bookmarkEnd w:id="651"/>
      <w:bookmarkEnd w:id="652"/>
      <w:bookmarkEnd w:id="653"/>
      <w:bookmarkEnd w:id="654"/>
      <w:bookmarkEnd w:id="655"/>
      <w:bookmarkEnd w:id="656"/>
      <w:bookmarkEnd w:id="657"/>
    </w:p>
    <w:p w14:paraId="74180825" w14:textId="77777777" w:rsidR="00D819D7" w:rsidRPr="00D819D7" w:rsidRDefault="00D819D7" w:rsidP="00D819D7">
      <w:pPr>
        <w:spacing w:after="240"/>
        <w:ind w:left="720" w:hanging="720"/>
        <w:rPr>
          <w:rFonts w:eastAsia="Times New Roman"/>
          <w:iCs/>
          <w:szCs w:val="20"/>
        </w:rPr>
      </w:pPr>
      <w:r w:rsidRPr="00D819D7">
        <w:rPr>
          <w:rFonts w:eastAsia="Times New Roman"/>
          <w:iCs/>
          <w:szCs w:val="20"/>
        </w:rPr>
        <w:t>(1)</w:t>
      </w:r>
      <w:r w:rsidRPr="00D819D7">
        <w:rPr>
          <w:rFonts w:eastAsia="Times New Roman"/>
          <w:iCs/>
          <w:szCs w:val="20"/>
        </w:rPr>
        <w:tab/>
        <w:t>The energy revenue for a Resource’s generation up to LSL during all RUC-Committed Hours of the Operating Day is RUC Minimum-Energy Revenue.</w:t>
      </w:r>
    </w:p>
    <w:p w14:paraId="58FD7BE2" w14:textId="21F8091B" w:rsidR="00D819D7" w:rsidRPr="00D819D7" w:rsidRDefault="00D819D7" w:rsidP="00D819D7">
      <w:pPr>
        <w:spacing w:after="240"/>
        <w:ind w:left="720" w:hanging="720"/>
        <w:rPr>
          <w:rFonts w:eastAsia="Times New Roman"/>
          <w:szCs w:val="20"/>
        </w:rPr>
      </w:pPr>
      <w:r w:rsidRPr="00D819D7">
        <w:rPr>
          <w:rFonts w:eastAsia="Times New Roman"/>
          <w:szCs w:val="20"/>
        </w:rPr>
        <w:t>(2)</w:t>
      </w:r>
      <w:r w:rsidRPr="00D819D7">
        <w:rPr>
          <w:rFonts w:eastAsia="Times New Roman"/>
          <w:szCs w:val="20"/>
        </w:rPr>
        <w:tab/>
        <w:t>The LSL used to calculate RUC Minimum-Energy Revenue for a Combined Cycle Train is the LSL that corresponds to the Combined Cycle Generation Resource, within the Combined Cycle Train, that is RUC-committed for the hour.  If the interval is a RUCAC-Interval, then the LSL that corresponds to the QSE-committed</w:t>
      </w:r>
      <w:ins w:id="659" w:author="ERCOT" w:date="2024-05-20T15:24:00Z">
        <w:r>
          <w:rPr>
            <w:rFonts w:eastAsia="Times New Roman"/>
            <w:szCs w:val="20"/>
          </w:rPr>
          <w:t xml:space="preserve"> or DRRS</w:t>
        </w:r>
      </w:ins>
      <w:ins w:id="660" w:author="ERCOT" w:date="2024-05-29T07:36:00Z">
        <w:r w:rsidR="004107EB">
          <w:rPr>
            <w:rFonts w:eastAsia="Times New Roman"/>
            <w:szCs w:val="20"/>
          </w:rPr>
          <w:t>-</w:t>
        </w:r>
      </w:ins>
      <w:ins w:id="661" w:author="ERCOT" w:date="2024-05-20T15:24:00Z">
        <w:r>
          <w:rPr>
            <w:rFonts w:eastAsia="Times New Roman"/>
            <w:szCs w:val="20"/>
          </w:rPr>
          <w:t xml:space="preserve">deployed </w:t>
        </w:r>
      </w:ins>
      <w:r w:rsidRPr="00D819D7">
        <w:rPr>
          <w:rFonts w:eastAsia="Times New Roman"/>
          <w:szCs w:val="20"/>
        </w:rPr>
        <w:t xml:space="preserve"> Combined Cycle Generation Resource is also used to calculate RUC Minimum-Energy Revenue for a Combined Cycle Train.</w:t>
      </w:r>
    </w:p>
    <w:p w14:paraId="0F868477" w14:textId="77777777" w:rsidR="00D819D7" w:rsidRPr="00D819D7" w:rsidRDefault="00D819D7" w:rsidP="00D819D7">
      <w:pPr>
        <w:spacing w:after="240"/>
        <w:ind w:left="720" w:hanging="720"/>
        <w:rPr>
          <w:rFonts w:eastAsia="Times New Roman"/>
          <w:szCs w:val="20"/>
        </w:rPr>
      </w:pPr>
      <w:r w:rsidRPr="00D819D7">
        <w:rPr>
          <w:rFonts w:eastAsia="Times New Roman"/>
          <w:szCs w:val="20"/>
        </w:rPr>
        <w:t>(3)</w:t>
      </w:r>
      <w:r w:rsidRPr="00D819D7">
        <w:rPr>
          <w:rFonts w:eastAsia="Times New Roman"/>
          <w:szCs w:val="20"/>
        </w:rPr>
        <w:tab/>
        <w:t>For each RUC-committed Resource, RUC Minimum-Energy Revenue is calculated as follows</w:t>
      </w:r>
      <w:r w:rsidRPr="00D819D7">
        <w:rPr>
          <w:rFonts w:eastAsia="Times New Roman"/>
          <w:iCs/>
          <w:szCs w:val="20"/>
        </w:rPr>
        <w:t>:</w:t>
      </w:r>
    </w:p>
    <w:p w14:paraId="36948A45" w14:textId="3BD9E6DE" w:rsidR="00D819D7" w:rsidRPr="00D819D7" w:rsidRDefault="00D819D7" w:rsidP="79C6FA9D">
      <w:pPr>
        <w:tabs>
          <w:tab w:val="left" w:pos="2340"/>
          <w:tab w:val="left" w:pos="2880"/>
        </w:tabs>
        <w:spacing w:after="240"/>
        <w:ind w:left="3067" w:hanging="2347"/>
        <w:rPr>
          <w:rFonts w:eastAsia="Times New Roman"/>
          <w:b/>
          <w:bCs/>
        </w:rPr>
      </w:pPr>
      <w:proofErr w:type="spellStart"/>
      <w:r w:rsidRPr="79C6FA9D">
        <w:rPr>
          <w:rFonts w:eastAsia="Times New Roman"/>
          <w:b/>
          <w:bCs/>
        </w:rPr>
        <w:lastRenderedPageBreak/>
        <w:t>RUCMEREV</w:t>
      </w:r>
      <w:r w:rsidRPr="141EBFE9">
        <w:rPr>
          <w:rFonts w:eastAsia="Times New Roman"/>
          <w:b/>
          <w:bCs/>
          <w:i/>
          <w:iCs/>
          <w:vertAlign w:val="subscript"/>
        </w:rPr>
        <w:t>q,r,d</w:t>
      </w:r>
      <w:proofErr w:type="spellEnd"/>
      <w:r w:rsidRPr="00D819D7">
        <w:rPr>
          <w:rFonts w:eastAsia="Times New Roman"/>
          <w:b/>
          <w:lang w:val="x-none" w:eastAsia="x-none"/>
        </w:rPr>
        <w:tab/>
      </w:r>
      <w:r w:rsidRPr="79C6FA9D">
        <w:rPr>
          <w:rFonts w:eastAsia="Times New Roman"/>
          <w:b/>
          <w:bCs/>
        </w:rPr>
        <w:t>=</w:t>
      </w:r>
      <w:r w:rsidRPr="00D819D7">
        <w:rPr>
          <w:rFonts w:eastAsia="Times New Roman"/>
          <w:b/>
          <w:lang w:val="x-none" w:eastAsia="x-none"/>
        </w:rPr>
        <w:tab/>
      </w:r>
      <w:r w:rsidRPr="00D819D7">
        <w:rPr>
          <w:rFonts w:eastAsia="Times New Roman"/>
          <w:b/>
          <w:position w:val="-20"/>
          <w:lang w:val="x-none" w:eastAsia="x-none"/>
        </w:rPr>
        <w:object w:dxaOrig="220" w:dyaOrig="440" w14:anchorId="31B33B7B">
          <v:shape id="_x0000_i1035" type="#_x0000_t75" style="width:9pt;height:23.4pt" o:ole="">
            <v:imagedata r:id="rId39" o:title=""/>
          </v:shape>
          <o:OLEObject Type="Embed" ProgID="Equation.3" ShapeID="_x0000_i1035" DrawAspect="Content" ObjectID="_1827312144" r:id="rId40"/>
        </w:object>
      </w:r>
      <w:r w:rsidRPr="79C6FA9D">
        <w:rPr>
          <w:rFonts w:eastAsia="Times New Roman"/>
          <w:b/>
          <w:bCs/>
        </w:rPr>
        <w:t xml:space="preserve">(RUCMEREV96 </w:t>
      </w:r>
      <w:r w:rsidRPr="141EBFE9">
        <w:rPr>
          <w:rFonts w:eastAsia="Times New Roman"/>
          <w:b/>
          <w:bCs/>
          <w:i/>
          <w:iCs/>
          <w:vertAlign w:val="subscript"/>
        </w:rPr>
        <w:t>q, r, i</w:t>
      </w:r>
      <w:r w:rsidRPr="79C6FA9D">
        <w:rPr>
          <w:rFonts w:eastAsia="Times New Roman"/>
          <w:b/>
          <w:bCs/>
        </w:rPr>
        <w:t>)</w:t>
      </w:r>
    </w:p>
    <w:p w14:paraId="7B894604" w14:textId="77777777" w:rsidR="00D819D7" w:rsidRPr="00D819D7" w:rsidRDefault="00D819D7" w:rsidP="00D819D7">
      <w:pPr>
        <w:spacing w:after="240"/>
        <w:ind w:left="1440" w:hanging="720"/>
        <w:rPr>
          <w:rFonts w:eastAsia="Times New Roman"/>
          <w:szCs w:val="20"/>
        </w:rPr>
      </w:pPr>
      <w:proofErr w:type="gramStart"/>
      <w:r w:rsidRPr="00D819D7">
        <w:rPr>
          <w:rFonts w:eastAsia="Times New Roman"/>
          <w:szCs w:val="20"/>
        </w:rPr>
        <w:t>Where</w:t>
      </w:r>
      <w:proofErr w:type="gramEnd"/>
      <w:r w:rsidRPr="00D819D7">
        <w:rPr>
          <w:rFonts w:eastAsia="Times New Roman"/>
          <w:szCs w:val="20"/>
        </w:rPr>
        <w:t>,</w:t>
      </w:r>
    </w:p>
    <w:p w14:paraId="5C4FF632" w14:textId="77777777" w:rsidR="00D819D7" w:rsidRPr="00D819D7" w:rsidRDefault="00D819D7" w:rsidP="00D819D7">
      <w:pPr>
        <w:spacing w:after="240"/>
        <w:ind w:left="720"/>
        <w:rPr>
          <w:rFonts w:eastAsia="Times New Roman"/>
          <w:szCs w:val="20"/>
        </w:rPr>
      </w:pPr>
      <w:r w:rsidRPr="00D819D7">
        <w:rPr>
          <w:rFonts w:eastAsia="Times New Roman"/>
          <w:szCs w:val="20"/>
        </w:rPr>
        <w:t xml:space="preserve">If the interval </w:t>
      </w:r>
      <w:r w:rsidRPr="00D819D7">
        <w:rPr>
          <w:rFonts w:eastAsia="Times New Roman"/>
          <w:i/>
          <w:szCs w:val="20"/>
        </w:rPr>
        <w:t>i</w:t>
      </w:r>
      <w:r w:rsidRPr="00D819D7">
        <w:rPr>
          <w:rFonts w:eastAsia="Times New Roman"/>
          <w:szCs w:val="20"/>
        </w:rPr>
        <w:t xml:space="preserve"> is a RUC-Committed Interval that is not a RUCAC-Interval, then:</w:t>
      </w:r>
    </w:p>
    <w:p w14:paraId="02A4C7FD" w14:textId="77777777" w:rsidR="00D819D7" w:rsidRPr="00D819D7" w:rsidRDefault="00D819D7" w:rsidP="00D819D7">
      <w:pPr>
        <w:tabs>
          <w:tab w:val="left" w:pos="1440"/>
        </w:tabs>
        <w:spacing w:after="240"/>
        <w:ind w:left="3060" w:hanging="2340"/>
        <w:rPr>
          <w:rFonts w:eastAsia="Times New Roman"/>
          <w:szCs w:val="20"/>
        </w:rPr>
      </w:pPr>
      <w:r w:rsidRPr="00D819D7">
        <w:rPr>
          <w:rFonts w:eastAsia="Times New Roman"/>
          <w:szCs w:val="20"/>
        </w:rPr>
        <w:t xml:space="preserve">RUCMEREV96 </w:t>
      </w:r>
      <w:r w:rsidRPr="00D819D7">
        <w:rPr>
          <w:rFonts w:eastAsia="Times New Roman"/>
          <w:i/>
          <w:iCs/>
          <w:szCs w:val="20"/>
          <w:vertAlign w:val="subscript"/>
          <w:lang w:val="it-IT"/>
        </w:rPr>
        <w:t xml:space="preserve">q, r, i  </w:t>
      </w:r>
      <w:r w:rsidRPr="00D819D7">
        <w:rPr>
          <w:rFonts w:eastAsia="Times New Roman"/>
          <w:iCs/>
          <w:szCs w:val="20"/>
          <w:lang w:val="it-IT"/>
        </w:rPr>
        <w:t xml:space="preserve">= RTSPP </w:t>
      </w:r>
      <w:r w:rsidRPr="00D819D7">
        <w:rPr>
          <w:rFonts w:eastAsia="Times New Roman"/>
          <w:i/>
          <w:iCs/>
          <w:szCs w:val="20"/>
          <w:vertAlign w:val="subscript"/>
          <w:lang w:val="it-IT"/>
        </w:rPr>
        <w:t>p, i</w:t>
      </w:r>
      <w:r w:rsidRPr="00D819D7">
        <w:rPr>
          <w:rFonts w:eastAsia="Times New Roman"/>
          <w:iCs/>
          <w:szCs w:val="20"/>
          <w:lang w:val="it-IT"/>
        </w:rPr>
        <w:t xml:space="preserve"> * Min (RTMG </w:t>
      </w:r>
      <w:r w:rsidRPr="00D819D7">
        <w:rPr>
          <w:rFonts w:eastAsia="Times New Roman"/>
          <w:i/>
          <w:iCs/>
          <w:szCs w:val="20"/>
          <w:vertAlign w:val="subscript"/>
          <w:lang w:val="it-IT"/>
        </w:rPr>
        <w:t>q, r, i</w:t>
      </w:r>
      <w:r w:rsidRPr="00D819D7">
        <w:rPr>
          <w:rFonts w:eastAsia="Times New Roman"/>
          <w:iCs/>
          <w:szCs w:val="20"/>
          <w:lang w:val="it-IT"/>
        </w:rPr>
        <w:t xml:space="preserve">, (LSL </w:t>
      </w:r>
      <w:r w:rsidRPr="00D819D7">
        <w:rPr>
          <w:rFonts w:eastAsia="Times New Roman"/>
          <w:i/>
          <w:iCs/>
          <w:szCs w:val="20"/>
          <w:vertAlign w:val="subscript"/>
          <w:lang w:val="it-IT"/>
        </w:rPr>
        <w:t>q, r, i</w:t>
      </w:r>
      <w:r w:rsidRPr="00D819D7">
        <w:rPr>
          <w:rFonts w:eastAsia="Times New Roman"/>
          <w:iCs/>
          <w:szCs w:val="20"/>
          <w:lang w:val="it-IT"/>
        </w:rPr>
        <w:t xml:space="preserve"> * (¼)))</w:t>
      </w:r>
    </w:p>
    <w:p w14:paraId="0698F700" w14:textId="5E961780" w:rsidR="00D819D7" w:rsidRPr="00D819D7" w:rsidRDefault="00D819D7" w:rsidP="00D819D7">
      <w:pPr>
        <w:spacing w:after="240"/>
        <w:ind w:left="720"/>
        <w:rPr>
          <w:rFonts w:eastAsia="Times New Roman"/>
        </w:rPr>
      </w:pPr>
      <w:r w:rsidRPr="4CD90589">
        <w:rPr>
          <w:rFonts w:eastAsia="Times New Roman"/>
        </w:rPr>
        <w:t xml:space="preserve">If the interval </w:t>
      </w:r>
      <w:r w:rsidRPr="4CD90589">
        <w:rPr>
          <w:rFonts w:eastAsia="Times New Roman"/>
          <w:i/>
        </w:rPr>
        <w:t>i</w:t>
      </w:r>
      <w:r w:rsidRPr="4CD90589">
        <w:rPr>
          <w:rFonts w:eastAsia="Times New Roman"/>
        </w:rPr>
        <w:t xml:space="preserve"> is a RUCAC of a previously QSE-Committed</w:t>
      </w:r>
      <w:ins w:id="662" w:author="ERCOT" w:date="2024-05-20T15:24:00Z">
        <w:r w:rsidRPr="4CD90589">
          <w:rPr>
            <w:rFonts w:eastAsia="Times New Roman"/>
          </w:rPr>
          <w:t xml:space="preserve"> or DRRS</w:t>
        </w:r>
      </w:ins>
      <w:ins w:id="663" w:author="ERCOT" w:date="2024-05-29T07:37:00Z">
        <w:r w:rsidR="004107EB" w:rsidRPr="4CD90589">
          <w:rPr>
            <w:rFonts w:eastAsia="Times New Roman"/>
          </w:rPr>
          <w:t>-</w:t>
        </w:r>
      </w:ins>
      <w:ins w:id="664" w:author="ERCOT" w:date="2024-05-20T15:24:00Z">
        <w:r w:rsidRPr="4CD90589">
          <w:rPr>
            <w:rFonts w:eastAsia="Times New Roman"/>
          </w:rPr>
          <w:t>deployed</w:t>
        </w:r>
      </w:ins>
      <w:r w:rsidRPr="4CD90589">
        <w:rPr>
          <w:rFonts w:eastAsia="Times New Roman"/>
        </w:rPr>
        <w:t xml:space="preserve"> </w:t>
      </w:r>
      <w:del w:id="665" w:author="ERCOT" w:date="2025-10-24T20:52:00Z">
        <w:r w:rsidRPr="4CD90589" w:rsidDel="00D819D7">
          <w:rPr>
            <w:rFonts w:eastAsia="Times New Roman"/>
          </w:rPr>
          <w:delText>I</w:delText>
        </w:r>
      </w:del>
      <w:ins w:id="666" w:author="ERCOT" w:date="2025-10-24T20:52:00Z">
        <w:r w:rsidR="0310F46E" w:rsidRPr="4CD90589">
          <w:rPr>
            <w:rFonts w:eastAsia="Times New Roman"/>
          </w:rPr>
          <w:t>i</w:t>
        </w:r>
      </w:ins>
      <w:r w:rsidRPr="4CD90589">
        <w:rPr>
          <w:rFonts w:eastAsia="Times New Roman"/>
        </w:rPr>
        <w:t>nterval, then:</w:t>
      </w:r>
    </w:p>
    <w:p w14:paraId="3548766C" w14:textId="77777777" w:rsidR="00D819D7" w:rsidRPr="00D819D7" w:rsidRDefault="00D819D7" w:rsidP="00D819D7">
      <w:pPr>
        <w:tabs>
          <w:tab w:val="left" w:pos="1530"/>
        </w:tabs>
        <w:spacing w:after="240"/>
        <w:ind w:left="3060" w:hanging="2340"/>
        <w:rPr>
          <w:rFonts w:eastAsia="Times New Roman"/>
          <w:szCs w:val="20"/>
        </w:rPr>
      </w:pPr>
      <w:r w:rsidRPr="00D819D7">
        <w:rPr>
          <w:rFonts w:eastAsia="Times New Roman"/>
          <w:szCs w:val="20"/>
        </w:rPr>
        <w:t xml:space="preserve">RUCMEREV96 </w:t>
      </w:r>
      <w:r w:rsidRPr="00D819D7">
        <w:rPr>
          <w:rFonts w:eastAsia="Times New Roman"/>
          <w:i/>
          <w:iCs/>
          <w:szCs w:val="20"/>
          <w:vertAlign w:val="subscript"/>
          <w:lang w:val="it-IT"/>
        </w:rPr>
        <w:t xml:space="preserve">q, r, i  </w:t>
      </w:r>
      <w:r w:rsidRPr="00D819D7">
        <w:rPr>
          <w:rFonts w:eastAsia="Times New Roman"/>
          <w:iCs/>
          <w:szCs w:val="20"/>
          <w:lang w:val="it-IT"/>
        </w:rPr>
        <w:t xml:space="preserve">=  RTSPP </w:t>
      </w:r>
      <w:r w:rsidRPr="00D819D7">
        <w:rPr>
          <w:rFonts w:eastAsia="Times New Roman"/>
          <w:i/>
          <w:iCs/>
          <w:szCs w:val="20"/>
          <w:vertAlign w:val="subscript"/>
          <w:lang w:val="it-IT"/>
        </w:rPr>
        <w:t>p, i</w:t>
      </w:r>
      <w:r w:rsidRPr="00D819D7">
        <w:rPr>
          <w:rFonts w:eastAsia="Times New Roman"/>
          <w:iCs/>
          <w:szCs w:val="20"/>
          <w:lang w:val="it-IT"/>
        </w:rPr>
        <w:t xml:space="preserve"> * Max [0, Min (RTMG </w:t>
      </w:r>
      <w:r w:rsidRPr="00D819D7">
        <w:rPr>
          <w:rFonts w:eastAsia="Times New Roman"/>
          <w:i/>
          <w:iCs/>
          <w:szCs w:val="20"/>
          <w:vertAlign w:val="subscript"/>
          <w:lang w:val="it-IT"/>
        </w:rPr>
        <w:t>q, r, i</w:t>
      </w:r>
      <w:r w:rsidRPr="00D819D7">
        <w:rPr>
          <w:rFonts w:eastAsia="Times New Roman"/>
          <w:iCs/>
          <w:szCs w:val="20"/>
          <w:lang w:val="it-IT"/>
        </w:rPr>
        <w:t xml:space="preserve">, (LSL </w:t>
      </w:r>
      <w:r w:rsidRPr="00D819D7">
        <w:rPr>
          <w:rFonts w:eastAsia="Times New Roman"/>
          <w:i/>
          <w:iCs/>
          <w:szCs w:val="20"/>
          <w:vertAlign w:val="subscript"/>
          <w:lang w:val="it-IT"/>
        </w:rPr>
        <w:t xml:space="preserve">q, </w:t>
      </w:r>
      <w:proofErr w:type="spellStart"/>
      <w:r w:rsidRPr="00D819D7">
        <w:rPr>
          <w:rFonts w:eastAsia="Times New Roman"/>
          <w:i/>
          <w:iCs/>
          <w:szCs w:val="20"/>
          <w:vertAlign w:val="subscript"/>
        </w:rPr>
        <w:t>afterCCGR</w:t>
      </w:r>
      <w:proofErr w:type="spellEnd"/>
      <w:r w:rsidRPr="00D819D7">
        <w:rPr>
          <w:rFonts w:eastAsia="Times New Roman"/>
          <w:i/>
          <w:iCs/>
          <w:szCs w:val="20"/>
          <w:vertAlign w:val="subscript"/>
          <w:lang w:val="it-IT"/>
        </w:rPr>
        <w:t>, i</w:t>
      </w:r>
      <w:r w:rsidRPr="00D819D7">
        <w:rPr>
          <w:rFonts w:eastAsia="Times New Roman"/>
          <w:iCs/>
          <w:szCs w:val="20"/>
          <w:lang w:val="it-IT"/>
        </w:rPr>
        <w:t xml:space="preserve"> * (¼))) -  LSL </w:t>
      </w:r>
      <w:r w:rsidRPr="00D819D7">
        <w:rPr>
          <w:rFonts w:eastAsia="Times New Roman"/>
          <w:i/>
          <w:iCs/>
          <w:szCs w:val="20"/>
          <w:vertAlign w:val="subscript"/>
          <w:lang w:val="it-IT"/>
        </w:rPr>
        <w:t xml:space="preserve">q, </w:t>
      </w:r>
      <w:proofErr w:type="spellStart"/>
      <w:r w:rsidRPr="00D819D7">
        <w:rPr>
          <w:rFonts w:eastAsia="Times New Roman"/>
          <w:i/>
          <w:iCs/>
          <w:szCs w:val="20"/>
          <w:vertAlign w:val="subscript"/>
        </w:rPr>
        <w:t>beforeCCGR</w:t>
      </w:r>
      <w:proofErr w:type="spellEnd"/>
      <w:r w:rsidRPr="00D819D7">
        <w:rPr>
          <w:rFonts w:eastAsia="Times New Roman"/>
          <w:i/>
          <w:iCs/>
          <w:szCs w:val="20"/>
          <w:vertAlign w:val="subscript"/>
          <w:lang w:val="it-IT"/>
        </w:rPr>
        <w:t>, i</w:t>
      </w:r>
      <w:r w:rsidRPr="00D819D7">
        <w:rPr>
          <w:rFonts w:eastAsia="Times New Roman"/>
          <w:iCs/>
          <w:szCs w:val="20"/>
          <w:lang w:val="it-IT"/>
        </w:rPr>
        <w:t xml:space="preserve"> * (¼)]</w:t>
      </w:r>
    </w:p>
    <w:p w14:paraId="37F3D947" w14:textId="77777777" w:rsidR="00D819D7" w:rsidRPr="00D819D7" w:rsidRDefault="00D819D7" w:rsidP="00D819D7">
      <w:pPr>
        <w:rPr>
          <w:rFonts w:eastAsia="Times New Roman"/>
          <w:bCs/>
          <w:iCs/>
          <w:szCs w:val="20"/>
        </w:rPr>
      </w:pPr>
      <w:r w:rsidRPr="00D819D7">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D819D7" w:rsidRPr="00D819D7" w14:paraId="076A725E" w14:textId="77777777" w:rsidTr="004E1E57">
        <w:trPr>
          <w:cantSplit/>
          <w:tblHeader/>
        </w:trPr>
        <w:tc>
          <w:tcPr>
            <w:tcW w:w="911" w:type="pct"/>
          </w:tcPr>
          <w:p w14:paraId="20E35166" w14:textId="77777777" w:rsidR="00D819D7" w:rsidRPr="00D819D7" w:rsidRDefault="00D819D7" w:rsidP="00D819D7">
            <w:pPr>
              <w:spacing w:after="120"/>
              <w:rPr>
                <w:rFonts w:eastAsia="Times New Roman"/>
                <w:b/>
                <w:iCs/>
                <w:sz w:val="20"/>
                <w:szCs w:val="20"/>
              </w:rPr>
            </w:pPr>
            <w:r w:rsidRPr="00D819D7">
              <w:rPr>
                <w:rFonts w:eastAsia="Times New Roman"/>
                <w:b/>
                <w:iCs/>
                <w:sz w:val="20"/>
                <w:szCs w:val="20"/>
              </w:rPr>
              <w:t>Variable</w:t>
            </w:r>
          </w:p>
        </w:tc>
        <w:tc>
          <w:tcPr>
            <w:tcW w:w="463" w:type="pct"/>
          </w:tcPr>
          <w:p w14:paraId="4BB674B2" w14:textId="77777777" w:rsidR="00D819D7" w:rsidRPr="00D819D7" w:rsidRDefault="00D819D7" w:rsidP="00D819D7">
            <w:pPr>
              <w:spacing w:after="120"/>
              <w:jc w:val="center"/>
              <w:rPr>
                <w:rFonts w:eastAsia="Times New Roman"/>
                <w:b/>
                <w:iCs/>
                <w:sz w:val="20"/>
                <w:szCs w:val="20"/>
              </w:rPr>
            </w:pPr>
            <w:r w:rsidRPr="00D819D7">
              <w:rPr>
                <w:rFonts w:eastAsia="Times New Roman"/>
                <w:b/>
                <w:iCs/>
                <w:sz w:val="20"/>
                <w:szCs w:val="20"/>
              </w:rPr>
              <w:t>Unit</w:t>
            </w:r>
          </w:p>
        </w:tc>
        <w:tc>
          <w:tcPr>
            <w:tcW w:w="3626" w:type="pct"/>
          </w:tcPr>
          <w:p w14:paraId="31A7A4CF" w14:textId="77777777" w:rsidR="00D819D7" w:rsidRPr="00D819D7" w:rsidRDefault="00D819D7" w:rsidP="00D819D7">
            <w:pPr>
              <w:spacing w:after="120"/>
              <w:rPr>
                <w:rFonts w:eastAsia="Times New Roman"/>
                <w:b/>
                <w:iCs/>
                <w:sz w:val="20"/>
                <w:szCs w:val="20"/>
              </w:rPr>
            </w:pPr>
            <w:r w:rsidRPr="00D819D7">
              <w:rPr>
                <w:rFonts w:eastAsia="Times New Roman"/>
                <w:b/>
                <w:iCs/>
                <w:sz w:val="20"/>
                <w:szCs w:val="20"/>
              </w:rPr>
              <w:t>Definition</w:t>
            </w:r>
          </w:p>
        </w:tc>
      </w:tr>
      <w:tr w:rsidR="00D819D7" w:rsidRPr="00D819D7" w14:paraId="1D1DAD8B" w14:textId="77777777" w:rsidTr="004E1E57">
        <w:trPr>
          <w:cantSplit/>
        </w:trPr>
        <w:tc>
          <w:tcPr>
            <w:tcW w:w="911" w:type="pct"/>
          </w:tcPr>
          <w:p w14:paraId="19B23979"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 xml:space="preserve">RUCMEREV </w:t>
            </w:r>
            <w:r w:rsidRPr="00D819D7">
              <w:rPr>
                <w:rFonts w:eastAsia="Times New Roman"/>
                <w:i/>
                <w:iCs/>
                <w:sz w:val="20"/>
                <w:szCs w:val="20"/>
                <w:vertAlign w:val="subscript"/>
              </w:rPr>
              <w:t>q, r, d</w:t>
            </w:r>
          </w:p>
        </w:tc>
        <w:tc>
          <w:tcPr>
            <w:tcW w:w="463" w:type="pct"/>
          </w:tcPr>
          <w:p w14:paraId="655388B5"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w:t>
            </w:r>
          </w:p>
        </w:tc>
        <w:tc>
          <w:tcPr>
            <w:tcW w:w="3626" w:type="pct"/>
          </w:tcPr>
          <w:p w14:paraId="50B078F8"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RUC Minimum-Energy Revenue</w:t>
            </w:r>
            <w:r w:rsidRPr="00D819D7">
              <w:rPr>
                <w:rFonts w:eastAsia="Times New Roman"/>
                <w:iCs/>
                <w:sz w:val="20"/>
                <w:szCs w:val="20"/>
              </w:rPr>
              <w:t xml:space="preserve">—The sum of the energy revenues for generation of Resource </w:t>
            </w:r>
            <w:r w:rsidRPr="00D819D7">
              <w:rPr>
                <w:rFonts w:eastAsia="Times New Roman"/>
                <w:i/>
                <w:iCs/>
                <w:sz w:val="20"/>
                <w:szCs w:val="20"/>
              </w:rPr>
              <w:t>r</w:t>
            </w:r>
            <w:r w:rsidRPr="00D819D7">
              <w:rPr>
                <w:rFonts w:eastAsia="Times New Roman"/>
                <w:iCs/>
                <w:sz w:val="20"/>
                <w:szCs w:val="20"/>
              </w:rPr>
              <w:t xml:space="preserve"> represented by QSE </w:t>
            </w:r>
            <w:r w:rsidRPr="00D819D7">
              <w:rPr>
                <w:rFonts w:eastAsia="Times New Roman"/>
                <w:i/>
                <w:iCs/>
                <w:sz w:val="20"/>
                <w:szCs w:val="20"/>
              </w:rPr>
              <w:t>q</w:t>
            </w:r>
            <w:r w:rsidRPr="00D819D7">
              <w:rPr>
                <w:rFonts w:eastAsia="Times New Roman"/>
                <w:iCs/>
                <w:sz w:val="20"/>
                <w:szCs w:val="20"/>
              </w:rPr>
              <w:t xml:space="preserve"> up to LSL during all RUC-Committed Hours, for the Operating Day </w:t>
            </w:r>
            <w:r w:rsidRPr="00D819D7">
              <w:rPr>
                <w:rFonts w:eastAsia="Times New Roman"/>
                <w:i/>
                <w:iCs/>
                <w:sz w:val="20"/>
                <w:szCs w:val="20"/>
              </w:rPr>
              <w:t>d</w:t>
            </w:r>
            <w:r w:rsidRPr="00D819D7">
              <w:rPr>
                <w:rFonts w:eastAsia="Times New Roman"/>
                <w:iCs/>
                <w:sz w:val="20"/>
                <w:szCs w:val="20"/>
              </w:rPr>
              <w:t>.  When one or more Combined Cycle Generation Resources are committed by RUC, RUC Minimum-Energy Revenue is calculated for the Combined Cycle Train for all RUC-committed Combined Cycle Generation Resources.</w:t>
            </w:r>
          </w:p>
        </w:tc>
      </w:tr>
      <w:tr w:rsidR="00D819D7" w:rsidRPr="00D819D7" w14:paraId="42437988" w14:textId="77777777" w:rsidTr="004E1E57">
        <w:trPr>
          <w:cantSplit/>
        </w:trPr>
        <w:tc>
          <w:tcPr>
            <w:tcW w:w="911" w:type="pct"/>
          </w:tcPr>
          <w:p w14:paraId="1697731B"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 xml:space="preserve">RUCMEREV96 </w:t>
            </w:r>
            <w:r w:rsidRPr="00D819D7">
              <w:rPr>
                <w:rFonts w:eastAsia="Times New Roman"/>
                <w:i/>
                <w:iCs/>
                <w:sz w:val="20"/>
                <w:szCs w:val="20"/>
                <w:vertAlign w:val="subscript"/>
              </w:rPr>
              <w:t>q, r, i</w:t>
            </w:r>
          </w:p>
        </w:tc>
        <w:tc>
          <w:tcPr>
            <w:tcW w:w="463" w:type="pct"/>
          </w:tcPr>
          <w:p w14:paraId="4B27A2D5"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w:t>
            </w:r>
          </w:p>
        </w:tc>
        <w:tc>
          <w:tcPr>
            <w:tcW w:w="3626" w:type="pct"/>
          </w:tcPr>
          <w:p w14:paraId="4A9E9EEB" w14:textId="07405637" w:rsidR="00D819D7" w:rsidRPr="00D819D7" w:rsidRDefault="00D819D7" w:rsidP="00D819D7">
            <w:pPr>
              <w:spacing w:after="60"/>
              <w:rPr>
                <w:rFonts w:eastAsia="Times New Roman"/>
                <w:i/>
                <w:iCs/>
                <w:sz w:val="20"/>
                <w:szCs w:val="20"/>
              </w:rPr>
            </w:pPr>
            <w:r w:rsidRPr="00D819D7">
              <w:rPr>
                <w:rFonts w:eastAsia="Times New Roman"/>
                <w:i/>
                <w:iCs/>
                <w:sz w:val="20"/>
                <w:szCs w:val="20"/>
              </w:rPr>
              <w:t>RUC Minimum-Energy Revenue by interval</w:t>
            </w:r>
            <w:r w:rsidRPr="00D819D7">
              <w:rPr>
                <w:rFonts w:eastAsia="Times New Roman"/>
                <w:iCs/>
                <w:sz w:val="20"/>
                <w:szCs w:val="20"/>
              </w:rPr>
              <w:t xml:space="preserve">—The energy revenues for generation of Resource </w:t>
            </w:r>
            <w:r w:rsidRPr="00D819D7">
              <w:rPr>
                <w:rFonts w:eastAsia="Times New Roman"/>
                <w:i/>
                <w:iCs/>
                <w:sz w:val="20"/>
                <w:szCs w:val="20"/>
              </w:rPr>
              <w:t>r</w:t>
            </w:r>
            <w:r w:rsidRPr="00D819D7">
              <w:rPr>
                <w:rFonts w:eastAsia="Times New Roman"/>
                <w:iCs/>
                <w:sz w:val="20"/>
                <w:szCs w:val="20"/>
              </w:rPr>
              <w:t xml:space="preserve"> represented by QSE </w:t>
            </w:r>
            <w:r w:rsidRPr="00D819D7">
              <w:rPr>
                <w:rFonts w:eastAsia="Times New Roman"/>
                <w:i/>
                <w:iCs/>
                <w:sz w:val="20"/>
                <w:szCs w:val="20"/>
              </w:rPr>
              <w:t>q</w:t>
            </w:r>
            <w:r w:rsidRPr="00D819D7">
              <w:rPr>
                <w:rFonts w:eastAsia="Times New Roman"/>
                <w:iCs/>
                <w:sz w:val="20"/>
                <w:szCs w:val="20"/>
              </w:rPr>
              <w:t xml:space="preserve"> up to LSL during all RUC-Committed Hours, for the Settlement Interval </w:t>
            </w:r>
            <w:r w:rsidRPr="00D819D7">
              <w:rPr>
                <w:rFonts w:eastAsia="Times New Roman"/>
                <w:i/>
                <w:iCs/>
                <w:sz w:val="20"/>
                <w:szCs w:val="20"/>
              </w:rPr>
              <w:t>i</w:t>
            </w:r>
            <w:r w:rsidRPr="00D819D7">
              <w:rPr>
                <w:rFonts w:eastAsia="Times New Roman"/>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667" w:author="ERCOT" w:date="2024-05-20T15:25:00Z">
              <w:r w:rsidR="00007B8E">
                <w:rPr>
                  <w:rFonts w:eastAsia="Times New Roman"/>
                  <w:iCs/>
                  <w:sz w:val="20"/>
                  <w:szCs w:val="20"/>
                </w:rPr>
                <w:t>or DRRS</w:t>
              </w:r>
            </w:ins>
            <w:ins w:id="668" w:author="ERCOT" w:date="2024-05-29T07:37:00Z">
              <w:r w:rsidR="004107EB">
                <w:rPr>
                  <w:rFonts w:eastAsia="Times New Roman"/>
                  <w:iCs/>
                  <w:sz w:val="20"/>
                  <w:szCs w:val="20"/>
                </w:rPr>
                <w:t>-</w:t>
              </w:r>
            </w:ins>
            <w:ins w:id="669" w:author="ERCOT" w:date="2024-05-20T15:25:00Z">
              <w:r w:rsidR="00007B8E">
                <w:rPr>
                  <w:rFonts w:eastAsia="Times New Roman"/>
                  <w:iCs/>
                  <w:sz w:val="20"/>
                  <w:szCs w:val="20"/>
                </w:rPr>
                <w:t xml:space="preserve">deployed </w:t>
              </w:r>
            </w:ins>
            <w:r w:rsidRPr="00D819D7">
              <w:rPr>
                <w:rFonts w:eastAsia="Times New Roman"/>
                <w:iCs/>
                <w:sz w:val="20"/>
                <w:szCs w:val="20"/>
              </w:rPr>
              <w:t>configuration.</w:t>
            </w:r>
          </w:p>
        </w:tc>
      </w:tr>
      <w:tr w:rsidR="00D819D7" w:rsidRPr="00D819D7" w14:paraId="3D997039" w14:textId="77777777" w:rsidTr="004E1E57">
        <w:trPr>
          <w:cantSplit/>
        </w:trPr>
        <w:tc>
          <w:tcPr>
            <w:tcW w:w="911" w:type="pct"/>
          </w:tcPr>
          <w:p w14:paraId="319A4048"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 xml:space="preserve">RTSPP </w:t>
            </w:r>
            <w:r w:rsidRPr="00D819D7">
              <w:rPr>
                <w:rFonts w:eastAsia="Times New Roman"/>
                <w:i/>
                <w:iCs/>
                <w:sz w:val="20"/>
                <w:szCs w:val="20"/>
                <w:vertAlign w:val="subscript"/>
              </w:rPr>
              <w:t>p, i</w:t>
            </w:r>
          </w:p>
        </w:tc>
        <w:tc>
          <w:tcPr>
            <w:tcW w:w="463" w:type="pct"/>
          </w:tcPr>
          <w:p w14:paraId="05A0D6E3"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$/MWh</w:t>
            </w:r>
          </w:p>
        </w:tc>
        <w:tc>
          <w:tcPr>
            <w:tcW w:w="3626" w:type="pct"/>
          </w:tcPr>
          <w:p w14:paraId="066075F2"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Real-Time Settlement Point Price</w:t>
            </w:r>
            <w:r w:rsidRPr="00D819D7">
              <w:rPr>
                <w:rFonts w:eastAsia="Times New Roman"/>
                <w:iCs/>
                <w:sz w:val="20"/>
                <w:szCs w:val="20"/>
              </w:rPr>
              <w:t xml:space="preserve">—The Real-Time Settlement Point Price at the Resource Node Settlement Point </w:t>
            </w:r>
            <w:r w:rsidRPr="00D819D7">
              <w:rPr>
                <w:rFonts w:eastAsia="Times New Roman"/>
                <w:i/>
                <w:iCs/>
                <w:sz w:val="20"/>
                <w:szCs w:val="20"/>
              </w:rPr>
              <w:t>p</w:t>
            </w:r>
            <w:r w:rsidRPr="00D819D7">
              <w:rPr>
                <w:rFonts w:eastAsia="Times New Roman"/>
                <w:iCs/>
                <w:sz w:val="20"/>
                <w:szCs w:val="20"/>
              </w:rPr>
              <w:t xml:space="preserve"> for the Settlement Interval </w:t>
            </w:r>
            <w:r w:rsidRPr="00D819D7">
              <w:rPr>
                <w:rFonts w:eastAsia="Times New Roman"/>
                <w:i/>
                <w:iCs/>
                <w:sz w:val="20"/>
                <w:szCs w:val="20"/>
              </w:rPr>
              <w:t>i</w:t>
            </w:r>
            <w:r w:rsidRPr="00D819D7">
              <w:rPr>
                <w:rFonts w:eastAsia="Times New Roman"/>
                <w:iCs/>
                <w:sz w:val="20"/>
                <w:szCs w:val="20"/>
              </w:rPr>
              <w:t>.</w:t>
            </w:r>
          </w:p>
        </w:tc>
      </w:tr>
      <w:tr w:rsidR="00D819D7" w:rsidRPr="00D819D7" w14:paraId="7614211D" w14:textId="77777777" w:rsidTr="004E1E57">
        <w:trPr>
          <w:cantSplit/>
        </w:trPr>
        <w:tc>
          <w:tcPr>
            <w:tcW w:w="911" w:type="pct"/>
          </w:tcPr>
          <w:p w14:paraId="42731419"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 xml:space="preserve">RTMG </w:t>
            </w:r>
            <w:r w:rsidRPr="00D819D7">
              <w:rPr>
                <w:rFonts w:eastAsia="Times New Roman"/>
                <w:i/>
                <w:iCs/>
                <w:sz w:val="20"/>
                <w:szCs w:val="20"/>
                <w:vertAlign w:val="subscript"/>
              </w:rPr>
              <w:t>q, r, i</w:t>
            </w:r>
          </w:p>
        </w:tc>
        <w:tc>
          <w:tcPr>
            <w:tcW w:w="463" w:type="pct"/>
          </w:tcPr>
          <w:p w14:paraId="53D6D14E"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MWh</w:t>
            </w:r>
          </w:p>
        </w:tc>
        <w:tc>
          <w:tcPr>
            <w:tcW w:w="3626" w:type="pct"/>
          </w:tcPr>
          <w:p w14:paraId="73288F73"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Real-Time Metered Generation</w:t>
            </w:r>
            <w:r w:rsidRPr="00D819D7">
              <w:rPr>
                <w:rFonts w:eastAsia="Times New Roman"/>
                <w:iCs/>
                <w:sz w:val="20"/>
                <w:szCs w:val="20"/>
              </w:rPr>
              <w:t xml:space="preserve">—The metered generation of Resource </w:t>
            </w:r>
            <w:r w:rsidRPr="00D819D7">
              <w:rPr>
                <w:rFonts w:eastAsia="Times New Roman"/>
                <w:i/>
                <w:iCs/>
                <w:sz w:val="20"/>
                <w:szCs w:val="20"/>
              </w:rPr>
              <w:t>r</w:t>
            </w:r>
            <w:r w:rsidRPr="00D819D7">
              <w:rPr>
                <w:rFonts w:eastAsia="Times New Roman"/>
                <w:iCs/>
                <w:sz w:val="20"/>
                <w:szCs w:val="20"/>
              </w:rPr>
              <w:t xml:space="preserve"> represented by QSE </w:t>
            </w:r>
            <w:r w:rsidRPr="00D819D7">
              <w:rPr>
                <w:rFonts w:eastAsia="Times New Roman"/>
                <w:i/>
                <w:iCs/>
                <w:sz w:val="20"/>
                <w:szCs w:val="20"/>
              </w:rPr>
              <w:t>q</w:t>
            </w:r>
            <w:r w:rsidRPr="00D819D7">
              <w:rPr>
                <w:rFonts w:eastAsia="Times New Roman"/>
                <w:iCs/>
                <w:sz w:val="20"/>
                <w:szCs w:val="20"/>
              </w:rPr>
              <w:t xml:space="preserve"> for the Settlement Interval </w:t>
            </w:r>
            <w:r w:rsidRPr="00D819D7">
              <w:rPr>
                <w:rFonts w:eastAsia="Times New Roman"/>
                <w:i/>
                <w:iCs/>
                <w:sz w:val="20"/>
                <w:szCs w:val="20"/>
              </w:rPr>
              <w:t>i</w:t>
            </w:r>
            <w:r w:rsidRPr="00D819D7">
              <w:rPr>
                <w:rFonts w:eastAsia="Times New Roman"/>
                <w:iCs/>
                <w:sz w:val="20"/>
                <w:szCs w:val="20"/>
              </w:rPr>
              <w:t xml:space="preserve">.  Where for a Combined Cycle Train, the Resource </w:t>
            </w:r>
            <w:r w:rsidRPr="00D819D7">
              <w:rPr>
                <w:rFonts w:eastAsia="Times New Roman"/>
                <w:i/>
                <w:iCs/>
                <w:sz w:val="20"/>
                <w:szCs w:val="20"/>
              </w:rPr>
              <w:t xml:space="preserve">r </w:t>
            </w:r>
            <w:r w:rsidRPr="00D819D7">
              <w:rPr>
                <w:rFonts w:eastAsia="Times New Roman"/>
                <w:iCs/>
                <w:sz w:val="20"/>
                <w:szCs w:val="20"/>
              </w:rPr>
              <w:t>is the Combined Cycle Train.</w:t>
            </w:r>
          </w:p>
        </w:tc>
      </w:tr>
      <w:tr w:rsidR="00D819D7" w:rsidRPr="00D819D7" w14:paraId="353BED85" w14:textId="77777777" w:rsidTr="004E1E57">
        <w:trPr>
          <w:cantSplit/>
        </w:trPr>
        <w:tc>
          <w:tcPr>
            <w:tcW w:w="911" w:type="pct"/>
          </w:tcPr>
          <w:p w14:paraId="7D475CED"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 xml:space="preserve">LSL </w:t>
            </w:r>
            <w:r w:rsidRPr="00D819D7">
              <w:rPr>
                <w:rFonts w:eastAsia="Times New Roman"/>
                <w:i/>
                <w:iCs/>
                <w:sz w:val="20"/>
                <w:szCs w:val="20"/>
                <w:vertAlign w:val="subscript"/>
              </w:rPr>
              <w:t>q, r, i</w:t>
            </w:r>
          </w:p>
        </w:tc>
        <w:tc>
          <w:tcPr>
            <w:tcW w:w="463" w:type="pct"/>
          </w:tcPr>
          <w:p w14:paraId="35C4F8FE"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MW</w:t>
            </w:r>
          </w:p>
        </w:tc>
        <w:tc>
          <w:tcPr>
            <w:tcW w:w="3626" w:type="pct"/>
          </w:tcPr>
          <w:p w14:paraId="6090FCB7"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Low Sustained Limit</w:t>
            </w:r>
            <w:r w:rsidRPr="00D819D7">
              <w:rPr>
                <w:rFonts w:eastAsia="Times New Roman"/>
                <w:iCs/>
                <w:sz w:val="20"/>
                <w:szCs w:val="20"/>
              </w:rPr>
              <w:t xml:space="preserve">—The LSL of Generation Resource </w:t>
            </w:r>
            <w:r w:rsidRPr="00D819D7">
              <w:rPr>
                <w:rFonts w:eastAsia="Times New Roman"/>
                <w:i/>
                <w:iCs/>
                <w:sz w:val="20"/>
                <w:szCs w:val="20"/>
              </w:rPr>
              <w:t>r</w:t>
            </w:r>
            <w:r w:rsidRPr="00D819D7">
              <w:rPr>
                <w:rFonts w:eastAsia="Times New Roman"/>
                <w:iCs/>
                <w:sz w:val="20"/>
                <w:szCs w:val="20"/>
              </w:rPr>
              <w:t xml:space="preserve"> represented by QSE </w:t>
            </w:r>
            <w:r w:rsidRPr="00D819D7">
              <w:rPr>
                <w:rFonts w:eastAsia="Times New Roman"/>
                <w:i/>
                <w:iCs/>
                <w:sz w:val="20"/>
                <w:szCs w:val="20"/>
              </w:rPr>
              <w:t>q</w:t>
            </w:r>
            <w:r w:rsidRPr="00D819D7">
              <w:rPr>
                <w:rFonts w:eastAsia="Times New Roman"/>
                <w:iCs/>
                <w:sz w:val="20"/>
                <w:szCs w:val="20"/>
              </w:rPr>
              <w:t xml:space="preserve"> for the hour that includes the Settlement Interval </w:t>
            </w:r>
            <w:r w:rsidRPr="00D819D7">
              <w:rPr>
                <w:rFonts w:eastAsia="Times New Roman"/>
                <w:i/>
                <w:iCs/>
                <w:sz w:val="20"/>
                <w:szCs w:val="20"/>
              </w:rPr>
              <w:t>i</w:t>
            </w:r>
            <w:r w:rsidRPr="00D819D7">
              <w:rPr>
                <w:rFonts w:eastAsia="Times New Roman"/>
                <w:iCs/>
                <w:sz w:val="20"/>
                <w:szCs w:val="20"/>
              </w:rPr>
              <w:t xml:space="preserve">, as submitted in the COP.  Where for a Combined Cycle Train, the Resource </w:t>
            </w:r>
            <w:r w:rsidRPr="00D819D7">
              <w:rPr>
                <w:rFonts w:eastAsia="Times New Roman"/>
                <w:i/>
                <w:iCs/>
                <w:sz w:val="20"/>
                <w:szCs w:val="20"/>
              </w:rPr>
              <w:t xml:space="preserve">r </w:t>
            </w:r>
            <w:r w:rsidRPr="00D819D7">
              <w:rPr>
                <w:rFonts w:eastAsia="Times New Roman"/>
                <w:iCs/>
                <w:sz w:val="20"/>
                <w:szCs w:val="20"/>
              </w:rPr>
              <w:t xml:space="preserve">is a Combined Cycle Generation Resource within the Combined Cycle Train.  </w:t>
            </w:r>
          </w:p>
        </w:tc>
      </w:tr>
      <w:tr w:rsidR="00D819D7" w:rsidRPr="00D819D7" w14:paraId="311B6497" w14:textId="77777777" w:rsidTr="004E1E57">
        <w:trPr>
          <w:cantSplit/>
        </w:trPr>
        <w:tc>
          <w:tcPr>
            <w:tcW w:w="911" w:type="pct"/>
          </w:tcPr>
          <w:p w14:paraId="5713D684"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q</w:t>
            </w:r>
          </w:p>
        </w:tc>
        <w:tc>
          <w:tcPr>
            <w:tcW w:w="463" w:type="pct"/>
          </w:tcPr>
          <w:p w14:paraId="2F195F92"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7B7420CD"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A QSE.</w:t>
            </w:r>
          </w:p>
        </w:tc>
      </w:tr>
      <w:tr w:rsidR="00D819D7" w:rsidRPr="00D819D7" w14:paraId="00F3CA05" w14:textId="77777777" w:rsidTr="004E1E57">
        <w:trPr>
          <w:cantSplit/>
        </w:trPr>
        <w:tc>
          <w:tcPr>
            <w:tcW w:w="911" w:type="pct"/>
          </w:tcPr>
          <w:p w14:paraId="02EEC21C"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r</w:t>
            </w:r>
          </w:p>
        </w:tc>
        <w:tc>
          <w:tcPr>
            <w:tcW w:w="463" w:type="pct"/>
          </w:tcPr>
          <w:p w14:paraId="1C996A11"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4486C301"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A RUC-committed Generation Resource.</w:t>
            </w:r>
          </w:p>
        </w:tc>
      </w:tr>
      <w:tr w:rsidR="00D819D7" w:rsidRPr="00D819D7" w14:paraId="56A21751" w14:textId="77777777" w:rsidTr="004E1E57">
        <w:trPr>
          <w:cantSplit/>
        </w:trPr>
        <w:tc>
          <w:tcPr>
            <w:tcW w:w="911" w:type="pct"/>
          </w:tcPr>
          <w:p w14:paraId="2399CE53"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d</w:t>
            </w:r>
          </w:p>
        </w:tc>
        <w:tc>
          <w:tcPr>
            <w:tcW w:w="463" w:type="pct"/>
          </w:tcPr>
          <w:p w14:paraId="5E8D1BF2"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6675F76E"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An Operating Day containing the RUC-commitment.</w:t>
            </w:r>
          </w:p>
        </w:tc>
      </w:tr>
      <w:tr w:rsidR="00D819D7" w:rsidRPr="00D819D7" w14:paraId="082FB22B" w14:textId="77777777" w:rsidTr="004E1E57">
        <w:trPr>
          <w:cantSplit/>
        </w:trPr>
        <w:tc>
          <w:tcPr>
            <w:tcW w:w="911" w:type="pct"/>
          </w:tcPr>
          <w:p w14:paraId="23656EE5" w14:textId="77777777" w:rsidR="00D819D7" w:rsidRPr="00D819D7" w:rsidRDefault="00D819D7" w:rsidP="00D819D7">
            <w:pPr>
              <w:spacing w:after="60"/>
              <w:rPr>
                <w:rFonts w:eastAsia="Times New Roman"/>
                <w:i/>
                <w:iCs/>
                <w:sz w:val="20"/>
                <w:szCs w:val="20"/>
              </w:rPr>
            </w:pPr>
            <w:r w:rsidRPr="00D819D7">
              <w:rPr>
                <w:rFonts w:eastAsia="Times New Roman"/>
                <w:i/>
                <w:iCs/>
                <w:sz w:val="20"/>
                <w:szCs w:val="20"/>
              </w:rPr>
              <w:t>p</w:t>
            </w:r>
          </w:p>
        </w:tc>
        <w:tc>
          <w:tcPr>
            <w:tcW w:w="463" w:type="pct"/>
          </w:tcPr>
          <w:p w14:paraId="055C1353"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385DF93F" w14:textId="77777777" w:rsidR="00D819D7" w:rsidRPr="00D819D7" w:rsidRDefault="00D819D7" w:rsidP="00D819D7">
            <w:pPr>
              <w:spacing w:after="60"/>
              <w:rPr>
                <w:rFonts w:eastAsia="Times New Roman"/>
                <w:i/>
                <w:iCs/>
                <w:sz w:val="20"/>
                <w:szCs w:val="20"/>
              </w:rPr>
            </w:pPr>
            <w:r w:rsidRPr="00D819D7">
              <w:rPr>
                <w:rFonts w:eastAsia="Times New Roman"/>
                <w:iCs/>
                <w:sz w:val="20"/>
                <w:szCs w:val="20"/>
              </w:rPr>
              <w:t>A Resource Node Settlement Point.</w:t>
            </w:r>
          </w:p>
        </w:tc>
      </w:tr>
      <w:tr w:rsidR="00D819D7" w:rsidRPr="00D819D7" w14:paraId="19FB65C4" w14:textId="77777777" w:rsidTr="004E1E57">
        <w:trPr>
          <w:cantSplit/>
        </w:trPr>
        <w:tc>
          <w:tcPr>
            <w:tcW w:w="911" w:type="pct"/>
          </w:tcPr>
          <w:p w14:paraId="28D2CBA7" w14:textId="77777777" w:rsidR="00D819D7" w:rsidRPr="00D819D7" w:rsidRDefault="00D819D7" w:rsidP="00D819D7">
            <w:pPr>
              <w:spacing w:after="60"/>
              <w:rPr>
                <w:rFonts w:eastAsia="Times New Roman"/>
                <w:i/>
                <w:iCs/>
                <w:sz w:val="20"/>
                <w:szCs w:val="20"/>
              </w:rPr>
            </w:pPr>
            <w:r w:rsidRPr="00D819D7">
              <w:rPr>
                <w:rFonts w:eastAsia="Times New Roman"/>
                <w:i/>
                <w:iCs/>
                <w:sz w:val="20"/>
                <w:szCs w:val="20"/>
              </w:rPr>
              <w:t>i</w:t>
            </w:r>
          </w:p>
        </w:tc>
        <w:tc>
          <w:tcPr>
            <w:tcW w:w="463" w:type="pct"/>
          </w:tcPr>
          <w:p w14:paraId="39DB89B4"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363E9588" w14:textId="77777777" w:rsidR="00D819D7" w:rsidRPr="00D819D7" w:rsidRDefault="00D819D7" w:rsidP="00D819D7">
            <w:pPr>
              <w:spacing w:after="60"/>
              <w:rPr>
                <w:rFonts w:eastAsia="Times New Roman"/>
                <w:i/>
                <w:iCs/>
                <w:sz w:val="20"/>
                <w:szCs w:val="20"/>
              </w:rPr>
            </w:pPr>
            <w:r w:rsidRPr="00D819D7">
              <w:rPr>
                <w:rFonts w:eastAsia="Times New Roman"/>
                <w:iCs/>
                <w:sz w:val="20"/>
                <w:szCs w:val="20"/>
              </w:rPr>
              <w:t>A 15-minute Settlement Interval within the hour that includes a RUC-commitment.</w:t>
            </w:r>
          </w:p>
        </w:tc>
      </w:tr>
      <w:tr w:rsidR="00D819D7" w:rsidRPr="00D819D7" w14:paraId="51D2CEFE" w14:textId="77777777" w:rsidTr="004E1E57">
        <w:trPr>
          <w:cantSplit/>
        </w:trPr>
        <w:tc>
          <w:tcPr>
            <w:tcW w:w="911" w:type="pct"/>
          </w:tcPr>
          <w:p w14:paraId="5C7BBE22" w14:textId="77777777" w:rsidR="00D819D7" w:rsidRPr="00D819D7" w:rsidRDefault="00D819D7" w:rsidP="00D819D7">
            <w:pPr>
              <w:spacing w:after="60"/>
              <w:rPr>
                <w:rFonts w:eastAsia="Times New Roman"/>
                <w:i/>
                <w:iCs/>
                <w:sz w:val="20"/>
                <w:szCs w:val="20"/>
              </w:rPr>
            </w:pPr>
            <w:proofErr w:type="spellStart"/>
            <w:r w:rsidRPr="00D819D7">
              <w:rPr>
                <w:rFonts w:eastAsia="Times New Roman"/>
                <w:i/>
                <w:iCs/>
                <w:sz w:val="20"/>
                <w:szCs w:val="20"/>
              </w:rPr>
              <w:t>afterCCGR</w:t>
            </w:r>
            <w:proofErr w:type="spellEnd"/>
          </w:p>
        </w:tc>
        <w:tc>
          <w:tcPr>
            <w:tcW w:w="463" w:type="pct"/>
          </w:tcPr>
          <w:p w14:paraId="123A0575"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56F00A95"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The Combined Cycle Generation Resource that is RUC-committed.</w:t>
            </w:r>
          </w:p>
        </w:tc>
      </w:tr>
      <w:tr w:rsidR="00D819D7" w:rsidRPr="00D819D7" w14:paraId="23F1F05F" w14:textId="77777777" w:rsidTr="004E1E57">
        <w:trPr>
          <w:cantSplit/>
        </w:trPr>
        <w:tc>
          <w:tcPr>
            <w:tcW w:w="911" w:type="pct"/>
          </w:tcPr>
          <w:p w14:paraId="1F5BD073" w14:textId="77777777" w:rsidR="00D819D7" w:rsidRPr="00D819D7" w:rsidRDefault="00D819D7" w:rsidP="00D819D7">
            <w:pPr>
              <w:spacing w:after="60"/>
              <w:rPr>
                <w:rFonts w:eastAsia="Times New Roman"/>
                <w:i/>
                <w:iCs/>
                <w:sz w:val="20"/>
                <w:szCs w:val="20"/>
              </w:rPr>
            </w:pPr>
            <w:proofErr w:type="spellStart"/>
            <w:r w:rsidRPr="00D819D7">
              <w:rPr>
                <w:rFonts w:eastAsia="Times New Roman"/>
                <w:i/>
                <w:iCs/>
                <w:sz w:val="20"/>
                <w:szCs w:val="20"/>
              </w:rPr>
              <w:lastRenderedPageBreak/>
              <w:t>beforeCCGR</w:t>
            </w:r>
            <w:proofErr w:type="spellEnd"/>
          </w:p>
        </w:tc>
        <w:tc>
          <w:tcPr>
            <w:tcW w:w="463" w:type="pct"/>
          </w:tcPr>
          <w:p w14:paraId="20588E04"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004CF8D0" w14:textId="0F2AC608" w:rsidR="00D819D7" w:rsidRPr="00D819D7" w:rsidRDefault="00D819D7" w:rsidP="00D819D7">
            <w:pPr>
              <w:spacing w:after="60"/>
              <w:rPr>
                <w:rFonts w:eastAsia="Times New Roman"/>
                <w:iCs/>
                <w:sz w:val="20"/>
                <w:szCs w:val="20"/>
              </w:rPr>
            </w:pPr>
            <w:r w:rsidRPr="00D819D7">
              <w:rPr>
                <w:rFonts w:eastAsia="Times New Roman"/>
                <w:iCs/>
                <w:sz w:val="20"/>
                <w:szCs w:val="20"/>
              </w:rPr>
              <w:t>The Combined Cycle Generation Resource that was QSE-committed</w:t>
            </w:r>
            <w:ins w:id="670" w:author="ERCOT" w:date="2024-05-20T15:26:00Z">
              <w:r w:rsidR="00E13AA6">
                <w:rPr>
                  <w:rFonts w:eastAsia="Times New Roman"/>
                  <w:iCs/>
                  <w:sz w:val="20"/>
                  <w:szCs w:val="20"/>
                </w:rPr>
                <w:t xml:space="preserve"> or DRRS</w:t>
              </w:r>
            </w:ins>
            <w:ins w:id="671" w:author="ERCOT" w:date="2024-05-29T07:37:00Z">
              <w:r w:rsidR="004107EB">
                <w:rPr>
                  <w:rFonts w:eastAsia="Times New Roman"/>
                  <w:iCs/>
                  <w:sz w:val="20"/>
                  <w:szCs w:val="20"/>
                </w:rPr>
                <w:t>-</w:t>
              </w:r>
            </w:ins>
            <w:ins w:id="672" w:author="ERCOT" w:date="2024-05-20T15:26:00Z">
              <w:r w:rsidR="00E13AA6">
                <w:rPr>
                  <w:rFonts w:eastAsia="Times New Roman"/>
                  <w:iCs/>
                  <w:sz w:val="20"/>
                  <w:szCs w:val="20"/>
                </w:rPr>
                <w:t>deployed</w:t>
              </w:r>
            </w:ins>
            <w:r w:rsidRPr="00D819D7">
              <w:rPr>
                <w:rFonts w:eastAsia="Times New Roman"/>
                <w:iCs/>
                <w:sz w:val="20"/>
                <w:szCs w:val="20"/>
              </w:rPr>
              <w:t>.</w:t>
            </w:r>
          </w:p>
        </w:tc>
      </w:tr>
    </w:tbl>
    <w:p w14:paraId="509133D1" w14:textId="77777777" w:rsidR="00B065BA" w:rsidRPr="00D57F2D" w:rsidRDefault="00B065BA" w:rsidP="00B065BA">
      <w:pPr>
        <w:keepNext/>
        <w:widowControl w:val="0"/>
        <w:tabs>
          <w:tab w:val="left" w:pos="1260"/>
        </w:tabs>
        <w:snapToGrid w:val="0"/>
        <w:spacing w:before="240" w:after="240"/>
        <w:ind w:left="1260" w:hanging="1260"/>
        <w:outlineLvl w:val="3"/>
        <w:rPr>
          <w:b/>
          <w:bCs/>
          <w:szCs w:val="20"/>
        </w:rPr>
      </w:pPr>
      <w:commentRangeStart w:id="673"/>
      <w:r w:rsidRPr="00D57F2D">
        <w:rPr>
          <w:b/>
          <w:bCs/>
          <w:szCs w:val="20"/>
        </w:rPr>
        <w:t>5.7.1.3</w:t>
      </w:r>
      <w:commentRangeEnd w:id="673"/>
      <w:r w:rsidR="00AE2304">
        <w:rPr>
          <w:rStyle w:val="CommentReference"/>
        </w:rPr>
        <w:commentReference w:id="673"/>
      </w:r>
      <w:r w:rsidRPr="00D57F2D">
        <w:rPr>
          <w:b/>
          <w:bCs/>
          <w:szCs w:val="20"/>
        </w:rPr>
        <w:tab/>
        <w:t>Revenue Less Cost Above LSL During RUC-Committed Hours</w:t>
      </w:r>
    </w:p>
    <w:p w14:paraId="6D7DC6EB" w14:textId="77777777" w:rsidR="00B065BA" w:rsidRPr="00D57F2D" w:rsidRDefault="00B065BA" w:rsidP="00B065BA">
      <w:pPr>
        <w:spacing w:after="240"/>
        <w:ind w:left="720" w:hanging="720"/>
        <w:rPr>
          <w:szCs w:val="20"/>
        </w:rPr>
      </w:pPr>
      <w:r w:rsidRPr="00D57F2D">
        <w:rPr>
          <w:szCs w:val="20"/>
        </w:rPr>
        <w:t>(1)</w:t>
      </w:r>
      <w:r w:rsidRPr="00D57F2D">
        <w:rPr>
          <w:szCs w:val="20"/>
        </w:rPr>
        <w:tab/>
        <w:t xml:space="preserve">The total revenue for a Resource operating above its LSL </w:t>
      </w:r>
      <w:proofErr w:type="gramStart"/>
      <w:r w:rsidRPr="00D57F2D">
        <w:rPr>
          <w:szCs w:val="20"/>
        </w:rPr>
        <w:t>less</w:t>
      </w:r>
      <w:proofErr w:type="gramEnd"/>
      <w:r w:rsidRPr="00D57F2D">
        <w:rPr>
          <w:szCs w:val="20"/>
        </w:rPr>
        <w:t xml:space="preserve"> the cost based on the Energy Offer Curve Cost Cap (as described in Section 4.4.9.3.3, Energy Offer Curve Cost Caps) during all RUC-Committed Hours of the Operating Day is Revenue Less Cost Above LSL During RUC-Committed Hours.  </w:t>
      </w:r>
    </w:p>
    <w:p w14:paraId="0D451817" w14:textId="77777777" w:rsidR="00B065BA" w:rsidRPr="00D57F2D" w:rsidRDefault="00B065BA" w:rsidP="00B065BA">
      <w:pPr>
        <w:spacing w:after="240"/>
        <w:ind w:left="720" w:hanging="720"/>
        <w:rPr>
          <w:szCs w:val="20"/>
        </w:rPr>
      </w:pPr>
      <w:r w:rsidRPr="00D57F2D">
        <w:rPr>
          <w:szCs w:val="20"/>
        </w:rPr>
        <w:t>(2)</w:t>
      </w:r>
      <w:r w:rsidRPr="00D57F2D">
        <w:rPr>
          <w:szCs w:val="20"/>
        </w:rPr>
        <w:tab/>
        <w:t xml:space="preserve">The LSL used to calculate Revenue Less Cost Above LSL During RUC-Committed Hours for a Combined Cycle Train is the LSL that corresponds to the Combined Cycle Generation Resource, within the Combined Cycle Train, that is RUC-committed for the hour. </w:t>
      </w:r>
    </w:p>
    <w:p w14:paraId="2F8D9882" w14:textId="77777777" w:rsidR="000863EA" w:rsidRPr="000863EA" w:rsidRDefault="000863EA" w:rsidP="000863EA">
      <w:pPr>
        <w:spacing w:after="240"/>
        <w:ind w:left="720" w:hanging="720"/>
        <w:rPr>
          <w:rFonts w:eastAsia="Times New Roman"/>
          <w:iCs/>
          <w:szCs w:val="20"/>
        </w:rPr>
      </w:pPr>
      <w:r w:rsidRPr="000863EA">
        <w:rPr>
          <w:rFonts w:eastAsia="Times New Roman"/>
          <w:szCs w:val="20"/>
        </w:rPr>
        <w:t>(3)</w:t>
      </w:r>
      <w:r w:rsidRPr="000863EA">
        <w:rPr>
          <w:rFonts w:eastAsia="Times New Roman"/>
          <w:szCs w:val="20"/>
        </w:rPr>
        <w:tab/>
        <w:t xml:space="preserve">For each RUC-committed Resource, </w:t>
      </w:r>
      <w:r w:rsidRPr="000863EA">
        <w:rPr>
          <w:rFonts w:eastAsia="Times New Roman"/>
          <w:iCs/>
          <w:szCs w:val="20"/>
        </w:rPr>
        <w:t>Revenue Less Cost Above LSL During RUC-Committed Hours</w:t>
      </w:r>
      <w:r w:rsidRPr="000863EA">
        <w:rPr>
          <w:rFonts w:eastAsia="Times New Roman"/>
          <w:szCs w:val="20"/>
        </w:rPr>
        <w:t xml:space="preserve"> is calculated as follows:</w:t>
      </w:r>
    </w:p>
    <w:p w14:paraId="66207E61" w14:textId="77777777" w:rsidR="000863EA" w:rsidRPr="000863EA" w:rsidRDefault="000863EA" w:rsidP="000863EA">
      <w:pPr>
        <w:tabs>
          <w:tab w:val="left" w:pos="2340"/>
          <w:tab w:val="left" w:pos="2880"/>
        </w:tabs>
        <w:spacing w:after="240"/>
        <w:ind w:left="3067" w:hanging="2347"/>
        <w:rPr>
          <w:rFonts w:eastAsia="Times New Roman"/>
          <w:b/>
          <w:i/>
          <w:vertAlign w:val="subscript"/>
          <w:lang w:val="it-IT" w:eastAsia="x-none"/>
        </w:rPr>
      </w:pPr>
      <w:bookmarkStart w:id="674" w:name="_Hlk214112507"/>
      <w:r w:rsidRPr="000863EA">
        <w:rPr>
          <w:rFonts w:eastAsia="Times New Roman"/>
          <w:b/>
          <w:lang w:val="x-none" w:eastAsia="x-none"/>
        </w:rPr>
        <w:t>RUCEXRR</w:t>
      </w:r>
      <w:r w:rsidRPr="000863EA">
        <w:rPr>
          <w:rFonts w:eastAsia="Times New Roman"/>
          <w:b/>
          <w:lang w:eastAsia="x-none"/>
        </w:rPr>
        <w:t xml:space="preserve"> </w:t>
      </w:r>
      <w:r w:rsidRPr="000863EA">
        <w:rPr>
          <w:rFonts w:eastAsia="Times New Roman"/>
          <w:b/>
          <w:i/>
          <w:vertAlign w:val="subscript"/>
          <w:lang w:val="x-none" w:eastAsia="x-none"/>
        </w:rPr>
        <w:t>q,</w:t>
      </w:r>
      <w:r w:rsidRPr="000863EA">
        <w:rPr>
          <w:rFonts w:eastAsia="Times New Roman"/>
          <w:b/>
          <w:i/>
          <w:vertAlign w:val="subscript"/>
          <w:lang w:eastAsia="x-none"/>
        </w:rPr>
        <w:t xml:space="preserve"> </w:t>
      </w:r>
      <w:r w:rsidRPr="000863EA">
        <w:rPr>
          <w:rFonts w:eastAsia="Times New Roman"/>
          <w:b/>
          <w:i/>
          <w:vertAlign w:val="subscript"/>
          <w:lang w:val="x-none" w:eastAsia="x-none"/>
        </w:rPr>
        <w:t>r,</w:t>
      </w:r>
      <w:r w:rsidRPr="000863EA">
        <w:rPr>
          <w:rFonts w:eastAsia="Times New Roman"/>
          <w:b/>
          <w:i/>
          <w:vertAlign w:val="subscript"/>
          <w:lang w:eastAsia="x-none"/>
        </w:rPr>
        <w:t xml:space="preserve"> </w:t>
      </w:r>
      <w:r w:rsidRPr="000863EA">
        <w:rPr>
          <w:rFonts w:eastAsia="Times New Roman"/>
          <w:b/>
          <w:i/>
          <w:vertAlign w:val="subscript"/>
          <w:lang w:val="x-none" w:eastAsia="x-none"/>
        </w:rPr>
        <w:t>d</w:t>
      </w:r>
      <w:r w:rsidRPr="000863EA">
        <w:rPr>
          <w:rFonts w:eastAsia="Times New Roman"/>
          <w:b/>
          <w:lang w:val="x-none" w:eastAsia="x-none"/>
        </w:rPr>
        <w:t xml:space="preserve">   =   Max {0, </w:t>
      </w:r>
      <w:r w:rsidRPr="000863EA">
        <w:rPr>
          <w:rFonts w:eastAsia="Times New Roman"/>
          <w:b/>
          <w:position w:val="-20"/>
          <w:lang w:val="x-none" w:eastAsia="x-none"/>
        </w:rPr>
        <w:object w:dxaOrig="220" w:dyaOrig="440" w14:anchorId="60C2FEB4">
          <v:shape id="_x0000_i1036" type="#_x0000_t75" style="width:10.8pt;height:23.4pt" o:ole="">
            <v:imagedata r:id="rId39" o:title=""/>
          </v:shape>
          <o:OLEObject Type="Embed" ProgID="Equation.3" ShapeID="_x0000_i1036" DrawAspect="Content" ObjectID="_1827312145" r:id="rId41"/>
        </w:object>
      </w:r>
      <w:r w:rsidRPr="000863EA">
        <w:rPr>
          <w:rFonts w:eastAsia="Times New Roman"/>
          <w:b/>
          <w:lang w:val="x-none" w:eastAsia="x-none"/>
        </w:rPr>
        <w:t>[</w:t>
      </w:r>
      <w:r w:rsidRPr="000863EA">
        <w:rPr>
          <w:rFonts w:eastAsia="Times New Roman"/>
          <w:b/>
          <w:iCs/>
        </w:rPr>
        <w:t xml:space="preserve">RUCEXRR96 </w:t>
      </w:r>
      <w:r w:rsidRPr="000863EA">
        <w:rPr>
          <w:rFonts w:eastAsia="Times New Roman"/>
          <w:b/>
          <w:i/>
          <w:vertAlign w:val="subscript"/>
          <w:lang w:val="it-IT" w:eastAsia="x-none"/>
        </w:rPr>
        <w:t>q, r, i</w:t>
      </w:r>
      <w:r w:rsidRPr="000863EA">
        <w:rPr>
          <w:rFonts w:eastAsia="Times New Roman"/>
          <w:b/>
          <w:lang w:val="x-none" w:eastAsia="x-none"/>
        </w:rPr>
        <w:t>]}</w:t>
      </w:r>
    </w:p>
    <w:p w14:paraId="079D3033" w14:textId="77777777" w:rsidR="000863EA" w:rsidRPr="000863EA" w:rsidRDefault="000863EA" w:rsidP="000863EA">
      <w:pPr>
        <w:spacing w:after="240"/>
        <w:ind w:left="1440" w:hanging="720"/>
        <w:rPr>
          <w:rFonts w:eastAsia="Times New Roman"/>
          <w:szCs w:val="20"/>
        </w:rPr>
      </w:pPr>
      <w:proofErr w:type="gramStart"/>
      <w:r w:rsidRPr="000863EA">
        <w:rPr>
          <w:rFonts w:eastAsia="Times New Roman"/>
          <w:szCs w:val="20"/>
        </w:rPr>
        <w:t>Where</w:t>
      </w:r>
      <w:proofErr w:type="gramEnd"/>
      <w:r w:rsidRPr="000863EA">
        <w:rPr>
          <w:rFonts w:eastAsia="Times New Roman"/>
          <w:szCs w:val="20"/>
        </w:rPr>
        <w:t>,</w:t>
      </w:r>
    </w:p>
    <w:p w14:paraId="344EC9A7" w14:textId="77777777" w:rsidR="000863EA" w:rsidRPr="000863EA" w:rsidRDefault="000863EA" w:rsidP="000863EA">
      <w:pPr>
        <w:tabs>
          <w:tab w:val="left" w:pos="2340"/>
          <w:tab w:val="left" w:pos="2880"/>
        </w:tabs>
        <w:spacing w:after="240"/>
        <w:ind w:left="3067" w:hanging="2347"/>
        <w:rPr>
          <w:rFonts w:eastAsia="Times New Roman"/>
          <w:b/>
          <w:lang w:val="x-none" w:eastAsia="x-none"/>
        </w:rPr>
      </w:pPr>
      <w:r w:rsidRPr="000863EA">
        <w:rPr>
          <w:rFonts w:eastAsia="Times New Roman"/>
          <w:b/>
          <w:lang w:val="x-none" w:eastAsia="x-none"/>
        </w:rPr>
        <w:t>RUCEXRR96</w:t>
      </w:r>
      <w:r w:rsidRPr="000863EA">
        <w:rPr>
          <w:rFonts w:eastAsia="Times New Roman"/>
          <w:b/>
          <w:iCs/>
        </w:rPr>
        <w:t xml:space="preserve"> </w:t>
      </w:r>
      <w:r w:rsidRPr="000863EA">
        <w:rPr>
          <w:rFonts w:eastAsia="Times New Roman"/>
          <w:b/>
          <w:i/>
          <w:vertAlign w:val="subscript"/>
          <w:lang w:val="it-IT" w:eastAsia="x-none"/>
        </w:rPr>
        <w:t xml:space="preserve">q, r, i  </w:t>
      </w:r>
      <w:r w:rsidRPr="000863EA">
        <w:rPr>
          <w:rFonts w:eastAsia="Times New Roman"/>
          <w:b/>
          <w:lang w:val="it-IT" w:eastAsia="x-none"/>
        </w:rPr>
        <w:t>=</w:t>
      </w:r>
      <w:r w:rsidRPr="000863EA">
        <w:rPr>
          <w:rFonts w:eastAsia="Times New Roman"/>
          <w:b/>
          <w:lang w:val="it-IT" w:eastAsia="x-none"/>
        </w:rPr>
        <w:tab/>
      </w:r>
      <w:r w:rsidRPr="000863EA">
        <w:rPr>
          <w:rFonts w:eastAsia="Times New Roman"/>
          <w:b/>
          <w:lang w:val="x-none" w:eastAsia="x-none"/>
        </w:rPr>
        <w:t>RTSPP</w:t>
      </w:r>
      <w:r w:rsidRPr="000863EA">
        <w:rPr>
          <w:rFonts w:eastAsia="Times New Roman"/>
          <w:b/>
          <w:lang w:eastAsia="x-none"/>
        </w:rPr>
        <w:t xml:space="preserve"> </w:t>
      </w:r>
      <w:r w:rsidRPr="000863EA">
        <w:rPr>
          <w:rFonts w:eastAsia="Times New Roman"/>
          <w:b/>
          <w:i/>
          <w:vertAlign w:val="subscript"/>
          <w:lang w:val="x-none" w:eastAsia="x-none"/>
        </w:rPr>
        <w:t>p,</w:t>
      </w:r>
      <w:r w:rsidRPr="000863EA">
        <w:rPr>
          <w:rFonts w:eastAsia="Times New Roman"/>
          <w:b/>
          <w:i/>
          <w:vertAlign w:val="subscript"/>
          <w:lang w:eastAsia="x-none"/>
        </w:rPr>
        <w:t xml:space="preserve"> </w:t>
      </w:r>
      <w:r w:rsidRPr="000863EA">
        <w:rPr>
          <w:rFonts w:eastAsia="Times New Roman"/>
          <w:b/>
          <w:i/>
          <w:vertAlign w:val="subscript"/>
          <w:lang w:val="x-none" w:eastAsia="x-none"/>
        </w:rPr>
        <w:t>i</w:t>
      </w:r>
      <w:r w:rsidRPr="000863EA">
        <w:rPr>
          <w:rFonts w:eastAsia="Times New Roman"/>
          <w:b/>
          <w:lang w:val="x-none" w:eastAsia="x-none"/>
        </w:rPr>
        <w:t xml:space="preserve"> * Max (0, RTMG</w:t>
      </w:r>
      <w:r w:rsidRPr="000863EA">
        <w:rPr>
          <w:rFonts w:eastAsia="Times New Roman"/>
          <w:b/>
          <w:lang w:eastAsia="x-none"/>
        </w:rPr>
        <w:t xml:space="preserve"> </w:t>
      </w:r>
      <w:r w:rsidRPr="000863EA">
        <w:rPr>
          <w:rFonts w:eastAsia="Times New Roman"/>
          <w:b/>
          <w:i/>
          <w:vertAlign w:val="subscript"/>
          <w:lang w:val="x-none" w:eastAsia="x-none"/>
        </w:rPr>
        <w:t>q,</w:t>
      </w:r>
      <w:r w:rsidRPr="000863EA">
        <w:rPr>
          <w:rFonts w:eastAsia="Times New Roman"/>
          <w:b/>
          <w:i/>
          <w:vertAlign w:val="subscript"/>
          <w:lang w:eastAsia="x-none"/>
        </w:rPr>
        <w:t xml:space="preserve"> </w:t>
      </w:r>
      <w:r w:rsidRPr="000863EA">
        <w:rPr>
          <w:rFonts w:eastAsia="Times New Roman"/>
          <w:b/>
          <w:i/>
          <w:vertAlign w:val="subscript"/>
          <w:lang w:val="x-none" w:eastAsia="x-none"/>
        </w:rPr>
        <w:t>r,</w:t>
      </w:r>
      <w:r w:rsidRPr="000863EA">
        <w:rPr>
          <w:rFonts w:eastAsia="Times New Roman"/>
          <w:b/>
          <w:i/>
          <w:vertAlign w:val="subscript"/>
          <w:lang w:eastAsia="x-none"/>
        </w:rPr>
        <w:t xml:space="preserve"> </w:t>
      </w:r>
      <w:r w:rsidRPr="000863EA">
        <w:rPr>
          <w:rFonts w:eastAsia="Times New Roman"/>
          <w:b/>
          <w:i/>
          <w:vertAlign w:val="subscript"/>
          <w:lang w:val="x-none" w:eastAsia="x-none"/>
        </w:rPr>
        <w:t>i</w:t>
      </w:r>
      <w:r w:rsidRPr="000863EA">
        <w:rPr>
          <w:rFonts w:eastAsia="Times New Roman"/>
          <w:b/>
          <w:lang w:val="x-none" w:eastAsia="x-none"/>
        </w:rPr>
        <w:t xml:space="preserve"> – (LSL</w:t>
      </w:r>
      <w:r w:rsidRPr="000863EA">
        <w:rPr>
          <w:rFonts w:eastAsia="Times New Roman"/>
          <w:b/>
          <w:lang w:eastAsia="x-none"/>
        </w:rPr>
        <w:t xml:space="preserve"> </w:t>
      </w:r>
      <w:r w:rsidRPr="000863EA">
        <w:rPr>
          <w:rFonts w:eastAsia="Times New Roman"/>
          <w:b/>
          <w:i/>
          <w:vertAlign w:val="subscript"/>
          <w:lang w:val="x-none" w:eastAsia="x-none"/>
        </w:rPr>
        <w:t>q,</w:t>
      </w:r>
      <w:r w:rsidRPr="000863EA">
        <w:rPr>
          <w:rFonts w:eastAsia="Times New Roman"/>
          <w:b/>
          <w:i/>
          <w:vertAlign w:val="subscript"/>
          <w:lang w:eastAsia="x-none"/>
        </w:rPr>
        <w:t xml:space="preserve"> </w:t>
      </w:r>
      <w:r w:rsidRPr="000863EA">
        <w:rPr>
          <w:rFonts w:eastAsia="Times New Roman"/>
          <w:b/>
          <w:i/>
          <w:vertAlign w:val="subscript"/>
          <w:lang w:val="x-none" w:eastAsia="x-none"/>
        </w:rPr>
        <w:t>r,</w:t>
      </w:r>
      <w:r w:rsidRPr="000863EA">
        <w:rPr>
          <w:rFonts w:eastAsia="Times New Roman"/>
          <w:b/>
          <w:i/>
          <w:vertAlign w:val="subscript"/>
          <w:lang w:eastAsia="x-none"/>
        </w:rPr>
        <w:t xml:space="preserve"> </w:t>
      </w:r>
      <w:r w:rsidRPr="000863EA">
        <w:rPr>
          <w:rFonts w:eastAsia="Times New Roman"/>
          <w:b/>
          <w:i/>
          <w:vertAlign w:val="subscript"/>
          <w:lang w:val="x-none" w:eastAsia="x-none"/>
        </w:rPr>
        <w:t>i</w:t>
      </w:r>
      <w:r w:rsidRPr="000863EA">
        <w:rPr>
          <w:rFonts w:eastAsia="Times New Roman"/>
          <w:b/>
          <w:lang w:val="x-none" w:eastAsia="x-none"/>
        </w:rPr>
        <w:t xml:space="preserve"> * (¼))) </w:t>
      </w:r>
    </w:p>
    <w:p w14:paraId="4D9ADD30" w14:textId="77777777" w:rsidR="000863EA" w:rsidRPr="000863EA" w:rsidRDefault="000863EA" w:rsidP="000863EA">
      <w:pPr>
        <w:tabs>
          <w:tab w:val="left" w:pos="2340"/>
          <w:tab w:val="left" w:pos="2880"/>
        </w:tabs>
        <w:spacing w:after="240"/>
        <w:ind w:left="3067" w:hanging="2347"/>
        <w:rPr>
          <w:rFonts w:eastAsia="Times New Roman"/>
          <w:b/>
          <w:lang w:val="x-none" w:eastAsia="x-none"/>
        </w:rPr>
      </w:pPr>
      <w:r w:rsidRPr="000863EA">
        <w:rPr>
          <w:rFonts w:eastAsia="Times New Roman"/>
          <w:b/>
          <w:bCs/>
          <w:lang w:val="x-none" w:eastAsia="x-none"/>
        </w:rPr>
        <w:tab/>
      </w:r>
      <w:r w:rsidRPr="000863EA">
        <w:rPr>
          <w:rFonts w:eastAsia="Times New Roman"/>
          <w:b/>
          <w:bCs/>
          <w:lang w:val="x-none" w:eastAsia="x-none"/>
        </w:rPr>
        <w:tab/>
      </w:r>
      <w:r w:rsidRPr="000863EA">
        <w:rPr>
          <w:rFonts w:eastAsia="Times New Roman"/>
          <w:b/>
          <w:bCs/>
          <w:lang w:val="x-none" w:eastAsia="x-none"/>
        </w:rPr>
        <w:tab/>
        <w:t xml:space="preserve">+ </w:t>
      </w:r>
      <w:r w:rsidRPr="000863EA">
        <w:rPr>
          <w:rFonts w:eastAsia="Times New Roman"/>
          <w:b/>
          <w:iCs/>
        </w:rPr>
        <w:t xml:space="preserve">RTASREV </w:t>
      </w:r>
      <w:r w:rsidRPr="000863EA">
        <w:rPr>
          <w:rFonts w:eastAsia="Times New Roman"/>
          <w:b/>
          <w:i/>
          <w:vertAlign w:val="subscript"/>
          <w:lang w:val="x-none" w:eastAsia="x-none"/>
        </w:rPr>
        <w:t>q, r, i</w:t>
      </w:r>
    </w:p>
    <w:p w14:paraId="49246C41" w14:textId="77777777" w:rsidR="000863EA" w:rsidRPr="000863EA" w:rsidRDefault="000863EA" w:rsidP="000863EA">
      <w:pPr>
        <w:tabs>
          <w:tab w:val="left" w:pos="2340"/>
          <w:tab w:val="left" w:pos="2880"/>
        </w:tabs>
        <w:spacing w:after="240"/>
        <w:ind w:left="3067" w:hanging="2347"/>
        <w:rPr>
          <w:rFonts w:eastAsia="Times New Roman"/>
          <w:b/>
          <w:lang w:val="pt-BR" w:eastAsia="x-none"/>
        </w:rPr>
      </w:pPr>
      <w:r w:rsidRPr="000863EA">
        <w:rPr>
          <w:rFonts w:eastAsia="Times New Roman"/>
          <w:b/>
          <w:lang w:val="x-none" w:eastAsia="x-none"/>
        </w:rPr>
        <w:tab/>
      </w:r>
      <w:r w:rsidRPr="000863EA">
        <w:rPr>
          <w:rFonts w:eastAsia="Times New Roman"/>
          <w:b/>
          <w:lang w:val="x-none" w:eastAsia="x-none"/>
        </w:rPr>
        <w:tab/>
      </w:r>
      <w:r w:rsidRPr="000863EA">
        <w:rPr>
          <w:rFonts w:eastAsia="Times New Roman"/>
          <w:b/>
          <w:lang w:val="x-none" w:eastAsia="x-none"/>
        </w:rPr>
        <w:tab/>
        <w:t>+ (-1) * (VSSVARAMT</w:t>
      </w:r>
      <w:r w:rsidRPr="000863EA">
        <w:rPr>
          <w:rFonts w:eastAsia="Times New Roman"/>
          <w:b/>
          <w:lang w:eastAsia="x-none"/>
        </w:rPr>
        <w:t xml:space="preserve"> </w:t>
      </w:r>
      <w:r w:rsidRPr="000863EA">
        <w:rPr>
          <w:rFonts w:eastAsia="Times New Roman"/>
          <w:b/>
          <w:i/>
          <w:vertAlign w:val="subscript"/>
          <w:lang w:val="x-none" w:eastAsia="x-none"/>
        </w:rPr>
        <w:t>q,</w:t>
      </w:r>
      <w:r w:rsidRPr="000863EA">
        <w:rPr>
          <w:rFonts w:eastAsia="Times New Roman"/>
          <w:b/>
          <w:i/>
          <w:vertAlign w:val="subscript"/>
          <w:lang w:eastAsia="x-none"/>
        </w:rPr>
        <w:t xml:space="preserve"> </w:t>
      </w:r>
      <w:r w:rsidRPr="000863EA">
        <w:rPr>
          <w:rFonts w:eastAsia="Times New Roman"/>
          <w:b/>
          <w:i/>
          <w:vertAlign w:val="subscript"/>
          <w:lang w:val="x-none" w:eastAsia="x-none"/>
        </w:rPr>
        <w:t>r,</w:t>
      </w:r>
      <w:r w:rsidRPr="000863EA">
        <w:rPr>
          <w:rFonts w:eastAsia="Times New Roman"/>
          <w:b/>
          <w:i/>
          <w:vertAlign w:val="subscript"/>
          <w:lang w:eastAsia="x-none"/>
        </w:rPr>
        <w:t xml:space="preserve"> </w:t>
      </w:r>
      <w:r w:rsidRPr="000863EA">
        <w:rPr>
          <w:rFonts w:eastAsia="Times New Roman"/>
          <w:b/>
          <w:i/>
          <w:vertAlign w:val="subscript"/>
          <w:lang w:val="x-none" w:eastAsia="x-none"/>
        </w:rPr>
        <w:t>i</w:t>
      </w:r>
      <w:r w:rsidRPr="000863EA">
        <w:rPr>
          <w:rFonts w:eastAsia="Times New Roman"/>
          <w:b/>
          <w:lang w:val="x-none" w:eastAsia="x-none"/>
        </w:rPr>
        <w:t xml:space="preserve"> + </w:t>
      </w:r>
      <w:r w:rsidRPr="000863EA">
        <w:rPr>
          <w:rFonts w:eastAsia="Times New Roman"/>
          <w:b/>
          <w:lang w:val="pt-BR" w:eastAsia="x-none"/>
        </w:rPr>
        <w:t xml:space="preserve">VSSEAMT </w:t>
      </w:r>
      <w:r w:rsidRPr="000863EA">
        <w:rPr>
          <w:rFonts w:eastAsia="Times New Roman"/>
          <w:b/>
          <w:i/>
          <w:vertAlign w:val="subscript"/>
          <w:lang w:val="x-none" w:eastAsia="x-none"/>
        </w:rPr>
        <w:t>q,</w:t>
      </w:r>
      <w:r w:rsidRPr="000863EA">
        <w:rPr>
          <w:rFonts w:eastAsia="Times New Roman"/>
          <w:b/>
          <w:i/>
          <w:vertAlign w:val="subscript"/>
          <w:lang w:eastAsia="x-none"/>
        </w:rPr>
        <w:t xml:space="preserve"> </w:t>
      </w:r>
      <w:r w:rsidRPr="000863EA">
        <w:rPr>
          <w:rFonts w:eastAsia="Times New Roman"/>
          <w:b/>
          <w:i/>
          <w:vertAlign w:val="subscript"/>
          <w:lang w:val="x-none" w:eastAsia="x-none"/>
        </w:rPr>
        <w:t>r,</w:t>
      </w:r>
      <w:r w:rsidRPr="000863EA">
        <w:rPr>
          <w:rFonts w:eastAsia="Times New Roman"/>
          <w:b/>
          <w:i/>
          <w:vertAlign w:val="subscript"/>
          <w:lang w:eastAsia="x-none"/>
        </w:rPr>
        <w:t xml:space="preserve"> </w:t>
      </w:r>
      <w:r w:rsidRPr="000863EA">
        <w:rPr>
          <w:rFonts w:eastAsia="Times New Roman"/>
          <w:b/>
          <w:i/>
          <w:vertAlign w:val="subscript"/>
          <w:lang w:val="x-none" w:eastAsia="x-none"/>
        </w:rPr>
        <w:t>i</w:t>
      </w:r>
      <w:r w:rsidRPr="000863EA">
        <w:rPr>
          <w:rFonts w:eastAsia="Times New Roman"/>
          <w:b/>
          <w:lang w:val="pt-BR" w:eastAsia="x-none"/>
        </w:rPr>
        <w:t>)</w:t>
      </w:r>
    </w:p>
    <w:p w14:paraId="1559D015" w14:textId="77777777" w:rsidR="000863EA" w:rsidRPr="000863EA" w:rsidRDefault="000863EA" w:rsidP="000863EA">
      <w:pPr>
        <w:tabs>
          <w:tab w:val="left" w:pos="2340"/>
          <w:tab w:val="left" w:pos="2880"/>
        </w:tabs>
        <w:spacing w:after="240"/>
        <w:ind w:left="3067" w:hanging="2347"/>
        <w:rPr>
          <w:rFonts w:eastAsia="Times New Roman"/>
          <w:b/>
          <w:lang w:val="x-none" w:eastAsia="x-none"/>
        </w:rPr>
      </w:pPr>
      <w:r w:rsidRPr="000863EA">
        <w:rPr>
          <w:rFonts w:eastAsia="Times New Roman"/>
          <w:b/>
          <w:lang w:val="x-none" w:eastAsia="x-none"/>
        </w:rPr>
        <w:tab/>
      </w:r>
      <w:r w:rsidRPr="000863EA">
        <w:rPr>
          <w:rFonts w:eastAsia="Times New Roman"/>
          <w:b/>
          <w:lang w:val="x-none" w:eastAsia="x-none"/>
        </w:rPr>
        <w:tab/>
      </w:r>
      <w:r w:rsidRPr="000863EA">
        <w:rPr>
          <w:rFonts w:eastAsia="Times New Roman"/>
          <w:b/>
          <w:lang w:val="x-none" w:eastAsia="x-none"/>
        </w:rPr>
        <w:tab/>
        <w:t xml:space="preserve">+ (-1) * EMREAMT </w:t>
      </w:r>
      <w:r w:rsidRPr="000863EA">
        <w:rPr>
          <w:rFonts w:eastAsia="Times New Roman"/>
          <w:b/>
          <w:i/>
          <w:vertAlign w:val="subscript"/>
          <w:lang w:val="x-none" w:eastAsia="x-none"/>
        </w:rPr>
        <w:t>q,</w:t>
      </w:r>
      <w:r w:rsidRPr="000863EA">
        <w:rPr>
          <w:rFonts w:eastAsia="Times New Roman"/>
          <w:b/>
          <w:i/>
          <w:vertAlign w:val="subscript"/>
          <w:lang w:eastAsia="x-none"/>
        </w:rPr>
        <w:t xml:space="preserve"> </w:t>
      </w:r>
      <w:r w:rsidRPr="000863EA">
        <w:rPr>
          <w:rFonts w:eastAsia="Times New Roman"/>
          <w:b/>
          <w:i/>
          <w:vertAlign w:val="subscript"/>
          <w:lang w:val="x-none" w:eastAsia="x-none"/>
        </w:rPr>
        <w:t>r,</w:t>
      </w:r>
      <w:r w:rsidRPr="000863EA">
        <w:rPr>
          <w:rFonts w:eastAsia="Times New Roman"/>
          <w:b/>
          <w:i/>
          <w:vertAlign w:val="subscript"/>
          <w:lang w:eastAsia="x-none"/>
        </w:rPr>
        <w:t xml:space="preserve"> </w:t>
      </w:r>
      <w:r w:rsidRPr="000863EA">
        <w:rPr>
          <w:rFonts w:eastAsia="Times New Roman"/>
          <w:b/>
          <w:i/>
          <w:vertAlign w:val="subscript"/>
          <w:lang w:val="x-none" w:eastAsia="x-none"/>
        </w:rPr>
        <w:t>i</w:t>
      </w:r>
      <w:r w:rsidRPr="000863EA">
        <w:rPr>
          <w:rFonts w:eastAsia="Times New Roman"/>
          <w:b/>
          <w:lang w:val="x-none" w:eastAsia="x-none"/>
        </w:rPr>
        <w:t xml:space="preserve"> </w:t>
      </w:r>
    </w:p>
    <w:p w14:paraId="319080A2" w14:textId="77777777" w:rsidR="000863EA" w:rsidRPr="000863EA" w:rsidRDefault="000863EA" w:rsidP="000863EA">
      <w:pPr>
        <w:tabs>
          <w:tab w:val="left" w:pos="2340"/>
          <w:tab w:val="left" w:pos="2880"/>
        </w:tabs>
        <w:spacing w:after="240"/>
        <w:ind w:left="3067" w:hanging="2347"/>
        <w:rPr>
          <w:rFonts w:eastAsia="Times New Roman"/>
          <w:b/>
          <w:lang w:val="x-none" w:eastAsia="x-none"/>
        </w:rPr>
      </w:pPr>
      <w:r w:rsidRPr="000863EA">
        <w:rPr>
          <w:rFonts w:eastAsia="Times New Roman"/>
          <w:b/>
          <w:lang w:val="x-none" w:eastAsia="x-none"/>
        </w:rPr>
        <w:tab/>
      </w:r>
      <w:r w:rsidRPr="000863EA">
        <w:rPr>
          <w:rFonts w:eastAsia="Times New Roman"/>
          <w:b/>
          <w:lang w:val="x-none" w:eastAsia="x-none"/>
        </w:rPr>
        <w:tab/>
      </w:r>
      <w:r w:rsidRPr="000863EA">
        <w:rPr>
          <w:rFonts w:eastAsia="Times New Roman"/>
          <w:b/>
          <w:lang w:val="x-none" w:eastAsia="x-none"/>
        </w:rPr>
        <w:tab/>
        <w:t>– RTEOCOST</w:t>
      </w:r>
      <w:r w:rsidRPr="000863EA">
        <w:rPr>
          <w:rFonts w:eastAsia="Times New Roman"/>
          <w:b/>
          <w:lang w:eastAsia="x-none"/>
        </w:rPr>
        <w:t xml:space="preserve"> </w:t>
      </w:r>
      <w:r w:rsidRPr="000863EA">
        <w:rPr>
          <w:rFonts w:eastAsia="Times New Roman"/>
          <w:b/>
          <w:i/>
          <w:vertAlign w:val="subscript"/>
          <w:lang w:val="x-none" w:eastAsia="x-none"/>
        </w:rPr>
        <w:t>q,</w:t>
      </w:r>
      <w:r w:rsidRPr="000863EA">
        <w:rPr>
          <w:rFonts w:eastAsia="Times New Roman"/>
          <w:b/>
          <w:i/>
          <w:vertAlign w:val="subscript"/>
          <w:lang w:eastAsia="x-none"/>
        </w:rPr>
        <w:t xml:space="preserve"> </w:t>
      </w:r>
      <w:r w:rsidRPr="000863EA">
        <w:rPr>
          <w:rFonts w:eastAsia="Times New Roman"/>
          <w:b/>
          <w:i/>
          <w:vertAlign w:val="subscript"/>
          <w:lang w:val="x-none" w:eastAsia="x-none"/>
        </w:rPr>
        <w:t>r,</w:t>
      </w:r>
      <w:r w:rsidRPr="000863EA">
        <w:rPr>
          <w:rFonts w:eastAsia="Times New Roman"/>
          <w:b/>
          <w:i/>
          <w:vertAlign w:val="subscript"/>
          <w:lang w:eastAsia="x-none"/>
        </w:rPr>
        <w:t xml:space="preserve"> </w:t>
      </w:r>
      <w:r w:rsidRPr="000863EA">
        <w:rPr>
          <w:rFonts w:eastAsia="Times New Roman"/>
          <w:b/>
          <w:i/>
          <w:vertAlign w:val="subscript"/>
          <w:lang w:val="x-none" w:eastAsia="x-none"/>
        </w:rPr>
        <w:t>i</w:t>
      </w:r>
      <w:r w:rsidRPr="000863EA">
        <w:rPr>
          <w:rFonts w:eastAsia="Times New Roman"/>
          <w:b/>
          <w:lang w:val="x-none" w:eastAsia="x-none"/>
        </w:rPr>
        <w:t xml:space="preserve"> * Max (0, RTMG</w:t>
      </w:r>
      <w:r w:rsidRPr="000863EA">
        <w:rPr>
          <w:rFonts w:eastAsia="Times New Roman"/>
          <w:b/>
          <w:lang w:eastAsia="x-none"/>
        </w:rPr>
        <w:t xml:space="preserve"> </w:t>
      </w:r>
      <w:r w:rsidRPr="000863EA">
        <w:rPr>
          <w:rFonts w:eastAsia="Times New Roman"/>
          <w:b/>
          <w:i/>
          <w:vertAlign w:val="subscript"/>
          <w:lang w:val="x-none" w:eastAsia="x-none"/>
        </w:rPr>
        <w:t>q,</w:t>
      </w:r>
      <w:r w:rsidRPr="000863EA">
        <w:rPr>
          <w:rFonts w:eastAsia="Times New Roman"/>
          <w:b/>
          <w:i/>
          <w:vertAlign w:val="subscript"/>
          <w:lang w:eastAsia="x-none"/>
        </w:rPr>
        <w:t xml:space="preserve"> </w:t>
      </w:r>
      <w:r w:rsidRPr="000863EA">
        <w:rPr>
          <w:rFonts w:eastAsia="Times New Roman"/>
          <w:b/>
          <w:i/>
          <w:vertAlign w:val="subscript"/>
          <w:lang w:val="x-none" w:eastAsia="x-none"/>
        </w:rPr>
        <w:t>r,</w:t>
      </w:r>
      <w:r w:rsidRPr="000863EA">
        <w:rPr>
          <w:rFonts w:eastAsia="Times New Roman"/>
          <w:b/>
          <w:i/>
          <w:vertAlign w:val="subscript"/>
          <w:lang w:eastAsia="x-none"/>
        </w:rPr>
        <w:t xml:space="preserve"> </w:t>
      </w:r>
      <w:r w:rsidRPr="000863EA">
        <w:rPr>
          <w:rFonts w:eastAsia="Times New Roman"/>
          <w:b/>
          <w:i/>
          <w:vertAlign w:val="subscript"/>
          <w:lang w:val="x-none" w:eastAsia="x-none"/>
        </w:rPr>
        <w:t>i</w:t>
      </w:r>
      <w:r w:rsidRPr="000863EA">
        <w:rPr>
          <w:rFonts w:eastAsia="Times New Roman"/>
          <w:b/>
          <w:lang w:val="x-none" w:eastAsia="x-none"/>
        </w:rPr>
        <w:t xml:space="preserve"> – (LSL</w:t>
      </w:r>
      <w:r w:rsidRPr="000863EA">
        <w:rPr>
          <w:rFonts w:eastAsia="Times New Roman"/>
          <w:b/>
          <w:lang w:eastAsia="x-none"/>
        </w:rPr>
        <w:t xml:space="preserve"> </w:t>
      </w:r>
      <w:r w:rsidRPr="000863EA">
        <w:rPr>
          <w:rFonts w:eastAsia="Times New Roman"/>
          <w:b/>
          <w:i/>
          <w:vertAlign w:val="subscript"/>
          <w:lang w:val="x-none" w:eastAsia="x-none"/>
        </w:rPr>
        <w:t>q,</w:t>
      </w:r>
      <w:r w:rsidRPr="000863EA">
        <w:rPr>
          <w:rFonts w:eastAsia="Times New Roman"/>
          <w:b/>
          <w:i/>
          <w:vertAlign w:val="subscript"/>
          <w:lang w:eastAsia="x-none"/>
        </w:rPr>
        <w:t xml:space="preserve"> </w:t>
      </w:r>
      <w:r w:rsidRPr="000863EA">
        <w:rPr>
          <w:rFonts w:eastAsia="Times New Roman"/>
          <w:b/>
          <w:i/>
          <w:vertAlign w:val="subscript"/>
          <w:lang w:val="x-none" w:eastAsia="x-none"/>
        </w:rPr>
        <w:t>r,</w:t>
      </w:r>
      <w:r w:rsidRPr="000863EA">
        <w:rPr>
          <w:rFonts w:eastAsia="Times New Roman"/>
          <w:b/>
          <w:i/>
          <w:vertAlign w:val="subscript"/>
          <w:lang w:eastAsia="x-none"/>
        </w:rPr>
        <w:t xml:space="preserve"> </w:t>
      </w:r>
      <w:r w:rsidRPr="000863EA">
        <w:rPr>
          <w:rFonts w:eastAsia="Times New Roman"/>
          <w:b/>
          <w:i/>
          <w:vertAlign w:val="subscript"/>
          <w:lang w:val="x-none" w:eastAsia="x-none"/>
        </w:rPr>
        <w:t>i</w:t>
      </w:r>
      <w:r w:rsidRPr="000863EA">
        <w:rPr>
          <w:rFonts w:eastAsia="Times New Roman"/>
          <w:b/>
          <w:lang w:val="x-none" w:eastAsia="x-none"/>
        </w:rPr>
        <w:t xml:space="preserve"> * (¼)))]}</w:t>
      </w:r>
    </w:p>
    <w:p w14:paraId="0FA399E0" w14:textId="77777777" w:rsidR="000863EA" w:rsidRPr="000863EA" w:rsidRDefault="000863EA" w:rsidP="000863EA">
      <w:pPr>
        <w:spacing w:after="240"/>
        <w:ind w:left="1440" w:hanging="720"/>
        <w:rPr>
          <w:rFonts w:eastAsia="Times New Roman"/>
          <w:iCs/>
          <w:lang w:val="pt-BR"/>
        </w:rPr>
      </w:pPr>
      <w:r w:rsidRPr="000863EA">
        <w:rPr>
          <w:rFonts w:eastAsia="Times New Roman"/>
          <w:szCs w:val="20"/>
          <w:lang w:val="pt-BR"/>
        </w:rPr>
        <w:t>Where</w:t>
      </w:r>
      <w:r w:rsidRPr="000863EA">
        <w:rPr>
          <w:rFonts w:eastAsia="Times New Roman"/>
          <w:iCs/>
          <w:lang w:val="pt-BR"/>
        </w:rPr>
        <w:t xml:space="preserve">, </w:t>
      </w:r>
    </w:p>
    <w:p w14:paraId="1252E3BF" w14:textId="5DA3DDFD" w:rsidR="000863EA" w:rsidRPr="000863EA" w:rsidRDefault="000863EA" w:rsidP="000863EA">
      <w:pPr>
        <w:spacing w:after="240"/>
        <w:ind w:left="2497" w:hanging="1777"/>
        <w:rPr>
          <w:rFonts w:eastAsia="Times New Roman"/>
          <w:b/>
          <w:bCs/>
          <w:iCs/>
          <w:lang w:val="it-IT"/>
        </w:rPr>
      </w:pPr>
      <w:r w:rsidRPr="000863EA">
        <w:rPr>
          <w:rFonts w:eastAsia="Times New Roman"/>
          <w:b/>
          <w:bCs/>
          <w:iCs/>
        </w:rPr>
        <w:t xml:space="preserve">RTASREV </w:t>
      </w:r>
      <w:r w:rsidRPr="000863EA">
        <w:rPr>
          <w:rFonts w:eastAsia="Times New Roman"/>
          <w:b/>
          <w:bCs/>
          <w:i/>
          <w:vertAlign w:val="subscript"/>
          <w:lang w:val="it-IT"/>
        </w:rPr>
        <w:t xml:space="preserve">q, r, i </w:t>
      </w:r>
      <w:r w:rsidRPr="000863EA">
        <w:rPr>
          <w:rFonts w:eastAsia="Times New Roman"/>
          <w:b/>
          <w:bCs/>
          <w:i/>
          <w:lang w:val="it-IT"/>
        </w:rPr>
        <w:t xml:space="preserve">= </w:t>
      </w:r>
      <w:r w:rsidRPr="000863EA">
        <w:rPr>
          <w:rFonts w:eastAsia="Times New Roman"/>
          <w:b/>
          <w:bCs/>
          <w:iCs/>
        </w:rPr>
        <w:t xml:space="preserve">RTRUREV </w:t>
      </w:r>
      <w:r w:rsidRPr="000863EA">
        <w:rPr>
          <w:rFonts w:eastAsia="Times New Roman"/>
          <w:b/>
          <w:bCs/>
          <w:i/>
          <w:vertAlign w:val="subscript"/>
          <w:lang w:val="it-IT"/>
        </w:rPr>
        <w:t xml:space="preserve">q, r, i </w:t>
      </w:r>
      <w:r w:rsidRPr="000863EA">
        <w:rPr>
          <w:rFonts w:eastAsia="Times New Roman"/>
          <w:b/>
          <w:bCs/>
          <w:i/>
          <w:lang w:val="it-IT"/>
        </w:rPr>
        <w:t>+</w:t>
      </w:r>
      <w:r w:rsidRPr="000863EA">
        <w:rPr>
          <w:rFonts w:eastAsia="Times New Roman"/>
          <w:b/>
          <w:bCs/>
          <w:iCs/>
        </w:rPr>
        <w:t xml:space="preserve"> RTRDREV </w:t>
      </w:r>
      <w:r w:rsidRPr="000863EA">
        <w:rPr>
          <w:rFonts w:eastAsia="Times New Roman"/>
          <w:b/>
          <w:bCs/>
          <w:i/>
          <w:vertAlign w:val="subscript"/>
          <w:lang w:val="it-IT"/>
        </w:rPr>
        <w:t xml:space="preserve">q, r, i </w:t>
      </w:r>
      <w:r w:rsidRPr="000863EA">
        <w:rPr>
          <w:rFonts w:eastAsia="Times New Roman"/>
          <w:b/>
          <w:bCs/>
          <w:i/>
          <w:lang w:val="it-IT"/>
        </w:rPr>
        <w:t>+</w:t>
      </w:r>
      <w:r w:rsidRPr="000863EA">
        <w:rPr>
          <w:rFonts w:eastAsia="Times New Roman"/>
          <w:b/>
          <w:bCs/>
          <w:iCs/>
        </w:rPr>
        <w:t xml:space="preserve"> RTRRREV </w:t>
      </w:r>
      <w:r w:rsidRPr="000863EA">
        <w:rPr>
          <w:rFonts w:eastAsia="Times New Roman"/>
          <w:b/>
          <w:bCs/>
          <w:i/>
          <w:vertAlign w:val="subscript"/>
          <w:lang w:val="it-IT"/>
        </w:rPr>
        <w:t xml:space="preserve">q, r, i </w:t>
      </w:r>
      <w:r w:rsidRPr="000863EA">
        <w:rPr>
          <w:rFonts w:eastAsia="Times New Roman"/>
          <w:b/>
          <w:bCs/>
          <w:i/>
          <w:lang w:val="it-IT"/>
        </w:rPr>
        <w:t>+</w:t>
      </w:r>
      <w:r w:rsidRPr="000863EA">
        <w:rPr>
          <w:rFonts w:eastAsia="Times New Roman"/>
          <w:b/>
          <w:bCs/>
          <w:iCs/>
        </w:rPr>
        <w:t xml:space="preserve"> RTECRREV </w:t>
      </w:r>
      <w:r w:rsidRPr="000863EA">
        <w:rPr>
          <w:rFonts w:eastAsia="Times New Roman"/>
          <w:b/>
          <w:bCs/>
          <w:i/>
          <w:vertAlign w:val="subscript"/>
          <w:lang w:val="it-IT"/>
        </w:rPr>
        <w:t xml:space="preserve">q, r, i </w:t>
      </w:r>
      <w:r w:rsidRPr="000863EA">
        <w:rPr>
          <w:rFonts w:eastAsia="Times New Roman"/>
          <w:b/>
          <w:bCs/>
          <w:i/>
          <w:lang w:val="it-IT"/>
        </w:rPr>
        <w:t xml:space="preserve">+ </w:t>
      </w:r>
      <w:r w:rsidRPr="000863EA">
        <w:rPr>
          <w:rFonts w:eastAsia="Times New Roman"/>
          <w:b/>
          <w:bCs/>
          <w:iCs/>
          <w:lang w:val="it-IT"/>
        </w:rPr>
        <w:t>RTNSREV</w:t>
      </w:r>
      <w:r w:rsidRPr="000863EA">
        <w:rPr>
          <w:rFonts w:eastAsia="Times New Roman"/>
          <w:b/>
          <w:bCs/>
          <w:i/>
          <w:iCs/>
          <w:lang w:val="it-IT"/>
        </w:rPr>
        <w:t xml:space="preserve"> </w:t>
      </w:r>
      <w:r w:rsidRPr="000863EA">
        <w:rPr>
          <w:rFonts w:eastAsia="Times New Roman"/>
          <w:b/>
          <w:bCs/>
          <w:i/>
          <w:iCs/>
          <w:vertAlign w:val="subscript"/>
          <w:lang w:val="it-IT"/>
        </w:rPr>
        <w:t>q, r, i</w:t>
      </w:r>
      <w:ins w:id="675" w:author="ERCOT" w:date="2025-07-28T14:15:00Z" w16du:dateUtc="2025-07-28T19:15:00Z">
        <w:r>
          <w:rPr>
            <w:rFonts w:eastAsia="Times New Roman"/>
            <w:i/>
            <w:iCs/>
            <w:szCs w:val="20"/>
            <w:vertAlign w:val="subscript"/>
            <w:lang w:val="it-IT"/>
          </w:rPr>
          <w:t xml:space="preserve"> </w:t>
        </w:r>
        <w:r w:rsidRPr="000863EA">
          <w:rPr>
            <w:rFonts w:eastAsia="Times New Roman"/>
            <w:b/>
            <w:bCs/>
            <w:i/>
            <w:szCs w:val="20"/>
            <w:lang w:val="it-IT"/>
          </w:rPr>
          <w:t xml:space="preserve">+ </w:t>
        </w:r>
        <w:r w:rsidRPr="000863EA">
          <w:rPr>
            <w:rFonts w:eastAsia="Times New Roman"/>
            <w:b/>
            <w:bCs/>
            <w:szCs w:val="20"/>
            <w:lang w:val="it-IT"/>
          </w:rPr>
          <w:t>RTDRRREV</w:t>
        </w:r>
        <w:r w:rsidRPr="000863EA">
          <w:rPr>
            <w:rFonts w:eastAsia="Times New Roman"/>
            <w:b/>
            <w:bCs/>
            <w:i/>
            <w:iCs/>
            <w:szCs w:val="20"/>
            <w:lang w:val="it-IT"/>
          </w:rPr>
          <w:t xml:space="preserve"> </w:t>
        </w:r>
        <w:r w:rsidRPr="000863EA">
          <w:rPr>
            <w:rFonts w:eastAsia="Times New Roman"/>
            <w:b/>
            <w:bCs/>
            <w:i/>
            <w:iCs/>
            <w:szCs w:val="20"/>
            <w:vertAlign w:val="subscript"/>
            <w:lang w:val="it-IT"/>
          </w:rPr>
          <w:t>q, r, i</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863EA" w:rsidRPr="000863EA" w14:paraId="79F1427D" w14:textId="77777777" w:rsidTr="002A5BF3">
        <w:trPr>
          <w:trHeight w:val="1205"/>
        </w:trPr>
        <w:tc>
          <w:tcPr>
            <w:tcW w:w="9350" w:type="dxa"/>
            <w:shd w:val="pct12" w:color="auto" w:fill="auto"/>
          </w:tcPr>
          <w:bookmarkEnd w:id="674"/>
          <w:p w14:paraId="10F7C0CD" w14:textId="77777777" w:rsidR="000863EA" w:rsidRPr="000863EA" w:rsidRDefault="000863EA" w:rsidP="000863EA">
            <w:pPr>
              <w:spacing w:after="240"/>
              <w:rPr>
                <w:rFonts w:eastAsia="Times New Roman"/>
                <w:b/>
                <w:i/>
                <w:iCs/>
                <w:szCs w:val="20"/>
              </w:rPr>
            </w:pPr>
            <w:r w:rsidRPr="000863EA">
              <w:rPr>
                <w:rFonts w:eastAsia="Times New Roman"/>
                <w:b/>
                <w:i/>
                <w:iCs/>
                <w:szCs w:val="20"/>
              </w:rPr>
              <w:t>[NPRR1140:  Replace paragraph (3) above with the following upon system implementation:]</w:t>
            </w:r>
          </w:p>
          <w:p w14:paraId="0BAC249C" w14:textId="77777777" w:rsidR="000863EA" w:rsidRPr="000863EA" w:rsidRDefault="000863EA" w:rsidP="000863EA">
            <w:pPr>
              <w:ind w:left="720" w:hanging="720"/>
              <w:rPr>
                <w:rFonts w:eastAsia="Times New Roman"/>
                <w:szCs w:val="20"/>
              </w:rPr>
            </w:pPr>
            <w:bookmarkStart w:id="676" w:name="_Hlk214112386"/>
            <w:bookmarkStart w:id="677" w:name="_Hlk214112730"/>
            <w:r w:rsidRPr="000863EA">
              <w:rPr>
                <w:rFonts w:eastAsia="Times New Roman"/>
                <w:szCs w:val="20"/>
              </w:rPr>
              <w:t>(3)</w:t>
            </w:r>
            <w:r w:rsidRPr="000863EA">
              <w:rPr>
                <w:rFonts w:eastAsia="Times New Roman"/>
                <w:szCs w:val="20"/>
              </w:rPr>
              <w:tab/>
              <w:t xml:space="preserve">For each RUC-committed Resource, </w:t>
            </w:r>
            <w:r w:rsidRPr="000863EA">
              <w:rPr>
                <w:rFonts w:eastAsia="Times New Roman"/>
                <w:iCs/>
                <w:szCs w:val="20"/>
              </w:rPr>
              <w:t>Revenue Less Cost Above LSL During RUC-Committed Hours</w:t>
            </w:r>
            <w:r w:rsidRPr="000863EA">
              <w:rPr>
                <w:rFonts w:eastAsia="Times New Roman"/>
                <w:szCs w:val="20"/>
              </w:rPr>
              <w:t xml:space="preserve"> is calculated as follows:</w:t>
            </w:r>
          </w:p>
          <w:p w14:paraId="6605279F" w14:textId="77777777" w:rsidR="000863EA" w:rsidRPr="000863EA" w:rsidRDefault="000863EA" w:rsidP="000863EA">
            <w:pPr>
              <w:ind w:left="720" w:hanging="720"/>
              <w:rPr>
                <w:rFonts w:eastAsia="Times New Roman"/>
                <w:szCs w:val="20"/>
              </w:rPr>
            </w:pPr>
          </w:p>
          <w:p w14:paraId="6ECDEC61" w14:textId="77777777" w:rsidR="000863EA" w:rsidRPr="000863EA" w:rsidRDefault="000863EA" w:rsidP="000863EA">
            <w:pPr>
              <w:ind w:left="720"/>
              <w:rPr>
                <w:rFonts w:eastAsia="Times New Roman"/>
                <w:szCs w:val="20"/>
              </w:rPr>
            </w:pPr>
            <w:r w:rsidRPr="000863EA">
              <w:rPr>
                <w:rFonts w:eastAsia="Times New Roman"/>
                <w:szCs w:val="20"/>
              </w:rPr>
              <w:t>If RUCFCA exists:</w:t>
            </w:r>
          </w:p>
          <w:p w14:paraId="6CF23B79" w14:textId="77777777" w:rsidR="000863EA" w:rsidRPr="000863EA" w:rsidRDefault="000863EA" w:rsidP="000863EA">
            <w:pPr>
              <w:ind w:left="720"/>
              <w:rPr>
                <w:rFonts w:eastAsia="Times New Roman"/>
                <w:szCs w:val="20"/>
              </w:rPr>
            </w:pPr>
          </w:p>
          <w:p w14:paraId="23E08313" w14:textId="77777777" w:rsidR="000863EA" w:rsidRPr="000863EA" w:rsidRDefault="000863EA" w:rsidP="000863EA">
            <w:pPr>
              <w:tabs>
                <w:tab w:val="left" w:pos="2340"/>
                <w:tab w:val="left" w:pos="2880"/>
              </w:tabs>
              <w:spacing w:after="240"/>
              <w:ind w:left="3067" w:hanging="2347"/>
              <w:rPr>
                <w:rFonts w:eastAsia="Times New Roman"/>
                <w:b/>
                <w:lang w:val="x-none" w:eastAsia="x-none"/>
              </w:rPr>
            </w:pPr>
            <w:r w:rsidRPr="000863EA">
              <w:rPr>
                <w:rFonts w:eastAsia="Times New Roman"/>
                <w:b/>
                <w:lang w:val="x-none" w:eastAsia="x-none"/>
              </w:rPr>
              <w:lastRenderedPageBreak/>
              <w:t xml:space="preserve">RUCEXRR </w:t>
            </w:r>
            <w:r w:rsidRPr="000863EA">
              <w:rPr>
                <w:rFonts w:eastAsia="Times New Roman"/>
                <w:b/>
                <w:i/>
                <w:vertAlign w:val="subscript"/>
                <w:lang w:val="x-none" w:eastAsia="x-none"/>
              </w:rPr>
              <w:t>q, r, d</w:t>
            </w:r>
            <w:r w:rsidRPr="000863EA">
              <w:rPr>
                <w:rFonts w:eastAsia="Times New Roman"/>
                <w:b/>
                <w:lang w:val="x-none" w:eastAsia="x-none"/>
              </w:rPr>
              <w:t xml:space="preserve">   =   </w:t>
            </w:r>
            <w:r w:rsidRPr="000863EA">
              <w:rPr>
                <w:rFonts w:eastAsia="Times New Roman"/>
                <w:b/>
                <w:position w:val="-20"/>
                <w:lang w:val="x-none" w:eastAsia="x-none"/>
              </w:rPr>
              <w:object w:dxaOrig="220" w:dyaOrig="440" w14:anchorId="33B22FA2">
                <v:shape id="_x0000_i1037" type="#_x0000_t75" style="width:10.8pt;height:23.4pt" o:ole="">
                  <v:imagedata r:id="rId39" o:title=""/>
                </v:shape>
                <o:OLEObject Type="Embed" ProgID="Equation.3" ShapeID="_x0000_i1037" DrawAspect="Content" ObjectID="_1827312146" r:id="rId42"/>
              </w:object>
            </w:r>
            <w:r w:rsidRPr="000863EA">
              <w:rPr>
                <w:rFonts w:eastAsia="Times New Roman"/>
                <w:b/>
                <w:lang w:val="x-none" w:eastAsia="x-none"/>
              </w:rPr>
              <w:t>[</w:t>
            </w:r>
            <w:r w:rsidRPr="000863EA">
              <w:rPr>
                <w:rFonts w:eastAsia="Times New Roman"/>
                <w:b/>
                <w:iCs/>
              </w:rPr>
              <w:t xml:space="preserve">RUCEXRR96 </w:t>
            </w:r>
            <w:r w:rsidRPr="000863EA">
              <w:rPr>
                <w:rFonts w:eastAsia="Times New Roman"/>
                <w:b/>
                <w:i/>
                <w:vertAlign w:val="subscript"/>
                <w:lang w:val="it-IT" w:eastAsia="x-none"/>
              </w:rPr>
              <w:t>q, r, i</w:t>
            </w:r>
            <w:r w:rsidRPr="000863EA">
              <w:rPr>
                <w:rFonts w:eastAsia="Times New Roman"/>
                <w:b/>
                <w:lang w:val="x-none" w:eastAsia="x-none"/>
              </w:rPr>
              <w:t>]</w:t>
            </w:r>
          </w:p>
          <w:p w14:paraId="77113BF4" w14:textId="77777777" w:rsidR="000863EA" w:rsidRPr="000863EA" w:rsidRDefault="000863EA" w:rsidP="000863EA">
            <w:pPr>
              <w:tabs>
                <w:tab w:val="left" w:pos="2340"/>
                <w:tab w:val="left" w:pos="2880"/>
              </w:tabs>
              <w:spacing w:after="240"/>
              <w:ind w:left="3067" w:hanging="2347"/>
              <w:rPr>
                <w:rFonts w:eastAsia="Times New Roman"/>
                <w:b/>
                <w:lang w:val="x-none" w:eastAsia="x-none"/>
              </w:rPr>
            </w:pPr>
            <w:r w:rsidRPr="000863EA">
              <w:rPr>
                <w:rFonts w:eastAsia="Times New Roman"/>
                <w:b/>
                <w:lang w:val="x-none" w:eastAsia="x-none"/>
              </w:rPr>
              <w:t>Otherwise:</w:t>
            </w:r>
          </w:p>
          <w:p w14:paraId="6B35E77D" w14:textId="77777777" w:rsidR="000863EA" w:rsidRPr="000863EA" w:rsidRDefault="000863EA" w:rsidP="000863EA">
            <w:pPr>
              <w:tabs>
                <w:tab w:val="left" w:pos="2340"/>
                <w:tab w:val="left" w:pos="2880"/>
              </w:tabs>
              <w:spacing w:after="240"/>
              <w:ind w:left="3067" w:hanging="2347"/>
              <w:rPr>
                <w:rFonts w:eastAsia="Times New Roman"/>
                <w:b/>
                <w:i/>
                <w:vertAlign w:val="subscript"/>
                <w:lang w:val="it-IT" w:eastAsia="x-none"/>
              </w:rPr>
            </w:pPr>
            <w:r w:rsidRPr="000863EA">
              <w:rPr>
                <w:rFonts w:eastAsia="Times New Roman"/>
                <w:b/>
                <w:lang w:val="x-none" w:eastAsia="x-none"/>
              </w:rPr>
              <w:t xml:space="preserve">RUCEXRR </w:t>
            </w:r>
            <w:r w:rsidRPr="000863EA">
              <w:rPr>
                <w:rFonts w:eastAsia="Times New Roman"/>
                <w:b/>
                <w:i/>
                <w:vertAlign w:val="subscript"/>
                <w:lang w:val="x-none" w:eastAsia="x-none"/>
              </w:rPr>
              <w:t>q, r, d</w:t>
            </w:r>
            <w:r w:rsidRPr="000863EA">
              <w:rPr>
                <w:rFonts w:eastAsia="Times New Roman"/>
                <w:b/>
                <w:lang w:val="x-none" w:eastAsia="x-none"/>
              </w:rPr>
              <w:t xml:space="preserve">   =   Max {0, </w:t>
            </w:r>
            <w:r w:rsidRPr="000863EA">
              <w:rPr>
                <w:rFonts w:eastAsia="Times New Roman"/>
                <w:b/>
                <w:position w:val="-20"/>
                <w:lang w:val="x-none" w:eastAsia="x-none"/>
              </w:rPr>
              <w:object w:dxaOrig="220" w:dyaOrig="440" w14:anchorId="55DA3770">
                <v:shape id="_x0000_i1038" type="#_x0000_t75" style="width:10.8pt;height:23.4pt" o:ole="">
                  <v:imagedata r:id="rId39" o:title=""/>
                </v:shape>
                <o:OLEObject Type="Embed" ProgID="Equation.3" ShapeID="_x0000_i1038" DrawAspect="Content" ObjectID="_1827312147" r:id="rId43"/>
              </w:object>
            </w:r>
            <w:r w:rsidRPr="000863EA">
              <w:rPr>
                <w:rFonts w:eastAsia="Times New Roman"/>
                <w:b/>
                <w:lang w:val="x-none" w:eastAsia="x-none"/>
              </w:rPr>
              <w:t>[</w:t>
            </w:r>
            <w:r w:rsidRPr="000863EA">
              <w:rPr>
                <w:rFonts w:eastAsia="Times New Roman"/>
                <w:b/>
                <w:iCs/>
              </w:rPr>
              <w:t xml:space="preserve">RUCEXRR96 </w:t>
            </w:r>
            <w:r w:rsidRPr="000863EA">
              <w:rPr>
                <w:rFonts w:eastAsia="Times New Roman"/>
                <w:b/>
                <w:i/>
                <w:vertAlign w:val="subscript"/>
                <w:lang w:val="it-IT" w:eastAsia="x-none"/>
              </w:rPr>
              <w:t>q, r, i</w:t>
            </w:r>
            <w:r w:rsidRPr="000863EA">
              <w:rPr>
                <w:rFonts w:eastAsia="Times New Roman"/>
                <w:b/>
                <w:lang w:val="x-none" w:eastAsia="x-none"/>
              </w:rPr>
              <w:t>]}</w:t>
            </w:r>
          </w:p>
          <w:p w14:paraId="0DFE9D53" w14:textId="77777777" w:rsidR="000863EA" w:rsidRPr="000863EA" w:rsidRDefault="000863EA" w:rsidP="000863EA">
            <w:pPr>
              <w:spacing w:after="240"/>
              <w:ind w:left="1440" w:hanging="720"/>
              <w:rPr>
                <w:rFonts w:eastAsia="Times New Roman"/>
                <w:szCs w:val="20"/>
              </w:rPr>
            </w:pPr>
            <w:proofErr w:type="gramStart"/>
            <w:r w:rsidRPr="000863EA">
              <w:rPr>
                <w:rFonts w:eastAsia="Times New Roman"/>
                <w:szCs w:val="20"/>
              </w:rPr>
              <w:t>Where</w:t>
            </w:r>
            <w:proofErr w:type="gramEnd"/>
            <w:r w:rsidRPr="000863EA">
              <w:rPr>
                <w:rFonts w:eastAsia="Times New Roman"/>
                <w:szCs w:val="20"/>
              </w:rPr>
              <w:t>,</w:t>
            </w:r>
          </w:p>
          <w:p w14:paraId="7BE636D1" w14:textId="77777777" w:rsidR="000863EA" w:rsidRPr="000863EA" w:rsidRDefault="000863EA" w:rsidP="000863EA">
            <w:pPr>
              <w:tabs>
                <w:tab w:val="left" w:pos="2340"/>
                <w:tab w:val="left" w:pos="2880"/>
              </w:tabs>
              <w:spacing w:after="240"/>
              <w:ind w:left="3067" w:hanging="2347"/>
              <w:rPr>
                <w:rFonts w:eastAsia="Times New Roman"/>
                <w:b/>
                <w:lang w:val="x-none" w:eastAsia="x-none"/>
              </w:rPr>
            </w:pPr>
            <w:r w:rsidRPr="000863EA">
              <w:rPr>
                <w:rFonts w:eastAsia="Times New Roman"/>
                <w:b/>
                <w:lang w:val="x-none" w:eastAsia="x-none"/>
              </w:rPr>
              <w:t>RUCEXRR96</w:t>
            </w:r>
            <w:r w:rsidRPr="000863EA">
              <w:rPr>
                <w:rFonts w:eastAsia="Times New Roman"/>
                <w:b/>
                <w:iCs/>
              </w:rPr>
              <w:t xml:space="preserve"> </w:t>
            </w:r>
            <w:r w:rsidRPr="000863EA">
              <w:rPr>
                <w:rFonts w:eastAsia="Times New Roman"/>
                <w:b/>
                <w:i/>
                <w:vertAlign w:val="subscript"/>
                <w:lang w:val="it-IT" w:eastAsia="x-none"/>
              </w:rPr>
              <w:t xml:space="preserve">q, r, i  </w:t>
            </w:r>
            <w:r w:rsidRPr="000863EA">
              <w:rPr>
                <w:rFonts w:eastAsia="Times New Roman"/>
                <w:b/>
                <w:lang w:val="it-IT" w:eastAsia="x-none"/>
              </w:rPr>
              <w:t>=</w:t>
            </w:r>
            <w:r w:rsidRPr="000863EA">
              <w:rPr>
                <w:rFonts w:eastAsia="Times New Roman"/>
                <w:b/>
                <w:lang w:val="it-IT" w:eastAsia="x-none"/>
              </w:rPr>
              <w:tab/>
            </w:r>
            <w:r w:rsidRPr="000863EA">
              <w:rPr>
                <w:rFonts w:eastAsia="Times New Roman"/>
                <w:b/>
                <w:lang w:val="x-none" w:eastAsia="x-none"/>
              </w:rPr>
              <w:t>RTSPP</w:t>
            </w:r>
            <w:r w:rsidRPr="000863EA">
              <w:rPr>
                <w:rFonts w:eastAsia="Times New Roman"/>
                <w:b/>
                <w:lang w:eastAsia="x-none"/>
              </w:rPr>
              <w:t xml:space="preserve"> </w:t>
            </w:r>
            <w:r w:rsidRPr="000863EA">
              <w:rPr>
                <w:rFonts w:eastAsia="Times New Roman"/>
                <w:b/>
                <w:i/>
                <w:vertAlign w:val="subscript"/>
                <w:lang w:val="x-none" w:eastAsia="x-none"/>
              </w:rPr>
              <w:t>p,</w:t>
            </w:r>
            <w:r w:rsidRPr="000863EA">
              <w:rPr>
                <w:rFonts w:eastAsia="Times New Roman"/>
                <w:b/>
                <w:i/>
                <w:vertAlign w:val="subscript"/>
                <w:lang w:eastAsia="x-none"/>
              </w:rPr>
              <w:t xml:space="preserve"> </w:t>
            </w:r>
            <w:r w:rsidRPr="000863EA">
              <w:rPr>
                <w:rFonts w:eastAsia="Times New Roman"/>
                <w:b/>
                <w:i/>
                <w:vertAlign w:val="subscript"/>
                <w:lang w:val="x-none" w:eastAsia="x-none"/>
              </w:rPr>
              <w:t>i</w:t>
            </w:r>
            <w:r w:rsidRPr="000863EA">
              <w:rPr>
                <w:rFonts w:eastAsia="Times New Roman"/>
                <w:b/>
                <w:lang w:val="x-none" w:eastAsia="x-none"/>
              </w:rPr>
              <w:t xml:space="preserve"> * Max (0, RTMG</w:t>
            </w:r>
            <w:r w:rsidRPr="000863EA">
              <w:rPr>
                <w:rFonts w:eastAsia="Times New Roman"/>
                <w:b/>
                <w:lang w:eastAsia="x-none"/>
              </w:rPr>
              <w:t xml:space="preserve"> </w:t>
            </w:r>
            <w:r w:rsidRPr="000863EA">
              <w:rPr>
                <w:rFonts w:eastAsia="Times New Roman"/>
                <w:b/>
                <w:i/>
                <w:vertAlign w:val="subscript"/>
                <w:lang w:val="x-none" w:eastAsia="x-none"/>
              </w:rPr>
              <w:t>q,</w:t>
            </w:r>
            <w:r w:rsidRPr="000863EA">
              <w:rPr>
                <w:rFonts w:eastAsia="Times New Roman"/>
                <w:b/>
                <w:i/>
                <w:vertAlign w:val="subscript"/>
                <w:lang w:eastAsia="x-none"/>
              </w:rPr>
              <w:t xml:space="preserve"> </w:t>
            </w:r>
            <w:r w:rsidRPr="000863EA">
              <w:rPr>
                <w:rFonts w:eastAsia="Times New Roman"/>
                <w:b/>
                <w:i/>
                <w:vertAlign w:val="subscript"/>
                <w:lang w:val="x-none" w:eastAsia="x-none"/>
              </w:rPr>
              <w:t>r,</w:t>
            </w:r>
            <w:r w:rsidRPr="000863EA">
              <w:rPr>
                <w:rFonts w:eastAsia="Times New Roman"/>
                <w:b/>
                <w:i/>
                <w:vertAlign w:val="subscript"/>
                <w:lang w:eastAsia="x-none"/>
              </w:rPr>
              <w:t xml:space="preserve"> </w:t>
            </w:r>
            <w:r w:rsidRPr="000863EA">
              <w:rPr>
                <w:rFonts w:eastAsia="Times New Roman"/>
                <w:b/>
                <w:i/>
                <w:vertAlign w:val="subscript"/>
                <w:lang w:val="x-none" w:eastAsia="x-none"/>
              </w:rPr>
              <w:t>i</w:t>
            </w:r>
            <w:r w:rsidRPr="000863EA">
              <w:rPr>
                <w:rFonts w:eastAsia="Times New Roman"/>
                <w:b/>
                <w:lang w:val="x-none" w:eastAsia="x-none"/>
              </w:rPr>
              <w:t xml:space="preserve"> – (LSL</w:t>
            </w:r>
            <w:r w:rsidRPr="000863EA">
              <w:rPr>
                <w:rFonts w:eastAsia="Times New Roman"/>
                <w:b/>
                <w:lang w:eastAsia="x-none"/>
              </w:rPr>
              <w:t xml:space="preserve"> </w:t>
            </w:r>
            <w:r w:rsidRPr="000863EA">
              <w:rPr>
                <w:rFonts w:eastAsia="Times New Roman"/>
                <w:b/>
                <w:i/>
                <w:vertAlign w:val="subscript"/>
                <w:lang w:val="x-none" w:eastAsia="x-none"/>
              </w:rPr>
              <w:t>q,</w:t>
            </w:r>
            <w:r w:rsidRPr="000863EA">
              <w:rPr>
                <w:rFonts w:eastAsia="Times New Roman"/>
                <w:b/>
                <w:i/>
                <w:vertAlign w:val="subscript"/>
                <w:lang w:eastAsia="x-none"/>
              </w:rPr>
              <w:t xml:space="preserve"> </w:t>
            </w:r>
            <w:r w:rsidRPr="000863EA">
              <w:rPr>
                <w:rFonts w:eastAsia="Times New Roman"/>
                <w:b/>
                <w:i/>
                <w:vertAlign w:val="subscript"/>
                <w:lang w:val="x-none" w:eastAsia="x-none"/>
              </w:rPr>
              <w:t>r,</w:t>
            </w:r>
            <w:r w:rsidRPr="000863EA">
              <w:rPr>
                <w:rFonts w:eastAsia="Times New Roman"/>
                <w:b/>
                <w:i/>
                <w:vertAlign w:val="subscript"/>
                <w:lang w:eastAsia="x-none"/>
              </w:rPr>
              <w:t xml:space="preserve"> </w:t>
            </w:r>
            <w:r w:rsidRPr="000863EA">
              <w:rPr>
                <w:rFonts w:eastAsia="Times New Roman"/>
                <w:b/>
                <w:i/>
                <w:vertAlign w:val="subscript"/>
                <w:lang w:val="x-none" w:eastAsia="x-none"/>
              </w:rPr>
              <w:t>i</w:t>
            </w:r>
            <w:r w:rsidRPr="000863EA">
              <w:rPr>
                <w:rFonts w:eastAsia="Times New Roman"/>
                <w:b/>
                <w:lang w:val="x-none" w:eastAsia="x-none"/>
              </w:rPr>
              <w:t xml:space="preserve"> * (¼)))</w:t>
            </w:r>
            <w:r w:rsidRPr="000863EA">
              <w:rPr>
                <w:rFonts w:eastAsia="Times New Roman"/>
                <w:b/>
                <w:lang w:eastAsia="x-none"/>
              </w:rPr>
              <w:t xml:space="preserve">                   </w:t>
            </w:r>
            <w:r w:rsidRPr="000863EA">
              <w:rPr>
                <w:rFonts w:eastAsia="Times New Roman"/>
                <w:b/>
                <w:lang w:val="x-none" w:eastAsia="x-none"/>
              </w:rPr>
              <w:t xml:space="preserve">+ </w:t>
            </w:r>
            <w:r w:rsidRPr="000863EA">
              <w:rPr>
                <w:rFonts w:eastAsia="Times New Roman"/>
                <w:b/>
                <w:iCs/>
              </w:rPr>
              <w:t xml:space="preserve">RTASREV </w:t>
            </w:r>
            <w:r w:rsidRPr="000863EA">
              <w:rPr>
                <w:rFonts w:eastAsia="Times New Roman"/>
                <w:b/>
                <w:i/>
                <w:vertAlign w:val="subscript"/>
                <w:lang w:val="x-none" w:eastAsia="x-none"/>
              </w:rPr>
              <w:t>q, r, i</w:t>
            </w:r>
          </w:p>
          <w:p w14:paraId="49D1DC92" w14:textId="77777777" w:rsidR="000863EA" w:rsidRPr="000863EA" w:rsidRDefault="000863EA" w:rsidP="000863EA">
            <w:pPr>
              <w:tabs>
                <w:tab w:val="left" w:pos="2340"/>
                <w:tab w:val="left" w:pos="2880"/>
              </w:tabs>
              <w:spacing w:after="240"/>
              <w:ind w:left="3067" w:hanging="2347"/>
              <w:rPr>
                <w:rFonts w:eastAsia="Times New Roman"/>
                <w:b/>
                <w:lang w:val="pt-BR" w:eastAsia="x-none"/>
              </w:rPr>
            </w:pPr>
            <w:r w:rsidRPr="000863EA">
              <w:rPr>
                <w:rFonts w:eastAsia="Times New Roman"/>
                <w:b/>
                <w:lang w:val="x-none" w:eastAsia="x-none"/>
              </w:rPr>
              <w:tab/>
            </w:r>
            <w:r w:rsidRPr="000863EA">
              <w:rPr>
                <w:rFonts w:eastAsia="Times New Roman"/>
                <w:b/>
                <w:lang w:val="x-none" w:eastAsia="x-none"/>
              </w:rPr>
              <w:tab/>
              <w:t>+ (-1) * (VSSVARAMT</w:t>
            </w:r>
            <w:r w:rsidRPr="000863EA">
              <w:rPr>
                <w:rFonts w:eastAsia="Times New Roman"/>
                <w:b/>
                <w:lang w:eastAsia="x-none"/>
              </w:rPr>
              <w:t xml:space="preserve"> </w:t>
            </w:r>
            <w:r w:rsidRPr="000863EA">
              <w:rPr>
                <w:rFonts w:eastAsia="Times New Roman"/>
                <w:b/>
                <w:i/>
                <w:vertAlign w:val="subscript"/>
                <w:lang w:val="x-none" w:eastAsia="x-none"/>
              </w:rPr>
              <w:t>q,</w:t>
            </w:r>
            <w:r w:rsidRPr="000863EA">
              <w:rPr>
                <w:rFonts w:eastAsia="Times New Roman"/>
                <w:b/>
                <w:i/>
                <w:vertAlign w:val="subscript"/>
                <w:lang w:eastAsia="x-none"/>
              </w:rPr>
              <w:t xml:space="preserve"> </w:t>
            </w:r>
            <w:r w:rsidRPr="000863EA">
              <w:rPr>
                <w:rFonts w:eastAsia="Times New Roman"/>
                <w:b/>
                <w:i/>
                <w:vertAlign w:val="subscript"/>
                <w:lang w:val="x-none" w:eastAsia="x-none"/>
              </w:rPr>
              <w:t>r,</w:t>
            </w:r>
            <w:r w:rsidRPr="000863EA">
              <w:rPr>
                <w:rFonts w:eastAsia="Times New Roman"/>
                <w:b/>
                <w:i/>
                <w:vertAlign w:val="subscript"/>
                <w:lang w:eastAsia="x-none"/>
              </w:rPr>
              <w:t xml:space="preserve"> </w:t>
            </w:r>
            <w:r w:rsidRPr="000863EA">
              <w:rPr>
                <w:rFonts w:eastAsia="Times New Roman"/>
                <w:b/>
                <w:i/>
                <w:vertAlign w:val="subscript"/>
                <w:lang w:val="x-none" w:eastAsia="x-none"/>
              </w:rPr>
              <w:t>i</w:t>
            </w:r>
            <w:r w:rsidRPr="000863EA">
              <w:rPr>
                <w:rFonts w:eastAsia="Times New Roman"/>
                <w:b/>
                <w:lang w:val="x-none" w:eastAsia="x-none"/>
              </w:rPr>
              <w:t xml:space="preserve"> + </w:t>
            </w:r>
            <w:r w:rsidRPr="000863EA">
              <w:rPr>
                <w:rFonts w:eastAsia="Times New Roman"/>
                <w:b/>
                <w:lang w:val="pt-BR" w:eastAsia="x-none"/>
              </w:rPr>
              <w:t xml:space="preserve">VSSEAMT </w:t>
            </w:r>
            <w:r w:rsidRPr="000863EA">
              <w:rPr>
                <w:rFonts w:eastAsia="Times New Roman"/>
                <w:b/>
                <w:i/>
                <w:vertAlign w:val="subscript"/>
                <w:lang w:val="x-none" w:eastAsia="x-none"/>
              </w:rPr>
              <w:t>q,</w:t>
            </w:r>
            <w:r w:rsidRPr="000863EA">
              <w:rPr>
                <w:rFonts w:eastAsia="Times New Roman"/>
                <w:b/>
                <w:i/>
                <w:vertAlign w:val="subscript"/>
                <w:lang w:eastAsia="x-none"/>
              </w:rPr>
              <w:t xml:space="preserve"> </w:t>
            </w:r>
            <w:r w:rsidRPr="000863EA">
              <w:rPr>
                <w:rFonts w:eastAsia="Times New Roman"/>
                <w:b/>
                <w:i/>
                <w:vertAlign w:val="subscript"/>
                <w:lang w:val="x-none" w:eastAsia="x-none"/>
              </w:rPr>
              <w:t>r,</w:t>
            </w:r>
            <w:r w:rsidRPr="000863EA">
              <w:rPr>
                <w:rFonts w:eastAsia="Times New Roman"/>
                <w:b/>
                <w:i/>
                <w:vertAlign w:val="subscript"/>
                <w:lang w:eastAsia="x-none"/>
              </w:rPr>
              <w:t xml:space="preserve"> </w:t>
            </w:r>
            <w:r w:rsidRPr="000863EA">
              <w:rPr>
                <w:rFonts w:eastAsia="Times New Roman"/>
                <w:b/>
                <w:i/>
                <w:vertAlign w:val="subscript"/>
                <w:lang w:val="x-none" w:eastAsia="x-none"/>
              </w:rPr>
              <w:t>i</w:t>
            </w:r>
            <w:r w:rsidRPr="000863EA">
              <w:rPr>
                <w:rFonts w:eastAsia="Times New Roman"/>
                <w:b/>
                <w:lang w:val="pt-BR" w:eastAsia="x-none"/>
              </w:rPr>
              <w:t>)</w:t>
            </w:r>
          </w:p>
          <w:p w14:paraId="1307B591" w14:textId="77777777" w:rsidR="000863EA" w:rsidRPr="000863EA" w:rsidRDefault="000863EA" w:rsidP="000863EA">
            <w:pPr>
              <w:tabs>
                <w:tab w:val="left" w:pos="2340"/>
                <w:tab w:val="left" w:pos="2880"/>
              </w:tabs>
              <w:spacing w:after="240"/>
              <w:ind w:left="3067" w:hanging="2347"/>
              <w:rPr>
                <w:rFonts w:eastAsia="Times New Roman"/>
                <w:b/>
                <w:lang w:val="x-none" w:eastAsia="x-none"/>
              </w:rPr>
            </w:pPr>
            <w:r w:rsidRPr="000863EA">
              <w:rPr>
                <w:rFonts w:eastAsia="Times New Roman"/>
                <w:b/>
                <w:lang w:val="x-none" w:eastAsia="x-none"/>
              </w:rPr>
              <w:tab/>
            </w:r>
            <w:r w:rsidRPr="000863EA">
              <w:rPr>
                <w:rFonts w:eastAsia="Times New Roman"/>
                <w:b/>
                <w:lang w:val="x-none" w:eastAsia="x-none"/>
              </w:rPr>
              <w:tab/>
              <w:t>+ (-1) * EMREAMT</w:t>
            </w:r>
            <w:r w:rsidRPr="000863EA">
              <w:rPr>
                <w:rFonts w:eastAsia="Times New Roman"/>
                <w:b/>
                <w:lang w:eastAsia="x-none"/>
              </w:rPr>
              <w:t xml:space="preserve"> </w:t>
            </w:r>
            <w:r w:rsidRPr="000863EA">
              <w:rPr>
                <w:rFonts w:eastAsia="Times New Roman"/>
                <w:b/>
                <w:i/>
                <w:vertAlign w:val="subscript"/>
                <w:lang w:val="x-none" w:eastAsia="x-none"/>
              </w:rPr>
              <w:t>q,</w:t>
            </w:r>
            <w:r w:rsidRPr="000863EA">
              <w:rPr>
                <w:rFonts w:eastAsia="Times New Roman"/>
                <w:b/>
                <w:i/>
                <w:vertAlign w:val="subscript"/>
                <w:lang w:eastAsia="x-none"/>
              </w:rPr>
              <w:t xml:space="preserve"> </w:t>
            </w:r>
            <w:r w:rsidRPr="000863EA">
              <w:rPr>
                <w:rFonts w:eastAsia="Times New Roman"/>
                <w:b/>
                <w:i/>
                <w:vertAlign w:val="subscript"/>
                <w:lang w:val="x-none" w:eastAsia="x-none"/>
              </w:rPr>
              <w:t>r,</w:t>
            </w:r>
            <w:r w:rsidRPr="000863EA">
              <w:rPr>
                <w:rFonts w:eastAsia="Times New Roman"/>
                <w:b/>
                <w:i/>
                <w:vertAlign w:val="subscript"/>
                <w:lang w:eastAsia="x-none"/>
              </w:rPr>
              <w:t xml:space="preserve"> </w:t>
            </w:r>
            <w:r w:rsidRPr="000863EA">
              <w:rPr>
                <w:rFonts w:eastAsia="Times New Roman"/>
                <w:b/>
                <w:i/>
                <w:vertAlign w:val="subscript"/>
                <w:lang w:val="x-none" w:eastAsia="x-none"/>
              </w:rPr>
              <w:t>i</w:t>
            </w:r>
            <w:r w:rsidRPr="000863EA">
              <w:rPr>
                <w:rFonts w:eastAsia="Times New Roman"/>
                <w:b/>
                <w:lang w:val="x-none" w:eastAsia="x-none"/>
              </w:rPr>
              <w:t xml:space="preserve"> </w:t>
            </w:r>
          </w:p>
          <w:p w14:paraId="29CD3E10" w14:textId="77777777" w:rsidR="000863EA" w:rsidRPr="000863EA" w:rsidRDefault="000863EA" w:rsidP="000863EA">
            <w:pPr>
              <w:tabs>
                <w:tab w:val="left" w:pos="2340"/>
                <w:tab w:val="left" w:pos="2880"/>
              </w:tabs>
              <w:spacing w:after="240"/>
              <w:ind w:left="3067" w:hanging="2347"/>
              <w:rPr>
                <w:rFonts w:eastAsia="Times New Roman"/>
                <w:b/>
                <w:lang w:val="x-none" w:eastAsia="x-none"/>
              </w:rPr>
            </w:pPr>
            <w:r w:rsidRPr="000863EA">
              <w:rPr>
                <w:rFonts w:eastAsia="Times New Roman"/>
                <w:b/>
                <w:lang w:val="x-none" w:eastAsia="x-none"/>
              </w:rPr>
              <w:tab/>
            </w:r>
            <w:r w:rsidRPr="000863EA">
              <w:rPr>
                <w:rFonts w:eastAsia="Times New Roman"/>
                <w:b/>
                <w:lang w:val="x-none" w:eastAsia="x-none"/>
              </w:rPr>
              <w:tab/>
              <w:t xml:space="preserve">– </w:t>
            </w:r>
            <w:r w:rsidRPr="000863EA">
              <w:rPr>
                <w:rFonts w:eastAsia="Times New Roman"/>
                <w:b/>
                <w:lang w:eastAsia="x-none"/>
              </w:rPr>
              <w:t>(</w:t>
            </w:r>
            <w:r w:rsidRPr="000863EA">
              <w:rPr>
                <w:rFonts w:eastAsia="Times New Roman"/>
                <w:b/>
                <w:lang w:val="x-none" w:eastAsia="x-none"/>
              </w:rPr>
              <w:t>RTEOCOST</w:t>
            </w:r>
            <w:r w:rsidRPr="000863EA">
              <w:rPr>
                <w:rFonts w:eastAsia="Times New Roman"/>
                <w:b/>
                <w:lang w:eastAsia="x-none"/>
              </w:rPr>
              <w:t xml:space="preserve"> </w:t>
            </w:r>
            <w:r w:rsidRPr="000863EA">
              <w:rPr>
                <w:rFonts w:eastAsia="Times New Roman"/>
                <w:b/>
                <w:i/>
                <w:vertAlign w:val="subscript"/>
                <w:lang w:val="x-none" w:eastAsia="x-none"/>
              </w:rPr>
              <w:t>q,</w:t>
            </w:r>
            <w:r w:rsidRPr="000863EA">
              <w:rPr>
                <w:rFonts w:eastAsia="Times New Roman"/>
                <w:b/>
                <w:i/>
                <w:vertAlign w:val="subscript"/>
                <w:lang w:eastAsia="x-none"/>
              </w:rPr>
              <w:t xml:space="preserve"> </w:t>
            </w:r>
            <w:r w:rsidRPr="000863EA">
              <w:rPr>
                <w:rFonts w:eastAsia="Times New Roman"/>
                <w:b/>
                <w:i/>
                <w:vertAlign w:val="subscript"/>
                <w:lang w:val="x-none" w:eastAsia="x-none"/>
              </w:rPr>
              <w:t>r,</w:t>
            </w:r>
            <w:r w:rsidRPr="000863EA">
              <w:rPr>
                <w:rFonts w:eastAsia="Times New Roman"/>
                <w:b/>
                <w:i/>
                <w:vertAlign w:val="subscript"/>
                <w:lang w:eastAsia="x-none"/>
              </w:rPr>
              <w:t xml:space="preserve"> </w:t>
            </w:r>
            <w:r w:rsidRPr="000863EA">
              <w:rPr>
                <w:rFonts w:eastAsia="Times New Roman"/>
                <w:b/>
                <w:i/>
                <w:vertAlign w:val="subscript"/>
                <w:lang w:val="x-none" w:eastAsia="x-none"/>
              </w:rPr>
              <w:t>i</w:t>
            </w:r>
            <w:r w:rsidRPr="000863EA">
              <w:rPr>
                <w:rFonts w:eastAsia="Times New Roman"/>
                <w:b/>
                <w:lang w:val="x-none" w:eastAsia="x-none"/>
              </w:rPr>
              <w:t xml:space="preserve"> + RUCFCA </w:t>
            </w:r>
            <w:r w:rsidRPr="000863EA">
              <w:rPr>
                <w:rFonts w:eastAsia="Times New Roman"/>
                <w:b/>
                <w:i/>
                <w:vertAlign w:val="subscript"/>
                <w:lang w:val="x-none" w:eastAsia="x-none"/>
              </w:rPr>
              <w:t>q, r, i</w:t>
            </w:r>
            <w:r w:rsidRPr="000863EA">
              <w:rPr>
                <w:rFonts w:eastAsia="Times New Roman"/>
                <w:b/>
                <w:lang w:val="x-none" w:eastAsia="x-none"/>
              </w:rPr>
              <w:t>) * Max (0, RTMG</w:t>
            </w:r>
            <w:r w:rsidRPr="000863EA">
              <w:rPr>
                <w:rFonts w:eastAsia="Times New Roman"/>
                <w:b/>
                <w:lang w:eastAsia="x-none"/>
              </w:rPr>
              <w:t xml:space="preserve"> </w:t>
            </w:r>
            <w:r w:rsidRPr="000863EA">
              <w:rPr>
                <w:rFonts w:eastAsia="Times New Roman"/>
                <w:b/>
                <w:i/>
                <w:vertAlign w:val="subscript"/>
                <w:lang w:val="x-none" w:eastAsia="x-none"/>
              </w:rPr>
              <w:t>q,</w:t>
            </w:r>
            <w:r w:rsidRPr="000863EA">
              <w:rPr>
                <w:rFonts w:eastAsia="Times New Roman"/>
                <w:b/>
                <w:i/>
                <w:vertAlign w:val="subscript"/>
                <w:lang w:eastAsia="x-none"/>
              </w:rPr>
              <w:t xml:space="preserve"> </w:t>
            </w:r>
            <w:r w:rsidRPr="000863EA">
              <w:rPr>
                <w:rFonts w:eastAsia="Times New Roman"/>
                <w:b/>
                <w:i/>
                <w:vertAlign w:val="subscript"/>
                <w:lang w:val="x-none" w:eastAsia="x-none"/>
              </w:rPr>
              <w:t>r,</w:t>
            </w:r>
            <w:r w:rsidRPr="000863EA">
              <w:rPr>
                <w:rFonts w:eastAsia="Times New Roman"/>
                <w:b/>
                <w:i/>
                <w:vertAlign w:val="subscript"/>
                <w:lang w:eastAsia="x-none"/>
              </w:rPr>
              <w:t xml:space="preserve"> </w:t>
            </w:r>
            <w:r w:rsidRPr="000863EA">
              <w:rPr>
                <w:rFonts w:eastAsia="Times New Roman"/>
                <w:b/>
                <w:i/>
                <w:vertAlign w:val="subscript"/>
                <w:lang w:val="x-none" w:eastAsia="x-none"/>
              </w:rPr>
              <w:t>i</w:t>
            </w:r>
            <w:r w:rsidRPr="000863EA">
              <w:rPr>
                <w:rFonts w:eastAsia="Times New Roman"/>
                <w:b/>
                <w:lang w:val="x-none" w:eastAsia="x-none"/>
              </w:rPr>
              <w:t xml:space="preserve"> – (LSL</w:t>
            </w:r>
            <w:r w:rsidRPr="000863EA">
              <w:rPr>
                <w:rFonts w:eastAsia="Times New Roman"/>
                <w:b/>
                <w:lang w:eastAsia="x-none"/>
              </w:rPr>
              <w:t xml:space="preserve"> </w:t>
            </w:r>
            <w:r w:rsidRPr="000863EA">
              <w:rPr>
                <w:rFonts w:eastAsia="Times New Roman"/>
                <w:b/>
                <w:i/>
                <w:vertAlign w:val="subscript"/>
                <w:lang w:val="x-none" w:eastAsia="x-none"/>
              </w:rPr>
              <w:t>q,</w:t>
            </w:r>
            <w:r w:rsidRPr="000863EA">
              <w:rPr>
                <w:rFonts w:eastAsia="Times New Roman"/>
                <w:b/>
                <w:i/>
                <w:vertAlign w:val="subscript"/>
                <w:lang w:eastAsia="x-none"/>
              </w:rPr>
              <w:t xml:space="preserve"> </w:t>
            </w:r>
            <w:r w:rsidRPr="000863EA">
              <w:rPr>
                <w:rFonts w:eastAsia="Times New Roman"/>
                <w:b/>
                <w:i/>
                <w:vertAlign w:val="subscript"/>
                <w:lang w:val="x-none" w:eastAsia="x-none"/>
              </w:rPr>
              <w:t>r,</w:t>
            </w:r>
            <w:r w:rsidRPr="000863EA">
              <w:rPr>
                <w:rFonts w:eastAsia="Times New Roman"/>
                <w:b/>
                <w:i/>
                <w:vertAlign w:val="subscript"/>
                <w:lang w:eastAsia="x-none"/>
              </w:rPr>
              <w:t xml:space="preserve"> </w:t>
            </w:r>
            <w:r w:rsidRPr="000863EA">
              <w:rPr>
                <w:rFonts w:eastAsia="Times New Roman"/>
                <w:b/>
                <w:i/>
                <w:vertAlign w:val="subscript"/>
                <w:lang w:val="x-none" w:eastAsia="x-none"/>
              </w:rPr>
              <w:t>i</w:t>
            </w:r>
            <w:r w:rsidRPr="000863EA">
              <w:rPr>
                <w:rFonts w:eastAsia="Times New Roman"/>
                <w:b/>
                <w:lang w:val="x-none" w:eastAsia="x-none"/>
              </w:rPr>
              <w:t xml:space="preserve"> * (¼)))</w:t>
            </w:r>
          </w:p>
          <w:p w14:paraId="41D2C31B" w14:textId="77777777" w:rsidR="000863EA" w:rsidRPr="000863EA" w:rsidRDefault="000863EA" w:rsidP="000863EA">
            <w:pPr>
              <w:tabs>
                <w:tab w:val="left" w:pos="1170"/>
              </w:tabs>
              <w:spacing w:line="360" w:lineRule="auto"/>
              <w:ind w:left="2700" w:hanging="1980"/>
              <w:rPr>
                <w:rFonts w:eastAsia="Times New Roman"/>
                <w:iCs/>
                <w:szCs w:val="20"/>
                <w:lang w:val="pt-BR"/>
              </w:rPr>
            </w:pPr>
            <w:r w:rsidRPr="000863EA">
              <w:rPr>
                <w:rFonts w:eastAsia="Times New Roman"/>
                <w:iCs/>
                <w:szCs w:val="20"/>
                <w:lang w:val="pt-BR"/>
              </w:rPr>
              <w:t xml:space="preserve">Where, </w:t>
            </w:r>
          </w:p>
          <w:p w14:paraId="4D93ADBD" w14:textId="686999CE" w:rsidR="000863EA" w:rsidRPr="000863EA" w:rsidRDefault="000863EA" w:rsidP="000863EA">
            <w:pPr>
              <w:spacing w:after="240"/>
              <w:ind w:left="2497" w:hanging="1777"/>
              <w:rPr>
                <w:rFonts w:eastAsia="Times New Roman"/>
                <w:i/>
                <w:iCs/>
                <w:szCs w:val="20"/>
                <w:vertAlign w:val="subscript"/>
                <w:lang w:val="it-IT"/>
              </w:rPr>
            </w:pPr>
            <w:r w:rsidRPr="000863EA">
              <w:rPr>
                <w:rFonts w:eastAsia="Times New Roman"/>
                <w:iCs/>
                <w:szCs w:val="20"/>
              </w:rPr>
              <w:t xml:space="preserve">RTASREV </w:t>
            </w:r>
            <w:r w:rsidRPr="000863EA">
              <w:rPr>
                <w:rFonts w:eastAsia="Times New Roman"/>
                <w:i/>
                <w:szCs w:val="20"/>
                <w:vertAlign w:val="subscript"/>
                <w:lang w:val="it-IT"/>
              </w:rPr>
              <w:t xml:space="preserve">q, r, i </w:t>
            </w:r>
            <w:r w:rsidRPr="000863EA">
              <w:rPr>
                <w:rFonts w:eastAsia="Times New Roman"/>
                <w:i/>
                <w:szCs w:val="20"/>
                <w:lang w:val="it-IT"/>
              </w:rPr>
              <w:t xml:space="preserve">= </w:t>
            </w:r>
            <w:r w:rsidRPr="000863EA">
              <w:rPr>
                <w:rFonts w:eastAsia="Times New Roman"/>
                <w:iCs/>
                <w:szCs w:val="20"/>
              </w:rPr>
              <w:t xml:space="preserve">RTRUREV </w:t>
            </w:r>
            <w:r w:rsidRPr="000863EA">
              <w:rPr>
                <w:rFonts w:eastAsia="Times New Roman"/>
                <w:i/>
                <w:szCs w:val="20"/>
                <w:vertAlign w:val="subscript"/>
                <w:lang w:val="it-IT"/>
              </w:rPr>
              <w:t xml:space="preserve">q, r, i </w:t>
            </w:r>
            <w:r w:rsidRPr="000863EA">
              <w:rPr>
                <w:rFonts w:eastAsia="Times New Roman"/>
                <w:i/>
                <w:szCs w:val="20"/>
                <w:lang w:val="it-IT"/>
              </w:rPr>
              <w:t>+</w:t>
            </w:r>
            <w:r w:rsidRPr="000863EA">
              <w:rPr>
                <w:rFonts w:eastAsia="Times New Roman"/>
                <w:iCs/>
                <w:szCs w:val="20"/>
              </w:rPr>
              <w:t xml:space="preserve"> RTRDREV </w:t>
            </w:r>
            <w:r w:rsidRPr="000863EA">
              <w:rPr>
                <w:rFonts w:eastAsia="Times New Roman"/>
                <w:i/>
                <w:szCs w:val="20"/>
                <w:vertAlign w:val="subscript"/>
                <w:lang w:val="it-IT"/>
              </w:rPr>
              <w:t xml:space="preserve">q, r, i </w:t>
            </w:r>
            <w:r w:rsidRPr="000863EA">
              <w:rPr>
                <w:rFonts w:eastAsia="Times New Roman"/>
                <w:i/>
                <w:szCs w:val="20"/>
                <w:lang w:val="it-IT"/>
              </w:rPr>
              <w:t>+</w:t>
            </w:r>
            <w:r w:rsidRPr="000863EA">
              <w:rPr>
                <w:rFonts w:eastAsia="Times New Roman"/>
                <w:iCs/>
                <w:szCs w:val="20"/>
              </w:rPr>
              <w:t xml:space="preserve"> RTRRREV </w:t>
            </w:r>
            <w:r w:rsidRPr="000863EA">
              <w:rPr>
                <w:rFonts w:eastAsia="Times New Roman"/>
                <w:i/>
                <w:szCs w:val="20"/>
                <w:vertAlign w:val="subscript"/>
                <w:lang w:val="it-IT"/>
              </w:rPr>
              <w:t xml:space="preserve">q, r, i </w:t>
            </w:r>
            <w:r w:rsidRPr="000863EA">
              <w:rPr>
                <w:rFonts w:eastAsia="Times New Roman"/>
                <w:i/>
                <w:szCs w:val="20"/>
                <w:lang w:val="it-IT"/>
              </w:rPr>
              <w:t>+</w:t>
            </w:r>
            <w:r w:rsidRPr="000863EA">
              <w:rPr>
                <w:rFonts w:eastAsia="Times New Roman"/>
                <w:iCs/>
                <w:szCs w:val="20"/>
              </w:rPr>
              <w:t xml:space="preserve"> RTECRREV </w:t>
            </w:r>
            <w:r w:rsidRPr="000863EA">
              <w:rPr>
                <w:rFonts w:eastAsia="Times New Roman"/>
                <w:i/>
                <w:szCs w:val="20"/>
                <w:vertAlign w:val="subscript"/>
                <w:lang w:val="it-IT"/>
              </w:rPr>
              <w:t xml:space="preserve">q, r, i </w:t>
            </w:r>
            <w:r w:rsidRPr="000863EA">
              <w:rPr>
                <w:rFonts w:eastAsia="Times New Roman"/>
                <w:i/>
                <w:szCs w:val="20"/>
                <w:lang w:val="it-IT"/>
              </w:rPr>
              <w:t xml:space="preserve">+ </w:t>
            </w:r>
            <w:r w:rsidRPr="000863EA">
              <w:rPr>
                <w:rFonts w:eastAsia="Times New Roman"/>
                <w:iCs/>
                <w:szCs w:val="20"/>
                <w:lang w:val="it-IT"/>
              </w:rPr>
              <w:t>RTNSREV</w:t>
            </w:r>
            <w:r w:rsidRPr="000863EA">
              <w:rPr>
                <w:rFonts w:eastAsia="Times New Roman"/>
                <w:i/>
                <w:iCs/>
                <w:szCs w:val="20"/>
                <w:lang w:val="it-IT"/>
              </w:rPr>
              <w:t xml:space="preserve"> </w:t>
            </w:r>
            <w:r w:rsidRPr="000863EA">
              <w:rPr>
                <w:rFonts w:eastAsia="Times New Roman"/>
                <w:i/>
                <w:iCs/>
                <w:szCs w:val="20"/>
                <w:vertAlign w:val="subscript"/>
                <w:lang w:val="it-IT"/>
              </w:rPr>
              <w:t>q, r, i</w:t>
            </w:r>
            <w:ins w:id="678" w:author="ERCOT" w:date="2025-07-28T14:15:00Z" w16du:dateUtc="2025-07-28T19:15:00Z">
              <w:r>
                <w:rPr>
                  <w:rFonts w:eastAsia="Times New Roman"/>
                  <w:i/>
                  <w:iCs/>
                  <w:szCs w:val="20"/>
                  <w:vertAlign w:val="subscript"/>
                  <w:lang w:val="it-IT"/>
                </w:rPr>
                <w:t xml:space="preserve"> </w:t>
              </w:r>
              <w:r w:rsidRPr="00D57F2D">
                <w:rPr>
                  <w:rFonts w:eastAsia="Times New Roman"/>
                  <w:i/>
                  <w:szCs w:val="20"/>
                  <w:lang w:val="it-IT"/>
                </w:rPr>
                <w:t xml:space="preserve">+ </w:t>
              </w:r>
              <w:r w:rsidRPr="00D57F2D">
                <w:rPr>
                  <w:rFonts w:eastAsia="Times New Roman"/>
                  <w:szCs w:val="20"/>
                  <w:lang w:val="it-IT"/>
                </w:rPr>
                <w:t>RT</w:t>
              </w:r>
              <w:r>
                <w:rPr>
                  <w:rFonts w:eastAsia="Times New Roman"/>
                  <w:szCs w:val="20"/>
                  <w:lang w:val="it-IT"/>
                </w:rPr>
                <w:t>DRR</w:t>
              </w:r>
              <w:r w:rsidRPr="00D57F2D">
                <w:rPr>
                  <w:rFonts w:eastAsia="Times New Roman"/>
                  <w:szCs w:val="20"/>
                  <w:lang w:val="it-IT"/>
                </w:rPr>
                <w:t>REV</w:t>
              </w:r>
              <w:r w:rsidRPr="00D57F2D">
                <w:rPr>
                  <w:rFonts w:eastAsia="Times New Roman"/>
                  <w:i/>
                  <w:iCs/>
                  <w:szCs w:val="20"/>
                  <w:lang w:val="it-IT"/>
                </w:rPr>
                <w:t xml:space="preserve"> </w:t>
              </w:r>
              <w:r w:rsidRPr="00D57F2D">
                <w:rPr>
                  <w:rFonts w:eastAsia="Times New Roman"/>
                  <w:i/>
                  <w:iCs/>
                  <w:szCs w:val="20"/>
                  <w:vertAlign w:val="subscript"/>
                  <w:lang w:val="it-IT"/>
                </w:rPr>
                <w:t>q, r, i</w:t>
              </w:r>
            </w:ins>
          </w:p>
          <w:bookmarkEnd w:id="676"/>
          <w:p w14:paraId="357CF7B7" w14:textId="77777777" w:rsidR="000863EA" w:rsidRPr="000863EA" w:rsidRDefault="000863EA" w:rsidP="000863EA">
            <w:pPr>
              <w:tabs>
                <w:tab w:val="left" w:pos="2340"/>
                <w:tab w:val="left" w:pos="2880"/>
              </w:tabs>
              <w:spacing w:after="240"/>
              <w:ind w:left="3067" w:hanging="2347"/>
              <w:rPr>
                <w:rFonts w:eastAsia="Times New Roman"/>
                <w:b/>
                <w:lang w:val="x-none" w:eastAsia="x-none"/>
              </w:rPr>
            </w:pPr>
            <w:r w:rsidRPr="000863EA">
              <w:rPr>
                <w:rFonts w:eastAsia="Times New Roman"/>
                <w:b/>
                <w:lang w:val="x-none" w:eastAsia="x-none"/>
              </w:rPr>
              <w:t xml:space="preserve">And, </w:t>
            </w:r>
          </w:p>
          <w:p w14:paraId="1637E8F8" w14:textId="77777777" w:rsidR="000863EA" w:rsidRPr="000863EA" w:rsidRDefault="000863EA" w:rsidP="000863EA">
            <w:pPr>
              <w:spacing w:after="240"/>
              <w:ind w:left="2497" w:hanging="1777"/>
              <w:rPr>
                <w:rFonts w:eastAsia="Times New Roman"/>
                <w:iCs/>
                <w:szCs w:val="20"/>
                <w:lang w:val="it-IT"/>
              </w:rPr>
            </w:pPr>
            <w:r w:rsidRPr="000863EA">
              <w:rPr>
                <w:rFonts w:eastAsia="Times New Roman"/>
                <w:bCs/>
                <w:szCs w:val="20"/>
              </w:rPr>
              <w:t xml:space="preserve">RUCFCA </w:t>
            </w:r>
            <w:r w:rsidRPr="000863EA">
              <w:rPr>
                <w:rFonts w:eastAsia="Times New Roman"/>
                <w:bCs/>
                <w:i/>
                <w:szCs w:val="20"/>
                <w:vertAlign w:val="subscript"/>
              </w:rPr>
              <w:t>q, r, i</w:t>
            </w:r>
            <w:r w:rsidRPr="000863EA">
              <w:rPr>
                <w:rFonts w:eastAsia="Times New Roman"/>
                <w:bCs/>
                <w:szCs w:val="20"/>
              </w:rPr>
              <w:t xml:space="preserve"> = Max(0, Volume-weighted average actual fuel price </w:t>
            </w:r>
            <w:r w:rsidRPr="000863EA">
              <w:rPr>
                <w:rFonts w:eastAsia="Times New Roman"/>
                <w:bCs/>
                <w:i/>
                <w:szCs w:val="20"/>
                <w:vertAlign w:val="subscript"/>
              </w:rPr>
              <w:t>q, r, i</w:t>
            </w:r>
            <w:r w:rsidRPr="000863EA">
              <w:rPr>
                <w:rFonts w:eastAsia="Times New Roman"/>
                <w:bCs/>
                <w:szCs w:val="20"/>
              </w:rPr>
              <w:t xml:space="preserve"> * Average heat rate </w:t>
            </w:r>
            <w:r w:rsidRPr="000863EA">
              <w:rPr>
                <w:rFonts w:eastAsia="Times New Roman"/>
                <w:szCs w:val="20"/>
              </w:rPr>
              <w:t>–</w:t>
            </w:r>
            <w:r w:rsidRPr="000863EA">
              <w:rPr>
                <w:rFonts w:eastAsia="Times New Roman"/>
                <w:bCs/>
                <w:szCs w:val="20"/>
              </w:rPr>
              <w:t xml:space="preserve"> RTEOCOST </w:t>
            </w:r>
            <w:r w:rsidRPr="000863EA">
              <w:rPr>
                <w:rFonts w:eastAsia="Times New Roman"/>
                <w:bCs/>
                <w:i/>
                <w:szCs w:val="20"/>
                <w:vertAlign w:val="subscript"/>
              </w:rPr>
              <w:t>q, r, i</w:t>
            </w:r>
            <w:r w:rsidRPr="000863EA">
              <w:rPr>
                <w:rFonts w:eastAsia="Times New Roman"/>
                <w:bCs/>
                <w:iCs/>
                <w:szCs w:val="20"/>
              </w:rPr>
              <w:t>)</w:t>
            </w:r>
            <w:bookmarkEnd w:id="677"/>
          </w:p>
        </w:tc>
      </w:tr>
    </w:tbl>
    <w:p w14:paraId="7C86FB71" w14:textId="77777777" w:rsidR="00B065BA" w:rsidRPr="00D57F2D" w:rsidRDefault="00B065BA" w:rsidP="00B065BA">
      <w:pPr>
        <w:spacing w:before="240"/>
        <w:rPr>
          <w:bCs/>
          <w:iCs/>
          <w:szCs w:val="20"/>
        </w:rPr>
      </w:pPr>
      <w:r w:rsidRPr="00D57F2D">
        <w:rPr>
          <w:iCs/>
          <w:szCs w:val="20"/>
        </w:rPr>
        <w:lastRenderedPageBreak/>
        <w:t>The above variables are defined as follows:</w:t>
      </w:r>
    </w:p>
    <w:tbl>
      <w:tblPr>
        <w:tblW w:w="4986"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43"/>
        <w:gridCol w:w="878"/>
        <w:gridCol w:w="6803"/>
      </w:tblGrid>
      <w:tr w:rsidR="00B065BA" w:rsidRPr="00D57F2D" w14:paraId="6FE1A855" w14:textId="77777777" w:rsidTr="00550BA7">
        <w:trPr>
          <w:cantSplit/>
          <w:tblHeader/>
        </w:trPr>
        <w:tc>
          <w:tcPr>
            <w:tcW w:w="881" w:type="pct"/>
            <w:tcBorders>
              <w:top w:val="single" w:sz="4" w:space="0" w:color="auto"/>
              <w:left w:val="single" w:sz="4" w:space="0" w:color="auto"/>
              <w:bottom w:val="single" w:sz="6" w:space="0" w:color="auto"/>
              <w:right w:val="single" w:sz="6" w:space="0" w:color="auto"/>
            </w:tcBorders>
            <w:hideMark/>
          </w:tcPr>
          <w:p w14:paraId="616907EC" w14:textId="77777777" w:rsidR="00B065BA" w:rsidRPr="00D57F2D" w:rsidRDefault="00B065BA" w:rsidP="00550BA7">
            <w:pPr>
              <w:spacing w:after="120"/>
              <w:rPr>
                <w:b/>
                <w:iCs/>
                <w:sz w:val="20"/>
                <w:szCs w:val="20"/>
              </w:rPr>
            </w:pPr>
            <w:r w:rsidRPr="00D57F2D">
              <w:rPr>
                <w:b/>
                <w:iCs/>
                <w:sz w:val="20"/>
                <w:szCs w:val="20"/>
              </w:rPr>
              <w:t>Variable</w:t>
            </w:r>
          </w:p>
        </w:tc>
        <w:tc>
          <w:tcPr>
            <w:tcW w:w="471" w:type="pct"/>
            <w:tcBorders>
              <w:top w:val="single" w:sz="4" w:space="0" w:color="auto"/>
              <w:left w:val="single" w:sz="6" w:space="0" w:color="auto"/>
              <w:bottom w:val="single" w:sz="6" w:space="0" w:color="auto"/>
              <w:right w:val="single" w:sz="6" w:space="0" w:color="auto"/>
            </w:tcBorders>
            <w:hideMark/>
          </w:tcPr>
          <w:p w14:paraId="1561DBE7" w14:textId="77777777" w:rsidR="00B065BA" w:rsidRPr="00D57F2D" w:rsidRDefault="00B065BA" w:rsidP="00550BA7">
            <w:pPr>
              <w:spacing w:after="120"/>
              <w:jc w:val="center"/>
              <w:rPr>
                <w:b/>
                <w:iCs/>
                <w:sz w:val="20"/>
                <w:szCs w:val="20"/>
              </w:rPr>
            </w:pPr>
            <w:r w:rsidRPr="00D57F2D">
              <w:rPr>
                <w:b/>
                <w:iCs/>
                <w:sz w:val="20"/>
                <w:szCs w:val="20"/>
              </w:rPr>
              <w:t>Unit</w:t>
            </w:r>
          </w:p>
        </w:tc>
        <w:tc>
          <w:tcPr>
            <w:tcW w:w="3648" w:type="pct"/>
            <w:tcBorders>
              <w:top w:val="single" w:sz="4" w:space="0" w:color="auto"/>
              <w:left w:val="single" w:sz="6" w:space="0" w:color="auto"/>
              <w:bottom w:val="single" w:sz="6" w:space="0" w:color="auto"/>
              <w:right w:val="single" w:sz="4" w:space="0" w:color="auto"/>
            </w:tcBorders>
            <w:hideMark/>
          </w:tcPr>
          <w:p w14:paraId="663DE75C" w14:textId="77777777" w:rsidR="00B065BA" w:rsidRPr="00D57F2D" w:rsidRDefault="00B065BA" w:rsidP="00550BA7">
            <w:pPr>
              <w:spacing w:after="120"/>
              <w:rPr>
                <w:b/>
                <w:iCs/>
                <w:sz w:val="20"/>
                <w:szCs w:val="20"/>
              </w:rPr>
            </w:pPr>
            <w:r w:rsidRPr="00D57F2D">
              <w:rPr>
                <w:b/>
                <w:iCs/>
                <w:sz w:val="20"/>
                <w:szCs w:val="20"/>
              </w:rPr>
              <w:t>Definition</w:t>
            </w:r>
          </w:p>
        </w:tc>
      </w:tr>
      <w:tr w:rsidR="00B065BA" w:rsidRPr="00D57F2D" w14:paraId="48C80097"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3F03C502" w14:textId="77777777" w:rsidR="00B065BA" w:rsidRPr="00D57F2D" w:rsidRDefault="00B065BA" w:rsidP="00550BA7">
            <w:pPr>
              <w:spacing w:after="60"/>
              <w:rPr>
                <w:iCs/>
                <w:sz w:val="20"/>
                <w:szCs w:val="20"/>
              </w:rPr>
            </w:pPr>
            <w:r w:rsidRPr="00D57F2D">
              <w:rPr>
                <w:iCs/>
                <w:sz w:val="20"/>
                <w:szCs w:val="20"/>
              </w:rPr>
              <w:t xml:space="preserve">RUCEXRR </w:t>
            </w:r>
            <w:r w:rsidRPr="00D57F2D">
              <w:rPr>
                <w:i/>
                <w:iCs/>
                <w:sz w:val="20"/>
                <w:szCs w:val="20"/>
                <w:vertAlign w:val="subscript"/>
              </w:rPr>
              <w:t>q, r, d</w:t>
            </w:r>
          </w:p>
        </w:tc>
        <w:tc>
          <w:tcPr>
            <w:tcW w:w="471" w:type="pct"/>
            <w:tcBorders>
              <w:top w:val="single" w:sz="6" w:space="0" w:color="auto"/>
              <w:left w:val="single" w:sz="6" w:space="0" w:color="auto"/>
              <w:bottom w:val="single" w:sz="6" w:space="0" w:color="auto"/>
              <w:right w:val="single" w:sz="6" w:space="0" w:color="auto"/>
            </w:tcBorders>
            <w:hideMark/>
          </w:tcPr>
          <w:p w14:paraId="0EA9A895" w14:textId="77777777" w:rsidR="00B065BA" w:rsidRPr="00D57F2D" w:rsidRDefault="00B065BA" w:rsidP="00550BA7">
            <w:pPr>
              <w:spacing w:after="60"/>
              <w:jc w:val="center"/>
              <w:rPr>
                <w:iCs/>
                <w:sz w:val="20"/>
                <w:szCs w:val="20"/>
              </w:rPr>
            </w:pPr>
            <w:r w:rsidRPr="00D57F2D">
              <w:rPr>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1DB52137" w14:textId="77777777" w:rsidR="00B065BA" w:rsidRPr="00D57F2D" w:rsidRDefault="00B065BA" w:rsidP="00550BA7">
            <w:pPr>
              <w:spacing w:after="60"/>
              <w:rPr>
                <w:iCs/>
                <w:sz w:val="20"/>
                <w:szCs w:val="20"/>
              </w:rPr>
            </w:pPr>
            <w:r w:rsidRPr="00D57F2D">
              <w:rPr>
                <w:i/>
                <w:iCs/>
                <w:sz w:val="20"/>
                <w:szCs w:val="20"/>
              </w:rPr>
              <w:t>Revenue Less Cost Above LSL During RUC-Committed Hours</w:t>
            </w:r>
            <w:r w:rsidRPr="00D57F2D">
              <w:rPr>
                <w:iCs/>
                <w:sz w:val="20"/>
                <w:szCs w:val="20"/>
              </w:rPr>
              <w:t xml:space="preserve">—The sum of the total revenue for Resource </w:t>
            </w:r>
            <w:r w:rsidRPr="00D57F2D">
              <w:rPr>
                <w:i/>
                <w:iCs/>
                <w:sz w:val="20"/>
                <w:szCs w:val="20"/>
              </w:rPr>
              <w:t xml:space="preserve">r </w:t>
            </w:r>
            <w:r w:rsidRPr="00D57F2D">
              <w:rPr>
                <w:iCs/>
                <w:sz w:val="20"/>
                <w:szCs w:val="20"/>
              </w:rPr>
              <w:t xml:space="preserve">represented by QSE </w:t>
            </w:r>
            <w:r w:rsidRPr="00D57F2D">
              <w:rPr>
                <w:i/>
                <w:iCs/>
                <w:sz w:val="20"/>
                <w:szCs w:val="20"/>
              </w:rPr>
              <w:t>q</w:t>
            </w:r>
            <w:r w:rsidRPr="00D57F2D">
              <w:rPr>
                <w:iCs/>
                <w:sz w:val="20"/>
                <w:szCs w:val="20"/>
              </w:rPr>
              <w:t xml:space="preserve"> operating above its LSL less the cost during all RUC-Committed Hours, for the Operating Day </w:t>
            </w:r>
            <w:r w:rsidRPr="00D57F2D">
              <w:rPr>
                <w:i/>
                <w:iCs/>
                <w:sz w:val="20"/>
                <w:szCs w:val="20"/>
              </w:rPr>
              <w:t>d</w:t>
            </w:r>
            <w:r w:rsidRPr="00D57F2D">
              <w:rPr>
                <w:iCs/>
                <w:sz w:val="20"/>
                <w:szCs w:val="20"/>
              </w:rPr>
              <w:t>.  When one or more Combined Cycle Generation Resources are committed by RUC, revenue less cost above LSL is calculated for the Combined Cycle Train for all RUC-committed Combined Cycle Generation Resources.</w:t>
            </w:r>
          </w:p>
        </w:tc>
      </w:tr>
      <w:tr w:rsidR="00B065BA" w:rsidRPr="00D57F2D" w14:paraId="41AAA684"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3BCB70E1" w14:textId="77777777" w:rsidR="00B065BA" w:rsidRPr="00D57F2D" w:rsidRDefault="00B065BA" w:rsidP="00550BA7">
            <w:pPr>
              <w:spacing w:after="60"/>
              <w:rPr>
                <w:iCs/>
                <w:sz w:val="20"/>
                <w:szCs w:val="20"/>
              </w:rPr>
            </w:pPr>
            <w:r w:rsidRPr="00D57F2D">
              <w:rPr>
                <w:iCs/>
                <w:sz w:val="20"/>
                <w:szCs w:val="20"/>
              </w:rPr>
              <w:t xml:space="preserve">RUCEXRR96 </w:t>
            </w:r>
            <w:r w:rsidRPr="00D57F2D">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06B64148" w14:textId="77777777" w:rsidR="00B065BA" w:rsidRPr="00D57F2D" w:rsidRDefault="00B065BA" w:rsidP="00550BA7">
            <w:pPr>
              <w:spacing w:after="60"/>
              <w:jc w:val="center"/>
              <w:rPr>
                <w:iCs/>
                <w:sz w:val="20"/>
                <w:szCs w:val="20"/>
              </w:rPr>
            </w:pPr>
            <w:r w:rsidRPr="00D57F2D">
              <w:rPr>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18F31CF5" w14:textId="77777777" w:rsidR="00B065BA" w:rsidRPr="00D57F2D" w:rsidRDefault="00B065BA" w:rsidP="00550BA7">
            <w:pPr>
              <w:spacing w:after="60"/>
              <w:rPr>
                <w:i/>
                <w:iCs/>
                <w:sz w:val="20"/>
                <w:szCs w:val="20"/>
              </w:rPr>
            </w:pPr>
            <w:r w:rsidRPr="00D57F2D">
              <w:rPr>
                <w:i/>
                <w:iCs/>
                <w:sz w:val="20"/>
                <w:szCs w:val="20"/>
              </w:rPr>
              <w:t>Revenue Less Cost Above LSL During RUC-Committed Hours by interval</w:t>
            </w:r>
            <w:r w:rsidRPr="00D57F2D">
              <w:rPr>
                <w:iCs/>
                <w:sz w:val="20"/>
                <w:szCs w:val="20"/>
              </w:rPr>
              <w:t xml:space="preserve">—The total revenue for Resource </w:t>
            </w:r>
            <w:r w:rsidRPr="00D57F2D">
              <w:rPr>
                <w:i/>
                <w:iCs/>
                <w:sz w:val="20"/>
                <w:szCs w:val="20"/>
              </w:rPr>
              <w:t xml:space="preserve">r </w:t>
            </w:r>
            <w:r w:rsidRPr="00D57F2D">
              <w:rPr>
                <w:iCs/>
                <w:sz w:val="20"/>
                <w:szCs w:val="20"/>
              </w:rPr>
              <w:t xml:space="preserve">represented by QSE </w:t>
            </w:r>
            <w:r w:rsidRPr="00D57F2D">
              <w:rPr>
                <w:i/>
                <w:iCs/>
                <w:sz w:val="20"/>
                <w:szCs w:val="20"/>
              </w:rPr>
              <w:t>q</w:t>
            </w:r>
            <w:r w:rsidRPr="00D57F2D">
              <w:rPr>
                <w:iCs/>
                <w:sz w:val="20"/>
                <w:szCs w:val="20"/>
              </w:rPr>
              <w:t xml:space="preserve"> operating above its LSL less the cost during all RUC-Committed hours, for the Settlement Interval </w:t>
            </w:r>
            <w:r w:rsidRPr="00D57F2D">
              <w:rPr>
                <w:i/>
                <w:iCs/>
                <w:sz w:val="20"/>
                <w:szCs w:val="20"/>
              </w:rPr>
              <w:t>i</w:t>
            </w:r>
            <w:r w:rsidRPr="00D57F2D">
              <w:rPr>
                <w:iCs/>
                <w:sz w:val="20"/>
                <w:szCs w:val="20"/>
              </w:rPr>
              <w:t>.  When one or more Combined Cycle Generation Resources are committed by RUC, revenue less cost above LSL is calculated for the Combined Cycle Train for all RUC-committed Combined Cycle Generation Resources.</w:t>
            </w:r>
          </w:p>
        </w:tc>
      </w:tr>
      <w:tr w:rsidR="00B065BA" w:rsidRPr="00D57F2D" w14:paraId="7E78AF14"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4AC2E2AE" w14:textId="77777777" w:rsidR="00B065BA" w:rsidRPr="00D57F2D" w:rsidRDefault="00B065BA" w:rsidP="00550BA7">
            <w:pPr>
              <w:spacing w:after="60"/>
              <w:rPr>
                <w:iCs/>
                <w:sz w:val="20"/>
                <w:szCs w:val="20"/>
              </w:rPr>
            </w:pPr>
            <w:r w:rsidRPr="00D57F2D">
              <w:rPr>
                <w:iCs/>
                <w:sz w:val="20"/>
                <w:szCs w:val="20"/>
              </w:rPr>
              <w:t xml:space="preserve">RTSPP </w:t>
            </w:r>
            <w:r w:rsidRPr="00D57F2D">
              <w:rPr>
                <w:i/>
                <w:iCs/>
                <w:sz w:val="20"/>
                <w:szCs w:val="20"/>
                <w:vertAlign w:val="subscript"/>
              </w:rPr>
              <w:t>p, i</w:t>
            </w:r>
          </w:p>
        </w:tc>
        <w:tc>
          <w:tcPr>
            <w:tcW w:w="471" w:type="pct"/>
            <w:tcBorders>
              <w:top w:val="single" w:sz="6" w:space="0" w:color="auto"/>
              <w:left w:val="single" w:sz="6" w:space="0" w:color="auto"/>
              <w:bottom w:val="single" w:sz="6" w:space="0" w:color="auto"/>
              <w:right w:val="single" w:sz="6" w:space="0" w:color="auto"/>
            </w:tcBorders>
            <w:hideMark/>
          </w:tcPr>
          <w:p w14:paraId="317F070D" w14:textId="77777777" w:rsidR="00B065BA" w:rsidRPr="00D57F2D" w:rsidRDefault="00B065BA" w:rsidP="00550BA7">
            <w:pPr>
              <w:spacing w:after="60"/>
              <w:jc w:val="center"/>
              <w:rPr>
                <w:iCs/>
                <w:sz w:val="20"/>
                <w:szCs w:val="20"/>
              </w:rPr>
            </w:pPr>
            <w:r w:rsidRPr="00D57F2D">
              <w:rPr>
                <w:iCs/>
                <w:sz w:val="20"/>
                <w:szCs w:val="20"/>
              </w:rPr>
              <w:t>$/MWh</w:t>
            </w:r>
          </w:p>
        </w:tc>
        <w:tc>
          <w:tcPr>
            <w:tcW w:w="3648" w:type="pct"/>
            <w:tcBorders>
              <w:top w:val="single" w:sz="6" w:space="0" w:color="auto"/>
              <w:left w:val="single" w:sz="6" w:space="0" w:color="auto"/>
              <w:bottom w:val="single" w:sz="6" w:space="0" w:color="auto"/>
              <w:right w:val="single" w:sz="4" w:space="0" w:color="auto"/>
            </w:tcBorders>
            <w:hideMark/>
          </w:tcPr>
          <w:p w14:paraId="713E4F64" w14:textId="77777777" w:rsidR="00B065BA" w:rsidRPr="00D57F2D" w:rsidRDefault="00B065BA" w:rsidP="00550BA7">
            <w:pPr>
              <w:spacing w:after="60"/>
              <w:rPr>
                <w:iCs/>
                <w:sz w:val="20"/>
                <w:szCs w:val="20"/>
              </w:rPr>
            </w:pPr>
            <w:r w:rsidRPr="00D57F2D">
              <w:rPr>
                <w:i/>
                <w:iCs/>
                <w:sz w:val="20"/>
                <w:szCs w:val="20"/>
              </w:rPr>
              <w:t>Real-Time Settlement Point Price</w:t>
            </w:r>
            <w:r w:rsidRPr="00D57F2D">
              <w:rPr>
                <w:iCs/>
                <w:sz w:val="20"/>
                <w:szCs w:val="20"/>
              </w:rPr>
              <w:t xml:space="preserve">—The Real-Time Settlement Point Price at the Resource’s Resource Node Settlement Point </w:t>
            </w:r>
            <w:r w:rsidRPr="00D57F2D">
              <w:rPr>
                <w:i/>
                <w:iCs/>
                <w:sz w:val="20"/>
                <w:szCs w:val="20"/>
              </w:rPr>
              <w:t>p</w:t>
            </w:r>
            <w:r w:rsidRPr="00D57F2D">
              <w:rPr>
                <w:iCs/>
                <w:sz w:val="20"/>
                <w:szCs w:val="20"/>
              </w:rPr>
              <w:t xml:space="preserve"> for the Settlement Interval </w:t>
            </w:r>
            <w:r w:rsidRPr="00D57F2D">
              <w:rPr>
                <w:i/>
                <w:iCs/>
                <w:sz w:val="20"/>
                <w:szCs w:val="20"/>
              </w:rPr>
              <w:t>i</w:t>
            </w:r>
            <w:r w:rsidRPr="00D57F2D">
              <w:rPr>
                <w:iCs/>
                <w:sz w:val="20"/>
                <w:szCs w:val="20"/>
              </w:rPr>
              <w:t>.</w:t>
            </w:r>
          </w:p>
        </w:tc>
      </w:tr>
      <w:tr w:rsidR="00B065BA" w:rsidRPr="00D57F2D" w14:paraId="2E4BE27B"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76E186ED" w14:textId="77777777" w:rsidR="00B065BA" w:rsidRPr="00D57F2D" w:rsidRDefault="00B065BA" w:rsidP="00550BA7">
            <w:pPr>
              <w:spacing w:after="60"/>
              <w:rPr>
                <w:iCs/>
                <w:sz w:val="20"/>
                <w:szCs w:val="20"/>
              </w:rPr>
            </w:pPr>
            <w:r w:rsidRPr="00D57F2D">
              <w:rPr>
                <w:iCs/>
                <w:sz w:val="20"/>
                <w:szCs w:val="20"/>
              </w:rPr>
              <w:lastRenderedPageBreak/>
              <w:t xml:space="preserve">RTEOCOST </w:t>
            </w:r>
            <w:r w:rsidRPr="00D57F2D">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45022B42" w14:textId="77777777" w:rsidR="00B065BA" w:rsidRPr="00D57F2D" w:rsidRDefault="00B065BA" w:rsidP="00550BA7">
            <w:pPr>
              <w:spacing w:after="60"/>
              <w:jc w:val="center"/>
              <w:rPr>
                <w:iCs/>
                <w:sz w:val="20"/>
                <w:szCs w:val="20"/>
              </w:rPr>
            </w:pPr>
            <w:r w:rsidRPr="00D57F2D">
              <w:rPr>
                <w:iCs/>
                <w:sz w:val="20"/>
                <w:szCs w:val="20"/>
              </w:rPr>
              <w:t>$/MWh</w:t>
            </w:r>
          </w:p>
        </w:tc>
        <w:tc>
          <w:tcPr>
            <w:tcW w:w="3648" w:type="pct"/>
            <w:tcBorders>
              <w:top w:val="single" w:sz="6" w:space="0" w:color="auto"/>
              <w:left w:val="single" w:sz="6" w:space="0" w:color="auto"/>
              <w:bottom w:val="single" w:sz="6" w:space="0" w:color="auto"/>
              <w:right w:val="single" w:sz="4" w:space="0" w:color="auto"/>
            </w:tcBorders>
            <w:hideMark/>
          </w:tcPr>
          <w:p w14:paraId="7F4251DF" w14:textId="77777777" w:rsidR="00B065BA" w:rsidRPr="00D57F2D" w:rsidRDefault="00B065BA" w:rsidP="00550BA7">
            <w:pPr>
              <w:spacing w:after="60"/>
              <w:rPr>
                <w:i/>
                <w:iCs/>
                <w:sz w:val="20"/>
                <w:szCs w:val="20"/>
              </w:rPr>
            </w:pPr>
            <w:r w:rsidRPr="00D57F2D">
              <w:rPr>
                <w:i/>
                <w:iCs/>
                <w:sz w:val="20"/>
                <w:szCs w:val="20"/>
              </w:rPr>
              <w:t xml:space="preserve">Real-Time Energy Offer Curve Cost </w:t>
            </w:r>
            <w:proofErr w:type="spellStart"/>
            <w:r w:rsidRPr="00D57F2D">
              <w:rPr>
                <w:i/>
                <w:iCs/>
                <w:sz w:val="20"/>
                <w:szCs w:val="20"/>
              </w:rPr>
              <w:t>Cap</w:t>
            </w:r>
            <w:r w:rsidRPr="00D57F2D">
              <w:rPr>
                <w:rFonts w:ascii="Symbol" w:eastAsia="Symbol" w:hAnsi="Symbol" w:cs="Symbol"/>
                <w:sz w:val="20"/>
                <w:szCs w:val="20"/>
              </w:rPr>
              <w:t>¾</w:t>
            </w:r>
            <w:r w:rsidRPr="00D57F2D">
              <w:rPr>
                <w:iCs/>
                <w:sz w:val="20"/>
                <w:szCs w:val="20"/>
              </w:rPr>
              <w:t>The</w:t>
            </w:r>
            <w:proofErr w:type="spellEnd"/>
            <w:r w:rsidRPr="00D57F2D">
              <w:rPr>
                <w:iCs/>
                <w:sz w:val="20"/>
                <w:szCs w:val="20"/>
              </w:rPr>
              <w:t xml:space="preserve"> Energy Offer Curve Cost Cap for Resource </w:t>
            </w:r>
            <w:r w:rsidRPr="00D57F2D">
              <w:rPr>
                <w:i/>
                <w:iCs/>
                <w:sz w:val="20"/>
                <w:szCs w:val="20"/>
              </w:rPr>
              <w:t>r</w:t>
            </w:r>
            <w:r w:rsidRPr="00D57F2D">
              <w:rPr>
                <w:iCs/>
                <w:sz w:val="20"/>
                <w:szCs w:val="20"/>
              </w:rPr>
              <w:t xml:space="preserve"> represented by QSE </w:t>
            </w:r>
            <w:r w:rsidRPr="00D57F2D">
              <w:rPr>
                <w:i/>
                <w:iCs/>
                <w:sz w:val="20"/>
                <w:szCs w:val="20"/>
              </w:rPr>
              <w:t>q</w:t>
            </w:r>
            <w:r w:rsidRPr="00D57F2D">
              <w:rPr>
                <w:iCs/>
                <w:sz w:val="20"/>
                <w:szCs w:val="20"/>
              </w:rPr>
              <w:t xml:space="preserve">, for the Resource’s generation above the LSL for the Settlement Interval </w:t>
            </w:r>
            <w:r w:rsidRPr="00D57F2D">
              <w:rPr>
                <w:i/>
                <w:iCs/>
                <w:sz w:val="20"/>
                <w:szCs w:val="20"/>
              </w:rPr>
              <w:t xml:space="preserve">i. </w:t>
            </w:r>
            <w:r w:rsidRPr="00D57F2D">
              <w:rPr>
                <w:iCs/>
                <w:sz w:val="20"/>
                <w:szCs w:val="20"/>
              </w:rPr>
              <w:t xml:space="preserve"> See</w:t>
            </w:r>
            <w:r w:rsidRPr="00D57F2D">
              <w:rPr>
                <w:b/>
                <w:iCs/>
                <w:sz w:val="20"/>
                <w:szCs w:val="20"/>
              </w:rPr>
              <w:t xml:space="preserve"> </w:t>
            </w:r>
            <w:r w:rsidRPr="00D57F2D">
              <w:rPr>
                <w:iCs/>
                <w:sz w:val="20"/>
                <w:szCs w:val="20"/>
              </w:rPr>
              <w:t xml:space="preserve">Section 4.4.9.3.3.  Where for a Combined Cycle Train, the Resource </w:t>
            </w:r>
            <w:r w:rsidRPr="00D57F2D">
              <w:rPr>
                <w:i/>
                <w:iCs/>
                <w:sz w:val="20"/>
                <w:szCs w:val="20"/>
              </w:rPr>
              <w:t xml:space="preserve">r </w:t>
            </w:r>
            <w:r w:rsidRPr="00D57F2D">
              <w:rPr>
                <w:iCs/>
                <w:sz w:val="20"/>
                <w:szCs w:val="20"/>
              </w:rPr>
              <w:t>is the Combined Cycle Train.</w:t>
            </w:r>
          </w:p>
        </w:tc>
      </w:tr>
      <w:tr w:rsidR="00B065BA" w:rsidRPr="00D57F2D" w14:paraId="46B13627"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303C55F0" w14:textId="77777777" w:rsidR="00B065BA" w:rsidRPr="00D57F2D" w:rsidRDefault="00B065BA" w:rsidP="00550BA7">
            <w:pPr>
              <w:spacing w:after="60"/>
              <w:rPr>
                <w:iCs/>
                <w:sz w:val="20"/>
                <w:szCs w:val="20"/>
              </w:rPr>
            </w:pPr>
            <w:r w:rsidRPr="00D57F2D">
              <w:rPr>
                <w:iCs/>
                <w:sz w:val="20"/>
                <w:szCs w:val="20"/>
              </w:rPr>
              <w:t xml:space="preserve">RTMG </w:t>
            </w:r>
            <w:r w:rsidRPr="00D57F2D">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15B99615" w14:textId="77777777" w:rsidR="00B065BA" w:rsidRPr="00D57F2D" w:rsidRDefault="00B065BA" w:rsidP="00550BA7">
            <w:pPr>
              <w:spacing w:after="60"/>
              <w:jc w:val="center"/>
              <w:rPr>
                <w:iCs/>
                <w:sz w:val="20"/>
                <w:szCs w:val="20"/>
              </w:rPr>
            </w:pPr>
            <w:r w:rsidRPr="00D57F2D">
              <w:rPr>
                <w:iCs/>
                <w:sz w:val="20"/>
                <w:szCs w:val="20"/>
              </w:rPr>
              <w:t>MWh</w:t>
            </w:r>
          </w:p>
        </w:tc>
        <w:tc>
          <w:tcPr>
            <w:tcW w:w="3648" w:type="pct"/>
            <w:tcBorders>
              <w:top w:val="single" w:sz="6" w:space="0" w:color="auto"/>
              <w:left w:val="single" w:sz="6" w:space="0" w:color="auto"/>
              <w:bottom w:val="single" w:sz="6" w:space="0" w:color="auto"/>
              <w:right w:val="single" w:sz="4" w:space="0" w:color="auto"/>
            </w:tcBorders>
            <w:hideMark/>
          </w:tcPr>
          <w:p w14:paraId="0BBF5875" w14:textId="77777777" w:rsidR="00B065BA" w:rsidRPr="00D57F2D" w:rsidRDefault="00B065BA" w:rsidP="00550BA7">
            <w:pPr>
              <w:spacing w:after="60"/>
              <w:rPr>
                <w:iCs/>
                <w:sz w:val="20"/>
                <w:szCs w:val="20"/>
              </w:rPr>
            </w:pPr>
            <w:r w:rsidRPr="00D57F2D">
              <w:rPr>
                <w:i/>
                <w:iCs/>
                <w:sz w:val="20"/>
                <w:szCs w:val="20"/>
              </w:rPr>
              <w:t>Real-Time Metered Generation</w:t>
            </w:r>
            <w:r w:rsidRPr="00D57F2D">
              <w:rPr>
                <w:iCs/>
                <w:sz w:val="20"/>
                <w:szCs w:val="20"/>
              </w:rPr>
              <w:t xml:space="preserve">—The metered generation of Resource </w:t>
            </w:r>
            <w:r w:rsidRPr="00D57F2D">
              <w:rPr>
                <w:i/>
                <w:iCs/>
                <w:sz w:val="20"/>
                <w:szCs w:val="20"/>
              </w:rPr>
              <w:t>r</w:t>
            </w:r>
            <w:r w:rsidRPr="00D57F2D">
              <w:rPr>
                <w:iCs/>
                <w:sz w:val="20"/>
                <w:szCs w:val="20"/>
              </w:rPr>
              <w:t xml:space="preserve"> represented by QSE </w:t>
            </w:r>
            <w:r w:rsidRPr="00D57F2D">
              <w:rPr>
                <w:i/>
                <w:iCs/>
                <w:sz w:val="20"/>
                <w:szCs w:val="20"/>
              </w:rPr>
              <w:t>q</w:t>
            </w:r>
            <w:r w:rsidRPr="00D57F2D">
              <w:rPr>
                <w:iCs/>
                <w:sz w:val="20"/>
                <w:szCs w:val="20"/>
              </w:rPr>
              <w:t xml:space="preserve"> for the Settlement Interval </w:t>
            </w:r>
            <w:r w:rsidRPr="00D57F2D">
              <w:rPr>
                <w:i/>
                <w:iCs/>
                <w:sz w:val="20"/>
                <w:szCs w:val="20"/>
              </w:rPr>
              <w:t>i</w:t>
            </w:r>
            <w:r w:rsidRPr="00D57F2D">
              <w:rPr>
                <w:iCs/>
                <w:sz w:val="20"/>
                <w:szCs w:val="20"/>
              </w:rPr>
              <w:t xml:space="preserve">.  Where for a Combined Cycle Train, the Resource </w:t>
            </w:r>
            <w:r w:rsidRPr="00D57F2D">
              <w:rPr>
                <w:i/>
                <w:iCs/>
                <w:sz w:val="20"/>
                <w:szCs w:val="20"/>
              </w:rPr>
              <w:t xml:space="preserve">r </w:t>
            </w:r>
            <w:r w:rsidRPr="00D57F2D">
              <w:rPr>
                <w:iCs/>
                <w:sz w:val="20"/>
                <w:szCs w:val="20"/>
              </w:rPr>
              <w:t>is the Combined Cycle Train.</w:t>
            </w:r>
          </w:p>
        </w:tc>
      </w:tr>
      <w:tr w:rsidR="00B065BA" w:rsidRPr="00D57F2D" w14:paraId="7652BDD3" w14:textId="77777777" w:rsidTr="00550BA7">
        <w:trPr>
          <w:cantSplit/>
        </w:trPr>
        <w:tc>
          <w:tcPr>
            <w:tcW w:w="5000" w:type="pct"/>
            <w:gridSpan w:val="3"/>
            <w:tcBorders>
              <w:top w:val="single" w:sz="6" w:space="0" w:color="auto"/>
              <w:left w:val="single" w:sz="4" w:space="0" w:color="auto"/>
              <w:bottom w:val="single" w:sz="6"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8"/>
            </w:tblGrid>
            <w:tr w:rsidR="00B065BA" w:rsidRPr="00D57F2D" w14:paraId="1470E806" w14:textId="77777777" w:rsidTr="00550BA7">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777521C" w14:textId="77777777" w:rsidR="00B065BA" w:rsidRPr="00D57F2D" w:rsidRDefault="00B065BA" w:rsidP="00550BA7">
                  <w:pPr>
                    <w:spacing w:before="120" w:after="240"/>
                    <w:rPr>
                      <w:rFonts w:eastAsia="Times New Roman"/>
                      <w:b/>
                      <w:i/>
                      <w:szCs w:val="20"/>
                    </w:rPr>
                  </w:pPr>
                  <w:r w:rsidRPr="00D57F2D">
                    <w:rPr>
                      <w:rFonts w:eastAsia="Times New Roman"/>
                      <w:b/>
                      <w:i/>
                      <w:szCs w:val="20"/>
                    </w:rPr>
                    <w:t>[NPRR1140:  Insert the variable “</w:t>
                  </w:r>
                  <w:r w:rsidRPr="00D57F2D">
                    <w:rPr>
                      <w:rFonts w:eastAsia="Times New Roman"/>
                      <w:b/>
                      <w:bCs/>
                      <w:i/>
                      <w:iCs/>
                      <w:szCs w:val="20"/>
                    </w:rPr>
                    <w:t xml:space="preserve">RUCFCA </w:t>
                  </w:r>
                  <w:r w:rsidRPr="00D57F2D">
                    <w:rPr>
                      <w:rFonts w:eastAsia="Times New Roman"/>
                      <w:b/>
                      <w:bCs/>
                      <w:i/>
                      <w:iCs/>
                      <w:szCs w:val="20"/>
                      <w:vertAlign w:val="subscript"/>
                    </w:rPr>
                    <w:t>q, r, i</w:t>
                  </w:r>
                  <w:r w:rsidRPr="00D57F2D">
                    <w:rPr>
                      <w:rFonts w:eastAsia="Times New Roman"/>
                      <w:b/>
                      <w:i/>
                      <w:szCs w:val="20"/>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38"/>
                    <w:gridCol w:w="839"/>
                    <w:gridCol w:w="6495"/>
                  </w:tblGrid>
                  <w:tr w:rsidR="00B065BA" w:rsidRPr="00D57F2D" w14:paraId="06CA7CC5" w14:textId="77777777" w:rsidTr="00550BA7">
                    <w:trPr>
                      <w:cantSplit/>
                      <w:tblHeader/>
                    </w:trPr>
                    <w:tc>
                      <w:tcPr>
                        <w:tcW w:w="876" w:type="pct"/>
                        <w:tcBorders>
                          <w:top w:val="single" w:sz="4" w:space="0" w:color="auto"/>
                          <w:left w:val="single" w:sz="4" w:space="0" w:color="auto"/>
                          <w:bottom w:val="single" w:sz="4" w:space="0" w:color="auto"/>
                          <w:right w:val="single" w:sz="6" w:space="0" w:color="auto"/>
                        </w:tcBorders>
                        <w:hideMark/>
                      </w:tcPr>
                      <w:p w14:paraId="5795AAC7" w14:textId="77777777" w:rsidR="00B065BA" w:rsidRPr="00D57F2D" w:rsidRDefault="00B065BA" w:rsidP="00550BA7">
                        <w:pPr>
                          <w:spacing w:after="60"/>
                          <w:rPr>
                            <w:rFonts w:eastAsia="Times New Roman"/>
                            <w:iCs/>
                            <w:sz w:val="20"/>
                            <w:szCs w:val="16"/>
                          </w:rPr>
                        </w:pPr>
                        <w:r w:rsidRPr="00D57F2D">
                          <w:rPr>
                            <w:rFonts w:eastAsia="Times New Roman"/>
                            <w:sz w:val="20"/>
                            <w:szCs w:val="16"/>
                          </w:rPr>
                          <w:t xml:space="preserve">RUCFCA </w:t>
                        </w:r>
                        <w:r w:rsidRPr="00D57F2D">
                          <w:rPr>
                            <w:rFonts w:eastAsia="Times New Roman"/>
                            <w:i/>
                            <w:sz w:val="20"/>
                            <w:szCs w:val="16"/>
                            <w:vertAlign w:val="subscript"/>
                          </w:rPr>
                          <w:t>q, r, i</w:t>
                        </w:r>
                      </w:p>
                    </w:tc>
                    <w:tc>
                      <w:tcPr>
                        <w:tcW w:w="455" w:type="pct"/>
                        <w:tcBorders>
                          <w:top w:val="single" w:sz="4" w:space="0" w:color="auto"/>
                          <w:left w:val="single" w:sz="6" w:space="0" w:color="auto"/>
                          <w:bottom w:val="single" w:sz="4" w:space="0" w:color="auto"/>
                          <w:right w:val="single" w:sz="6" w:space="0" w:color="auto"/>
                        </w:tcBorders>
                        <w:hideMark/>
                      </w:tcPr>
                      <w:p w14:paraId="23C56D62" w14:textId="77777777" w:rsidR="00B065BA" w:rsidRPr="00D57F2D" w:rsidRDefault="00B065BA" w:rsidP="00550BA7">
                        <w:pPr>
                          <w:spacing w:after="60"/>
                          <w:rPr>
                            <w:rFonts w:eastAsia="Times New Roman"/>
                            <w:iCs/>
                            <w:sz w:val="20"/>
                            <w:szCs w:val="20"/>
                          </w:rPr>
                        </w:pPr>
                        <w:r w:rsidRPr="00D57F2D">
                          <w:rPr>
                            <w:rFonts w:eastAsia="Times New Roman"/>
                            <w:sz w:val="20"/>
                            <w:szCs w:val="16"/>
                          </w:rPr>
                          <w:t>$/MWh</w:t>
                        </w:r>
                      </w:p>
                    </w:tc>
                    <w:tc>
                      <w:tcPr>
                        <w:tcW w:w="3669" w:type="pct"/>
                        <w:tcBorders>
                          <w:top w:val="single" w:sz="4" w:space="0" w:color="auto"/>
                          <w:left w:val="single" w:sz="6" w:space="0" w:color="auto"/>
                          <w:bottom w:val="single" w:sz="4" w:space="0" w:color="auto"/>
                          <w:right w:val="single" w:sz="4" w:space="0" w:color="auto"/>
                        </w:tcBorders>
                        <w:hideMark/>
                      </w:tcPr>
                      <w:p w14:paraId="68022151" w14:textId="77777777" w:rsidR="00B065BA" w:rsidRPr="00D57F2D" w:rsidRDefault="00B065BA" w:rsidP="00550BA7">
                        <w:pPr>
                          <w:spacing w:after="60"/>
                          <w:rPr>
                            <w:iCs/>
                            <w:sz w:val="20"/>
                            <w:szCs w:val="20"/>
                          </w:rPr>
                        </w:pPr>
                        <w:r w:rsidRPr="00D57F2D">
                          <w:rPr>
                            <w:i/>
                            <w:sz w:val="20"/>
                            <w:szCs w:val="20"/>
                          </w:rPr>
                          <w:t>Reliability Unit Commitment Fuel Cost Adder</w:t>
                        </w:r>
                        <w:r w:rsidRPr="00D57F2D">
                          <w:rPr>
                            <w:iCs/>
                            <w:sz w:val="20"/>
                            <w:szCs w:val="20"/>
                          </w:rPr>
                          <w:t xml:space="preserve">—For a QSE that has been granted a fuel dispute per Section 9.14.7, Disputes for RUC Make-Whole Payment for Fuel Costs, the fuel cost adder is calculated as the volume-weighted average actual fuel price times the output-level average heat rate for Resource </w:t>
                        </w:r>
                        <w:r w:rsidRPr="00D57F2D">
                          <w:rPr>
                            <w:i/>
                            <w:iCs/>
                            <w:sz w:val="20"/>
                            <w:szCs w:val="20"/>
                          </w:rPr>
                          <w:t xml:space="preserve">r </w:t>
                        </w:r>
                        <w:r w:rsidRPr="00D57F2D">
                          <w:rPr>
                            <w:iCs/>
                            <w:sz w:val="20"/>
                            <w:szCs w:val="20"/>
                          </w:rPr>
                          <w:t xml:space="preserve">represented by QSE </w:t>
                        </w:r>
                        <w:r w:rsidRPr="00D57F2D">
                          <w:rPr>
                            <w:i/>
                            <w:iCs/>
                            <w:sz w:val="20"/>
                            <w:szCs w:val="20"/>
                          </w:rPr>
                          <w:t>q</w:t>
                        </w:r>
                        <w:r w:rsidRPr="00D57F2D">
                          <w:rPr>
                            <w:iCs/>
                            <w:sz w:val="20"/>
                            <w:szCs w:val="20"/>
                          </w:rPr>
                          <w:t xml:space="preserve">, for the Resource’s generation above LSL, for the Settlement Interval </w:t>
                        </w:r>
                        <w:r w:rsidRPr="00D57F2D">
                          <w:rPr>
                            <w:i/>
                            <w:sz w:val="20"/>
                            <w:szCs w:val="20"/>
                          </w:rPr>
                          <w:t>i</w:t>
                        </w:r>
                        <w:r w:rsidRPr="00D57F2D">
                          <w:rPr>
                            <w:iCs/>
                            <w:sz w:val="20"/>
                            <w:szCs w:val="20"/>
                          </w:rPr>
                          <w:t>, minus the RTEOCOST.</w:t>
                        </w:r>
                        <w:r w:rsidRPr="00D57F2D">
                          <w:rPr>
                            <w:i/>
                            <w:iCs/>
                            <w:sz w:val="20"/>
                            <w:szCs w:val="20"/>
                          </w:rPr>
                          <w:t xml:space="preserve">  </w:t>
                        </w:r>
                        <w:r w:rsidRPr="00D57F2D">
                          <w:rPr>
                            <w:iCs/>
                            <w:sz w:val="20"/>
                            <w:szCs w:val="20"/>
                          </w:rPr>
                          <w:t xml:space="preserve">When one or more Combined Cycle Generation Resources are committed by RUC, RUCFCA is calculated for the Combined Cycle Train for all RUC-Committed Combined Cycle Generation Resources. </w:t>
                        </w:r>
                      </w:p>
                      <w:p w14:paraId="34C4FCAA" w14:textId="77777777" w:rsidR="00B065BA" w:rsidRPr="00D57F2D" w:rsidRDefault="00B065BA" w:rsidP="00550BA7">
                        <w:pPr>
                          <w:spacing w:after="60"/>
                          <w:rPr>
                            <w:iCs/>
                            <w:sz w:val="20"/>
                            <w:szCs w:val="20"/>
                          </w:rPr>
                        </w:pPr>
                        <w:r w:rsidRPr="00D57F2D">
                          <w:rPr>
                            <w:iCs/>
                            <w:sz w:val="20"/>
                            <w:szCs w:val="20"/>
                          </w:rPr>
                          <w:t xml:space="preserve">The average heat rate for the Resource is the Average Heat Rate at the output level at Settlement Interval </w:t>
                        </w:r>
                        <w:r w:rsidRPr="00D57F2D">
                          <w:rPr>
                            <w:i/>
                            <w:sz w:val="20"/>
                            <w:szCs w:val="20"/>
                          </w:rPr>
                          <w:t>i</w:t>
                        </w:r>
                        <w:r w:rsidRPr="00D57F2D">
                          <w:rPr>
                            <w:iCs/>
                            <w:sz w:val="20"/>
                            <w:szCs w:val="20"/>
                          </w:rPr>
                          <w:t xml:space="preserve">, resulting from the input-output coefficients submitted with verifiable costs, if available, otherwise the heat rate value defined in Section 4.4.9.3.3.  </w:t>
                        </w:r>
                      </w:p>
                      <w:p w14:paraId="041DD03E" w14:textId="77777777" w:rsidR="00B065BA" w:rsidRPr="00D57F2D" w:rsidRDefault="00B065BA" w:rsidP="00550BA7">
                        <w:pPr>
                          <w:spacing w:after="60"/>
                          <w:rPr>
                            <w:rFonts w:eastAsia="Times New Roman"/>
                            <w:iCs/>
                            <w:sz w:val="20"/>
                            <w:szCs w:val="20"/>
                          </w:rPr>
                        </w:pPr>
                        <w:r w:rsidRPr="00D57F2D">
                          <w:rPr>
                            <w:rFonts w:eastAsia="Times New Roman"/>
                            <w:sz w:val="20"/>
                            <w:szCs w:val="20"/>
                          </w:rPr>
                          <w:t xml:space="preserve">The volume-weighted average actual fuel price must be proven by the QSE by submitting a dispute </w:t>
                        </w:r>
                        <w:proofErr w:type="gramStart"/>
                        <w:r w:rsidRPr="00D57F2D">
                          <w:rPr>
                            <w:rFonts w:eastAsia="Times New Roman"/>
                            <w:sz w:val="20"/>
                            <w:szCs w:val="20"/>
                          </w:rPr>
                          <w:t>per</w:t>
                        </w:r>
                        <w:proofErr w:type="gramEnd"/>
                        <w:r w:rsidRPr="00D57F2D">
                          <w:rPr>
                            <w:rFonts w:eastAsia="Times New Roman"/>
                            <w:sz w:val="20"/>
                            <w:szCs w:val="20"/>
                          </w:rPr>
                          <w:t xml:space="preserve"> Section 9.14.7.</w:t>
                        </w:r>
                        <w:r w:rsidRPr="00D57F2D">
                          <w:rPr>
                            <w:rFonts w:eastAsia="Times New Roman"/>
                            <w:szCs w:val="20"/>
                          </w:rPr>
                          <w:t xml:space="preserve">  </w:t>
                        </w:r>
                      </w:p>
                    </w:tc>
                  </w:tr>
                </w:tbl>
                <w:p w14:paraId="2121456B" w14:textId="77777777" w:rsidR="00B065BA" w:rsidRPr="00D57F2D" w:rsidRDefault="00B065BA" w:rsidP="00550BA7">
                  <w:pPr>
                    <w:tabs>
                      <w:tab w:val="left" w:pos="2340"/>
                      <w:tab w:val="left" w:pos="3420"/>
                    </w:tabs>
                    <w:spacing w:after="240"/>
                    <w:rPr>
                      <w:rFonts w:eastAsia="Times New Roman"/>
                      <w:b/>
                      <w:bCs/>
                      <w:szCs w:val="20"/>
                    </w:rPr>
                  </w:pPr>
                </w:p>
              </w:tc>
            </w:tr>
          </w:tbl>
          <w:p w14:paraId="4A81F2F7" w14:textId="77777777" w:rsidR="00B065BA" w:rsidRPr="00D57F2D" w:rsidRDefault="00B065BA" w:rsidP="00550BA7">
            <w:pPr>
              <w:spacing w:after="60"/>
              <w:rPr>
                <w:i/>
                <w:iCs/>
                <w:sz w:val="20"/>
                <w:szCs w:val="20"/>
              </w:rPr>
            </w:pPr>
          </w:p>
        </w:tc>
      </w:tr>
      <w:tr w:rsidR="00B065BA" w:rsidRPr="00D57F2D" w14:paraId="15C79CED"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5F494E86" w14:textId="77777777" w:rsidR="00B065BA" w:rsidRPr="00D57F2D" w:rsidRDefault="00B065BA" w:rsidP="00550BA7">
            <w:pPr>
              <w:spacing w:after="60"/>
              <w:rPr>
                <w:iCs/>
                <w:sz w:val="20"/>
                <w:szCs w:val="20"/>
              </w:rPr>
            </w:pPr>
            <w:r w:rsidRPr="00D57F2D">
              <w:rPr>
                <w:iCs/>
                <w:sz w:val="20"/>
                <w:szCs w:val="20"/>
              </w:rPr>
              <w:t xml:space="preserve">LSL </w:t>
            </w:r>
            <w:r w:rsidRPr="00D57F2D">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1A5642B9" w14:textId="77777777" w:rsidR="00B065BA" w:rsidRPr="00D57F2D" w:rsidRDefault="00B065BA" w:rsidP="00550BA7">
            <w:pPr>
              <w:spacing w:after="60"/>
              <w:jc w:val="center"/>
              <w:rPr>
                <w:iCs/>
                <w:sz w:val="20"/>
                <w:szCs w:val="20"/>
              </w:rPr>
            </w:pPr>
            <w:r w:rsidRPr="00D57F2D">
              <w:rPr>
                <w:iCs/>
                <w:sz w:val="20"/>
                <w:szCs w:val="20"/>
              </w:rPr>
              <w:t>MW</w:t>
            </w:r>
          </w:p>
        </w:tc>
        <w:tc>
          <w:tcPr>
            <w:tcW w:w="3648" w:type="pct"/>
            <w:tcBorders>
              <w:top w:val="single" w:sz="6" w:space="0" w:color="auto"/>
              <w:left w:val="single" w:sz="6" w:space="0" w:color="auto"/>
              <w:bottom w:val="single" w:sz="6" w:space="0" w:color="auto"/>
              <w:right w:val="single" w:sz="4" w:space="0" w:color="auto"/>
            </w:tcBorders>
            <w:hideMark/>
          </w:tcPr>
          <w:p w14:paraId="7A4A7717" w14:textId="77777777" w:rsidR="00B065BA" w:rsidRPr="00D57F2D" w:rsidRDefault="00B065BA" w:rsidP="00550BA7">
            <w:pPr>
              <w:spacing w:after="60"/>
              <w:rPr>
                <w:iCs/>
                <w:sz w:val="20"/>
                <w:szCs w:val="20"/>
              </w:rPr>
            </w:pPr>
            <w:r w:rsidRPr="00D57F2D">
              <w:rPr>
                <w:i/>
                <w:iCs/>
                <w:sz w:val="20"/>
                <w:szCs w:val="20"/>
              </w:rPr>
              <w:t>Low Sustained Limit</w:t>
            </w:r>
            <w:r w:rsidRPr="00D57F2D">
              <w:rPr>
                <w:iCs/>
                <w:sz w:val="20"/>
                <w:szCs w:val="20"/>
              </w:rPr>
              <w:t xml:space="preserve">—The LSL of Generation Resource </w:t>
            </w:r>
            <w:r w:rsidRPr="00D57F2D">
              <w:rPr>
                <w:i/>
                <w:iCs/>
                <w:sz w:val="20"/>
                <w:szCs w:val="20"/>
              </w:rPr>
              <w:t>r</w:t>
            </w:r>
            <w:r w:rsidRPr="00D57F2D">
              <w:rPr>
                <w:iCs/>
                <w:sz w:val="20"/>
                <w:szCs w:val="20"/>
              </w:rPr>
              <w:t xml:space="preserve"> represented by QSE </w:t>
            </w:r>
            <w:r w:rsidRPr="00D57F2D">
              <w:rPr>
                <w:i/>
                <w:iCs/>
                <w:sz w:val="20"/>
                <w:szCs w:val="20"/>
              </w:rPr>
              <w:t>q</w:t>
            </w:r>
            <w:r w:rsidRPr="00D57F2D">
              <w:rPr>
                <w:iCs/>
                <w:sz w:val="20"/>
                <w:szCs w:val="20"/>
              </w:rPr>
              <w:t xml:space="preserve"> for the hour that includes the Settlement Interval </w:t>
            </w:r>
            <w:r w:rsidRPr="00D57F2D">
              <w:rPr>
                <w:i/>
                <w:iCs/>
                <w:sz w:val="20"/>
                <w:szCs w:val="20"/>
              </w:rPr>
              <w:t>i</w:t>
            </w:r>
            <w:r w:rsidRPr="00D57F2D">
              <w:rPr>
                <w:iCs/>
                <w:sz w:val="20"/>
                <w:szCs w:val="20"/>
              </w:rPr>
              <w:t xml:space="preserve">, as submitted in the COP.  Where for a Combined Cycle Train, the Resource </w:t>
            </w:r>
            <w:r w:rsidRPr="00D57F2D">
              <w:rPr>
                <w:i/>
                <w:iCs/>
                <w:sz w:val="20"/>
                <w:szCs w:val="20"/>
              </w:rPr>
              <w:t xml:space="preserve">r </w:t>
            </w:r>
            <w:r w:rsidRPr="00D57F2D">
              <w:rPr>
                <w:iCs/>
                <w:sz w:val="20"/>
                <w:szCs w:val="20"/>
              </w:rPr>
              <w:t xml:space="preserve">is a Combined Cycle Generation Resource within the Combined Cycle Train.  </w:t>
            </w:r>
          </w:p>
        </w:tc>
      </w:tr>
      <w:tr w:rsidR="00E77B2E" w:rsidRPr="00E77B2E" w14:paraId="2165F95E" w14:textId="77777777" w:rsidTr="00550BA7">
        <w:trPr>
          <w:cantSplit/>
        </w:trPr>
        <w:tc>
          <w:tcPr>
            <w:tcW w:w="881" w:type="pct"/>
            <w:tcBorders>
              <w:top w:val="single" w:sz="6" w:space="0" w:color="auto"/>
              <w:left w:val="single" w:sz="4" w:space="0" w:color="auto"/>
              <w:bottom w:val="single" w:sz="6" w:space="0" w:color="auto"/>
              <w:right w:val="single" w:sz="6" w:space="0" w:color="auto"/>
            </w:tcBorders>
          </w:tcPr>
          <w:p w14:paraId="1F48E294" w14:textId="7AE34AAD" w:rsidR="00E77B2E" w:rsidRPr="00E77B2E" w:rsidRDefault="00E77B2E" w:rsidP="00E77B2E">
            <w:pPr>
              <w:spacing w:after="60"/>
              <w:rPr>
                <w:iCs/>
                <w:sz w:val="20"/>
                <w:szCs w:val="20"/>
              </w:rPr>
            </w:pPr>
            <w:r w:rsidRPr="00E77B2E">
              <w:rPr>
                <w:sz w:val="20"/>
                <w:szCs w:val="20"/>
              </w:rPr>
              <w:t xml:space="preserve">RTASREV </w:t>
            </w:r>
            <w:r w:rsidRPr="00E77B2E">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4A2918D6" w14:textId="7CB4D32B" w:rsidR="00E77B2E" w:rsidRPr="00E77B2E" w:rsidRDefault="00E77B2E" w:rsidP="00E77B2E">
            <w:pPr>
              <w:spacing w:after="60"/>
              <w:jc w:val="center"/>
              <w:rPr>
                <w:iCs/>
                <w:sz w:val="20"/>
                <w:szCs w:val="20"/>
              </w:rPr>
            </w:pPr>
            <w:r w:rsidRPr="00E77B2E">
              <w:rPr>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25AAB81D" w14:textId="4016106F" w:rsidR="00E77B2E" w:rsidRPr="00E77B2E" w:rsidRDefault="00E77B2E" w:rsidP="00E77B2E">
            <w:pPr>
              <w:spacing w:after="60"/>
              <w:rPr>
                <w:i/>
                <w:iCs/>
                <w:sz w:val="20"/>
                <w:szCs w:val="20"/>
              </w:rPr>
            </w:pPr>
            <w:r w:rsidRPr="00E77B2E">
              <w:rPr>
                <w:i/>
                <w:sz w:val="20"/>
                <w:szCs w:val="20"/>
              </w:rPr>
              <w:t>Real-Time Ancillary Service Revenue</w:t>
            </w:r>
            <w:r w:rsidRPr="00E77B2E">
              <w:rPr>
                <w:sz w:val="20"/>
                <w:szCs w:val="20"/>
              </w:rPr>
              <w:t xml:space="preserve">—The total Real-Time Ancillary Service revenue for QSE </w:t>
            </w:r>
            <w:r w:rsidRPr="00E77B2E">
              <w:rPr>
                <w:i/>
                <w:sz w:val="20"/>
                <w:szCs w:val="20"/>
              </w:rPr>
              <w:t>q</w:t>
            </w:r>
            <w:r w:rsidRPr="00E77B2E">
              <w:rPr>
                <w:sz w:val="20"/>
                <w:szCs w:val="20"/>
              </w:rPr>
              <w:t xml:space="preserve"> calculated for Resource </w:t>
            </w:r>
            <w:r w:rsidRPr="00E77B2E">
              <w:rPr>
                <w:i/>
                <w:sz w:val="20"/>
                <w:szCs w:val="20"/>
              </w:rPr>
              <w:t>r</w:t>
            </w:r>
            <w:r w:rsidRPr="00E77B2E">
              <w:rPr>
                <w:sz w:val="20"/>
                <w:szCs w:val="20"/>
              </w:rPr>
              <w:t xml:space="preserve"> for the 15-minute Settlement Interval </w:t>
            </w:r>
            <w:r w:rsidRPr="00E77B2E">
              <w:rPr>
                <w:i/>
                <w:sz w:val="20"/>
                <w:szCs w:val="20"/>
              </w:rPr>
              <w:t>i</w:t>
            </w:r>
            <w:r w:rsidRPr="00E77B2E">
              <w:rPr>
                <w:sz w:val="20"/>
                <w:szCs w:val="20"/>
              </w:rPr>
              <w:t xml:space="preserve">.  Where for a Combined Cycle Train, the Resource </w:t>
            </w:r>
            <w:r w:rsidRPr="00E77B2E">
              <w:rPr>
                <w:i/>
                <w:sz w:val="20"/>
                <w:szCs w:val="20"/>
              </w:rPr>
              <w:t>r</w:t>
            </w:r>
            <w:r w:rsidRPr="00E77B2E">
              <w:rPr>
                <w:sz w:val="20"/>
                <w:szCs w:val="20"/>
              </w:rPr>
              <w:t xml:space="preserve"> is the Combined Cycle Train.</w:t>
            </w:r>
          </w:p>
        </w:tc>
      </w:tr>
      <w:tr w:rsidR="00E77B2E" w:rsidRPr="00E77B2E" w14:paraId="1E5FEFDA" w14:textId="77777777" w:rsidTr="00550BA7">
        <w:trPr>
          <w:cantSplit/>
        </w:trPr>
        <w:tc>
          <w:tcPr>
            <w:tcW w:w="881" w:type="pct"/>
            <w:tcBorders>
              <w:top w:val="single" w:sz="6" w:space="0" w:color="auto"/>
              <w:left w:val="single" w:sz="4" w:space="0" w:color="auto"/>
              <w:bottom w:val="single" w:sz="6" w:space="0" w:color="auto"/>
              <w:right w:val="single" w:sz="6" w:space="0" w:color="auto"/>
            </w:tcBorders>
          </w:tcPr>
          <w:p w14:paraId="4CEF1E40" w14:textId="298136E3" w:rsidR="00E77B2E" w:rsidRPr="00E77B2E" w:rsidRDefault="00E77B2E" w:rsidP="00E77B2E">
            <w:pPr>
              <w:spacing w:after="60"/>
              <w:rPr>
                <w:iCs/>
                <w:sz w:val="20"/>
                <w:szCs w:val="20"/>
              </w:rPr>
            </w:pPr>
            <w:r w:rsidRPr="00E77B2E">
              <w:rPr>
                <w:sz w:val="20"/>
                <w:szCs w:val="20"/>
              </w:rPr>
              <w:t xml:space="preserve">RTRUREV </w:t>
            </w:r>
            <w:r w:rsidRPr="00E77B2E">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0C686B06" w14:textId="5D235DA8" w:rsidR="00E77B2E" w:rsidRPr="00E77B2E" w:rsidRDefault="00E77B2E" w:rsidP="00E77B2E">
            <w:pPr>
              <w:spacing w:after="60"/>
              <w:jc w:val="center"/>
              <w:rPr>
                <w:iCs/>
                <w:sz w:val="20"/>
                <w:szCs w:val="20"/>
              </w:rPr>
            </w:pPr>
            <w:r w:rsidRPr="00E77B2E">
              <w:rPr>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1CDE7CA1" w14:textId="30CCE2E7" w:rsidR="00E77B2E" w:rsidRPr="00E77B2E" w:rsidRDefault="00E77B2E" w:rsidP="00E77B2E">
            <w:pPr>
              <w:spacing w:after="60"/>
              <w:rPr>
                <w:i/>
                <w:iCs/>
                <w:sz w:val="20"/>
                <w:szCs w:val="20"/>
              </w:rPr>
            </w:pPr>
            <w:r w:rsidRPr="00E77B2E">
              <w:rPr>
                <w:i/>
                <w:sz w:val="20"/>
                <w:szCs w:val="20"/>
              </w:rPr>
              <w:t>Real-Time Reg-Up Revenue</w:t>
            </w:r>
            <w:r w:rsidRPr="00E77B2E">
              <w:rPr>
                <w:sz w:val="20"/>
                <w:szCs w:val="20"/>
              </w:rPr>
              <w:t xml:space="preserve">—The Real-Time Reg-Up revenue for QSE </w:t>
            </w:r>
            <w:r w:rsidRPr="00E77B2E">
              <w:rPr>
                <w:i/>
                <w:sz w:val="20"/>
                <w:szCs w:val="20"/>
              </w:rPr>
              <w:t>q</w:t>
            </w:r>
            <w:r w:rsidRPr="00E77B2E">
              <w:rPr>
                <w:sz w:val="20"/>
                <w:szCs w:val="20"/>
              </w:rPr>
              <w:t xml:space="preserve"> calculated for Resource </w:t>
            </w:r>
            <w:r w:rsidRPr="00E77B2E">
              <w:rPr>
                <w:i/>
                <w:sz w:val="20"/>
                <w:szCs w:val="20"/>
              </w:rPr>
              <w:t>r</w:t>
            </w:r>
            <w:r w:rsidRPr="00E77B2E">
              <w:rPr>
                <w:sz w:val="20"/>
                <w:szCs w:val="20"/>
              </w:rPr>
              <w:t xml:space="preserve"> for the 15-minute Settlement Interval </w:t>
            </w:r>
            <w:r w:rsidRPr="00E77B2E">
              <w:rPr>
                <w:i/>
                <w:sz w:val="20"/>
                <w:szCs w:val="20"/>
              </w:rPr>
              <w:t>i</w:t>
            </w:r>
            <w:r w:rsidRPr="00E77B2E">
              <w:rPr>
                <w:sz w:val="20"/>
                <w:szCs w:val="20"/>
              </w:rPr>
              <w:t xml:space="preserve">.  See Section 6.7.2, Real-Time Ancillary Service Imbalance Payment or Charge.  Where for a Combined Cycle Train, the Resource </w:t>
            </w:r>
            <w:r w:rsidRPr="00E77B2E">
              <w:rPr>
                <w:i/>
                <w:sz w:val="20"/>
                <w:szCs w:val="20"/>
              </w:rPr>
              <w:t>r</w:t>
            </w:r>
            <w:r w:rsidRPr="00E77B2E">
              <w:rPr>
                <w:sz w:val="20"/>
                <w:szCs w:val="20"/>
              </w:rPr>
              <w:t xml:space="preserve"> is the Combined Cycle Train.</w:t>
            </w:r>
          </w:p>
        </w:tc>
      </w:tr>
      <w:tr w:rsidR="00E77B2E" w:rsidRPr="00E77B2E" w14:paraId="2758C302" w14:textId="77777777" w:rsidTr="00550BA7">
        <w:trPr>
          <w:cantSplit/>
        </w:trPr>
        <w:tc>
          <w:tcPr>
            <w:tcW w:w="881" w:type="pct"/>
            <w:tcBorders>
              <w:top w:val="single" w:sz="6" w:space="0" w:color="auto"/>
              <w:left w:val="single" w:sz="4" w:space="0" w:color="auto"/>
              <w:bottom w:val="single" w:sz="6" w:space="0" w:color="auto"/>
              <w:right w:val="single" w:sz="6" w:space="0" w:color="auto"/>
            </w:tcBorders>
          </w:tcPr>
          <w:p w14:paraId="577EFB26" w14:textId="3F298ED6" w:rsidR="00E77B2E" w:rsidRPr="00E77B2E" w:rsidRDefault="00E77B2E" w:rsidP="00E77B2E">
            <w:pPr>
              <w:spacing w:after="60"/>
              <w:rPr>
                <w:iCs/>
                <w:sz w:val="20"/>
                <w:szCs w:val="20"/>
              </w:rPr>
            </w:pPr>
            <w:r w:rsidRPr="00E77B2E">
              <w:rPr>
                <w:sz w:val="20"/>
                <w:szCs w:val="20"/>
              </w:rPr>
              <w:t xml:space="preserve">RTRDREV </w:t>
            </w:r>
            <w:r w:rsidRPr="00E77B2E">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3D75C06A" w14:textId="38597631" w:rsidR="00E77B2E" w:rsidRPr="00E77B2E" w:rsidRDefault="00E77B2E" w:rsidP="00E77B2E">
            <w:pPr>
              <w:spacing w:after="60"/>
              <w:jc w:val="center"/>
              <w:rPr>
                <w:iCs/>
                <w:sz w:val="20"/>
                <w:szCs w:val="20"/>
              </w:rPr>
            </w:pPr>
            <w:r w:rsidRPr="00E77B2E">
              <w:rPr>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696373A7" w14:textId="5B181675" w:rsidR="00E77B2E" w:rsidRPr="00E77B2E" w:rsidRDefault="00E77B2E" w:rsidP="00E77B2E">
            <w:pPr>
              <w:spacing w:after="60"/>
              <w:rPr>
                <w:i/>
                <w:iCs/>
                <w:sz w:val="20"/>
                <w:szCs w:val="20"/>
              </w:rPr>
            </w:pPr>
            <w:r w:rsidRPr="00E77B2E">
              <w:rPr>
                <w:i/>
                <w:sz w:val="20"/>
                <w:szCs w:val="20"/>
              </w:rPr>
              <w:t>Real-Time Reg-Down Revenue</w:t>
            </w:r>
            <w:r w:rsidRPr="00E77B2E">
              <w:rPr>
                <w:sz w:val="20"/>
                <w:szCs w:val="20"/>
              </w:rPr>
              <w:t xml:space="preserve">—The Real-Time Reg-Down revenue for QSE </w:t>
            </w:r>
            <w:r w:rsidRPr="00E77B2E">
              <w:rPr>
                <w:i/>
                <w:sz w:val="20"/>
                <w:szCs w:val="20"/>
              </w:rPr>
              <w:t>q</w:t>
            </w:r>
            <w:r w:rsidRPr="00E77B2E">
              <w:rPr>
                <w:sz w:val="20"/>
                <w:szCs w:val="20"/>
              </w:rPr>
              <w:t xml:space="preserve"> calculated for Resource </w:t>
            </w:r>
            <w:r w:rsidRPr="00E77B2E">
              <w:rPr>
                <w:i/>
                <w:sz w:val="20"/>
                <w:szCs w:val="20"/>
              </w:rPr>
              <w:t>r</w:t>
            </w:r>
            <w:r w:rsidRPr="00E77B2E">
              <w:rPr>
                <w:sz w:val="20"/>
                <w:szCs w:val="20"/>
              </w:rPr>
              <w:t xml:space="preserve"> for the 15-minute Settlement Interval </w:t>
            </w:r>
            <w:r w:rsidRPr="00E77B2E">
              <w:rPr>
                <w:i/>
                <w:sz w:val="20"/>
                <w:szCs w:val="20"/>
              </w:rPr>
              <w:t>i</w:t>
            </w:r>
            <w:r w:rsidRPr="00E77B2E">
              <w:rPr>
                <w:sz w:val="20"/>
                <w:szCs w:val="20"/>
              </w:rPr>
              <w:t xml:space="preserve">.  See Section 6.7.2.  Where for a Combined Cycle Train, the Resource </w:t>
            </w:r>
            <w:r w:rsidRPr="00E77B2E">
              <w:rPr>
                <w:i/>
                <w:sz w:val="20"/>
                <w:szCs w:val="20"/>
              </w:rPr>
              <w:t>r</w:t>
            </w:r>
            <w:r w:rsidRPr="00E77B2E">
              <w:rPr>
                <w:sz w:val="20"/>
                <w:szCs w:val="20"/>
              </w:rPr>
              <w:t xml:space="preserve"> is the Combined Cycle Train.</w:t>
            </w:r>
          </w:p>
        </w:tc>
      </w:tr>
      <w:tr w:rsidR="00E77B2E" w:rsidRPr="00E77B2E" w14:paraId="15AAF6AD" w14:textId="77777777" w:rsidTr="00550BA7">
        <w:trPr>
          <w:cantSplit/>
        </w:trPr>
        <w:tc>
          <w:tcPr>
            <w:tcW w:w="881" w:type="pct"/>
            <w:tcBorders>
              <w:top w:val="single" w:sz="6" w:space="0" w:color="auto"/>
              <w:left w:val="single" w:sz="4" w:space="0" w:color="auto"/>
              <w:bottom w:val="single" w:sz="6" w:space="0" w:color="auto"/>
              <w:right w:val="single" w:sz="6" w:space="0" w:color="auto"/>
            </w:tcBorders>
          </w:tcPr>
          <w:p w14:paraId="26F2EB82" w14:textId="46226C7B" w:rsidR="00E77B2E" w:rsidRPr="00E77B2E" w:rsidRDefault="00E77B2E" w:rsidP="00E77B2E">
            <w:pPr>
              <w:spacing w:after="60"/>
              <w:rPr>
                <w:iCs/>
                <w:sz w:val="20"/>
                <w:szCs w:val="20"/>
              </w:rPr>
            </w:pPr>
            <w:r w:rsidRPr="00E77B2E">
              <w:rPr>
                <w:sz w:val="20"/>
                <w:szCs w:val="20"/>
              </w:rPr>
              <w:t xml:space="preserve">RTRRREV </w:t>
            </w:r>
            <w:r w:rsidRPr="00E77B2E">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5041938C" w14:textId="31A88CB1" w:rsidR="00E77B2E" w:rsidRPr="00E77B2E" w:rsidRDefault="00E77B2E" w:rsidP="00E77B2E">
            <w:pPr>
              <w:spacing w:after="60"/>
              <w:jc w:val="center"/>
              <w:rPr>
                <w:iCs/>
                <w:sz w:val="20"/>
                <w:szCs w:val="20"/>
              </w:rPr>
            </w:pPr>
            <w:r w:rsidRPr="00E77B2E">
              <w:rPr>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7EC639F9" w14:textId="2A2A2C42" w:rsidR="00E77B2E" w:rsidRPr="00E77B2E" w:rsidRDefault="00E77B2E" w:rsidP="00E77B2E">
            <w:pPr>
              <w:spacing w:after="60"/>
              <w:rPr>
                <w:i/>
                <w:iCs/>
                <w:sz w:val="20"/>
                <w:szCs w:val="20"/>
              </w:rPr>
            </w:pPr>
            <w:r w:rsidRPr="00E77B2E">
              <w:rPr>
                <w:i/>
                <w:sz w:val="20"/>
                <w:szCs w:val="20"/>
              </w:rPr>
              <w:t>Real-Time Responsive Reserve Revenue</w:t>
            </w:r>
            <w:r w:rsidRPr="00E77B2E">
              <w:rPr>
                <w:sz w:val="20"/>
                <w:szCs w:val="20"/>
              </w:rPr>
              <w:t xml:space="preserve">—The Real-Time RRS revenue for QSE </w:t>
            </w:r>
            <w:r w:rsidRPr="00E77B2E">
              <w:rPr>
                <w:i/>
                <w:sz w:val="20"/>
                <w:szCs w:val="20"/>
              </w:rPr>
              <w:t>q</w:t>
            </w:r>
            <w:r w:rsidRPr="00E77B2E">
              <w:rPr>
                <w:sz w:val="20"/>
                <w:szCs w:val="20"/>
              </w:rPr>
              <w:t xml:space="preserve"> calculated for Resource </w:t>
            </w:r>
            <w:r w:rsidRPr="00E77B2E">
              <w:rPr>
                <w:i/>
                <w:sz w:val="20"/>
                <w:szCs w:val="20"/>
              </w:rPr>
              <w:t>r</w:t>
            </w:r>
            <w:r w:rsidRPr="00E77B2E">
              <w:rPr>
                <w:sz w:val="20"/>
                <w:szCs w:val="20"/>
              </w:rPr>
              <w:t xml:space="preserve"> for the 15-minute Settlement Interval </w:t>
            </w:r>
            <w:r w:rsidRPr="00E77B2E">
              <w:rPr>
                <w:i/>
                <w:sz w:val="20"/>
                <w:szCs w:val="20"/>
              </w:rPr>
              <w:t>i</w:t>
            </w:r>
            <w:r w:rsidRPr="00E77B2E">
              <w:rPr>
                <w:sz w:val="20"/>
                <w:szCs w:val="20"/>
              </w:rPr>
              <w:t xml:space="preserve">.  See Section 6.7.2.  Where for a Combined Cycle Train, the Resource </w:t>
            </w:r>
            <w:r w:rsidRPr="00E77B2E">
              <w:rPr>
                <w:i/>
                <w:sz w:val="20"/>
                <w:szCs w:val="20"/>
              </w:rPr>
              <w:t>r</w:t>
            </w:r>
            <w:r w:rsidRPr="00E77B2E">
              <w:rPr>
                <w:sz w:val="20"/>
                <w:szCs w:val="20"/>
              </w:rPr>
              <w:t xml:space="preserve"> is the Combined Cycle Train.</w:t>
            </w:r>
          </w:p>
        </w:tc>
      </w:tr>
      <w:tr w:rsidR="00E77B2E" w:rsidRPr="00E77B2E" w14:paraId="106865A3" w14:textId="77777777" w:rsidTr="00550BA7">
        <w:trPr>
          <w:cantSplit/>
        </w:trPr>
        <w:tc>
          <w:tcPr>
            <w:tcW w:w="881" w:type="pct"/>
            <w:tcBorders>
              <w:top w:val="single" w:sz="6" w:space="0" w:color="auto"/>
              <w:left w:val="single" w:sz="4" w:space="0" w:color="auto"/>
              <w:bottom w:val="single" w:sz="6" w:space="0" w:color="auto"/>
              <w:right w:val="single" w:sz="6" w:space="0" w:color="auto"/>
            </w:tcBorders>
          </w:tcPr>
          <w:p w14:paraId="1020FD9E" w14:textId="2EF09E2B" w:rsidR="00E77B2E" w:rsidRPr="00E77B2E" w:rsidRDefault="00E77B2E" w:rsidP="00E77B2E">
            <w:pPr>
              <w:spacing w:after="60"/>
              <w:rPr>
                <w:iCs/>
                <w:sz w:val="20"/>
                <w:szCs w:val="20"/>
              </w:rPr>
            </w:pPr>
            <w:r w:rsidRPr="00E77B2E">
              <w:rPr>
                <w:sz w:val="20"/>
                <w:szCs w:val="20"/>
              </w:rPr>
              <w:t xml:space="preserve">RTNSREV </w:t>
            </w:r>
            <w:r w:rsidRPr="00E77B2E">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5CAE405B" w14:textId="5FF0A851" w:rsidR="00E77B2E" w:rsidRPr="00E77B2E" w:rsidRDefault="00E77B2E" w:rsidP="00E77B2E">
            <w:pPr>
              <w:spacing w:after="60"/>
              <w:jc w:val="center"/>
              <w:rPr>
                <w:iCs/>
                <w:sz w:val="20"/>
                <w:szCs w:val="20"/>
              </w:rPr>
            </w:pPr>
            <w:r w:rsidRPr="00E77B2E">
              <w:rPr>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23E7D879" w14:textId="2E761D51" w:rsidR="00E77B2E" w:rsidRPr="00E77B2E" w:rsidRDefault="00E77B2E" w:rsidP="00E77B2E">
            <w:pPr>
              <w:spacing w:after="60"/>
              <w:rPr>
                <w:i/>
                <w:iCs/>
                <w:sz w:val="20"/>
                <w:szCs w:val="20"/>
              </w:rPr>
            </w:pPr>
            <w:r w:rsidRPr="00E77B2E">
              <w:rPr>
                <w:i/>
                <w:sz w:val="20"/>
                <w:szCs w:val="20"/>
              </w:rPr>
              <w:t>Real-Time Non-Spin Revenue</w:t>
            </w:r>
            <w:r w:rsidRPr="00E77B2E">
              <w:rPr>
                <w:sz w:val="20"/>
                <w:szCs w:val="20"/>
              </w:rPr>
              <w:t xml:space="preserve">—The Real-Time Non-Spin revenue for QSE </w:t>
            </w:r>
            <w:r w:rsidRPr="00E77B2E">
              <w:rPr>
                <w:i/>
                <w:sz w:val="20"/>
                <w:szCs w:val="20"/>
              </w:rPr>
              <w:t>q</w:t>
            </w:r>
            <w:r w:rsidRPr="00E77B2E">
              <w:rPr>
                <w:sz w:val="20"/>
                <w:szCs w:val="20"/>
              </w:rPr>
              <w:t xml:space="preserve"> calculated for Resource </w:t>
            </w:r>
            <w:r w:rsidRPr="00E77B2E">
              <w:rPr>
                <w:i/>
                <w:sz w:val="20"/>
                <w:szCs w:val="20"/>
              </w:rPr>
              <w:t>r</w:t>
            </w:r>
            <w:r w:rsidRPr="00E77B2E">
              <w:rPr>
                <w:sz w:val="20"/>
                <w:szCs w:val="20"/>
              </w:rPr>
              <w:t xml:space="preserve"> for the 15-minute Settlement Interval </w:t>
            </w:r>
            <w:r w:rsidRPr="00E77B2E">
              <w:rPr>
                <w:i/>
                <w:sz w:val="20"/>
                <w:szCs w:val="20"/>
              </w:rPr>
              <w:t>i</w:t>
            </w:r>
            <w:r w:rsidRPr="00E77B2E">
              <w:rPr>
                <w:sz w:val="20"/>
                <w:szCs w:val="20"/>
              </w:rPr>
              <w:t xml:space="preserve">.  See Section 6.7.2.  Where for a Combined Cycle Train, the Resource </w:t>
            </w:r>
            <w:r w:rsidRPr="00E77B2E">
              <w:rPr>
                <w:i/>
                <w:sz w:val="20"/>
                <w:szCs w:val="20"/>
              </w:rPr>
              <w:t>r</w:t>
            </w:r>
            <w:r w:rsidRPr="00E77B2E">
              <w:rPr>
                <w:sz w:val="20"/>
                <w:szCs w:val="20"/>
              </w:rPr>
              <w:t xml:space="preserve"> is the Combined Cycle Train.</w:t>
            </w:r>
          </w:p>
        </w:tc>
      </w:tr>
      <w:tr w:rsidR="00E77B2E" w:rsidRPr="00E77B2E" w14:paraId="6F0D031E" w14:textId="77777777" w:rsidTr="00550BA7">
        <w:trPr>
          <w:cantSplit/>
        </w:trPr>
        <w:tc>
          <w:tcPr>
            <w:tcW w:w="881" w:type="pct"/>
            <w:tcBorders>
              <w:top w:val="single" w:sz="6" w:space="0" w:color="auto"/>
              <w:left w:val="single" w:sz="4" w:space="0" w:color="auto"/>
              <w:bottom w:val="single" w:sz="6" w:space="0" w:color="auto"/>
              <w:right w:val="single" w:sz="6" w:space="0" w:color="auto"/>
            </w:tcBorders>
          </w:tcPr>
          <w:p w14:paraId="3FBB076B" w14:textId="044F89DE" w:rsidR="00E77B2E" w:rsidRPr="00E77B2E" w:rsidRDefault="00E77B2E" w:rsidP="00E77B2E">
            <w:pPr>
              <w:spacing w:after="60"/>
              <w:rPr>
                <w:iCs/>
                <w:sz w:val="20"/>
                <w:szCs w:val="20"/>
              </w:rPr>
            </w:pPr>
            <w:r w:rsidRPr="00E77B2E">
              <w:rPr>
                <w:sz w:val="20"/>
                <w:szCs w:val="20"/>
              </w:rPr>
              <w:lastRenderedPageBreak/>
              <w:t xml:space="preserve">RTECRREV </w:t>
            </w:r>
            <w:r w:rsidRPr="00E77B2E">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051872F6" w14:textId="7A68AA2A" w:rsidR="00E77B2E" w:rsidRPr="00E77B2E" w:rsidRDefault="00E77B2E" w:rsidP="00E77B2E">
            <w:pPr>
              <w:spacing w:after="60"/>
              <w:jc w:val="center"/>
              <w:rPr>
                <w:iCs/>
                <w:sz w:val="20"/>
                <w:szCs w:val="20"/>
              </w:rPr>
            </w:pPr>
            <w:r w:rsidRPr="00E77B2E">
              <w:rPr>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15FEE7BD" w14:textId="1C550705" w:rsidR="00E77B2E" w:rsidRPr="00E77B2E" w:rsidRDefault="00E77B2E" w:rsidP="00E77B2E">
            <w:pPr>
              <w:spacing w:after="60"/>
              <w:rPr>
                <w:i/>
                <w:iCs/>
                <w:sz w:val="20"/>
                <w:szCs w:val="20"/>
              </w:rPr>
            </w:pPr>
            <w:r w:rsidRPr="00E77B2E">
              <w:rPr>
                <w:i/>
                <w:sz w:val="20"/>
                <w:szCs w:val="20"/>
              </w:rPr>
              <w:t>Real-Time ERCOT Contingency Reserve Service Revenue</w:t>
            </w:r>
            <w:r w:rsidRPr="00E77B2E">
              <w:rPr>
                <w:sz w:val="20"/>
                <w:szCs w:val="20"/>
              </w:rPr>
              <w:t xml:space="preserve">—The Real-Time ECRS revenue for QSE </w:t>
            </w:r>
            <w:r w:rsidRPr="00E77B2E">
              <w:rPr>
                <w:i/>
                <w:sz w:val="20"/>
                <w:szCs w:val="20"/>
              </w:rPr>
              <w:t>q</w:t>
            </w:r>
            <w:r w:rsidRPr="00E77B2E">
              <w:rPr>
                <w:sz w:val="20"/>
                <w:szCs w:val="20"/>
              </w:rPr>
              <w:t xml:space="preserve"> calculated for Resource </w:t>
            </w:r>
            <w:r w:rsidRPr="00E77B2E">
              <w:rPr>
                <w:i/>
                <w:sz w:val="20"/>
                <w:szCs w:val="20"/>
              </w:rPr>
              <w:t>r</w:t>
            </w:r>
            <w:r w:rsidRPr="00E77B2E">
              <w:rPr>
                <w:sz w:val="20"/>
                <w:szCs w:val="20"/>
              </w:rPr>
              <w:t xml:space="preserve"> for the 15-minute Settlement Interval </w:t>
            </w:r>
            <w:r w:rsidRPr="00E77B2E">
              <w:rPr>
                <w:i/>
                <w:sz w:val="20"/>
                <w:szCs w:val="20"/>
              </w:rPr>
              <w:t>i</w:t>
            </w:r>
            <w:r w:rsidRPr="00E77B2E">
              <w:rPr>
                <w:sz w:val="20"/>
                <w:szCs w:val="20"/>
              </w:rPr>
              <w:t xml:space="preserve">.  See Section 6.7.2.  Where for a Combined Cycle Train, the Resource </w:t>
            </w:r>
            <w:r w:rsidRPr="00E77B2E">
              <w:rPr>
                <w:i/>
                <w:sz w:val="20"/>
                <w:szCs w:val="20"/>
              </w:rPr>
              <w:t>r</w:t>
            </w:r>
            <w:r w:rsidRPr="00E77B2E">
              <w:rPr>
                <w:sz w:val="20"/>
                <w:szCs w:val="20"/>
              </w:rPr>
              <w:t xml:space="preserve"> is the Combined Cycle Train.</w:t>
            </w:r>
          </w:p>
        </w:tc>
      </w:tr>
      <w:tr w:rsidR="00E77B2E" w:rsidRPr="00E77B2E" w14:paraId="76AEBA72" w14:textId="77777777" w:rsidTr="00550BA7">
        <w:trPr>
          <w:cantSplit/>
          <w:ins w:id="679" w:author="ERCOT" w:date="2025-12-08T10:46:00Z"/>
        </w:trPr>
        <w:tc>
          <w:tcPr>
            <w:tcW w:w="881" w:type="pct"/>
            <w:tcBorders>
              <w:top w:val="single" w:sz="6" w:space="0" w:color="auto"/>
              <w:left w:val="single" w:sz="4" w:space="0" w:color="auto"/>
              <w:bottom w:val="single" w:sz="6" w:space="0" w:color="auto"/>
              <w:right w:val="single" w:sz="6" w:space="0" w:color="auto"/>
            </w:tcBorders>
          </w:tcPr>
          <w:p w14:paraId="6B1C8CEF" w14:textId="18434F0E" w:rsidR="00E77B2E" w:rsidRPr="00E77B2E" w:rsidRDefault="00E77B2E" w:rsidP="00E77B2E">
            <w:pPr>
              <w:spacing w:after="60"/>
              <w:rPr>
                <w:ins w:id="680" w:author="ERCOT" w:date="2025-12-08T10:46:00Z" w16du:dateUtc="2025-12-08T16:46:00Z"/>
                <w:sz w:val="20"/>
                <w:szCs w:val="20"/>
              </w:rPr>
            </w:pPr>
            <w:ins w:id="681" w:author="ERCOT" w:date="2025-12-08T10:46:00Z" w16du:dateUtc="2025-12-08T16:46:00Z">
              <w:r w:rsidRPr="00D57F2D">
                <w:rPr>
                  <w:sz w:val="20"/>
                  <w:szCs w:val="20"/>
                </w:rPr>
                <w:t>RT</w:t>
              </w:r>
              <w:r>
                <w:rPr>
                  <w:sz w:val="20"/>
                  <w:szCs w:val="20"/>
                </w:rPr>
                <w:t>DR</w:t>
              </w:r>
              <w:r w:rsidRPr="00D57F2D">
                <w:rPr>
                  <w:sz w:val="20"/>
                  <w:szCs w:val="20"/>
                </w:rPr>
                <w:t xml:space="preserve">RREV </w:t>
              </w:r>
              <w:r w:rsidRPr="00D57F2D">
                <w:rPr>
                  <w:i/>
                  <w:sz w:val="20"/>
                  <w:szCs w:val="20"/>
                  <w:vertAlign w:val="subscript"/>
                </w:rPr>
                <w:t>q, r, i</w:t>
              </w:r>
            </w:ins>
          </w:p>
        </w:tc>
        <w:tc>
          <w:tcPr>
            <w:tcW w:w="471" w:type="pct"/>
            <w:tcBorders>
              <w:top w:val="single" w:sz="6" w:space="0" w:color="auto"/>
              <w:left w:val="single" w:sz="6" w:space="0" w:color="auto"/>
              <w:bottom w:val="single" w:sz="6" w:space="0" w:color="auto"/>
              <w:right w:val="single" w:sz="6" w:space="0" w:color="auto"/>
            </w:tcBorders>
          </w:tcPr>
          <w:p w14:paraId="415799B2" w14:textId="693C845B" w:rsidR="00E77B2E" w:rsidRPr="00E77B2E" w:rsidRDefault="00E77B2E" w:rsidP="00E77B2E">
            <w:pPr>
              <w:spacing w:after="60"/>
              <w:jc w:val="center"/>
              <w:rPr>
                <w:ins w:id="682" w:author="ERCOT" w:date="2025-12-08T10:46:00Z" w16du:dateUtc="2025-12-08T16:46:00Z"/>
                <w:sz w:val="20"/>
                <w:szCs w:val="20"/>
              </w:rPr>
            </w:pPr>
            <w:ins w:id="683" w:author="ERCOT" w:date="2025-12-08T10:46:00Z" w16du:dateUtc="2025-12-08T16:46:00Z">
              <w:r>
                <w:rPr>
                  <w:sz w:val="20"/>
                  <w:szCs w:val="20"/>
                </w:rPr>
                <w:t>$</w:t>
              </w:r>
            </w:ins>
          </w:p>
        </w:tc>
        <w:tc>
          <w:tcPr>
            <w:tcW w:w="3648" w:type="pct"/>
            <w:tcBorders>
              <w:top w:val="single" w:sz="6" w:space="0" w:color="auto"/>
              <w:left w:val="single" w:sz="6" w:space="0" w:color="auto"/>
              <w:bottom w:val="single" w:sz="6" w:space="0" w:color="auto"/>
              <w:right w:val="single" w:sz="4" w:space="0" w:color="auto"/>
            </w:tcBorders>
          </w:tcPr>
          <w:p w14:paraId="58B018A8" w14:textId="51AE80B5" w:rsidR="00E77B2E" w:rsidRPr="00E77B2E" w:rsidRDefault="00E77B2E" w:rsidP="00E77B2E">
            <w:pPr>
              <w:spacing w:after="60"/>
              <w:rPr>
                <w:ins w:id="684" w:author="ERCOT" w:date="2025-12-08T10:46:00Z" w16du:dateUtc="2025-12-08T16:46:00Z"/>
                <w:i/>
                <w:sz w:val="20"/>
                <w:szCs w:val="20"/>
              </w:rPr>
            </w:pPr>
            <w:ins w:id="685" w:author="ERCOT" w:date="2025-12-08T10:46:00Z" w16du:dateUtc="2025-12-08T16:46:00Z">
              <w:r w:rsidRPr="00D57F2D">
                <w:rPr>
                  <w:i/>
                  <w:sz w:val="20"/>
                  <w:szCs w:val="20"/>
                </w:rPr>
                <w:t xml:space="preserve">Real-Time </w:t>
              </w:r>
              <w:r>
                <w:rPr>
                  <w:i/>
                  <w:sz w:val="20"/>
                  <w:szCs w:val="20"/>
                </w:rPr>
                <w:t xml:space="preserve">Dispatchable Reliability </w:t>
              </w:r>
              <w:r w:rsidRPr="00D57F2D">
                <w:rPr>
                  <w:i/>
                  <w:sz w:val="20"/>
                  <w:szCs w:val="20"/>
                </w:rPr>
                <w:t xml:space="preserve">Reserve Service Revenue </w:t>
              </w:r>
              <w:r w:rsidRPr="00D57F2D">
                <w:rPr>
                  <w:sz w:val="20"/>
                  <w:szCs w:val="20"/>
                </w:rPr>
                <w:t xml:space="preserve">— The Real-Time </w:t>
              </w:r>
              <w:r>
                <w:rPr>
                  <w:sz w:val="20"/>
                  <w:szCs w:val="20"/>
                </w:rPr>
                <w:t>DRRS</w:t>
              </w:r>
              <w:r w:rsidRPr="00D57F2D">
                <w:rPr>
                  <w:sz w:val="20"/>
                  <w:szCs w:val="20"/>
                </w:rPr>
                <w:t xml:space="preserve"> revenue for QSE </w:t>
              </w:r>
              <w:r w:rsidRPr="00D57F2D">
                <w:rPr>
                  <w:i/>
                  <w:sz w:val="20"/>
                  <w:szCs w:val="20"/>
                </w:rPr>
                <w:t>q</w:t>
              </w:r>
              <w:r w:rsidRPr="00D57F2D">
                <w:rPr>
                  <w:sz w:val="20"/>
                  <w:szCs w:val="20"/>
                </w:rPr>
                <w:t xml:space="preserve"> calculated for Resource </w:t>
              </w:r>
              <w:r w:rsidRPr="00D57F2D">
                <w:rPr>
                  <w:i/>
                  <w:sz w:val="20"/>
                  <w:szCs w:val="20"/>
                </w:rPr>
                <w:t>r</w:t>
              </w:r>
              <w:r w:rsidRPr="00D57F2D">
                <w:rPr>
                  <w:sz w:val="20"/>
                  <w:szCs w:val="20"/>
                </w:rPr>
                <w:t xml:space="preserve"> for the 15-minute Settlement Interval </w:t>
              </w:r>
              <w:r w:rsidRPr="00D57F2D">
                <w:rPr>
                  <w:i/>
                  <w:sz w:val="20"/>
                  <w:szCs w:val="20"/>
                </w:rPr>
                <w:t>i</w:t>
              </w:r>
              <w:r w:rsidRPr="00D57F2D">
                <w:rPr>
                  <w:sz w:val="20"/>
                  <w:szCs w:val="20"/>
                </w:rPr>
                <w:t xml:space="preserve">.  See Section 6.7.5.  Where for a Combined Cycle Train, the Resource </w:t>
              </w:r>
              <w:r w:rsidRPr="00D57F2D">
                <w:rPr>
                  <w:i/>
                  <w:sz w:val="20"/>
                  <w:szCs w:val="20"/>
                </w:rPr>
                <w:t>r</w:t>
              </w:r>
              <w:r w:rsidRPr="00D57F2D">
                <w:rPr>
                  <w:sz w:val="20"/>
                  <w:szCs w:val="20"/>
                </w:rPr>
                <w:t xml:space="preserve"> is the Combined Cycle Train.</w:t>
              </w:r>
            </w:ins>
          </w:p>
        </w:tc>
      </w:tr>
      <w:tr w:rsidR="00B065BA" w:rsidRPr="00D57F2D" w14:paraId="4AE97624" w14:textId="77777777" w:rsidTr="00550BA7">
        <w:trPr>
          <w:cantSplit/>
        </w:trPr>
        <w:tc>
          <w:tcPr>
            <w:tcW w:w="5000" w:type="pct"/>
            <w:gridSpan w:val="3"/>
            <w:tcBorders>
              <w:top w:val="single" w:sz="6" w:space="0" w:color="auto"/>
              <w:left w:val="single" w:sz="4" w:space="0" w:color="auto"/>
              <w:bottom w:val="single" w:sz="6" w:space="0" w:color="auto"/>
              <w:right w:val="single" w:sz="4" w:space="0" w:color="auto"/>
            </w:tcBorders>
            <w:hideMark/>
          </w:tcPr>
          <w:p w14:paraId="1EB2C2D7" w14:textId="77777777" w:rsidR="00B065BA" w:rsidRPr="00D57F2D" w:rsidRDefault="00B065BA" w:rsidP="00550BA7">
            <w:pPr>
              <w:spacing w:after="60"/>
              <w:rPr>
                <w:i/>
                <w:iCs/>
                <w:sz w:val="20"/>
                <w:szCs w:val="20"/>
              </w:rPr>
            </w:pPr>
          </w:p>
        </w:tc>
      </w:tr>
      <w:tr w:rsidR="00B065BA" w:rsidRPr="00D57F2D" w14:paraId="6CC5D609"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796625B8" w14:textId="77777777" w:rsidR="00B065BA" w:rsidRPr="00D57F2D" w:rsidRDefault="00B065BA" w:rsidP="00550BA7">
            <w:pPr>
              <w:spacing w:after="60"/>
              <w:rPr>
                <w:iCs/>
                <w:sz w:val="20"/>
                <w:szCs w:val="20"/>
              </w:rPr>
            </w:pPr>
            <w:r w:rsidRPr="00D57F2D">
              <w:rPr>
                <w:iCs/>
                <w:sz w:val="20"/>
                <w:szCs w:val="20"/>
              </w:rPr>
              <w:t xml:space="preserve">VSSVARAMT </w:t>
            </w:r>
            <w:r w:rsidRPr="00D57F2D">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5EC1F5E2" w14:textId="77777777" w:rsidR="00B065BA" w:rsidRPr="00D57F2D" w:rsidRDefault="00B065BA" w:rsidP="00550BA7">
            <w:pPr>
              <w:spacing w:after="60"/>
              <w:jc w:val="center"/>
              <w:rPr>
                <w:iCs/>
                <w:sz w:val="20"/>
                <w:szCs w:val="20"/>
              </w:rPr>
            </w:pPr>
            <w:r w:rsidRPr="00D57F2D">
              <w:rPr>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77DCCD88" w14:textId="533F5B9B" w:rsidR="00B065BA" w:rsidRPr="00200C07" w:rsidRDefault="00200C07" w:rsidP="00550BA7">
            <w:pPr>
              <w:spacing w:after="60"/>
              <w:rPr>
                <w:i/>
                <w:iCs/>
                <w:sz w:val="20"/>
                <w:szCs w:val="20"/>
              </w:rPr>
            </w:pPr>
            <w:r w:rsidRPr="00200C07">
              <w:rPr>
                <w:i/>
                <w:sz w:val="20"/>
                <w:szCs w:val="20"/>
              </w:rPr>
              <w:t xml:space="preserve">Voltage Support Service </w:t>
            </w:r>
            <w:proofErr w:type="spellStart"/>
            <w:r w:rsidRPr="00200C07">
              <w:rPr>
                <w:i/>
                <w:sz w:val="20"/>
                <w:szCs w:val="20"/>
              </w:rPr>
              <w:t>VAr</w:t>
            </w:r>
            <w:proofErr w:type="spellEnd"/>
            <w:r w:rsidRPr="00200C07">
              <w:rPr>
                <w:i/>
                <w:sz w:val="20"/>
                <w:szCs w:val="20"/>
              </w:rPr>
              <w:t xml:space="preserve"> Amount—</w:t>
            </w:r>
            <w:r w:rsidRPr="00200C07">
              <w:rPr>
                <w:sz w:val="20"/>
                <w:szCs w:val="20"/>
              </w:rPr>
              <w:t>The payment to the QSE q for the Voltage Support Service (VSS) provided by Generation Resource r for the 15-minute Settlement Interval i.  See Section 6.6.7.1, Voltage Support Service Payments.  Payment for VSS is made to the Combined Cycle Train.</w:t>
            </w:r>
          </w:p>
        </w:tc>
      </w:tr>
      <w:tr w:rsidR="00B065BA" w:rsidRPr="00D57F2D" w14:paraId="36A07BC6"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7CB10C61" w14:textId="77777777" w:rsidR="00B065BA" w:rsidRPr="00D57F2D" w:rsidRDefault="00B065BA" w:rsidP="00550BA7">
            <w:pPr>
              <w:spacing w:after="60"/>
              <w:rPr>
                <w:iCs/>
                <w:sz w:val="20"/>
                <w:szCs w:val="20"/>
              </w:rPr>
            </w:pPr>
            <w:r w:rsidRPr="00D57F2D">
              <w:rPr>
                <w:iCs/>
                <w:sz w:val="20"/>
                <w:szCs w:val="20"/>
              </w:rPr>
              <w:t xml:space="preserve">VSSEAMT </w:t>
            </w:r>
            <w:r w:rsidRPr="00D57F2D">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2F34E1D8" w14:textId="77777777" w:rsidR="00B065BA" w:rsidRPr="00D57F2D" w:rsidRDefault="00B065BA" w:rsidP="00550BA7">
            <w:pPr>
              <w:spacing w:after="60"/>
              <w:jc w:val="center"/>
              <w:rPr>
                <w:iCs/>
                <w:sz w:val="20"/>
                <w:szCs w:val="20"/>
              </w:rPr>
            </w:pPr>
            <w:r w:rsidRPr="00D57F2D">
              <w:rPr>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0115A67B" w14:textId="344BC979" w:rsidR="00B065BA" w:rsidRPr="00E77B2E" w:rsidRDefault="00E77B2E" w:rsidP="00550BA7">
            <w:pPr>
              <w:spacing w:after="60"/>
              <w:rPr>
                <w:i/>
                <w:iCs/>
                <w:sz w:val="20"/>
                <w:szCs w:val="20"/>
              </w:rPr>
            </w:pPr>
            <w:r w:rsidRPr="00E77B2E">
              <w:rPr>
                <w:i/>
                <w:sz w:val="20"/>
                <w:szCs w:val="20"/>
              </w:rPr>
              <w:t xml:space="preserve">Voltage Support Service </w:t>
            </w:r>
            <w:proofErr w:type="spellStart"/>
            <w:r w:rsidRPr="00E77B2E">
              <w:rPr>
                <w:i/>
                <w:sz w:val="20"/>
                <w:szCs w:val="20"/>
              </w:rPr>
              <w:t>VAr</w:t>
            </w:r>
            <w:proofErr w:type="spellEnd"/>
            <w:r w:rsidRPr="00E77B2E">
              <w:rPr>
                <w:i/>
                <w:sz w:val="20"/>
                <w:szCs w:val="20"/>
              </w:rPr>
              <w:t xml:space="preserve"> Amount—</w:t>
            </w:r>
            <w:r w:rsidRPr="00E77B2E">
              <w:rPr>
                <w:sz w:val="20"/>
                <w:szCs w:val="20"/>
              </w:rPr>
              <w:t>The payment to the QSE q for the Voltage Support Service (VSS) provided by Generation Resource r for the 15-minute Settlement Interval i.  See Section 6.6.7.1, Voltage Support Service Payments.  Payment for VSS is made to the Combined Cycle Train.</w:t>
            </w:r>
          </w:p>
        </w:tc>
      </w:tr>
      <w:tr w:rsidR="00B065BA" w:rsidRPr="00D57F2D" w14:paraId="6C7AE081"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45B93286" w14:textId="77777777" w:rsidR="00B065BA" w:rsidRPr="00D57F2D" w:rsidRDefault="00B065BA" w:rsidP="00550BA7">
            <w:pPr>
              <w:spacing w:after="60"/>
              <w:rPr>
                <w:iCs/>
                <w:sz w:val="20"/>
                <w:szCs w:val="20"/>
              </w:rPr>
            </w:pPr>
            <w:r w:rsidRPr="00D57F2D">
              <w:rPr>
                <w:iCs/>
                <w:sz w:val="20"/>
                <w:szCs w:val="20"/>
              </w:rPr>
              <w:t xml:space="preserve">EMREAMT </w:t>
            </w:r>
            <w:r w:rsidRPr="00D57F2D">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6CD40A94" w14:textId="77777777" w:rsidR="00B065BA" w:rsidRPr="00D57F2D" w:rsidRDefault="00B065BA" w:rsidP="00550BA7">
            <w:pPr>
              <w:spacing w:after="60"/>
              <w:jc w:val="center"/>
              <w:rPr>
                <w:iCs/>
                <w:sz w:val="20"/>
                <w:szCs w:val="20"/>
              </w:rPr>
            </w:pPr>
            <w:r w:rsidRPr="00D57F2D">
              <w:rPr>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34D1B789" w14:textId="7734CB9E" w:rsidR="00B065BA" w:rsidRPr="00E77B2E" w:rsidRDefault="00E77B2E" w:rsidP="00550BA7">
            <w:pPr>
              <w:spacing w:after="60"/>
              <w:rPr>
                <w:i/>
                <w:iCs/>
                <w:sz w:val="20"/>
                <w:szCs w:val="20"/>
              </w:rPr>
            </w:pPr>
            <w:r w:rsidRPr="00E77B2E">
              <w:rPr>
                <w:i/>
                <w:sz w:val="20"/>
                <w:szCs w:val="20"/>
              </w:rPr>
              <w:t>Emergency Energy Amount—</w:t>
            </w:r>
            <w:r w:rsidRPr="00E77B2E">
              <w:rPr>
                <w:sz w:val="20"/>
                <w:szCs w:val="20"/>
              </w:rPr>
              <w:t xml:space="preserve">The payment to the QSE q as additional compensation for the additional energy or Ancillary Services produced or consumed by the Resource r in Real-Time during the Emergency Condition, for the 15-minute Settlement Interval </w:t>
            </w:r>
            <w:r w:rsidRPr="00E77B2E">
              <w:rPr>
                <w:i/>
                <w:sz w:val="20"/>
                <w:szCs w:val="20"/>
              </w:rPr>
              <w:t>i</w:t>
            </w:r>
            <w:r w:rsidRPr="00E77B2E">
              <w:rPr>
                <w:sz w:val="20"/>
                <w:szCs w:val="20"/>
              </w:rPr>
              <w:t>.  See Section 6.6.9.1, Payment for Emergency Operations Settlement.  Payment for emergency energy is made to the Combined Cycle Train.</w:t>
            </w:r>
            <w:r w:rsidRPr="00E77B2E" w:rsidDel="00CB54C9">
              <w:rPr>
                <w:i/>
                <w:sz w:val="20"/>
                <w:szCs w:val="20"/>
              </w:rPr>
              <w:t xml:space="preserve"> </w:t>
            </w:r>
          </w:p>
        </w:tc>
      </w:tr>
      <w:tr w:rsidR="00B065BA" w:rsidRPr="00D57F2D" w14:paraId="561DC106"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4103979E" w14:textId="77777777" w:rsidR="00B065BA" w:rsidRPr="00D57F2D" w:rsidRDefault="00B065BA" w:rsidP="00550BA7">
            <w:pPr>
              <w:spacing w:after="60"/>
              <w:rPr>
                <w:iCs/>
                <w:sz w:val="20"/>
                <w:szCs w:val="20"/>
              </w:rPr>
            </w:pPr>
            <w:r w:rsidRPr="00D57F2D">
              <w:rPr>
                <w:i/>
                <w:iCs/>
                <w:sz w:val="20"/>
                <w:szCs w:val="20"/>
              </w:rPr>
              <w:t>q</w:t>
            </w:r>
          </w:p>
        </w:tc>
        <w:tc>
          <w:tcPr>
            <w:tcW w:w="471" w:type="pct"/>
            <w:tcBorders>
              <w:top w:val="single" w:sz="6" w:space="0" w:color="auto"/>
              <w:left w:val="single" w:sz="6" w:space="0" w:color="auto"/>
              <w:bottom w:val="single" w:sz="6" w:space="0" w:color="auto"/>
              <w:right w:val="single" w:sz="6" w:space="0" w:color="auto"/>
            </w:tcBorders>
            <w:hideMark/>
          </w:tcPr>
          <w:p w14:paraId="41DC71D3" w14:textId="77777777" w:rsidR="00B065BA" w:rsidRPr="00D57F2D" w:rsidRDefault="00B065BA" w:rsidP="00550BA7">
            <w:pPr>
              <w:spacing w:after="60"/>
              <w:jc w:val="center"/>
              <w:rPr>
                <w:iCs/>
                <w:sz w:val="20"/>
                <w:szCs w:val="20"/>
              </w:rPr>
            </w:pPr>
            <w:r w:rsidRPr="00D57F2D">
              <w:rPr>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410774EF" w14:textId="77777777" w:rsidR="00B065BA" w:rsidRPr="00D57F2D" w:rsidRDefault="00B065BA" w:rsidP="00550BA7">
            <w:pPr>
              <w:spacing w:after="60"/>
              <w:rPr>
                <w:iCs/>
                <w:sz w:val="20"/>
                <w:szCs w:val="20"/>
              </w:rPr>
            </w:pPr>
            <w:r w:rsidRPr="00D57F2D">
              <w:rPr>
                <w:iCs/>
                <w:sz w:val="20"/>
                <w:szCs w:val="20"/>
              </w:rPr>
              <w:t>A QSE.</w:t>
            </w:r>
          </w:p>
        </w:tc>
      </w:tr>
      <w:tr w:rsidR="00B065BA" w:rsidRPr="00D57F2D" w14:paraId="50B75054"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4E82F8F7" w14:textId="77777777" w:rsidR="00B065BA" w:rsidRPr="00D57F2D" w:rsidRDefault="00B065BA" w:rsidP="00550BA7">
            <w:pPr>
              <w:spacing w:after="60"/>
              <w:rPr>
                <w:iCs/>
                <w:sz w:val="20"/>
                <w:szCs w:val="20"/>
              </w:rPr>
            </w:pPr>
            <w:r w:rsidRPr="00D57F2D">
              <w:rPr>
                <w:i/>
                <w:iCs/>
                <w:sz w:val="20"/>
                <w:szCs w:val="20"/>
              </w:rPr>
              <w:t>r</w:t>
            </w:r>
          </w:p>
        </w:tc>
        <w:tc>
          <w:tcPr>
            <w:tcW w:w="471" w:type="pct"/>
            <w:tcBorders>
              <w:top w:val="single" w:sz="6" w:space="0" w:color="auto"/>
              <w:left w:val="single" w:sz="6" w:space="0" w:color="auto"/>
              <w:bottom w:val="single" w:sz="6" w:space="0" w:color="auto"/>
              <w:right w:val="single" w:sz="6" w:space="0" w:color="auto"/>
            </w:tcBorders>
            <w:hideMark/>
          </w:tcPr>
          <w:p w14:paraId="11960A41" w14:textId="77777777" w:rsidR="00B065BA" w:rsidRPr="00D57F2D" w:rsidRDefault="00B065BA" w:rsidP="00550BA7">
            <w:pPr>
              <w:spacing w:after="60"/>
              <w:jc w:val="center"/>
              <w:rPr>
                <w:iCs/>
                <w:sz w:val="20"/>
                <w:szCs w:val="20"/>
              </w:rPr>
            </w:pPr>
            <w:r w:rsidRPr="00D57F2D">
              <w:rPr>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44141004" w14:textId="77777777" w:rsidR="00B065BA" w:rsidRPr="00D57F2D" w:rsidRDefault="00B065BA" w:rsidP="00550BA7">
            <w:pPr>
              <w:spacing w:after="60"/>
              <w:rPr>
                <w:iCs/>
                <w:sz w:val="20"/>
                <w:szCs w:val="20"/>
              </w:rPr>
            </w:pPr>
            <w:r w:rsidRPr="00D57F2D">
              <w:rPr>
                <w:iCs/>
                <w:sz w:val="20"/>
                <w:szCs w:val="20"/>
              </w:rPr>
              <w:t>A RUC-committed Generation Resource.</w:t>
            </w:r>
          </w:p>
        </w:tc>
      </w:tr>
      <w:tr w:rsidR="00B065BA" w:rsidRPr="00D57F2D" w14:paraId="5A37CE22"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23918F6B" w14:textId="77777777" w:rsidR="00B065BA" w:rsidRPr="00D57F2D" w:rsidRDefault="00B065BA" w:rsidP="00550BA7">
            <w:pPr>
              <w:spacing w:after="60"/>
              <w:rPr>
                <w:iCs/>
                <w:sz w:val="20"/>
                <w:szCs w:val="20"/>
              </w:rPr>
            </w:pPr>
            <w:r w:rsidRPr="00D57F2D">
              <w:rPr>
                <w:i/>
                <w:iCs/>
                <w:sz w:val="20"/>
                <w:szCs w:val="20"/>
              </w:rPr>
              <w:t>d</w:t>
            </w:r>
          </w:p>
        </w:tc>
        <w:tc>
          <w:tcPr>
            <w:tcW w:w="471" w:type="pct"/>
            <w:tcBorders>
              <w:top w:val="single" w:sz="6" w:space="0" w:color="auto"/>
              <w:left w:val="single" w:sz="6" w:space="0" w:color="auto"/>
              <w:bottom w:val="single" w:sz="6" w:space="0" w:color="auto"/>
              <w:right w:val="single" w:sz="6" w:space="0" w:color="auto"/>
            </w:tcBorders>
            <w:hideMark/>
          </w:tcPr>
          <w:p w14:paraId="2237BABD" w14:textId="77777777" w:rsidR="00B065BA" w:rsidRPr="00D57F2D" w:rsidRDefault="00B065BA" w:rsidP="00550BA7">
            <w:pPr>
              <w:spacing w:after="60"/>
              <w:jc w:val="center"/>
              <w:rPr>
                <w:iCs/>
                <w:sz w:val="20"/>
                <w:szCs w:val="20"/>
              </w:rPr>
            </w:pPr>
            <w:r w:rsidRPr="00D57F2D">
              <w:rPr>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4F03A759" w14:textId="77777777" w:rsidR="00B065BA" w:rsidRPr="00D57F2D" w:rsidRDefault="00B065BA" w:rsidP="00550BA7">
            <w:pPr>
              <w:spacing w:after="60"/>
              <w:rPr>
                <w:iCs/>
                <w:sz w:val="20"/>
                <w:szCs w:val="20"/>
              </w:rPr>
            </w:pPr>
            <w:r w:rsidRPr="00D57F2D">
              <w:rPr>
                <w:iCs/>
                <w:sz w:val="20"/>
                <w:szCs w:val="20"/>
              </w:rPr>
              <w:t>An Operating Day containing the RUC-commitment.</w:t>
            </w:r>
          </w:p>
        </w:tc>
      </w:tr>
      <w:tr w:rsidR="00B065BA" w:rsidRPr="00D57F2D" w14:paraId="5B4A8F6A"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29EBCF29" w14:textId="77777777" w:rsidR="00B065BA" w:rsidRPr="00D57F2D" w:rsidRDefault="00B065BA" w:rsidP="00550BA7">
            <w:pPr>
              <w:spacing w:after="60"/>
              <w:rPr>
                <w:i/>
                <w:iCs/>
                <w:sz w:val="20"/>
                <w:szCs w:val="20"/>
              </w:rPr>
            </w:pPr>
            <w:r w:rsidRPr="00D57F2D">
              <w:rPr>
                <w:i/>
                <w:iCs/>
                <w:sz w:val="20"/>
                <w:szCs w:val="20"/>
              </w:rPr>
              <w:t>p</w:t>
            </w:r>
          </w:p>
        </w:tc>
        <w:tc>
          <w:tcPr>
            <w:tcW w:w="471" w:type="pct"/>
            <w:tcBorders>
              <w:top w:val="single" w:sz="6" w:space="0" w:color="auto"/>
              <w:left w:val="single" w:sz="6" w:space="0" w:color="auto"/>
              <w:bottom w:val="single" w:sz="6" w:space="0" w:color="auto"/>
              <w:right w:val="single" w:sz="6" w:space="0" w:color="auto"/>
            </w:tcBorders>
            <w:hideMark/>
          </w:tcPr>
          <w:p w14:paraId="56772572" w14:textId="77777777" w:rsidR="00B065BA" w:rsidRPr="00D57F2D" w:rsidRDefault="00B065BA" w:rsidP="00550BA7">
            <w:pPr>
              <w:spacing w:after="60"/>
              <w:jc w:val="center"/>
              <w:rPr>
                <w:iCs/>
                <w:sz w:val="20"/>
                <w:szCs w:val="20"/>
              </w:rPr>
            </w:pPr>
            <w:r w:rsidRPr="00D57F2D">
              <w:rPr>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33E4602E" w14:textId="77777777" w:rsidR="00B065BA" w:rsidRPr="00D57F2D" w:rsidRDefault="00B065BA" w:rsidP="00550BA7">
            <w:pPr>
              <w:spacing w:after="60"/>
              <w:rPr>
                <w:i/>
                <w:iCs/>
                <w:sz w:val="20"/>
                <w:szCs w:val="20"/>
              </w:rPr>
            </w:pPr>
            <w:r w:rsidRPr="00D57F2D">
              <w:rPr>
                <w:iCs/>
                <w:sz w:val="20"/>
                <w:szCs w:val="20"/>
              </w:rPr>
              <w:t>A Resource Node Settlement Point.</w:t>
            </w:r>
          </w:p>
        </w:tc>
      </w:tr>
      <w:tr w:rsidR="00B065BA" w:rsidRPr="00D57F2D" w14:paraId="43408A46" w14:textId="77777777" w:rsidTr="00550BA7">
        <w:trPr>
          <w:cantSplit/>
        </w:trPr>
        <w:tc>
          <w:tcPr>
            <w:tcW w:w="881" w:type="pct"/>
            <w:tcBorders>
              <w:top w:val="single" w:sz="6" w:space="0" w:color="auto"/>
              <w:left w:val="single" w:sz="4" w:space="0" w:color="auto"/>
              <w:bottom w:val="single" w:sz="4" w:space="0" w:color="auto"/>
              <w:right w:val="single" w:sz="6" w:space="0" w:color="auto"/>
            </w:tcBorders>
            <w:hideMark/>
          </w:tcPr>
          <w:p w14:paraId="566CB304" w14:textId="77777777" w:rsidR="00B065BA" w:rsidRPr="00D57F2D" w:rsidRDefault="00B065BA" w:rsidP="00550BA7">
            <w:pPr>
              <w:spacing w:after="60"/>
              <w:rPr>
                <w:i/>
                <w:iCs/>
                <w:sz w:val="20"/>
                <w:szCs w:val="20"/>
              </w:rPr>
            </w:pPr>
            <w:r w:rsidRPr="00D57F2D">
              <w:rPr>
                <w:i/>
                <w:iCs/>
                <w:sz w:val="20"/>
                <w:szCs w:val="20"/>
              </w:rPr>
              <w:t>i</w:t>
            </w:r>
          </w:p>
        </w:tc>
        <w:tc>
          <w:tcPr>
            <w:tcW w:w="471" w:type="pct"/>
            <w:tcBorders>
              <w:top w:val="single" w:sz="6" w:space="0" w:color="auto"/>
              <w:left w:val="single" w:sz="6" w:space="0" w:color="auto"/>
              <w:bottom w:val="single" w:sz="4" w:space="0" w:color="auto"/>
              <w:right w:val="single" w:sz="6" w:space="0" w:color="auto"/>
            </w:tcBorders>
            <w:hideMark/>
          </w:tcPr>
          <w:p w14:paraId="231C94AB" w14:textId="77777777" w:rsidR="00B065BA" w:rsidRPr="00D57F2D" w:rsidRDefault="00B065BA" w:rsidP="00550BA7">
            <w:pPr>
              <w:spacing w:after="60"/>
              <w:jc w:val="center"/>
              <w:rPr>
                <w:iCs/>
                <w:sz w:val="20"/>
                <w:szCs w:val="20"/>
              </w:rPr>
            </w:pPr>
            <w:r w:rsidRPr="00D57F2D">
              <w:rPr>
                <w:iCs/>
                <w:sz w:val="20"/>
                <w:szCs w:val="20"/>
              </w:rPr>
              <w:t>none</w:t>
            </w:r>
          </w:p>
        </w:tc>
        <w:tc>
          <w:tcPr>
            <w:tcW w:w="3648" w:type="pct"/>
            <w:tcBorders>
              <w:top w:val="single" w:sz="6" w:space="0" w:color="auto"/>
              <w:left w:val="single" w:sz="6" w:space="0" w:color="auto"/>
              <w:bottom w:val="single" w:sz="4" w:space="0" w:color="auto"/>
              <w:right w:val="single" w:sz="4" w:space="0" w:color="auto"/>
            </w:tcBorders>
            <w:hideMark/>
          </w:tcPr>
          <w:p w14:paraId="1A803366" w14:textId="77777777" w:rsidR="00B065BA" w:rsidRPr="00D57F2D" w:rsidRDefault="00B065BA" w:rsidP="00550BA7">
            <w:pPr>
              <w:spacing w:after="60"/>
              <w:rPr>
                <w:iCs/>
                <w:sz w:val="20"/>
                <w:szCs w:val="20"/>
              </w:rPr>
            </w:pPr>
            <w:r w:rsidRPr="00D57F2D">
              <w:rPr>
                <w:iCs/>
                <w:sz w:val="20"/>
                <w:szCs w:val="20"/>
              </w:rPr>
              <w:t>A 15-minute Settlement Interval within the hour that includes a RUC instruction.</w:t>
            </w:r>
          </w:p>
        </w:tc>
      </w:tr>
    </w:tbl>
    <w:p w14:paraId="1E057E71" w14:textId="77777777" w:rsidR="00B065BA" w:rsidRPr="00227964" w:rsidRDefault="00B065BA" w:rsidP="00B065BA">
      <w:pPr>
        <w:keepNext/>
        <w:widowControl w:val="0"/>
        <w:tabs>
          <w:tab w:val="left" w:pos="1260"/>
        </w:tabs>
        <w:snapToGrid w:val="0"/>
        <w:spacing w:before="480" w:after="240"/>
        <w:ind w:left="1260" w:hanging="1260"/>
        <w:outlineLvl w:val="3"/>
        <w:rPr>
          <w:b/>
          <w:bCs/>
          <w:szCs w:val="20"/>
        </w:rPr>
      </w:pPr>
      <w:commentRangeStart w:id="686"/>
      <w:r w:rsidRPr="00227964">
        <w:rPr>
          <w:b/>
          <w:bCs/>
          <w:szCs w:val="20"/>
        </w:rPr>
        <w:t>5.7.1.4</w:t>
      </w:r>
      <w:commentRangeEnd w:id="686"/>
      <w:r w:rsidR="00AE2304">
        <w:rPr>
          <w:rStyle w:val="CommentReference"/>
        </w:rPr>
        <w:commentReference w:id="686"/>
      </w:r>
      <w:r w:rsidRPr="00227964">
        <w:rPr>
          <w:b/>
          <w:bCs/>
          <w:szCs w:val="20"/>
        </w:rPr>
        <w:tab/>
        <w:t xml:space="preserve">Revenue Less Cost During QSE </w:t>
      </w:r>
      <w:proofErr w:type="spellStart"/>
      <w:r w:rsidRPr="00227964">
        <w:rPr>
          <w:b/>
          <w:bCs/>
          <w:szCs w:val="20"/>
        </w:rPr>
        <w:t>Clawback</w:t>
      </w:r>
      <w:proofErr w:type="spellEnd"/>
      <w:r w:rsidRPr="00227964">
        <w:rPr>
          <w:b/>
          <w:bCs/>
          <w:szCs w:val="20"/>
        </w:rPr>
        <w:t xml:space="preserve"> Intervals</w:t>
      </w:r>
    </w:p>
    <w:p w14:paraId="53D074D0" w14:textId="77777777" w:rsidR="00B065BA" w:rsidRPr="00227964" w:rsidRDefault="00B065BA" w:rsidP="00B065BA">
      <w:pPr>
        <w:spacing w:after="240"/>
        <w:ind w:left="810" w:hanging="810"/>
        <w:rPr>
          <w:szCs w:val="20"/>
        </w:rPr>
      </w:pPr>
      <w:r w:rsidRPr="00227964">
        <w:rPr>
          <w:szCs w:val="20"/>
        </w:rPr>
        <w:t>(1)</w:t>
      </w:r>
      <w:r w:rsidRPr="00227964">
        <w:rPr>
          <w:szCs w:val="20"/>
        </w:rPr>
        <w:tab/>
        <w:t xml:space="preserve">The total revenue for a Resource less the cost based on the Energy Offer Curve Cost Cap as described in Section 4.4.9.3.3, Energy Offer Curve Cost Caps, during all QSE </w:t>
      </w:r>
      <w:proofErr w:type="spellStart"/>
      <w:r w:rsidRPr="00227964">
        <w:rPr>
          <w:szCs w:val="20"/>
        </w:rPr>
        <w:t>Clawback</w:t>
      </w:r>
      <w:proofErr w:type="spellEnd"/>
      <w:r w:rsidRPr="00227964">
        <w:rPr>
          <w:szCs w:val="20"/>
        </w:rPr>
        <w:t xml:space="preserve"> Intervals of the Operating Day is Revenue Less Cost During QSE-</w:t>
      </w:r>
      <w:proofErr w:type="spellStart"/>
      <w:r w:rsidRPr="00227964">
        <w:rPr>
          <w:szCs w:val="20"/>
        </w:rPr>
        <w:t>Clawback</w:t>
      </w:r>
      <w:proofErr w:type="spellEnd"/>
      <w:r w:rsidRPr="00227964">
        <w:rPr>
          <w:szCs w:val="20"/>
        </w:rPr>
        <w:t xml:space="preserve"> Intervals. </w:t>
      </w:r>
    </w:p>
    <w:p w14:paraId="7F1E3F80" w14:textId="77777777" w:rsidR="00B065BA" w:rsidRPr="00227964" w:rsidRDefault="00B065BA" w:rsidP="00B065BA">
      <w:pPr>
        <w:spacing w:after="240"/>
        <w:ind w:left="720" w:hanging="720"/>
        <w:rPr>
          <w:szCs w:val="20"/>
        </w:rPr>
      </w:pPr>
      <w:r w:rsidRPr="00227964">
        <w:rPr>
          <w:szCs w:val="20"/>
        </w:rPr>
        <w:t>(2)</w:t>
      </w:r>
      <w:r w:rsidRPr="00227964">
        <w:rPr>
          <w:szCs w:val="20"/>
        </w:rPr>
        <w:tab/>
        <w:t xml:space="preserve">The MEPR and LSL used to calculate Revenue Less Cost During QSE </w:t>
      </w:r>
      <w:proofErr w:type="spellStart"/>
      <w:r w:rsidRPr="00227964">
        <w:rPr>
          <w:szCs w:val="20"/>
        </w:rPr>
        <w:t>Clawback</w:t>
      </w:r>
      <w:proofErr w:type="spellEnd"/>
      <w:r w:rsidRPr="00227964">
        <w:rPr>
          <w:szCs w:val="20"/>
        </w:rPr>
        <w:t xml:space="preserve"> Intervals for a Combined Cycle Train is the MEPR and LSL that corresponds to the Combined Cycle Generation Resource, within a Combined Cycle Train, that operates in Real-Time for the QSE </w:t>
      </w:r>
      <w:proofErr w:type="spellStart"/>
      <w:r w:rsidRPr="00227964">
        <w:rPr>
          <w:szCs w:val="20"/>
        </w:rPr>
        <w:t>Clawback</w:t>
      </w:r>
      <w:proofErr w:type="spellEnd"/>
      <w:r w:rsidRPr="00227964">
        <w:rPr>
          <w:szCs w:val="20"/>
        </w:rPr>
        <w:t xml:space="preserve"> Interval.</w:t>
      </w:r>
    </w:p>
    <w:p w14:paraId="46771FF0" w14:textId="77777777" w:rsidR="00B065BA" w:rsidRPr="00227964" w:rsidRDefault="00B065BA" w:rsidP="00B065BA">
      <w:pPr>
        <w:spacing w:after="240"/>
        <w:ind w:left="720" w:hanging="720"/>
        <w:rPr>
          <w:iCs/>
          <w:szCs w:val="20"/>
        </w:rPr>
      </w:pPr>
      <w:r w:rsidRPr="00227964">
        <w:rPr>
          <w:szCs w:val="20"/>
        </w:rPr>
        <w:t>(3)</w:t>
      </w:r>
      <w:r w:rsidRPr="00227964">
        <w:rPr>
          <w:szCs w:val="20"/>
        </w:rPr>
        <w:tab/>
        <w:t xml:space="preserve">For each QSE </w:t>
      </w:r>
      <w:proofErr w:type="spellStart"/>
      <w:r w:rsidRPr="00227964">
        <w:rPr>
          <w:szCs w:val="20"/>
        </w:rPr>
        <w:t>Clawback</w:t>
      </w:r>
      <w:proofErr w:type="spellEnd"/>
      <w:r w:rsidRPr="00227964">
        <w:rPr>
          <w:szCs w:val="20"/>
        </w:rPr>
        <w:t xml:space="preserve"> Interval, Revenue Less Cost During QSE </w:t>
      </w:r>
      <w:proofErr w:type="spellStart"/>
      <w:r w:rsidRPr="00227964">
        <w:rPr>
          <w:szCs w:val="20"/>
        </w:rPr>
        <w:t>Clawback</w:t>
      </w:r>
      <w:proofErr w:type="spellEnd"/>
      <w:r w:rsidRPr="00227964">
        <w:rPr>
          <w:szCs w:val="20"/>
        </w:rPr>
        <w:t xml:space="preserve"> Intervals is calculated as follows:</w:t>
      </w:r>
    </w:p>
    <w:p w14:paraId="02B053C8" w14:textId="77777777" w:rsidR="00F83E8C" w:rsidRPr="00F83E8C" w:rsidRDefault="00F83E8C" w:rsidP="00F83E8C">
      <w:pPr>
        <w:tabs>
          <w:tab w:val="left" w:pos="2340"/>
          <w:tab w:val="left" w:pos="2880"/>
        </w:tabs>
        <w:spacing w:after="240"/>
        <w:ind w:left="3067" w:hanging="2347"/>
        <w:rPr>
          <w:rFonts w:eastAsia="Times New Roman"/>
          <w:b/>
          <w:lang w:val="x-none" w:eastAsia="x-none"/>
        </w:rPr>
      </w:pPr>
      <w:r w:rsidRPr="00F83E8C">
        <w:rPr>
          <w:rFonts w:eastAsia="Times New Roman"/>
          <w:b/>
          <w:lang w:val="x-none" w:eastAsia="x-none"/>
        </w:rPr>
        <w:t>RUCEXRQC</w:t>
      </w:r>
      <w:r w:rsidRPr="00F83E8C">
        <w:rPr>
          <w:rFonts w:eastAsia="Times New Roman"/>
          <w:b/>
          <w:lang w:eastAsia="x-none"/>
        </w:rPr>
        <w:t xml:space="preserve"> </w:t>
      </w:r>
      <w:r w:rsidRPr="00F83E8C">
        <w:rPr>
          <w:rFonts w:eastAsia="Times New Roman"/>
          <w:b/>
          <w:i/>
          <w:vertAlign w:val="subscript"/>
          <w:lang w:val="x-none" w:eastAsia="x-none"/>
        </w:rPr>
        <w:t>q,</w:t>
      </w:r>
      <w:r w:rsidRPr="00F83E8C">
        <w:rPr>
          <w:rFonts w:eastAsia="Times New Roman"/>
          <w:b/>
          <w:i/>
          <w:vertAlign w:val="subscript"/>
          <w:lang w:eastAsia="x-none"/>
        </w:rPr>
        <w:t xml:space="preserve"> </w:t>
      </w:r>
      <w:r w:rsidRPr="00F83E8C">
        <w:rPr>
          <w:rFonts w:eastAsia="Times New Roman"/>
          <w:b/>
          <w:i/>
          <w:vertAlign w:val="subscript"/>
          <w:lang w:val="x-none" w:eastAsia="x-none"/>
        </w:rPr>
        <w:t>r,</w:t>
      </w:r>
      <w:r w:rsidRPr="00F83E8C">
        <w:rPr>
          <w:rFonts w:eastAsia="Times New Roman"/>
          <w:b/>
          <w:i/>
          <w:vertAlign w:val="subscript"/>
          <w:lang w:eastAsia="x-none"/>
        </w:rPr>
        <w:t xml:space="preserve"> </w:t>
      </w:r>
      <w:r w:rsidRPr="00F83E8C">
        <w:rPr>
          <w:rFonts w:eastAsia="Times New Roman"/>
          <w:b/>
          <w:i/>
          <w:vertAlign w:val="subscript"/>
          <w:lang w:val="x-none" w:eastAsia="x-none"/>
        </w:rPr>
        <w:t>d</w:t>
      </w:r>
      <w:r w:rsidRPr="00F83E8C">
        <w:rPr>
          <w:rFonts w:eastAsia="Times New Roman"/>
          <w:b/>
          <w:lang w:val="x-none" w:eastAsia="x-none"/>
        </w:rPr>
        <w:tab/>
      </w:r>
      <w:r w:rsidRPr="00F83E8C">
        <w:rPr>
          <w:rFonts w:eastAsia="Times New Roman"/>
          <w:b/>
          <w:lang w:val="x-none" w:eastAsia="x-none"/>
        </w:rPr>
        <w:tab/>
        <w:t>=</w:t>
      </w:r>
      <w:r w:rsidRPr="00F83E8C">
        <w:rPr>
          <w:rFonts w:eastAsia="Times New Roman"/>
          <w:b/>
          <w:lang w:eastAsia="x-none"/>
        </w:rPr>
        <w:t xml:space="preserve">  </w:t>
      </w:r>
      <w:r w:rsidRPr="00F83E8C">
        <w:rPr>
          <w:rFonts w:eastAsia="Times New Roman"/>
          <w:b/>
          <w:lang w:val="x-none" w:eastAsia="x-none"/>
        </w:rPr>
        <w:t xml:space="preserve">Max </w:t>
      </w:r>
      <w:r w:rsidRPr="00F83E8C">
        <w:rPr>
          <w:rFonts w:eastAsia="Times New Roman"/>
          <w:b/>
          <w:sz w:val="28"/>
          <w:szCs w:val="28"/>
          <w:lang w:val="x-none" w:eastAsia="x-none"/>
        </w:rPr>
        <w:t>{</w:t>
      </w:r>
      <w:r w:rsidRPr="00F83E8C">
        <w:rPr>
          <w:rFonts w:eastAsia="Times New Roman"/>
          <w:b/>
          <w:lang w:val="x-none" w:eastAsia="x-none"/>
        </w:rPr>
        <w:t xml:space="preserve">0, </w:t>
      </w:r>
      <w:r w:rsidRPr="00F83E8C">
        <w:rPr>
          <w:rFonts w:eastAsia="Times New Roman"/>
          <w:b/>
          <w:position w:val="-20"/>
          <w:lang w:val="x-none" w:eastAsia="x-none"/>
        </w:rPr>
        <w:object w:dxaOrig="220" w:dyaOrig="440" w14:anchorId="63B3C598">
          <v:shape id="_x0000_i1039" type="#_x0000_t75" style="width:10.8pt;height:23.4pt" o:ole="">
            <v:imagedata r:id="rId44" o:title=""/>
          </v:shape>
          <o:OLEObject Type="Embed" ProgID="Equation.3" ShapeID="_x0000_i1039" DrawAspect="Content" ObjectID="_1827312148" r:id="rId45"/>
        </w:object>
      </w:r>
      <w:r w:rsidRPr="00F83E8C">
        <w:rPr>
          <w:rFonts w:eastAsia="Times New Roman"/>
          <w:b/>
          <w:lang w:val="x-none" w:eastAsia="x-none"/>
        </w:rPr>
        <w:t>[(RTSPP</w:t>
      </w:r>
      <w:r w:rsidRPr="00F83E8C">
        <w:rPr>
          <w:rFonts w:eastAsia="Times New Roman"/>
          <w:b/>
          <w:lang w:eastAsia="x-none"/>
        </w:rPr>
        <w:t xml:space="preserve"> </w:t>
      </w:r>
      <w:r w:rsidRPr="00F83E8C">
        <w:rPr>
          <w:rFonts w:eastAsia="Times New Roman"/>
          <w:b/>
          <w:i/>
          <w:vertAlign w:val="subscript"/>
          <w:lang w:val="x-none" w:eastAsia="x-none"/>
        </w:rPr>
        <w:t>p,</w:t>
      </w:r>
      <w:r w:rsidRPr="00F83E8C">
        <w:rPr>
          <w:rFonts w:eastAsia="Times New Roman"/>
          <w:b/>
          <w:i/>
          <w:vertAlign w:val="subscript"/>
          <w:lang w:eastAsia="x-none"/>
        </w:rPr>
        <w:t xml:space="preserve"> </w:t>
      </w:r>
      <w:r w:rsidRPr="00F83E8C">
        <w:rPr>
          <w:rFonts w:eastAsia="Times New Roman"/>
          <w:b/>
          <w:i/>
          <w:vertAlign w:val="subscript"/>
          <w:lang w:val="x-none" w:eastAsia="x-none"/>
        </w:rPr>
        <w:t>i</w:t>
      </w:r>
      <w:r w:rsidRPr="00F83E8C">
        <w:rPr>
          <w:rFonts w:eastAsia="Times New Roman"/>
          <w:b/>
          <w:lang w:val="x-none" w:eastAsia="x-none"/>
        </w:rPr>
        <w:t xml:space="preserve"> * RTMG</w:t>
      </w:r>
      <w:r w:rsidRPr="00F83E8C">
        <w:rPr>
          <w:rFonts w:eastAsia="Times New Roman"/>
          <w:b/>
          <w:lang w:eastAsia="x-none"/>
        </w:rPr>
        <w:t xml:space="preserve"> </w:t>
      </w:r>
      <w:r w:rsidRPr="00F83E8C">
        <w:rPr>
          <w:rFonts w:eastAsia="Times New Roman"/>
          <w:b/>
          <w:i/>
          <w:vertAlign w:val="subscript"/>
          <w:lang w:val="x-none" w:eastAsia="x-none"/>
        </w:rPr>
        <w:t>q,</w:t>
      </w:r>
      <w:r w:rsidRPr="00F83E8C">
        <w:rPr>
          <w:rFonts w:eastAsia="Times New Roman"/>
          <w:b/>
          <w:i/>
          <w:vertAlign w:val="subscript"/>
          <w:lang w:eastAsia="x-none"/>
        </w:rPr>
        <w:t xml:space="preserve"> </w:t>
      </w:r>
      <w:r w:rsidRPr="00F83E8C">
        <w:rPr>
          <w:rFonts w:eastAsia="Times New Roman"/>
          <w:b/>
          <w:i/>
          <w:vertAlign w:val="subscript"/>
          <w:lang w:val="x-none" w:eastAsia="x-none"/>
        </w:rPr>
        <w:t>r,</w:t>
      </w:r>
      <w:r w:rsidRPr="00F83E8C">
        <w:rPr>
          <w:rFonts w:eastAsia="Times New Roman"/>
          <w:b/>
          <w:i/>
          <w:vertAlign w:val="subscript"/>
          <w:lang w:eastAsia="x-none"/>
        </w:rPr>
        <w:t xml:space="preserve"> </w:t>
      </w:r>
      <w:r w:rsidRPr="00F83E8C">
        <w:rPr>
          <w:rFonts w:eastAsia="Times New Roman"/>
          <w:b/>
          <w:i/>
          <w:vertAlign w:val="subscript"/>
          <w:lang w:val="x-none" w:eastAsia="x-none"/>
        </w:rPr>
        <w:t>i</w:t>
      </w:r>
      <w:r w:rsidRPr="00F83E8C">
        <w:rPr>
          <w:rFonts w:eastAsia="Times New Roman"/>
          <w:b/>
          <w:lang w:val="x-none" w:eastAsia="x-none"/>
        </w:rPr>
        <w:t>)</w:t>
      </w:r>
    </w:p>
    <w:p w14:paraId="418AC0ED" w14:textId="77777777" w:rsidR="00F83E8C" w:rsidRPr="00F83E8C" w:rsidRDefault="00F83E8C" w:rsidP="00F83E8C">
      <w:pPr>
        <w:tabs>
          <w:tab w:val="left" w:pos="2340"/>
          <w:tab w:val="left" w:pos="2880"/>
        </w:tabs>
        <w:spacing w:after="240"/>
        <w:ind w:left="3067" w:hanging="2347"/>
        <w:rPr>
          <w:rFonts w:eastAsia="Times New Roman"/>
          <w:b/>
          <w:bCs/>
          <w:i/>
          <w:vertAlign w:val="subscript"/>
          <w:lang w:val="x-none" w:eastAsia="x-none"/>
        </w:rPr>
      </w:pPr>
      <w:r w:rsidRPr="00F83E8C">
        <w:rPr>
          <w:rFonts w:eastAsia="Times New Roman"/>
          <w:b/>
          <w:lang w:val="x-none" w:eastAsia="x-none"/>
        </w:rPr>
        <w:tab/>
      </w:r>
      <w:r w:rsidRPr="00F83E8C">
        <w:rPr>
          <w:rFonts w:eastAsia="Times New Roman"/>
          <w:b/>
          <w:lang w:val="x-none" w:eastAsia="x-none"/>
        </w:rPr>
        <w:tab/>
      </w:r>
      <w:r w:rsidRPr="00F83E8C">
        <w:rPr>
          <w:rFonts w:eastAsia="Times New Roman"/>
          <w:b/>
          <w:lang w:val="x-none" w:eastAsia="x-none"/>
        </w:rPr>
        <w:tab/>
      </w:r>
      <w:r w:rsidRPr="00F83E8C">
        <w:rPr>
          <w:rFonts w:eastAsia="Times New Roman"/>
          <w:b/>
          <w:lang w:val="pt-BR" w:eastAsia="x-none"/>
        </w:rPr>
        <w:t>+ RTASREV</w:t>
      </w:r>
      <w:r w:rsidRPr="00F83E8C">
        <w:rPr>
          <w:rFonts w:eastAsia="Times New Roman"/>
          <w:b/>
          <w:i/>
          <w:vertAlign w:val="subscript"/>
          <w:lang w:val="x-none" w:eastAsia="x-none"/>
        </w:rPr>
        <w:t>q, r, i</w:t>
      </w:r>
    </w:p>
    <w:p w14:paraId="03181075" w14:textId="77777777" w:rsidR="00F83E8C" w:rsidRPr="00F83E8C" w:rsidRDefault="00F83E8C" w:rsidP="00F83E8C">
      <w:pPr>
        <w:tabs>
          <w:tab w:val="left" w:pos="2340"/>
          <w:tab w:val="left" w:pos="2880"/>
        </w:tabs>
        <w:spacing w:after="240"/>
        <w:ind w:left="3067" w:hanging="2347"/>
        <w:rPr>
          <w:rFonts w:eastAsia="Times New Roman"/>
          <w:b/>
          <w:lang w:val="pt-BR" w:eastAsia="x-none"/>
        </w:rPr>
      </w:pPr>
      <w:r w:rsidRPr="00F83E8C">
        <w:rPr>
          <w:rFonts w:eastAsia="Times New Roman"/>
          <w:b/>
          <w:lang w:val="x-none" w:eastAsia="x-none"/>
        </w:rPr>
        <w:lastRenderedPageBreak/>
        <w:tab/>
      </w:r>
      <w:r w:rsidRPr="00F83E8C">
        <w:rPr>
          <w:rFonts w:eastAsia="Times New Roman"/>
          <w:b/>
          <w:lang w:val="x-none" w:eastAsia="x-none"/>
        </w:rPr>
        <w:tab/>
      </w:r>
      <w:r w:rsidRPr="00F83E8C">
        <w:rPr>
          <w:rFonts w:eastAsia="Times New Roman"/>
          <w:b/>
          <w:lang w:val="x-none" w:eastAsia="x-none"/>
        </w:rPr>
        <w:tab/>
        <w:t>+ (-1) * (VSSVARAMT</w:t>
      </w:r>
      <w:r w:rsidRPr="00F83E8C">
        <w:rPr>
          <w:rFonts w:eastAsia="Times New Roman"/>
          <w:b/>
          <w:lang w:eastAsia="x-none"/>
        </w:rPr>
        <w:t xml:space="preserve"> </w:t>
      </w:r>
      <w:r w:rsidRPr="00F83E8C">
        <w:rPr>
          <w:rFonts w:eastAsia="Times New Roman"/>
          <w:b/>
          <w:i/>
          <w:vertAlign w:val="subscript"/>
          <w:lang w:val="x-none" w:eastAsia="x-none"/>
        </w:rPr>
        <w:t>q,</w:t>
      </w:r>
      <w:r w:rsidRPr="00F83E8C">
        <w:rPr>
          <w:rFonts w:eastAsia="Times New Roman"/>
          <w:b/>
          <w:i/>
          <w:vertAlign w:val="subscript"/>
          <w:lang w:eastAsia="x-none"/>
        </w:rPr>
        <w:t xml:space="preserve"> </w:t>
      </w:r>
      <w:r w:rsidRPr="00F83E8C">
        <w:rPr>
          <w:rFonts w:eastAsia="Times New Roman"/>
          <w:b/>
          <w:i/>
          <w:vertAlign w:val="subscript"/>
          <w:lang w:val="x-none" w:eastAsia="x-none"/>
        </w:rPr>
        <w:t>r,</w:t>
      </w:r>
      <w:r w:rsidRPr="00F83E8C">
        <w:rPr>
          <w:rFonts w:eastAsia="Times New Roman"/>
          <w:b/>
          <w:i/>
          <w:vertAlign w:val="subscript"/>
          <w:lang w:eastAsia="x-none"/>
        </w:rPr>
        <w:t xml:space="preserve"> </w:t>
      </w:r>
      <w:r w:rsidRPr="00F83E8C">
        <w:rPr>
          <w:rFonts w:eastAsia="Times New Roman"/>
          <w:b/>
          <w:i/>
          <w:vertAlign w:val="subscript"/>
          <w:lang w:val="x-none" w:eastAsia="x-none"/>
        </w:rPr>
        <w:t>i</w:t>
      </w:r>
      <w:r w:rsidRPr="00F83E8C">
        <w:rPr>
          <w:rFonts w:eastAsia="Times New Roman"/>
          <w:b/>
          <w:lang w:val="x-none" w:eastAsia="x-none"/>
        </w:rPr>
        <w:t xml:space="preserve"> + </w:t>
      </w:r>
      <w:r w:rsidRPr="00F83E8C">
        <w:rPr>
          <w:rFonts w:eastAsia="Times New Roman"/>
          <w:b/>
          <w:lang w:val="pt-BR" w:eastAsia="x-none"/>
        </w:rPr>
        <w:t xml:space="preserve">VSSEAMT </w:t>
      </w:r>
      <w:r w:rsidRPr="00F83E8C">
        <w:rPr>
          <w:rFonts w:eastAsia="Times New Roman"/>
          <w:b/>
          <w:i/>
          <w:vertAlign w:val="subscript"/>
          <w:lang w:val="x-none" w:eastAsia="x-none"/>
        </w:rPr>
        <w:t>q,</w:t>
      </w:r>
      <w:r w:rsidRPr="00F83E8C">
        <w:rPr>
          <w:rFonts w:eastAsia="Times New Roman"/>
          <w:b/>
          <w:i/>
          <w:vertAlign w:val="subscript"/>
          <w:lang w:eastAsia="x-none"/>
        </w:rPr>
        <w:t xml:space="preserve"> </w:t>
      </w:r>
      <w:r w:rsidRPr="00F83E8C">
        <w:rPr>
          <w:rFonts w:eastAsia="Times New Roman"/>
          <w:b/>
          <w:i/>
          <w:vertAlign w:val="subscript"/>
          <w:lang w:val="x-none" w:eastAsia="x-none"/>
        </w:rPr>
        <w:t>r,</w:t>
      </w:r>
      <w:r w:rsidRPr="00F83E8C">
        <w:rPr>
          <w:rFonts w:eastAsia="Times New Roman"/>
          <w:b/>
          <w:i/>
          <w:vertAlign w:val="subscript"/>
          <w:lang w:eastAsia="x-none"/>
        </w:rPr>
        <w:t xml:space="preserve"> </w:t>
      </w:r>
      <w:r w:rsidRPr="00F83E8C">
        <w:rPr>
          <w:rFonts w:eastAsia="Times New Roman"/>
          <w:b/>
          <w:i/>
          <w:vertAlign w:val="subscript"/>
          <w:lang w:val="x-none" w:eastAsia="x-none"/>
        </w:rPr>
        <w:t>i</w:t>
      </w:r>
      <w:r w:rsidRPr="00F83E8C">
        <w:rPr>
          <w:rFonts w:eastAsia="Times New Roman"/>
          <w:b/>
          <w:lang w:val="pt-BR" w:eastAsia="x-none"/>
        </w:rPr>
        <w:t>)</w:t>
      </w:r>
    </w:p>
    <w:p w14:paraId="4D3C0024" w14:textId="77777777" w:rsidR="00F83E8C" w:rsidRPr="00F83E8C" w:rsidRDefault="00F83E8C" w:rsidP="00F83E8C">
      <w:pPr>
        <w:tabs>
          <w:tab w:val="left" w:pos="2340"/>
          <w:tab w:val="left" w:pos="2880"/>
        </w:tabs>
        <w:spacing w:after="240"/>
        <w:ind w:left="3067" w:hanging="2347"/>
        <w:rPr>
          <w:rFonts w:eastAsia="Times New Roman"/>
          <w:b/>
          <w:lang w:val="x-none" w:eastAsia="x-none"/>
        </w:rPr>
      </w:pPr>
      <w:r w:rsidRPr="00F83E8C">
        <w:rPr>
          <w:rFonts w:eastAsia="Times New Roman"/>
          <w:b/>
          <w:lang w:val="x-none" w:eastAsia="x-none"/>
        </w:rPr>
        <w:tab/>
      </w:r>
      <w:r w:rsidRPr="00F83E8C">
        <w:rPr>
          <w:rFonts w:eastAsia="Times New Roman"/>
          <w:b/>
          <w:lang w:val="x-none" w:eastAsia="x-none"/>
        </w:rPr>
        <w:tab/>
      </w:r>
      <w:r w:rsidRPr="00F83E8C">
        <w:rPr>
          <w:rFonts w:eastAsia="Times New Roman"/>
          <w:b/>
          <w:lang w:eastAsia="x-none"/>
        </w:rPr>
        <w:t xml:space="preserve">   </w:t>
      </w:r>
      <w:r w:rsidRPr="00F83E8C">
        <w:rPr>
          <w:rFonts w:eastAsia="Times New Roman"/>
          <w:b/>
          <w:lang w:val="x-none" w:eastAsia="x-none"/>
        </w:rPr>
        <w:t xml:space="preserve">+ (-1) * EMREAMT </w:t>
      </w:r>
      <w:r w:rsidRPr="00F83E8C">
        <w:rPr>
          <w:rFonts w:eastAsia="Times New Roman"/>
          <w:b/>
          <w:i/>
          <w:vertAlign w:val="subscript"/>
          <w:lang w:val="x-none" w:eastAsia="x-none"/>
        </w:rPr>
        <w:t>q,</w:t>
      </w:r>
      <w:r w:rsidRPr="00F83E8C">
        <w:rPr>
          <w:rFonts w:eastAsia="Times New Roman"/>
          <w:b/>
          <w:i/>
          <w:vertAlign w:val="subscript"/>
          <w:lang w:eastAsia="x-none"/>
        </w:rPr>
        <w:t xml:space="preserve"> </w:t>
      </w:r>
      <w:r w:rsidRPr="00F83E8C">
        <w:rPr>
          <w:rFonts w:eastAsia="Times New Roman"/>
          <w:b/>
          <w:i/>
          <w:vertAlign w:val="subscript"/>
          <w:lang w:val="x-none" w:eastAsia="x-none"/>
        </w:rPr>
        <w:t>r,</w:t>
      </w:r>
      <w:r w:rsidRPr="00F83E8C">
        <w:rPr>
          <w:rFonts w:eastAsia="Times New Roman"/>
          <w:b/>
          <w:i/>
          <w:vertAlign w:val="subscript"/>
          <w:lang w:eastAsia="x-none"/>
        </w:rPr>
        <w:t xml:space="preserve"> </w:t>
      </w:r>
      <w:r w:rsidRPr="00F83E8C">
        <w:rPr>
          <w:rFonts w:eastAsia="Times New Roman"/>
          <w:b/>
          <w:i/>
          <w:vertAlign w:val="subscript"/>
          <w:lang w:val="x-none" w:eastAsia="x-none"/>
        </w:rPr>
        <w:t>i</w:t>
      </w:r>
    </w:p>
    <w:p w14:paraId="11DE424B" w14:textId="77777777" w:rsidR="00F83E8C" w:rsidRPr="00F83E8C" w:rsidRDefault="00F83E8C" w:rsidP="00F83E8C">
      <w:pPr>
        <w:tabs>
          <w:tab w:val="left" w:pos="2340"/>
          <w:tab w:val="left" w:pos="2880"/>
        </w:tabs>
        <w:spacing w:after="240"/>
        <w:ind w:left="3067" w:hanging="2347"/>
        <w:rPr>
          <w:rFonts w:eastAsia="Times New Roman"/>
          <w:b/>
          <w:lang w:val="x-none" w:eastAsia="x-none"/>
        </w:rPr>
      </w:pPr>
      <w:r w:rsidRPr="00F83E8C">
        <w:rPr>
          <w:rFonts w:eastAsia="Times New Roman"/>
          <w:b/>
          <w:lang w:val="x-none" w:eastAsia="x-none"/>
        </w:rPr>
        <w:tab/>
      </w:r>
      <w:r w:rsidRPr="00F83E8C">
        <w:rPr>
          <w:rFonts w:eastAsia="Times New Roman"/>
          <w:b/>
          <w:lang w:val="x-none" w:eastAsia="x-none"/>
        </w:rPr>
        <w:tab/>
      </w:r>
      <w:r w:rsidRPr="00F83E8C">
        <w:rPr>
          <w:rFonts w:eastAsia="Times New Roman"/>
          <w:b/>
          <w:lang w:eastAsia="x-none"/>
        </w:rPr>
        <w:t xml:space="preserve">   </w:t>
      </w:r>
      <w:r w:rsidRPr="00F83E8C">
        <w:rPr>
          <w:rFonts w:eastAsia="Times New Roman"/>
          <w:b/>
          <w:lang w:val="x-none" w:eastAsia="x-none"/>
        </w:rPr>
        <w:t>– [MEPR</w:t>
      </w:r>
      <w:r w:rsidRPr="00F83E8C">
        <w:rPr>
          <w:rFonts w:eastAsia="Times New Roman"/>
          <w:b/>
          <w:lang w:eastAsia="x-none"/>
        </w:rPr>
        <w:t xml:space="preserve"> </w:t>
      </w:r>
      <w:r w:rsidRPr="00F83E8C">
        <w:rPr>
          <w:rFonts w:eastAsia="Times New Roman"/>
          <w:b/>
          <w:i/>
          <w:vertAlign w:val="subscript"/>
          <w:lang w:val="x-none" w:eastAsia="x-none"/>
        </w:rPr>
        <w:t>q,</w:t>
      </w:r>
      <w:r w:rsidRPr="00F83E8C">
        <w:rPr>
          <w:rFonts w:eastAsia="Times New Roman"/>
          <w:b/>
          <w:i/>
          <w:vertAlign w:val="subscript"/>
          <w:lang w:eastAsia="x-none"/>
        </w:rPr>
        <w:t xml:space="preserve"> </w:t>
      </w:r>
      <w:r w:rsidRPr="00F83E8C">
        <w:rPr>
          <w:rFonts w:eastAsia="Times New Roman"/>
          <w:b/>
          <w:i/>
          <w:vertAlign w:val="subscript"/>
          <w:lang w:val="x-none" w:eastAsia="x-none"/>
        </w:rPr>
        <w:t>r,</w:t>
      </w:r>
      <w:r w:rsidRPr="00F83E8C">
        <w:rPr>
          <w:rFonts w:eastAsia="Times New Roman"/>
          <w:b/>
          <w:i/>
          <w:vertAlign w:val="subscript"/>
          <w:lang w:eastAsia="x-none"/>
        </w:rPr>
        <w:t xml:space="preserve"> </w:t>
      </w:r>
      <w:r w:rsidRPr="00F83E8C">
        <w:rPr>
          <w:rFonts w:eastAsia="Times New Roman"/>
          <w:b/>
          <w:i/>
          <w:vertAlign w:val="subscript"/>
          <w:lang w:val="x-none" w:eastAsia="x-none"/>
        </w:rPr>
        <w:t>i</w:t>
      </w:r>
      <w:r w:rsidRPr="00F83E8C">
        <w:rPr>
          <w:rFonts w:eastAsia="Times New Roman"/>
          <w:b/>
          <w:lang w:val="x-none" w:eastAsia="x-none"/>
        </w:rPr>
        <w:t xml:space="preserve"> * Min (RTMG</w:t>
      </w:r>
      <w:r w:rsidRPr="00F83E8C">
        <w:rPr>
          <w:rFonts w:eastAsia="Times New Roman"/>
          <w:b/>
          <w:lang w:eastAsia="x-none"/>
        </w:rPr>
        <w:t xml:space="preserve"> </w:t>
      </w:r>
      <w:r w:rsidRPr="00F83E8C">
        <w:rPr>
          <w:rFonts w:eastAsia="Times New Roman"/>
          <w:b/>
          <w:i/>
          <w:vertAlign w:val="subscript"/>
          <w:lang w:val="x-none" w:eastAsia="x-none"/>
        </w:rPr>
        <w:t>q,</w:t>
      </w:r>
      <w:r w:rsidRPr="00F83E8C">
        <w:rPr>
          <w:rFonts w:eastAsia="Times New Roman"/>
          <w:b/>
          <w:i/>
          <w:vertAlign w:val="subscript"/>
          <w:lang w:eastAsia="x-none"/>
        </w:rPr>
        <w:t xml:space="preserve"> </w:t>
      </w:r>
      <w:r w:rsidRPr="00F83E8C">
        <w:rPr>
          <w:rFonts w:eastAsia="Times New Roman"/>
          <w:b/>
          <w:i/>
          <w:vertAlign w:val="subscript"/>
          <w:lang w:val="x-none" w:eastAsia="x-none"/>
        </w:rPr>
        <w:t>r,</w:t>
      </w:r>
      <w:r w:rsidRPr="00F83E8C">
        <w:rPr>
          <w:rFonts w:eastAsia="Times New Roman"/>
          <w:b/>
          <w:i/>
          <w:vertAlign w:val="subscript"/>
          <w:lang w:eastAsia="x-none"/>
        </w:rPr>
        <w:t xml:space="preserve"> </w:t>
      </w:r>
      <w:r w:rsidRPr="00F83E8C">
        <w:rPr>
          <w:rFonts w:eastAsia="Times New Roman"/>
          <w:b/>
          <w:i/>
          <w:vertAlign w:val="subscript"/>
          <w:lang w:val="x-none" w:eastAsia="x-none"/>
        </w:rPr>
        <w:t>i</w:t>
      </w:r>
      <w:r w:rsidRPr="00F83E8C">
        <w:rPr>
          <w:rFonts w:eastAsia="Times New Roman"/>
          <w:b/>
          <w:lang w:val="x-none" w:eastAsia="x-none"/>
        </w:rPr>
        <w:t>, (LSL</w:t>
      </w:r>
      <w:r w:rsidRPr="00F83E8C">
        <w:rPr>
          <w:rFonts w:eastAsia="Times New Roman"/>
          <w:b/>
          <w:lang w:eastAsia="x-none"/>
        </w:rPr>
        <w:t xml:space="preserve"> </w:t>
      </w:r>
      <w:r w:rsidRPr="00F83E8C">
        <w:rPr>
          <w:rFonts w:eastAsia="Times New Roman"/>
          <w:b/>
          <w:i/>
          <w:vertAlign w:val="subscript"/>
          <w:lang w:val="x-none" w:eastAsia="x-none"/>
        </w:rPr>
        <w:t>q,</w:t>
      </w:r>
      <w:r w:rsidRPr="00F83E8C">
        <w:rPr>
          <w:rFonts w:eastAsia="Times New Roman"/>
          <w:b/>
          <w:i/>
          <w:vertAlign w:val="subscript"/>
          <w:lang w:eastAsia="x-none"/>
        </w:rPr>
        <w:t xml:space="preserve"> </w:t>
      </w:r>
      <w:r w:rsidRPr="00F83E8C">
        <w:rPr>
          <w:rFonts w:eastAsia="Times New Roman"/>
          <w:b/>
          <w:i/>
          <w:vertAlign w:val="subscript"/>
          <w:lang w:val="x-none" w:eastAsia="x-none"/>
        </w:rPr>
        <w:t>r,</w:t>
      </w:r>
      <w:r w:rsidRPr="00F83E8C">
        <w:rPr>
          <w:rFonts w:eastAsia="Times New Roman"/>
          <w:b/>
          <w:i/>
          <w:vertAlign w:val="subscript"/>
          <w:lang w:eastAsia="x-none"/>
        </w:rPr>
        <w:t xml:space="preserve"> </w:t>
      </w:r>
      <w:r w:rsidRPr="00F83E8C">
        <w:rPr>
          <w:rFonts w:eastAsia="Times New Roman"/>
          <w:b/>
          <w:i/>
          <w:vertAlign w:val="subscript"/>
          <w:lang w:val="x-none" w:eastAsia="x-none"/>
        </w:rPr>
        <w:t>i</w:t>
      </w:r>
      <w:r w:rsidRPr="00F83E8C">
        <w:rPr>
          <w:rFonts w:eastAsia="Times New Roman"/>
          <w:b/>
          <w:lang w:val="x-none" w:eastAsia="x-none"/>
        </w:rPr>
        <w:t xml:space="preserve"> * (¼)))] </w:t>
      </w:r>
    </w:p>
    <w:p w14:paraId="16A2003B" w14:textId="77777777" w:rsidR="00F83E8C" w:rsidRPr="00F83E8C" w:rsidRDefault="00F83E8C" w:rsidP="00F83E8C">
      <w:pPr>
        <w:tabs>
          <w:tab w:val="left" w:pos="2340"/>
          <w:tab w:val="left" w:pos="2880"/>
        </w:tabs>
        <w:spacing w:after="240"/>
        <w:ind w:left="3067" w:hanging="2347"/>
        <w:rPr>
          <w:rFonts w:eastAsia="Times New Roman"/>
          <w:b/>
          <w:lang w:val="x-none" w:eastAsia="x-none"/>
        </w:rPr>
      </w:pPr>
      <w:r w:rsidRPr="00F83E8C">
        <w:rPr>
          <w:rFonts w:eastAsia="Times New Roman"/>
          <w:b/>
          <w:lang w:val="x-none" w:eastAsia="x-none"/>
        </w:rPr>
        <w:tab/>
      </w:r>
      <w:r w:rsidRPr="00F83E8C">
        <w:rPr>
          <w:rFonts w:eastAsia="Times New Roman"/>
          <w:b/>
          <w:lang w:val="x-none" w:eastAsia="x-none"/>
        </w:rPr>
        <w:tab/>
      </w:r>
      <w:r w:rsidRPr="00F83E8C">
        <w:rPr>
          <w:rFonts w:eastAsia="Times New Roman"/>
          <w:b/>
          <w:lang w:eastAsia="x-none"/>
        </w:rPr>
        <w:t xml:space="preserve">   </w:t>
      </w:r>
      <w:r w:rsidRPr="00F83E8C">
        <w:rPr>
          <w:rFonts w:eastAsia="Times New Roman"/>
          <w:b/>
          <w:lang w:val="x-none" w:eastAsia="x-none"/>
        </w:rPr>
        <w:t>– [RTEOCOST</w:t>
      </w:r>
      <w:r w:rsidRPr="00F83E8C">
        <w:rPr>
          <w:rFonts w:eastAsia="Times New Roman"/>
          <w:b/>
          <w:lang w:eastAsia="x-none"/>
        </w:rPr>
        <w:t xml:space="preserve"> </w:t>
      </w:r>
      <w:r w:rsidRPr="00F83E8C">
        <w:rPr>
          <w:rFonts w:eastAsia="Times New Roman"/>
          <w:b/>
          <w:i/>
          <w:vertAlign w:val="subscript"/>
          <w:lang w:val="x-none" w:eastAsia="x-none"/>
        </w:rPr>
        <w:t>q,</w:t>
      </w:r>
      <w:r w:rsidRPr="00F83E8C">
        <w:rPr>
          <w:rFonts w:eastAsia="Times New Roman"/>
          <w:b/>
          <w:i/>
          <w:vertAlign w:val="subscript"/>
          <w:lang w:eastAsia="x-none"/>
        </w:rPr>
        <w:t xml:space="preserve"> </w:t>
      </w:r>
      <w:r w:rsidRPr="00F83E8C">
        <w:rPr>
          <w:rFonts w:eastAsia="Times New Roman"/>
          <w:b/>
          <w:i/>
          <w:vertAlign w:val="subscript"/>
          <w:lang w:val="x-none" w:eastAsia="x-none"/>
        </w:rPr>
        <w:t>r,</w:t>
      </w:r>
      <w:r w:rsidRPr="00F83E8C">
        <w:rPr>
          <w:rFonts w:eastAsia="Times New Roman"/>
          <w:b/>
          <w:i/>
          <w:vertAlign w:val="subscript"/>
          <w:lang w:eastAsia="x-none"/>
        </w:rPr>
        <w:t xml:space="preserve"> </w:t>
      </w:r>
      <w:r w:rsidRPr="00F83E8C">
        <w:rPr>
          <w:rFonts w:eastAsia="Times New Roman"/>
          <w:b/>
          <w:i/>
          <w:vertAlign w:val="subscript"/>
          <w:lang w:val="x-none" w:eastAsia="x-none"/>
        </w:rPr>
        <w:t>i</w:t>
      </w:r>
      <w:r w:rsidRPr="00F83E8C">
        <w:rPr>
          <w:rFonts w:eastAsia="Times New Roman"/>
          <w:b/>
          <w:lang w:val="x-none" w:eastAsia="x-none"/>
        </w:rPr>
        <w:t xml:space="preserve"> * Max (0, RTMG</w:t>
      </w:r>
      <w:r w:rsidRPr="00F83E8C">
        <w:rPr>
          <w:rFonts w:eastAsia="Times New Roman"/>
          <w:b/>
          <w:lang w:eastAsia="x-none"/>
        </w:rPr>
        <w:t xml:space="preserve"> </w:t>
      </w:r>
      <w:r w:rsidRPr="00F83E8C">
        <w:rPr>
          <w:rFonts w:eastAsia="Times New Roman"/>
          <w:b/>
          <w:i/>
          <w:vertAlign w:val="subscript"/>
          <w:lang w:val="x-none" w:eastAsia="x-none"/>
        </w:rPr>
        <w:t>q,</w:t>
      </w:r>
      <w:r w:rsidRPr="00F83E8C">
        <w:rPr>
          <w:rFonts w:eastAsia="Times New Roman"/>
          <w:b/>
          <w:i/>
          <w:vertAlign w:val="subscript"/>
          <w:lang w:eastAsia="x-none"/>
        </w:rPr>
        <w:t xml:space="preserve"> </w:t>
      </w:r>
      <w:r w:rsidRPr="00F83E8C">
        <w:rPr>
          <w:rFonts w:eastAsia="Times New Roman"/>
          <w:b/>
          <w:i/>
          <w:vertAlign w:val="subscript"/>
          <w:lang w:val="x-none" w:eastAsia="x-none"/>
        </w:rPr>
        <w:t>r,</w:t>
      </w:r>
      <w:r w:rsidRPr="00F83E8C">
        <w:rPr>
          <w:rFonts w:eastAsia="Times New Roman"/>
          <w:b/>
          <w:i/>
          <w:vertAlign w:val="subscript"/>
          <w:lang w:eastAsia="x-none"/>
        </w:rPr>
        <w:t xml:space="preserve"> </w:t>
      </w:r>
      <w:r w:rsidRPr="00F83E8C">
        <w:rPr>
          <w:rFonts w:eastAsia="Times New Roman"/>
          <w:b/>
          <w:i/>
          <w:vertAlign w:val="subscript"/>
          <w:lang w:val="x-none" w:eastAsia="x-none"/>
        </w:rPr>
        <w:t>i</w:t>
      </w:r>
      <w:r w:rsidRPr="00F83E8C">
        <w:rPr>
          <w:rFonts w:eastAsia="Times New Roman"/>
          <w:b/>
          <w:lang w:val="x-none" w:eastAsia="x-none"/>
        </w:rPr>
        <w:t xml:space="preserve"> – (LSL</w:t>
      </w:r>
      <w:r w:rsidRPr="00F83E8C">
        <w:rPr>
          <w:rFonts w:eastAsia="Times New Roman"/>
          <w:b/>
          <w:lang w:eastAsia="x-none"/>
        </w:rPr>
        <w:t xml:space="preserve"> </w:t>
      </w:r>
      <w:r w:rsidRPr="00F83E8C">
        <w:rPr>
          <w:rFonts w:eastAsia="Times New Roman"/>
          <w:b/>
          <w:i/>
          <w:vertAlign w:val="subscript"/>
          <w:lang w:val="x-none" w:eastAsia="x-none"/>
        </w:rPr>
        <w:t>q,</w:t>
      </w:r>
      <w:r w:rsidRPr="00F83E8C">
        <w:rPr>
          <w:rFonts w:eastAsia="Times New Roman"/>
          <w:b/>
          <w:i/>
          <w:vertAlign w:val="subscript"/>
          <w:lang w:eastAsia="x-none"/>
        </w:rPr>
        <w:t xml:space="preserve"> </w:t>
      </w:r>
      <w:r w:rsidRPr="00F83E8C">
        <w:rPr>
          <w:rFonts w:eastAsia="Times New Roman"/>
          <w:b/>
          <w:i/>
          <w:vertAlign w:val="subscript"/>
          <w:lang w:val="x-none" w:eastAsia="x-none"/>
        </w:rPr>
        <w:t>r,</w:t>
      </w:r>
      <w:r w:rsidRPr="00F83E8C">
        <w:rPr>
          <w:rFonts w:eastAsia="Times New Roman"/>
          <w:b/>
          <w:i/>
          <w:vertAlign w:val="subscript"/>
          <w:lang w:eastAsia="x-none"/>
        </w:rPr>
        <w:t xml:space="preserve"> </w:t>
      </w:r>
      <w:r w:rsidRPr="00F83E8C">
        <w:rPr>
          <w:rFonts w:eastAsia="Times New Roman"/>
          <w:b/>
          <w:i/>
          <w:vertAlign w:val="subscript"/>
          <w:lang w:val="x-none" w:eastAsia="x-none"/>
        </w:rPr>
        <w:t>i</w:t>
      </w:r>
      <w:r w:rsidRPr="00F83E8C">
        <w:rPr>
          <w:rFonts w:eastAsia="Times New Roman"/>
          <w:b/>
          <w:lang w:val="x-none" w:eastAsia="x-none"/>
        </w:rPr>
        <w:t xml:space="preserve"> * (¼)))]]</w:t>
      </w:r>
      <w:r w:rsidRPr="00F83E8C">
        <w:rPr>
          <w:rFonts w:eastAsia="Times New Roman"/>
          <w:b/>
          <w:sz w:val="28"/>
          <w:szCs w:val="28"/>
          <w:lang w:val="x-none" w:eastAsia="x-none"/>
        </w:rPr>
        <w:t>}</w:t>
      </w:r>
      <w:r w:rsidRPr="00F83E8C">
        <w:rPr>
          <w:rFonts w:eastAsia="Times New Roman"/>
          <w:b/>
          <w:lang w:val="x-none" w:eastAsia="x-none"/>
        </w:rPr>
        <w:t xml:space="preserve">  </w:t>
      </w:r>
    </w:p>
    <w:p w14:paraId="5FEF87C3" w14:textId="77777777" w:rsidR="00F83E8C" w:rsidRPr="00F83E8C" w:rsidRDefault="00F83E8C" w:rsidP="00F83E8C">
      <w:pPr>
        <w:tabs>
          <w:tab w:val="left" w:pos="1440"/>
          <w:tab w:val="left" w:pos="2340"/>
        </w:tabs>
        <w:spacing w:after="240"/>
        <w:ind w:left="720"/>
        <w:rPr>
          <w:rFonts w:eastAsia="Times New Roman"/>
          <w:bCs/>
        </w:rPr>
      </w:pPr>
      <w:r w:rsidRPr="00F83E8C">
        <w:rPr>
          <w:rFonts w:eastAsia="Times New Roman"/>
          <w:bCs/>
          <w:iCs/>
        </w:rPr>
        <w:t xml:space="preserve">If the QSE submitted a validated Three-Part Supply Offer for the Resource, </w:t>
      </w:r>
    </w:p>
    <w:p w14:paraId="033823C1" w14:textId="77777777" w:rsidR="00F83E8C" w:rsidRPr="00F83E8C" w:rsidRDefault="00F83E8C" w:rsidP="00F83E8C">
      <w:pPr>
        <w:tabs>
          <w:tab w:val="left" w:pos="1440"/>
          <w:tab w:val="left" w:pos="2340"/>
        </w:tabs>
        <w:spacing w:after="240"/>
        <w:ind w:left="720"/>
        <w:rPr>
          <w:rFonts w:eastAsia="Times New Roman"/>
          <w:bCs/>
        </w:rPr>
      </w:pPr>
      <w:r w:rsidRPr="00F83E8C">
        <w:rPr>
          <w:rFonts w:eastAsia="Times New Roman"/>
          <w:bCs/>
          <w:iCs/>
        </w:rPr>
        <w:tab/>
        <w:t xml:space="preserve">Then, </w:t>
      </w:r>
      <w:r w:rsidRPr="00F83E8C">
        <w:rPr>
          <w:rFonts w:eastAsia="Times New Roman"/>
          <w:bCs/>
          <w:iCs/>
        </w:rPr>
        <w:tab/>
      </w:r>
      <w:r w:rsidRPr="00F83E8C">
        <w:rPr>
          <w:rFonts w:eastAsia="Times New Roman"/>
          <w:bCs/>
          <w:iCs/>
        </w:rPr>
        <w:tab/>
        <w:t xml:space="preserve">MEPR </w:t>
      </w:r>
      <w:r w:rsidRPr="00F83E8C">
        <w:rPr>
          <w:rFonts w:eastAsia="Times New Roman"/>
          <w:bCs/>
          <w:i/>
          <w:vertAlign w:val="subscript"/>
          <w:lang w:val="x-none" w:eastAsia="x-none"/>
        </w:rPr>
        <w:t>q, r, i</w:t>
      </w:r>
      <w:r w:rsidRPr="00F83E8C">
        <w:rPr>
          <w:rFonts w:eastAsia="Times New Roman"/>
          <w:bCs/>
          <w:iCs/>
        </w:rPr>
        <w:tab/>
        <w:t>=</w:t>
      </w:r>
      <w:r w:rsidRPr="00F83E8C">
        <w:rPr>
          <w:rFonts w:eastAsia="Times New Roman"/>
          <w:bCs/>
          <w:iCs/>
        </w:rPr>
        <w:tab/>
        <w:t xml:space="preserve">Min (MEO </w:t>
      </w:r>
      <w:r w:rsidRPr="00F83E8C">
        <w:rPr>
          <w:rFonts w:eastAsia="Times New Roman"/>
          <w:bCs/>
          <w:i/>
          <w:vertAlign w:val="subscript"/>
          <w:lang w:val="x-none" w:eastAsia="x-none"/>
        </w:rPr>
        <w:t>q, r, i</w:t>
      </w:r>
      <w:r w:rsidRPr="00F83E8C">
        <w:rPr>
          <w:rFonts w:eastAsia="Times New Roman"/>
          <w:bCs/>
          <w:lang w:val="x-none" w:eastAsia="x-none"/>
        </w:rPr>
        <w:t xml:space="preserve">, </w:t>
      </w:r>
      <w:r w:rsidRPr="00F83E8C">
        <w:rPr>
          <w:rFonts w:eastAsia="Times New Roman"/>
          <w:bCs/>
          <w:iCs/>
        </w:rPr>
        <w:t xml:space="preserve">MECAP </w:t>
      </w:r>
      <w:r w:rsidRPr="00F83E8C">
        <w:rPr>
          <w:rFonts w:eastAsia="Times New Roman"/>
          <w:bCs/>
          <w:i/>
          <w:vertAlign w:val="subscript"/>
          <w:lang w:val="x-none" w:eastAsia="x-none"/>
        </w:rPr>
        <w:t>q, r, i</w:t>
      </w:r>
      <w:r w:rsidRPr="00F83E8C">
        <w:rPr>
          <w:rFonts w:eastAsia="Times New Roman"/>
          <w:bCs/>
          <w:lang w:val="x-none" w:eastAsia="x-none"/>
        </w:rPr>
        <w:t>)</w:t>
      </w:r>
    </w:p>
    <w:p w14:paraId="1BC04369" w14:textId="77777777" w:rsidR="00F83E8C" w:rsidRPr="00F83E8C" w:rsidRDefault="00F83E8C" w:rsidP="00F83E8C">
      <w:pPr>
        <w:tabs>
          <w:tab w:val="left" w:pos="1440"/>
          <w:tab w:val="left" w:pos="2340"/>
        </w:tabs>
        <w:spacing w:after="240"/>
        <w:ind w:left="720"/>
        <w:rPr>
          <w:rFonts w:eastAsia="Times New Roman"/>
          <w:iCs/>
        </w:rPr>
      </w:pPr>
      <w:r w:rsidRPr="00F83E8C">
        <w:rPr>
          <w:rFonts w:eastAsia="Times New Roman"/>
          <w:bCs/>
          <w:iCs/>
        </w:rPr>
        <w:tab/>
        <w:t xml:space="preserve">Otherwise, </w:t>
      </w:r>
      <w:r w:rsidRPr="00F83E8C">
        <w:rPr>
          <w:rFonts w:eastAsia="Times New Roman"/>
          <w:bCs/>
          <w:iCs/>
        </w:rPr>
        <w:tab/>
        <w:t xml:space="preserve">MEPR </w:t>
      </w:r>
      <w:r w:rsidRPr="00F83E8C">
        <w:rPr>
          <w:rFonts w:eastAsia="Times New Roman"/>
          <w:bCs/>
          <w:i/>
          <w:vertAlign w:val="subscript"/>
          <w:lang w:val="x-none" w:eastAsia="x-none"/>
        </w:rPr>
        <w:t>q, r, i</w:t>
      </w:r>
      <w:r w:rsidRPr="00F83E8C">
        <w:rPr>
          <w:rFonts w:eastAsia="Times New Roman"/>
          <w:bCs/>
          <w:iCs/>
        </w:rPr>
        <w:t xml:space="preserve"> </w:t>
      </w:r>
      <w:r w:rsidRPr="00F83E8C">
        <w:rPr>
          <w:rFonts w:eastAsia="Times New Roman"/>
          <w:bCs/>
          <w:iCs/>
        </w:rPr>
        <w:tab/>
        <w:t xml:space="preserve">= </w:t>
      </w:r>
      <w:r w:rsidRPr="00F83E8C">
        <w:rPr>
          <w:rFonts w:eastAsia="Times New Roman"/>
          <w:bCs/>
          <w:iCs/>
        </w:rPr>
        <w:tab/>
        <w:t xml:space="preserve">MECAP </w:t>
      </w:r>
      <w:r w:rsidRPr="00F83E8C">
        <w:rPr>
          <w:rFonts w:eastAsia="Times New Roman"/>
          <w:bCs/>
          <w:i/>
          <w:vertAlign w:val="subscript"/>
          <w:lang w:val="x-none" w:eastAsia="x-none"/>
        </w:rPr>
        <w:t>q, r, i</w:t>
      </w:r>
    </w:p>
    <w:p w14:paraId="39E6D1A3" w14:textId="77777777" w:rsidR="00F83E8C" w:rsidRPr="00F83E8C" w:rsidRDefault="00F83E8C" w:rsidP="00F83E8C">
      <w:pPr>
        <w:tabs>
          <w:tab w:val="left" w:pos="1440"/>
          <w:tab w:val="left" w:pos="2340"/>
        </w:tabs>
        <w:spacing w:after="240"/>
        <w:ind w:left="720"/>
        <w:rPr>
          <w:rFonts w:eastAsia="Times New Roman"/>
          <w:szCs w:val="20"/>
        </w:rPr>
      </w:pPr>
      <w:r w:rsidRPr="00F83E8C">
        <w:rPr>
          <w:rFonts w:eastAsia="Times New Roman"/>
          <w:bCs/>
          <w:iCs/>
        </w:rPr>
        <w:t xml:space="preserve">If ERCOT has approved verifiable </w:t>
      </w:r>
      <w:proofErr w:type="gramStart"/>
      <w:r w:rsidRPr="00F83E8C">
        <w:rPr>
          <w:rFonts w:eastAsia="Times New Roman"/>
          <w:bCs/>
          <w:iCs/>
        </w:rPr>
        <w:t>minimum-energy</w:t>
      </w:r>
      <w:proofErr w:type="gramEnd"/>
      <w:r w:rsidRPr="00F83E8C">
        <w:rPr>
          <w:rFonts w:eastAsia="Times New Roman"/>
          <w:bCs/>
          <w:iCs/>
        </w:rPr>
        <w:t xml:space="preserve"> costs for the Resource,</w:t>
      </w:r>
    </w:p>
    <w:p w14:paraId="6705376C" w14:textId="77777777" w:rsidR="00F83E8C" w:rsidRPr="00F83E8C" w:rsidRDefault="00F83E8C" w:rsidP="00F83E8C">
      <w:pPr>
        <w:tabs>
          <w:tab w:val="left" w:pos="1440"/>
          <w:tab w:val="left" w:pos="2340"/>
        </w:tabs>
        <w:spacing w:after="240"/>
        <w:ind w:left="720"/>
        <w:rPr>
          <w:rFonts w:eastAsia="Times New Roman"/>
          <w:bCs/>
        </w:rPr>
      </w:pPr>
      <w:r w:rsidRPr="00F83E8C">
        <w:rPr>
          <w:rFonts w:eastAsia="Times New Roman"/>
          <w:bCs/>
          <w:iCs/>
        </w:rPr>
        <w:tab/>
        <w:t>Then,</w:t>
      </w:r>
      <w:r w:rsidRPr="00F83E8C">
        <w:rPr>
          <w:rFonts w:eastAsia="Times New Roman"/>
          <w:bCs/>
          <w:iCs/>
        </w:rPr>
        <w:tab/>
      </w:r>
      <w:r w:rsidRPr="00F83E8C">
        <w:rPr>
          <w:rFonts w:eastAsia="Times New Roman"/>
          <w:bCs/>
          <w:iCs/>
        </w:rPr>
        <w:tab/>
        <w:t xml:space="preserve">MECAP </w:t>
      </w:r>
      <w:r w:rsidRPr="00F83E8C">
        <w:rPr>
          <w:rFonts w:eastAsia="Times New Roman"/>
          <w:bCs/>
          <w:i/>
          <w:vertAlign w:val="subscript"/>
          <w:lang w:val="x-none" w:eastAsia="x-none"/>
        </w:rPr>
        <w:t>q, r, i</w:t>
      </w:r>
      <w:r w:rsidRPr="00F83E8C">
        <w:rPr>
          <w:rFonts w:eastAsia="Times New Roman"/>
          <w:bCs/>
          <w:iCs/>
        </w:rPr>
        <w:tab/>
        <w:t>=</w:t>
      </w:r>
      <w:r w:rsidRPr="00F83E8C">
        <w:rPr>
          <w:rFonts w:eastAsia="Times New Roman"/>
          <w:bCs/>
          <w:iCs/>
        </w:rPr>
        <w:tab/>
        <w:t xml:space="preserve">verifiable minimum-energy costs </w:t>
      </w:r>
      <w:r w:rsidRPr="00F83E8C">
        <w:rPr>
          <w:rFonts w:eastAsia="Times New Roman"/>
          <w:bCs/>
          <w:i/>
          <w:vertAlign w:val="subscript"/>
          <w:lang w:val="x-none" w:eastAsia="x-none"/>
        </w:rPr>
        <w:t>q, r, i</w:t>
      </w:r>
    </w:p>
    <w:p w14:paraId="4E2C28F0" w14:textId="77777777" w:rsidR="00F83E8C" w:rsidRPr="00F83E8C" w:rsidRDefault="00F83E8C" w:rsidP="00F83E8C">
      <w:pPr>
        <w:tabs>
          <w:tab w:val="left" w:pos="1440"/>
          <w:tab w:val="left" w:pos="2340"/>
        </w:tabs>
        <w:spacing w:after="240"/>
        <w:ind w:left="720"/>
        <w:rPr>
          <w:rFonts w:eastAsia="Times New Roman"/>
          <w:bCs/>
        </w:rPr>
      </w:pPr>
      <w:r w:rsidRPr="00F83E8C">
        <w:rPr>
          <w:rFonts w:eastAsia="Times New Roman"/>
          <w:bCs/>
          <w:iCs/>
        </w:rPr>
        <w:tab/>
        <w:t xml:space="preserve">Otherwise, </w:t>
      </w:r>
      <w:r w:rsidRPr="00F83E8C">
        <w:rPr>
          <w:rFonts w:eastAsia="Times New Roman"/>
          <w:bCs/>
          <w:iCs/>
        </w:rPr>
        <w:tab/>
        <w:t xml:space="preserve">MECAP </w:t>
      </w:r>
      <w:r w:rsidRPr="00F83E8C">
        <w:rPr>
          <w:rFonts w:eastAsia="Times New Roman"/>
          <w:bCs/>
          <w:i/>
          <w:vertAlign w:val="subscript"/>
          <w:lang w:val="x-none" w:eastAsia="x-none"/>
        </w:rPr>
        <w:t>q, r, i</w:t>
      </w:r>
      <w:r w:rsidRPr="00F83E8C">
        <w:rPr>
          <w:rFonts w:eastAsia="Times New Roman"/>
          <w:bCs/>
          <w:iCs/>
        </w:rPr>
        <w:tab/>
        <w:t xml:space="preserve">= </w:t>
      </w:r>
      <w:r w:rsidRPr="00F83E8C">
        <w:rPr>
          <w:rFonts w:eastAsia="Times New Roman"/>
          <w:bCs/>
          <w:iCs/>
        </w:rPr>
        <w:tab/>
        <w:t xml:space="preserve">RCGMEC </w:t>
      </w:r>
      <w:r w:rsidRPr="00F83E8C">
        <w:rPr>
          <w:rFonts w:eastAsia="Times New Roman"/>
          <w:bCs/>
          <w:i/>
          <w:vertAlign w:val="subscript"/>
          <w:lang w:val="x-none" w:eastAsia="x-none"/>
        </w:rPr>
        <w:t>i</w:t>
      </w:r>
    </w:p>
    <w:p w14:paraId="0F2B5EF3" w14:textId="77777777" w:rsidR="00F83E8C" w:rsidRPr="00F83E8C" w:rsidRDefault="00F83E8C" w:rsidP="00F83E8C">
      <w:pPr>
        <w:tabs>
          <w:tab w:val="left" w:pos="1170"/>
        </w:tabs>
        <w:spacing w:line="360" w:lineRule="auto"/>
        <w:ind w:left="2700" w:hanging="1980"/>
        <w:rPr>
          <w:rFonts w:eastAsia="Times New Roman"/>
          <w:iCs/>
          <w:szCs w:val="20"/>
          <w:lang w:val="pt-BR"/>
        </w:rPr>
      </w:pPr>
      <w:r w:rsidRPr="00F83E8C">
        <w:rPr>
          <w:rFonts w:eastAsia="Times New Roman"/>
          <w:iCs/>
          <w:szCs w:val="20"/>
          <w:lang w:val="pt-BR"/>
        </w:rPr>
        <w:t xml:space="preserve">Where, </w:t>
      </w:r>
    </w:p>
    <w:p w14:paraId="0DE64900" w14:textId="53B57899" w:rsidR="00F83E8C" w:rsidRPr="00F83E8C" w:rsidRDefault="00F83E8C" w:rsidP="00F83E8C">
      <w:pPr>
        <w:tabs>
          <w:tab w:val="left" w:pos="1440"/>
          <w:tab w:val="left" w:pos="2340"/>
        </w:tabs>
        <w:spacing w:after="240"/>
        <w:ind w:left="720"/>
        <w:rPr>
          <w:rFonts w:eastAsia="Times New Roman"/>
          <w:bCs/>
        </w:rPr>
      </w:pPr>
      <w:r w:rsidRPr="00F83E8C">
        <w:rPr>
          <w:rFonts w:eastAsia="Times New Roman"/>
          <w:bCs/>
          <w:iCs/>
        </w:rPr>
        <w:t xml:space="preserve">RTASREV </w:t>
      </w:r>
      <w:r w:rsidRPr="00F83E8C">
        <w:rPr>
          <w:rFonts w:eastAsia="Times New Roman"/>
          <w:bCs/>
          <w:i/>
          <w:vertAlign w:val="subscript"/>
          <w:lang w:val="it-IT" w:eastAsia="x-none"/>
        </w:rPr>
        <w:t xml:space="preserve">q, r, i </w:t>
      </w:r>
      <w:r w:rsidRPr="00F83E8C">
        <w:rPr>
          <w:rFonts w:eastAsia="Times New Roman"/>
          <w:bCs/>
          <w:i/>
          <w:lang w:val="it-IT" w:eastAsia="x-none"/>
        </w:rPr>
        <w:t xml:space="preserve">= </w:t>
      </w:r>
      <w:r w:rsidRPr="00F83E8C">
        <w:rPr>
          <w:rFonts w:eastAsia="Times New Roman"/>
          <w:bCs/>
          <w:iCs/>
        </w:rPr>
        <w:t xml:space="preserve">RTRUREV </w:t>
      </w:r>
      <w:r w:rsidRPr="00F83E8C">
        <w:rPr>
          <w:rFonts w:eastAsia="Times New Roman"/>
          <w:bCs/>
          <w:i/>
          <w:vertAlign w:val="subscript"/>
          <w:lang w:val="it-IT" w:eastAsia="x-none"/>
        </w:rPr>
        <w:t xml:space="preserve">q, r, i </w:t>
      </w:r>
      <w:r w:rsidRPr="00F83E8C">
        <w:rPr>
          <w:rFonts w:eastAsia="Times New Roman"/>
          <w:bCs/>
          <w:i/>
          <w:lang w:val="it-IT" w:eastAsia="x-none"/>
        </w:rPr>
        <w:t>+</w:t>
      </w:r>
      <w:r w:rsidRPr="00F83E8C">
        <w:rPr>
          <w:rFonts w:eastAsia="Times New Roman"/>
          <w:bCs/>
          <w:iCs/>
        </w:rPr>
        <w:t xml:space="preserve"> RTRDREV </w:t>
      </w:r>
      <w:r w:rsidRPr="00F83E8C">
        <w:rPr>
          <w:rFonts w:eastAsia="Times New Roman"/>
          <w:bCs/>
          <w:i/>
          <w:vertAlign w:val="subscript"/>
          <w:lang w:val="it-IT" w:eastAsia="x-none"/>
        </w:rPr>
        <w:t xml:space="preserve">q, r, i </w:t>
      </w:r>
      <w:r w:rsidRPr="00F83E8C">
        <w:rPr>
          <w:rFonts w:eastAsia="Times New Roman"/>
          <w:bCs/>
          <w:i/>
          <w:lang w:val="it-IT" w:eastAsia="x-none"/>
        </w:rPr>
        <w:t>+</w:t>
      </w:r>
      <w:r w:rsidRPr="00F83E8C">
        <w:rPr>
          <w:rFonts w:eastAsia="Times New Roman"/>
          <w:bCs/>
          <w:iCs/>
        </w:rPr>
        <w:t xml:space="preserve"> RTRRREV </w:t>
      </w:r>
      <w:r w:rsidRPr="00F83E8C">
        <w:rPr>
          <w:rFonts w:eastAsia="Times New Roman"/>
          <w:bCs/>
          <w:i/>
          <w:vertAlign w:val="subscript"/>
          <w:lang w:val="it-IT" w:eastAsia="x-none"/>
        </w:rPr>
        <w:t xml:space="preserve">q, r, i </w:t>
      </w:r>
      <w:r w:rsidRPr="00F83E8C">
        <w:rPr>
          <w:rFonts w:eastAsia="Times New Roman"/>
          <w:bCs/>
          <w:i/>
          <w:lang w:val="it-IT" w:eastAsia="x-none"/>
        </w:rPr>
        <w:t>+</w:t>
      </w:r>
      <w:r w:rsidRPr="00F83E8C">
        <w:rPr>
          <w:rFonts w:eastAsia="Times New Roman"/>
          <w:bCs/>
          <w:iCs/>
        </w:rPr>
        <w:t xml:space="preserve"> RTECRREV </w:t>
      </w:r>
      <w:r w:rsidRPr="00F83E8C">
        <w:rPr>
          <w:rFonts w:eastAsia="Times New Roman"/>
          <w:bCs/>
          <w:i/>
          <w:vertAlign w:val="subscript"/>
          <w:lang w:val="it-IT" w:eastAsia="x-none"/>
        </w:rPr>
        <w:t xml:space="preserve">q, r, i  </w:t>
      </w:r>
      <w:r w:rsidRPr="00F83E8C">
        <w:rPr>
          <w:rFonts w:eastAsia="Times New Roman"/>
          <w:bCs/>
          <w:i/>
          <w:lang w:val="it-IT" w:eastAsia="x-none"/>
        </w:rPr>
        <w:t xml:space="preserve">+  </w:t>
      </w:r>
      <w:r w:rsidRPr="00F83E8C">
        <w:rPr>
          <w:rFonts w:eastAsia="Times New Roman"/>
          <w:bCs/>
          <w:iCs/>
        </w:rPr>
        <w:t>RTNSREV</w:t>
      </w:r>
      <w:r w:rsidRPr="00F83E8C">
        <w:rPr>
          <w:rFonts w:eastAsia="Times New Roman"/>
          <w:bCs/>
          <w:iCs/>
          <w:sz w:val="20"/>
          <w:lang w:val="x-none" w:eastAsia="x-none"/>
        </w:rPr>
        <w:t xml:space="preserve"> </w:t>
      </w:r>
      <w:r w:rsidRPr="00F83E8C">
        <w:rPr>
          <w:rFonts w:eastAsia="Times New Roman"/>
          <w:bCs/>
          <w:i/>
          <w:iCs/>
          <w:vertAlign w:val="subscript"/>
          <w:lang w:val="pt-BR" w:eastAsia="x-none"/>
        </w:rPr>
        <w:t>q, r, i</w:t>
      </w:r>
      <w:ins w:id="687" w:author="ERCOT" w:date="2025-07-28T14:19:00Z" w16du:dateUtc="2025-07-28T19:19:00Z">
        <w:r w:rsidRPr="00227964">
          <w:rPr>
            <w:rFonts w:eastAsia="Times New Roman"/>
            <w:i/>
            <w:szCs w:val="20"/>
            <w:lang w:val="it-IT"/>
          </w:rPr>
          <w:t xml:space="preserve"> + </w:t>
        </w:r>
        <w:r w:rsidRPr="00227964">
          <w:rPr>
            <w:rFonts w:eastAsia="Times New Roman"/>
            <w:szCs w:val="20"/>
          </w:rPr>
          <w:t>RT</w:t>
        </w:r>
        <w:r>
          <w:rPr>
            <w:rFonts w:eastAsia="Times New Roman"/>
            <w:szCs w:val="20"/>
          </w:rPr>
          <w:t>DRR</w:t>
        </w:r>
        <w:r w:rsidRPr="00227964">
          <w:rPr>
            <w:rFonts w:eastAsia="Times New Roman"/>
            <w:szCs w:val="20"/>
          </w:rPr>
          <w:t>REV</w:t>
        </w:r>
        <w:r w:rsidRPr="00227964">
          <w:rPr>
            <w:rFonts w:eastAsia="Times New Roman"/>
            <w:iCs/>
            <w:sz w:val="20"/>
            <w:szCs w:val="20"/>
          </w:rPr>
          <w:t xml:space="preserve"> </w:t>
        </w:r>
        <w:r w:rsidRPr="00227964">
          <w:rPr>
            <w:rFonts w:eastAsia="Times New Roman"/>
            <w:i/>
            <w:iCs/>
            <w:szCs w:val="20"/>
            <w:vertAlign w:val="subscript"/>
            <w:lang w:val="pt-BR"/>
          </w:rPr>
          <w:t>q, r, i</w:t>
        </w:r>
      </w:ins>
    </w:p>
    <w:p w14:paraId="41D49DCB" w14:textId="77777777" w:rsidR="00B065BA" w:rsidRPr="00227964" w:rsidRDefault="00B065BA" w:rsidP="00B065BA">
      <w:pPr>
        <w:spacing w:before="240"/>
        <w:rPr>
          <w:bCs/>
          <w:iCs/>
          <w:szCs w:val="20"/>
        </w:rPr>
      </w:pPr>
      <w:r w:rsidRPr="00227964">
        <w:rPr>
          <w:iCs/>
          <w:szCs w:val="20"/>
        </w:rPr>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B065BA" w:rsidRPr="00227964" w14:paraId="624DFB04" w14:textId="77777777" w:rsidTr="00550BA7">
        <w:trPr>
          <w:cantSplit/>
          <w:tblHeader/>
        </w:trPr>
        <w:tc>
          <w:tcPr>
            <w:tcW w:w="883" w:type="pct"/>
            <w:tcBorders>
              <w:top w:val="single" w:sz="4" w:space="0" w:color="auto"/>
              <w:left w:val="single" w:sz="4" w:space="0" w:color="auto"/>
              <w:bottom w:val="single" w:sz="6" w:space="0" w:color="auto"/>
              <w:right w:val="single" w:sz="6" w:space="0" w:color="auto"/>
            </w:tcBorders>
            <w:hideMark/>
          </w:tcPr>
          <w:p w14:paraId="14B650FC" w14:textId="77777777" w:rsidR="00B065BA" w:rsidRPr="00227964" w:rsidRDefault="00B065BA" w:rsidP="00550BA7">
            <w:pPr>
              <w:spacing w:after="120"/>
              <w:rPr>
                <w:b/>
                <w:iCs/>
                <w:sz w:val="20"/>
                <w:szCs w:val="20"/>
              </w:rPr>
            </w:pPr>
            <w:r w:rsidRPr="00227964">
              <w:rPr>
                <w:b/>
                <w:iCs/>
                <w:sz w:val="20"/>
                <w:szCs w:val="20"/>
              </w:rPr>
              <w:t>Variable</w:t>
            </w:r>
          </w:p>
        </w:tc>
        <w:tc>
          <w:tcPr>
            <w:tcW w:w="471" w:type="pct"/>
            <w:tcBorders>
              <w:top w:val="single" w:sz="4" w:space="0" w:color="auto"/>
              <w:left w:val="single" w:sz="6" w:space="0" w:color="auto"/>
              <w:bottom w:val="single" w:sz="6" w:space="0" w:color="auto"/>
              <w:right w:val="single" w:sz="6" w:space="0" w:color="auto"/>
            </w:tcBorders>
            <w:hideMark/>
          </w:tcPr>
          <w:p w14:paraId="314D9E07" w14:textId="77777777" w:rsidR="00B065BA" w:rsidRPr="00227964" w:rsidRDefault="00B065BA" w:rsidP="00550BA7">
            <w:pPr>
              <w:spacing w:after="120"/>
              <w:jc w:val="center"/>
              <w:rPr>
                <w:b/>
                <w:iCs/>
                <w:sz w:val="20"/>
                <w:szCs w:val="20"/>
              </w:rPr>
            </w:pPr>
            <w:r w:rsidRPr="00227964">
              <w:rPr>
                <w:b/>
                <w:iCs/>
                <w:sz w:val="20"/>
                <w:szCs w:val="20"/>
              </w:rPr>
              <w:t>Unit</w:t>
            </w:r>
          </w:p>
        </w:tc>
        <w:tc>
          <w:tcPr>
            <w:tcW w:w="3646" w:type="pct"/>
            <w:tcBorders>
              <w:top w:val="single" w:sz="4" w:space="0" w:color="auto"/>
              <w:left w:val="single" w:sz="6" w:space="0" w:color="auto"/>
              <w:bottom w:val="single" w:sz="6" w:space="0" w:color="auto"/>
              <w:right w:val="single" w:sz="4" w:space="0" w:color="auto"/>
            </w:tcBorders>
            <w:hideMark/>
          </w:tcPr>
          <w:p w14:paraId="09B43B27" w14:textId="77777777" w:rsidR="00B065BA" w:rsidRPr="00227964" w:rsidRDefault="00B065BA" w:rsidP="00550BA7">
            <w:pPr>
              <w:spacing w:after="120"/>
              <w:rPr>
                <w:b/>
                <w:iCs/>
                <w:sz w:val="20"/>
                <w:szCs w:val="20"/>
              </w:rPr>
            </w:pPr>
            <w:r w:rsidRPr="00227964">
              <w:rPr>
                <w:b/>
                <w:iCs/>
                <w:sz w:val="20"/>
                <w:szCs w:val="20"/>
              </w:rPr>
              <w:t>Definition</w:t>
            </w:r>
          </w:p>
        </w:tc>
      </w:tr>
      <w:tr w:rsidR="00B065BA" w:rsidRPr="00227964" w14:paraId="021A8754"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64A3BCF7" w14:textId="77777777" w:rsidR="00B065BA" w:rsidRPr="00227964" w:rsidRDefault="00B065BA" w:rsidP="00550BA7">
            <w:pPr>
              <w:spacing w:after="60"/>
              <w:rPr>
                <w:iCs/>
                <w:sz w:val="20"/>
                <w:szCs w:val="20"/>
              </w:rPr>
            </w:pPr>
            <w:r w:rsidRPr="00227964">
              <w:rPr>
                <w:iCs/>
                <w:sz w:val="20"/>
                <w:szCs w:val="20"/>
              </w:rPr>
              <w:t xml:space="preserve">RUCEXRQC </w:t>
            </w:r>
            <w:r w:rsidRPr="00227964">
              <w:rPr>
                <w:i/>
                <w:iCs/>
                <w:sz w:val="20"/>
                <w:szCs w:val="20"/>
                <w:vertAlign w:val="subscript"/>
              </w:rPr>
              <w:t>q, r, d</w:t>
            </w:r>
          </w:p>
        </w:tc>
        <w:tc>
          <w:tcPr>
            <w:tcW w:w="471" w:type="pct"/>
            <w:tcBorders>
              <w:top w:val="single" w:sz="6" w:space="0" w:color="auto"/>
              <w:left w:val="single" w:sz="6" w:space="0" w:color="auto"/>
              <w:bottom w:val="single" w:sz="6" w:space="0" w:color="auto"/>
              <w:right w:val="single" w:sz="6" w:space="0" w:color="auto"/>
            </w:tcBorders>
            <w:hideMark/>
          </w:tcPr>
          <w:p w14:paraId="78953AE0" w14:textId="77777777" w:rsidR="00B065BA" w:rsidRPr="00227964" w:rsidRDefault="00B065BA" w:rsidP="00550BA7">
            <w:pPr>
              <w:spacing w:after="60"/>
              <w:jc w:val="center"/>
              <w:rPr>
                <w:iCs/>
                <w:sz w:val="20"/>
                <w:szCs w:val="20"/>
              </w:rPr>
            </w:pPr>
            <w:r w:rsidRPr="00227964">
              <w:rPr>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100099D7" w14:textId="77777777" w:rsidR="00B065BA" w:rsidRPr="00227964" w:rsidRDefault="00B065BA" w:rsidP="00550BA7">
            <w:pPr>
              <w:spacing w:after="60"/>
              <w:rPr>
                <w:iCs/>
                <w:sz w:val="20"/>
                <w:szCs w:val="20"/>
              </w:rPr>
            </w:pPr>
            <w:r w:rsidRPr="00227964">
              <w:rPr>
                <w:i/>
                <w:iCs/>
                <w:sz w:val="20"/>
                <w:szCs w:val="20"/>
              </w:rPr>
              <w:t>Revenue Less Cost During QSE-</w:t>
            </w:r>
            <w:proofErr w:type="spellStart"/>
            <w:r w:rsidRPr="00227964">
              <w:rPr>
                <w:i/>
                <w:iCs/>
                <w:sz w:val="20"/>
                <w:szCs w:val="20"/>
              </w:rPr>
              <w:t>Clawback</w:t>
            </w:r>
            <w:proofErr w:type="spellEnd"/>
            <w:r w:rsidRPr="00227964">
              <w:rPr>
                <w:i/>
                <w:iCs/>
                <w:sz w:val="20"/>
                <w:szCs w:val="20"/>
              </w:rPr>
              <w:t xml:space="preserve"> Intervals</w:t>
            </w:r>
            <w:r w:rsidRPr="00227964">
              <w:rPr>
                <w:iCs/>
                <w:sz w:val="20"/>
                <w:szCs w:val="20"/>
              </w:rPr>
              <w:t xml:space="preserve">—The sum of the total revenue for Resource </w:t>
            </w:r>
            <w:proofErr w:type="spellStart"/>
            <w:r w:rsidRPr="00227964">
              <w:rPr>
                <w:i/>
                <w:iCs/>
                <w:sz w:val="20"/>
                <w:szCs w:val="20"/>
              </w:rPr>
              <w:t>r</w:t>
            </w:r>
            <w:proofErr w:type="spellEnd"/>
            <w:r w:rsidRPr="00227964">
              <w:rPr>
                <w:i/>
                <w:iCs/>
                <w:sz w:val="20"/>
                <w:szCs w:val="20"/>
              </w:rPr>
              <w:t xml:space="preserve"> </w:t>
            </w:r>
            <w:r w:rsidRPr="00227964">
              <w:rPr>
                <w:iCs/>
                <w:sz w:val="20"/>
                <w:szCs w:val="20"/>
              </w:rPr>
              <w:t>less the cost during all QSE-</w:t>
            </w:r>
            <w:proofErr w:type="spellStart"/>
            <w:r w:rsidRPr="00227964">
              <w:rPr>
                <w:iCs/>
                <w:sz w:val="20"/>
                <w:szCs w:val="20"/>
              </w:rPr>
              <w:t>Clawback</w:t>
            </w:r>
            <w:proofErr w:type="spellEnd"/>
            <w:r w:rsidRPr="00227964">
              <w:rPr>
                <w:iCs/>
                <w:sz w:val="20"/>
                <w:szCs w:val="20"/>
              </w:rPr>
              <w:t xml:space="preserve"> Intervals for the Operating Day.  When one or more Combined Cycle Generation Resources are committed by RUC, Revenue Less Cost During QSE-</w:t>
            </w:r>
            <w:proofErr w:type="spellStart"/>
            <w:r w:rsidRPr="00227964">
              <w:rPr>
                <w:iCs/>
                <w:sz w:val="20"/>
                <w:szCs w:val="20"/>
              </w:rPr>
              <w:t>Clawback</w:t>
            </w:r>
            <w:proofErr w:type="spellEnd"/>
            <w:r w:rsidRPr="00227964">
              <w:rPr>
                <w:iCs/>
                <w:sz w:val="20"/>
                <w:szCs w:val="20"/>
              </w:rPr>
              <w:t xml:space="preserve"> Intervals is calculated for the Combined Cycle Train for all Combined Cycle Generation Resources earning revenue in QSE-</w:t>
            </w:r>
            <w:proofErr w:type="spellStart"/>
            <w:r w:rsidRPr="00227964">
              <w:rPr>
                <w:iCs/>
                <w:sz w:val="20"/>
                <w:szCs w:val="20"/>
              </w:rPr>
              <w:t>Clawback</w:t>
            </w:r>
            <w:proofErr w:type="spellEnd"/>
            <w:r w:rsidRPr="00227964">
              <w:rPr>
                <w:iCs/>
                <w:sz w:val="20"/>
                <w:szCs w:val="20"/>
              </w:rPr>
              <w:t xml:space="preserve"> Intervals.</w:t>
            </w:r>
          </w:p>
        </w:tc>
      </w:tr>
      <w:tr w:rsidR="00B065BA" w:rsidRPr="00227964" w14:paraId="2ED16ADA"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4EC65A29" w14:textId="77777777" w:rsidR="00B065BA" w:rsidRPr="00227964" w:rsidRDefault="00B065BA" w:rsidP="00550BA7">
            <w:pPr>
              <w:spacing w:after="60"/>
              <w:rPr>
                <w:iCs/>
                <w:sz w:val="20"/>
                <w:szCs w:val="20"/>
              </w:rPr>
            </w:pPr>
            <w:r w:rsidRPr="00227964">
              <w:rPr>
                <w:iCs/>
                <w:sz w:val="20"/>
                <w:szCs w:val="20"/>
              </w:rPr>
              <w:t xml:space="preserve">RTSPP </w:t>
            </w:r>
            <w:r w:rsidRPr="00227964">
              <w:rPr>
                <w:i/>
                <w:iCs/>
                <w:sz w:val="20"/>
                <w:szCs w:val="20"/>
                <w:vertAlign w:val="subscript"/>
              </w:rPr>
              <w:t>p, i</w:t>
            </w:r>
          </w:p>
        </w:tc>
        <w:tc>
          <w:tcPr>
            <w:tcW w:w="471" w:type="pct"/>
            <w:tcBorders>
              <w:top w:val="single" w:sz="6" w:space="0" w:color="auto"/>
              <w:left w:val="single" w:sz="6" w:space="0" w:color="auto"/>
              <w:bottom w:val="single" w:sz="6" w:space="0" w:color="auto"/>
              <w:right w:val="single" w:sz="6" w:space="0" w:color="auto"/>
            </w:tcBorders>
            <w:hideMark/>
          </w:tcPr>
          <w:p w14:paraId="2A7DBD07" w14:textId="77777777" w:rsidR="00B065BA" w:rsidRPr="00227964" w:rsidRDefault="00B065BA" w:rsidP="00550BA7">
            <w:pPr>
              <w:spacing w:after="60"/>
              <w:jc w:val="center"/>
              <w:rPr>
                <w:iCs/>
                <w:sz w:val="20"/>
                <w:szCs w:val="20"/>
              </w:rPr>
            </w:pPr>
            <w:r w:rsidRPr="00227964">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34C96FC3" w14:textId="77777777" w:rsidR="00B065BA" w:rsidRPr="00227964" w:rsidRDefault="00B065BA" w:rsidP="00550BA7">
            <w:pPr>
              <w:spacing w:after="60"/>
              <w:rPr>
                <w:iCs/>
                <w:sz w:val="20"/>
                <w:szCs w:val="20"/>
              </w:rPr>
            </w:pPr>
            <w:r w:rsidRPr="00227964">
              <w:rPr>
                <w:i/>
                <w:iCs/>
                <w:sz w:val="20"/>
                <w:szCs w:val="20"/>
              </w:rPr>
              <w:t>Real-Time Settlement Point Price</w:t>
            </w:r>
            <w:r w:rsidRPr="00227964">
              <w:rPr>
                <w:iCs/>
                <w:sz w:val="20"/>
                <w:szCs w:val="20"/>
              </w:rPr>
              <w:t xml:space="preserve">—The Real-Time Settlement Point Price at the Resource’s Settlement Point for the Settlement Interval </w:t>
            </w:r>
            <w:r w:rsidRPr="00227964">
              <w:rPr>
                <w:i/>
                <w:iCs/>
                <w:sz w:val="20"/>
                <w:szCs w:val="20"/>
              </w:rPr>
              <w:t>i</w:t>
            </w:r>
            <w:r w:rsidRPr="00227964">
              <w:rPr>
                <w:iCs/>
                <w:sz w:val="20"/>
                <w:szCs w:val="20"/>
              </w:rPr>
              <w:t>.</w:t>
            </w:r>
          </w:p>
        </w:tc>
      </w:tr>
      <w:tr w:rsidR="00B065BA" w:rsidRPr="00227964" w14:paraId="3F4B6037"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32FCECF6" w14:textId="77777777" w:rsidR="00B065BA" w:rsidRPr="00227964" w:rsidRDefault="00B065BA" w:rsidP="00550BA7">
            <w:pPr>
              <w:spacing w:after="60"/>
              <w:rPr>
                <w:iCs/>
                <w:sz w:val="20"/>
                <w:szCs w:val="20"/>
              </w:rPr>
            </w:pPr>
            <w:r w:rsidRPr="00227964">
              <w:rPr>
                <w:iCs/>
                <w:sz w:val="20"/>
                <w:szCs w:val="20"/>
              </w:rPr>
              <w:t xml:space="preserve">MEPR </w:t>
            </w:r>
            <w:r w:rsidRPr="00227964">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2C1B62F3" w14:textId="77777777" w:rsidR="00B065BA" w:rsidRPr="00227964" w:rsidRDefault="00B065BA" w:rsidP="00550BA7">
            <w:pPr>
              <w:spacing w:after="60"/>
              <w:jc w:val="center"/>
              <w:rPr>
                <w:iCs/>
                <w:sz w:val="20"/>
                <w:szCs w:val="20"/>
              </w:rPr>
            </w:pPr>
            <w:r w:rsidRPr="00227964">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31AFC5FE" w14:textId="77777777" w:rsidR="00B065BA" w:rsidRPr="00227964" w:rsidRDefault="00B065BA" w:rsidP="00550BA7">
            <w:pPr>
              <w:spacing w:after="60"/>
              <w:rPr>
                <w:iCs/>
                <w:sz w:val="20"/>
                <w:szCs w:val="20"/>
              </w:rPr>
            </w:pPr>
            <w:r w:rsidRPr="00227964">
              <w:rPr>
                <w:i/>
                <w:iCs/>
                <w:sz w:val="20"/>
                <w:szCs w:val="20"/>
              </w:rPr>
              <w:t>Minimum-Energy Price</w:t>
            </w:r>
            <w:r w:rsidRPr="00227964">
              <w:rPr>
                <w:iCs/>
                <w:sz w:val="20"/>
                <w:szCs w:val="20"/>
              </w:rPr>
              <w:t xml:space="preserve">—The Settlement price for Resource </w:t>
            </w:r>
            <w:r w:rsidRPr="00227964">
              <w:rPr>
                <w:i/>
                <w:iCs/>
                <w:sz w:val="20"/>
                <w:szCs w:val="20"/>
              </w:rPr>
              <w:t xml:space="preserve">r </w:t>
            </w:r>
            <w:r w:rsidRPr="00227964">
              <w:rPr>
                <w:iCs/>
                <w:sz w:val="20"/>
                <w:szCs w:val="20"/>
              </w:rPr>
              <w:t xml:space="preserve">for minimum energy for the Settlement Interval </w:t>
            </w:r>
            <w:r w:rsidRPr="00227964">
              <w:rPr>
                <w:i/>
                <w:iCs/>
                <w:sz w:val="20"/>
                <w:szCs w:val="20"/>
              </w:rPr>
              <w:t>i</w:t>
            </w:r>
            <w:r w:rsidRPr="00227964">
              <w:rPr>
                <w:iCs/>
                <w:sz w:val="20"/>
                <w:szCs w:val="20"/>
              </w:rPr>
              <w:t xml:space="preserve">.  Where for a Combined Cycle Train, the Resource </w:t>
            </w:r>
            <w:r w:rsidRPr="00227964">
              <w:rPr>
                <w:i/>
                <w:iCs/>
                <w:sz w:val="20"/>
                <w:szCs w:val="20"/>
              </w:rPr>
              <w:t xml:space="preserve">r </w:t>
            </w:r>
            <w:r w:rsidRPr="00227964">
              <w:rPr>
                <w:iCs/>
                <w:sz w:val="20"/>
                <w:szCs w:val="20"/>
              </w:rPr>
              <w:t>is a Combined Cycle Generation Resource within the Combined Cycle Train.</w:t>
            </w:r>
          </w:p>
        </w:tc>
      </w:tr>
      <w:tr w:rsidR="00B065BA" w:rsidRPr="00227964" w14:paraId="0A0E76E8"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49B6E7A2" w14:textId="77777777" w:rsidR="00B065BA" w:rsidRPr="00227964" w:rsidRDefault="00B065BA" w:rsidP="00550BA7">
            <w:pPr>
              <w:spacing w:after="60"/>
              <w:rPr>
                <w:iCs/>
                <w:sz w:val="20"/>
                <w:szCs w:val="20"/>
              </w:rPr>
            </w:pPr>
            <w:r w:rsidRPr="00227964">
              <w:rPr>
                <w:iCs/>
                <w:sz w:val="20"/>
                <w:szCs w:val="20"/>
              </w:rPr>
              <w:t xml:space="preserve">MEO </w:t>
            </w:r>
            <w:r w:rsidRPr="00227964">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08E120E6" w14:textId="77777777" w:rsidR="00B065BA" w:rsidRPr="00227964" w:rsidRDefault="00B065BA" w:rsidP="00550BA7">
            <w:pPr>
              <w:spacing w:after="60"/>
              <w:jc w:val="center"/>
              <w:rPr>
                <w:iCs/>
                <w:sz w:val="20"/>
                <w:szCs w:val="20"/>
              </w:rPr>
            </w:pPr>
            <w:r w:rsidRPr="00227964">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3FB7D260" w14:textId="77777777" w:rsidR="00B065BA" w:rsidRPr="00227964" w:rsidRDefault="00B065BA" w:rsidP="00550BA7">
            <w:pPr>
              <w:spacing w:after="60"/>
              <w:rPr>
                <w:iCs/>
                <w:sz w:val="20"/>
                <w:szCs w:val="20"/>
              </w:rPr>
            </w:pPr>
            <w:r w:rsidRPr="00227964">
              <w:rPr>
                <w:i/>
                <w:iCs/>
                <w:sz w:val="20"/>
                <w:szCs w:val="20"/>
              </w:rPr>
              <w:t>Minimum-Energy Offer</w:t>
            </w:r>
            <w:r w:rsidRPr="00227964">
              <w:rPr>
                <w:iCs/>
                <w:sz w:val="20"/>
                <w:szCs w:val="20"/>
              </w:rPr>
              <w:t xml:space="preserve">—Represents an offer for the costs incurred by Resource </w:t>
            </w:r>
            <w:r w:rsidRPr="00227964">
              <w:rPr>
                <w:i/>
                <w:iCs/>
                <w:sz w:val="20"/>
                <w:szCs w:val="20"/>
              </w:rPr>
              <w:t xml:space="preserve">r </w:t>
            </w:r>
            <w:r w:rsidRPr="00227964">
              <w:rPr>
                <w:iCs/>
                <w:sz w:val="20"/>
                <w:szCs w:val="20"/>
              </w:rPr>
              <w:t xml:space="preserve">in producing energy at the Resource’s LSL for the Settlement Interval </w:t>
            </w:r>
            <w:r w:rsidRPr="00227964">
              <w:rPr>
                <w:i/>
                <w:iCs/>
                <w:sz w:val="20"/>
                <w:szCs w:val="20"/>
              </w:rPr>
              <w:t>i</w:t>
            </w:r>
            <w:r w:rsidRPr="00227964">
              <w:rPr>
                <w:iCs/>
                <w:sz w:val="20"/>
                <w:szCs w:val="20"/>
              </w:rPr>
              <w:t xml:space="preserve">.  Where for a Combined Cycle Train, the Resource </w:t>
            </w:r>
            <w:r w:rsidRPr="00227964">
              <w:rPr>
                <w:i/>
                <w:iCs/>
                <w:sz w:val="20"/>
                <w:szCs w:val="20"/>
              </w:rPr>
              <w:t xml:space="preserve">r </w:t>
            </w:r>
            <w:r w:rsidRPr="00227964">
              <w:rPr>
                <w:iCs/>
                <w:sz w:val="20"/>
                <w:szCs w:val="20"/>
              </w:rPr>
              <w:t>is a Combined Cycle Generation Resource within the Combined Cycle Train.</w:t>
            </w:r>
          </w:p>
        </w:tc>
      </w:tr>
      <w:tr w:rsidR="00B065BA" w:rsidRPr="00227964" w14:paraId="1232683F"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67F46770" w14:textId="77777777" w:rsidR="00B065BA" w:rsidRPr="00227964" w:rsidRDefault="00B065BA" w:rsidP="00550BA7">
            <w:pPr>
              <w:spacing w:after="60"/>
              <w:rPr>
                <w:iCs/>
                <w:sz w:val="20"/>
                <w:szCs w:val="20"/>
              </w:rPr>
            </w:pPr>
            <w:r w:rsidRPr="00227964">
              <w:rPr>
                <w:iCs/>
                <w:sz w:val="20"/>
                <w:szCs w:val="20"/>
              </w:rPr>
              <w:lastRenderedPageBreak/>
              <w:t xml:space="preserve">MECAP </w:t>
            </w:r>
            <w:r w:rsidRPr="00227964">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263126A1" w14:textId="77777777" w:rsidR="00B065BA" w:rsidRPr="00227964" w:rsidRDefault="00B065BA" w:rsidP="00550BA7">
            <w:pPr>
              <w:spacing w:after="60"/>
              <w:jc w:val="center"/>
              <w:rPr>
                <w:iCs/>
                <w:sz w:val="20"/>
                <w:szCs w:val="20"/>
              </w:rPr>
            </w:pPr>
            <w:r w:rsidRPr="00227964">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46A3BA64" w14:textId="77777777" w:rsidR="00B065BA" w:rsidRPr="00227964" w:rsidRDefault="00B065BA" w:rsidP="00550BA7">
            <w:pPr>
              <w:spacing w:after="60"/>
              <w:rPr>
                <w:i/>
                <w:iCs/>
                <w:sz w:val="20"/>
                <w:szCs w:val="20"/>
              </w:rPr>
            </w:pPr>
            <w:r w:rsidRPr="00227964">
              <w:rPr>
                <w:i/>
                <w:iCs/>
                <w:sz w:val="20"/>
                <w:szCs w:val="20"/>
              </w:rPr>
              <w:t>Minimum-Energy Cap</w:t>
            </w:r>
            <w:r w:rsidRPr="00227964">
              <w:rPr>
                <w:iCs/>
                <w:sz w:val="20"/>
                <w:szCs w:val="20"/>
              </w:rPr>
              <w:t xml:space="preserve">—The amount used for Resource </w:t>
            </w:r>
            <w:r w:rsidRPr="00227964">
              <w:rPr>
                <w:i/>
                <w:iCs/>
                <w:sz w:val="20"/>
                <w:szCs w:val="20"/>
              </w:rPr>
              <w:t xml:space="preserve">r </w:t>
            </w:r>
            <w:r w:rsidRPr="00227964">
              <w:rPr>
                <w:iCs/>
                <w:sz w:val="20"/>
                <w:szCs w:val="20"/>
              </w:rPr>
              <w:t xml:space="preserve">for minimum-energy costs.  The minimum cost is the Resource Category Minimum-Energy Generic Cap (RCGMEC) unless ERCOT has approved verifiable unit-specific minimum energy costs for that Resource, in which case the Minimum-Energy Cap is the verifiable unit-specific minimum energy cost.  See Section 5.6.1, Verifiable Costs, for more information on verifiable costs.  Where for a Combined Cycle Train, the Resource </w:t>
            </w:r>
            <w:r w:rsidRPr="00227964">
              <w:rPr>
                <w:i/>
                <w:iCs/>
                <w:sz w:val="20"/>
                <w:szCs w:val="20"/>
              </w:rPr>
              <w:t xml:space="preserve">r </w:t>
            </w:r>
            <w:r w:rsidRPr="00227964">
              <w:rPr>
                <w:iCs/>
                <w:sz w:val="20"/>
                <w:szCs w:val="20"/>
              </w:rPr>
              <w:t>is a Combined Cycle Generation Resource within the Combined Cycle Train.</w:t>
            </w:r>
          </w:p>
        </w:tc>
      </w:tr>
      <w:tr w:rsidR="00B065BA" w:rsidRPr="00227964" w14:paraId="6CE57E2B"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32D5EB2A" w14:textId="77777777" w:rsidR="00B065BA" w:rsidRPr="00227964" w:rsidRDefault="00B065BA" w:rsidP="00550BA7">
            <w:pPr>
              <w:spacing w:after="60"/>
              <w:rPr>
                <w:iCs/>
                <w:sz w:val="20"/>
                <w:szCs w:val="20"/>
              </w:rPr>
            </w:pPr>
            <w:r w:rsidRPr="00227964">
              <w:rPr>
                <w:iCs/>
                <w:sz w:val="20"/>
                <w:szCs w:val="20"/>
              </w:rPr>
              <w:t xml:space="preserve">RCGMEC </w:t>
            </w:r>
            <w:r w:rsidRPr="00227964">
              <w:rPr>
                <w:i/>
                <w:iCs/>
                <w:sz w:val="20"/>
                <w:szCs w:val="20"/>
                <w:vertAlign w:val="subscript"/>
              </w:rPr>
              <w:t>i</w:t>
            </w:r>
          </w:p>
        </w:tc>
        <w:tc>
          <w:tcPr>
            <w:tcW w:w="471" w:type="pct"/>
            <w:tcBorders>
              <w:top w:val="single" w:sz="6" w:space="0" w:color="auto"/>
              <w:left w:val="single" w:sz="6" w:space="0" w:color="auto"/>
              <w:bottom w:val="single" w:sz="6" w:space="0" w:color="auto"/>
              <w:right w:val="single" w:sz="6" w:space="0" w:color="auto"/>
            </w:tcBorders>
            <w:hideMark/>
          </w:tcPr>
          <w:p w14:paraId="53AB7F86" w14:textId="77777777" w:rsidR="00B065BA" w:rsidRPr="00227964" w:rsidRDefault="00B065BA" w:rsidP="00550BA7">
            <w:pPr>
              <w:spacing w:after="60"/>
              <w:jc w:val="center"/>
              <w:rPr>
                <w:iCs/>
                <w:sz w:val="20"/>
                <w:szCs w:val="20"/>
              </w:rPr>
            </w:pPr>
            <w:r w:rsidRPr="00227964">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75482CA4" w14:textId="77777777" w:rsidR="00B065BA" w:rsidRPr="00227964" w:rsidRDefault="00B065BA" w:rsidP="00550BA7">
            <w:pPr>
              <w:spacing w:after="60"/>
              <w:rPr>
                <w:iCs/>
                <w:sz w:val="20"/>
                <w:szCs w:val="20"/>
              </w:rPr>
            </w:pPr>
            <w:r w:rsidRPr="00227964">
              <w:rPr>
                <w:i/>
                <w:iCs/>
                <w:sz w:val="20"/>
                <w:szCs w:val="20"/>
              </w:rPr>
              <w:t>Resource Category Generic Minimum-Energy Cost</w:t>
            </w:r>
            <w:r w:rsidRPr="00227964">
              <w:rPr>
                <w:iCs/>
                <w:sz w:val="20"/>
                <w:szCs w:val="20"/>
              </w:rPr>
              <w:t>—The Resource Category Generic Minimum-Energy Cost cap for the category of the Resource, according to Section 4.4.9.2.3, Startup Offer and Minimum-Energy Offer Generic Caps, for the Operating Day.</w:t>
            </w:r>
          </w:p>
        </w:tc>
      </w:tr>
      <w:tr w:rsidR="00B065BA" w:rsidRPr="00227964" w14:paraId="5A38DF28"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3B263BB8" w14:textId="77777777" w:rsidR="00B065BA" w:rsidRPr="00227964" w:rsidRDefault="00B065BA" w:rsidP="00550BA7">
            <w:pPr>
              <w:spacing w:after="60"/>
              <w:rPr>
                <w:iCs/>
                <w:sz w:val="20"/>
                <w:szCs w:val="20"/>
              </w:rPr>
            </w:pPr>
            <w:r w:rsidRPr="00227964">
              <w:rPr>
                <w:iCs/>
                <w:sz w:val="20"/>
                <w:szCs w:val="20"/>
              </w:rPr>
              <w:t xml:space="preserve">RTEOCOST </w:t>
            </w:r>
            <w:r w:rsidRPr="00227964">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44CDE4AD" w14:textId="77777777" w:rsidR="00B065BA" w:rsidRPr="00227964" w:rsidRDefault="00B065BA" w:rsidP="00550BA7">
            <w:pPr>
              <w:spacing w:after="60"/>
              <w:jc w:val="center"/>
              <w:rPr>
                <w:iCs/>
                <w:sz w:val="20"/>
                <w:szCs w:val="20"/>
              </w:rPr>
            </w:pPr>
            <w:r w:rsidRPr="00227964">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29CA8ABB" w14:textId="77777777" w:rsidR="00B065BA" w:rsidRPr="00227964" w:rsidRDefault="00B065BA" w:rsidP="00550BA7">
            <w:pPr>
              <w:spacing w:after="60"/>
              <w:rPr>
                <w:i/>
                <w:iCs/>
                <w:sz w:val="20"/>
                <w:szCs w:val="20"/>
              </w:rPr>
            </w:pPr>
            <w:r w:rsidRPr="00227964">
              <w:rPr>
                <w:i/>
                <w:iCs/>
                <w:sz w:val="20"/>
                <w:szCs w:val="20"/>
              </w:rPr>
              <w:t xml:space="preserve">Real-Time Energy Offer Curve Cost </w:t>
            </w:r>
            <w:proofErr w:type="spellStart"/>
            <w:r w:rsidRPr="00227964">
              <w:rPr>
                <w:i/>
                <w:iCs/>
                <w:sz w:val="20"/>
                <w:szCs w:val="20"/>
              </w:rPr>
              <w:t>Cap</w:t>
            </w:r>
            <w:r w:rsidRPr="00227964">
              <w:rPr>
                <w:rFonts w:ascii="Symbol" w:eastAsia="Symbol" w:hAnsi="Symbol" w:cs="Symbol"/>
                <w:sz w:val="20"/>
                <w:szCs w:val="20"/>
              </w:rPr>
              <w:t>¾</w:t>
            </w:r>
            <w:r w:rsidRPr="00227964">
              <w:rPr>
                <w:iCs/>
                <w:sz w:val="20"/>
                <w:szCs w:val="20"/>
              </w:rPr>
              <w:t>The</w:t>
            </w:r>
            <w:proofErr w:type="spellEnd"/>
            <w:r w:rsidRPr="00227964">
              <w:rPr>
                <w:iCs/>
                <w:sz w:val="20"/>
                <w:szCs w:val="20"/>
              </w:rPr>
              <w:t xml:space="preserve"> Energy Offer Curve Cost Cap for Resource </w:t>
            </w:r>
            <w:r w:rsidRPr="00227964">
              <w:rPr>
                <w:i/>
                <w:iCs/>
                <w:sz w:val="20"/>
                <w:szCs w:val="20"/>
              </w:rPr>
              <w:t>r</w:t>
            </w:r>
            <w:r w:rsidRPr="00227964">
              <w:rPr>
                <w:iCs/>
                <w:sz w:val="20"/>
                <w:szCs w:val="20"/>
              </w:rPr>
              <w:t xml:space="preserve"> represented by QSE </w:t>
            </w:r>
            <w:r w:rsidRPr="00227964">
              <w:rPr>
                <w:i/>
                <w:iCs/>
                <w:sz w:val="20"/>
                <w:szCs w:val="20"/>
              </w:rPr>
              <w:t>q</w:t>
            </w:r>
            <w:r w:rsidRPr="00227964">
              <w:rPr>
                <w:iCs/>
                <w:sz w:val="20"/>
                <w:szCs w:val="20"/>
              </w:rPr>
              <w:t xml:space="preserve">, for the Resource’s generation above the LSL for the Settlement Interval </w:t>
            </w:r>
            <w:r w:rsidRPr="00227964">
              <w:rPr>
                <w:i/>
                <w:iCs/>
                <w:sz w:val="20"/>
                <w:szCs w:val="20"/>
              </w:rPr>
              <w:t xml:space="preserve">i. </w:t>
            </w:r>
            <w:r w:rsidRPr="00227964">
              <w:rPr>
                <w:iCs/>
                <w:sz w:val="20"/>
                <w:szCs w:val="20"/>
              </w:rPr>
              <w:t xml:space="preserve"> See</w:t>
            </w:r>
            <w:r w:rsidRPr="00227964">
              <w:rPr>
                <w:b/>
                <w:iCs/>
                <w:sz w:val="20"/>
                <w:szCs w:val="20"/>
              </w:rPr>
              <w:t xml:space="preserve"> </w:t>
            </w:r>
            <w:r w:rsidRPr="00227964">
              <w:rPr>
                <w:iCs/>
                <w:sz w:val="20"/>
                <w:szCs w:val="20"/>
              </w:rPr>
              <w:t xml:space="preserve">Section 4.4.9.3.3.  Where for a Combined Cycle Train, the Resource </w:t>
            </w:r>
            <w:r w:rsidRPr="00227964">
              <w:rPr>
                <w:i/>
                <w:iCs/>
                <w:sz w:val="20"/>
                <w:szCs w:val="20"/>
              </w:rPr>
              <w:t xml:space="preserve">r </w:t>
            </w:r>
            <w:r w:rsidRPr="00227964">
              <w:rPr>
                <w:iCs/>
                <w:sz w:val="20"/>
                <w:szCs w:val="20"/>
              </w:rPr>
              <w:t>is the Combined Cycle Train.</w:t>
            </w:r>
          </w:p>
        </w:tc>
      </w:tr>
      <w:tr w:rsidR="00B065BA" w:rsidRPr="00227964" w14:paraId="3DD000F3"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6D2636C9" w14:textId="77777777" w:rsidR="00B065BA" w:rsidRPr="00227964" w:rsidRDefault="00B065BA" w:rsidP="00550BA7">
            <w:pPr>
              <w:spacing w:after="60"/>
              <w:rPr>
                <w:iCs/>
                <w:sz w:val="20"/>
                <w:szCs w:val="20"/>
              </w:rPr>
            </w:pPr>
            <w:r w:rsidRPr="00227964">
              <w:rPr>
                <w:iCs/>
                <w:sz w:val="20"/>
                <w:szCs w:val="20"/>
              </w:rPr>
              <w:t xml:space="preserve">RTMG </w:t>
            </w:r>
            <w:r w:rsidRPr="00227964">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6E10BF05" w14:textId="77777777" w:rsidR="00B065BA" w:rsidRPr="00227964" w:rsidRDefault="00B065BA" w:rsidP="00550BA7">
            <w:pPr>
              <w:spacing w:after="60"/>
              <w:jc w:val="center"/>
              <w:rPr>
                <w:iCs/>
                <w:sz w:val="20"/>
                <w:szCs w:val="20"/>
              </w:rPr>
            </w:pPr>
            <w:r w:rsidRPr="00227964">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137D025A" w14:textId="77777777" w:rsidR="00B065BA" w:rsidRPr="00227964" w:rsidRDefault="00B065BA" w:rsidP="00550BA7">
            <w:pPr>
              <w:spacing w:after="60"/>
              <w:rPr>
                <w:iCs/>
                <w:sz w:val="20"/>
                <w:szCs w:val="20"/>
              </w:rPr>
            </w:pPr>
            <w:r w:rsidRPr="00227964">
              <w:rPr>
                <w:i/>
                <w:iCs/>
                <w:sz w:val="20"/>
                <w:szCs w:val="20"/>
              </w:rPr>
              <w:t>Real-Time Metered Generation</w:t>
            </w:r>
            <w:r w:rsidRPr="00227964">
              <w:rPr>
                <w:iCs/>
                <w:sz w:val="20"/>
                <w:szCs w:val="20"/>
              </w:rPr>
              <w:t xml:space="preserve">—The Resource </w:t>
            </w:r>
            <w:r w:rsidRPr="00227964">
              <w:rPr>
                <w:i/>
                <w:iCs/>
                <w:sz w:val="20"/>
                <w:szCs w:val="20"/>
              </w:rPr>
              <w:t>r</w:t>
            </w:r>
            <w:r w:rsidRPr="00227964">
              <w:rPr>
                <w:iCs/>
                <w:sz w:val="20"/>
                <w:szCs w:val="20"/>
              </w:rPr>
              <w:t xml:space="preserve">’s metered generation for the Settlement Interval </w:t>
            </w:r>
            <w:r w:rsidRPr="00227964">
              <w:rPr>
                <w:i/>
                <w:iCs/>
                <w:sz w:val="20"/>
                <w:szCs w:val="20"/>
              </w:rPr>
              <w:t>i</w:t>
            </w:r>
            <w:r w:rsidRPr="00227964">
              <w:rPr>
                <w:iCs/>
                <w:sz w:val="20"/>
                <w:szCs w:val="20"/>
              </w:rPr>
              <w:t xml:space="preserve">.  Where for a Combined Cycle Train, the Resource </w:t>
            </w:r>
            <w:r w:rsidRPr="00227964">
              <w:rPr>
                <w:i/>
                <w:iCs/>
                <w:sz w:val="20"/>
                <w:szCs w:val="20"/>
              </w:rPr>
              <w:t xml:space="preserve">r </w:t>
            </w:r>
            <w:r w:rsidRPr="00227964">
              <w:rPr>
                <w:iCs/>
                <w:sz w:val="20"/>
                <w:szCs w:val="20"/>
              </w:rPr>
              <w:t>is the Combined Cycle Train.</w:t>
            </w:r>
          </w:p>
        </w:tc>
      </w:tr>
      <w:tr w:rsidR="00B065BA" w:rsidRPr="00227964" w14:paraId="18CCD0AB"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6FC14457" w14:textId="77777777" w:rsidR="00B065BA" w:rsidRPr="00227964" w:rsidRDefault="00B065BA" w:rsidP="00550BA7">
            <w:pPr>
              <w:spacing w:after="60"/>
              <w:rPr>
                <w:iCs/>
                <w:sz w:val="20"/>
                <w:szCs w:val="20"/>
              </w:rPr>
            </w:pPr>
            <w:r w:rsidRPr="00227964">
              <w:rPr>
                <w:iCs/>
                <w:sz w:val="20"/>
                <w:szCs w:val="20"/>
              </w:rPr>
              <w:t xml:space="preserve">LSL </w:t>
            </w:r>
            <w:r w:rsidRPr="00227964">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6467A42E" w14:textId="77777777" w:rsidR="00B065BA" w:rsidRPr="00227964" w:rsidRDefault="00B065BA" w:rsidP="00550BA7">
            <w:pPr>
              <w:spacing w:after="60"/>
              <w:jc w:val="center"/>
              <w:rPr>
                <w:iCs/>
                <w:sz w:val="20"/>
                <w:szCs w:val="20"/>
              </w:rPr>
            </w:pPr>
            <w:r w:rsidRPr="00227964">
              <w:rPr>
                <w:iCs/>
                <w:sz w:val="20"/>
                <w:szCs w:val="20"/>
              </w:rPr>
              <w:t>MW</w:t>
            </w:r>
          </w:p>
        </w:tc>
        <w:tc>
          <w:tcPr>
            <w:tcW w:w="3646" w:type="pct"/>
            <w:tcBorders>
              <w:top w:val="single" w:sz="6" w:space="0" w:color="auto"/>
              <w:left w:val="single" w:sz="6" w:space="0" w:color="auto"/>
              <w:bottom w:val="single" w:sz="6" w:space="0" w:color="auto"/>
              <w:right w:val="single" w:sz="4" w:space="0" w:color="auto"/>
            </w:tcBorders>
            <w:hideMark/>
          </w:tcPr>
          <w:p w14:paraId="77126C2C" w14:textId="77777777" w:rsidR="00B065BA" w:rsidRPr="00227964" w:rsidRDefault="00B065BA" w:rsidP="00550BA7">
            <w:pPr>
              <w:spacing w:after="60"/>
              <w:rPr>
                <w:iCs/>
                <w:sz w:val="20"/>
                <w:szCs w:val="20"/>
              </w:rPr>
            </w:pPr>
            <w:r w:rsidRPr="00227964">
              <w:rPr>
                <w:i/>
                <w:iCs/>
                <w:sz w:val="20"/>
                <w:szCs w:val="20"/>
              </w:rPr>
              <w:t>Low Sustained Limit</w:t>
            </w:r>
            <w:r w:rsidRPr="00227964">
              <w:rPr>
                <w:iCs/>
                <w:sz w:val="20"/>
                <w:szCs w:val="20"/>
              </w:rPr>
              <w:t xml:space="preserve">—The LSL of Generation Resource </w:t>
            </w:r>
            <w:r w:rsidRPr="00227964">
              <w:rPr>
                <w:i/>
                <w:iCs/>
                <w:sz w:val="20"/>
                <w:szCs w:val="20"/>
              </w:rPr>
              <w:t>r</w:t>
            </w:r>
            <w:r w:rsidRPr="00227964">
              <w:rPr>
                <w:iCs/>
                <w:sz w:val="20"/>
                <w:szCs w:val="20"/>
              </w:rPr>
              <w:t xml:space="preserve"> represented by QSE </w:t>
            </w:r>
            <w:r w:rsidRPr="00227964">
              <w:rPr>
                <w:i/>
                <w:iCs/>
                <w:sz w:val="20"/>
                <w:szCs w:val="20"/>
              </w:rPr>
              <w:t>q</w:t>
            </w:r>
            <w:r w:rsidRPr="00227964">
              <w:rPr>
                <w:iCs/>
                <w:sz w:val="20"/>
                <w:szCs w:val="20"/>
              </w:rPr>
              <w:t xml:space="preserve"> for the hour that includes the Settlement Interval </w:t>
            </w:r>
            <w:r w:rsidRPr="00227964">
              <w:rPr>
                <w:i/>
                <w:iCs/>
                <w:sz w:val="20"/>
                <w:szCs w:val="20"/>
              </w:rPr>
              <w:t>i</w:t>
            </w:r>
            <w:r w:rsidRPr="00227964">
              <w:rPr>
                <w:iCs/>
                <w:sz w:val="20"/>
                <w:szCs w:val="20"/>
              </w:rPr>
              <w:t xml:space="preserve">, as submitted in the COP.  Where for a Combined Cycle Train, the Resource </w:t>
            </w:r>
            <w:r w:rsidRPr="00227964">
              <w:rPr>
                <w:i/>
                <w:iCs/>
                <w:sz w:val="20"/>
                <w:szCs w:val="20"/>
              </w:rPr>
              <w:t xml:space="preserve">r </w:t>
            </w:r>
            <w:r w:rsidRPr="00227964">
              <w:rPr>
                <w:iCs/>
                <w:sz w:val="20"/>
                <w:szCs w:val="20"/>
              </w:rPr>
              <w:t>is a Combined Cycle Generation Resource within the Combined Cycle Train.</w:t>
            </w:r>
          </w:p>
        </w:tc>
      </w:tr>
      <w:tr w:rsidR="00147354" w:rsidRPr="00227964" w14:paraId="66ACE754" w14:textId="77777777" w:rsidTr="00550BA7">
        <w:trPr>
          <w:cantSplit/>
        </w:trPr>
        <w:tc>
          <w:tcPr>
            <w:tcW w:w="883" w:type="pct"/>
            <w:tcBorders>
              <w:top w:val="single" w:sz="6" w:space="0" w:color="auto"/>
              <w:left w:val="single" w:sz="4" w:space="0" w:color="auto"/>
              <w:bottom w:val="single" w:sz="6" w:space="0" w:color="auto"/>
              <w:right w:val="single" w:sz="6" w:space="0" w:color="auto"/>
            </w:tcBorders>
          </w:tcPr>
          <w:p w14:paraId="17A59FB6" w14:textId="35C0FB78" w:rsidR="00147354" w:rsidRPr="00227964" w:rsidRDefault="00147354" w:rsidP="00147354">
            <w:pPr>
              <w:spacing w:after="60"/>
              <w:rPr>
                <w:iCs/>
                <w:sz w:val="20"/>
                <w:szCs w:val="20"/>
              </w:rPr>
            </w:pPr>
            <w:r w:rsidRPr="00227964">
              <w:rPr>
                <w:iCs/>
                <w:sz w:val="20"/>
                <w:szCs w:val="20"/>
              </w:rPr>
              <w:t xml:space="preserve">RTASREV </w:t>
            </w:r>
            <w:r w:rsidRPr="00227964">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47ECC150" w14:textId="477BF73F" w:rsidR="00147354" w:rsidRPr="00227964" w:rsidRDefault="00147354" w:rsidP="00147354">
            <w:pPr>
              <w:spacing w:after="60"/>
              <w:jc w:val="center"/>
              <w:rPr>
                <w:iCs/>
                <w:sz w:val="20"/>
                <w:szCs w:val="20"/>
              </w:rPr>
            </w:pPr>
            <w:r w:rsidRPr="00227964">
              <w:rPr>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60C0FCBE" w14:textId="79C8FEC1" w:rsidR="00147354" w:rsidRPr="00227964" w:rsidRDefault="00147354" w:rsidP="00147354">
            <w:pPr>
              <w:spacing w:after="60"/>
              <w:rPr>
                <w:i/>
                <w:iCs/>
                <w:sz w:val="20"/>
                <w:szCs w:val="20"/>
              </w:rPr>
            </w:pPr>
            <w:r w:rsidRPr="00227964">
              <w:rPr>
                <w:i/>
                <w:sz w:val="20"/>
                <w:szCs w:val="20"/>
              </w:rPr>
              <w:t xml:space="preserve">Real-Time Ancillary Service Revenue </w:t>
            </w:r>
            <w:r w:rsidRPr="00227964">
              <w:rPr>
                <w:sz w:val="20"/>
                <w:szCs w:val="20"/>
              </w:rPr>
              <w:t xml:space="preserve">— The total Real-Time Ancillary Service revenue for QSE </w:t>
            </w:r>
            <w:r w:rsidRPr="00227964">
              <w:rPr>
                <w:i/>
                <w:sz w:val="20"/>
                <w:szCs w:val="20"/>
              </w:rPr>
              <w:t>q</w:t>
            </w:r>
            <w:r w:rsidRPr="00227964">
              <w:rPr>
                <w:sz w:val="20"/>
                <w:szCs w:val="20"/>
              </w:rPr>
              <w:t xml:space="preserve"> calculated for Resource </w:t>
            </w:r>
            <w:r w:rsidRPr="00227964">
              <w:rPr>
                <w:i/>
                <w:sz w:val="20"/>
                <w:szCs w:val="20"/>
              </w:rPr>
              <w:t>r</w:t>
            </w:r>
            <w:r w:rsidRPr="00227964">
              <w:rPr>
                <w:sz w:val="20"/>
                <w:szCs w:val="20"/>
              </w:rPr>
              <w:t xml:space="preserve"> for the 15-minute Settlement Interval </w:t>
            </w:r>
            <w:r w:rsidRPr="00227964">
              <w:rPr>
                <w:i/>
                <w:sz w:val="20"/>
                <w:szCs w:val="20"/>
              </w:rPr>
              <w:t>i</w:t>
            </w:r>
            <w:r w:rsidRPr="00227964">
              <w:rPr>
                <w:sz w:val="20"/>
                <w:szCs w:val="20"/>
              </w:rPr>
              <w:t xml:space="preserve">.  Where for a Combined Cycle Train, the Resource </w:t>
            </w:r>
            <w:r w:rsidRPr="00227964">
              <w:rPr>
                <w:i/>
                <w:sz w:val="20"/>
                <w:szCs w:val="20"/>
              </w:rPr>
              <w:t>r</w:t>
            </w:r>
            <w:r w:rsidRPr="00227964">
              <w:rPr>
                <w:sz w:val="20"/>
                <w:szCs w:val="20"/>
              </w:rPr>
              <w:t xml:space="preserve"> is the Combined Cycle Train.</w:t>
            </w:r>
          </w:p>
        </w:tc>
      </w:tr>
      <w:tr w:rsidR="00147354" w:rsidRPr="00227964" w14:paraId="7F8BCDC6" w14:textId="77777777" w:rsidTr="00550BA7">
        <w:trPr>
          <w:cantSplit/>
        </w:trPr>
        <w:tc>
          <w:tcPr>
            <w:tcW w:w="883" w:type="pct"/>
            <w:tcBorders>
              <w:top w:val="single" w:sz="6" w:space="0" w:color="auto"/>
              <w:left w:val="single" w:sz="4" w:space="0" w:color="auto"/>
              <w:bottom w:val="single" w:sz="6" w:space="0" w:color="auto"/>
              <w:right w:val="single" w:sz="6" w:space="0" w:color="auto"/>
            </w:tcBorders>
          </w:tcPr>
          <w:p w14:paraId="3148995B" w14:textId="2EE22E45" w:rsidR="00147354" w:rsidRPr="00227964" w:rsidRDefault="00147354" w:rsidP="00147354">
            <w:pPr>
              <w:spacing w:after="60"/>
              <w:rPr>
                <w:iCs/>
                <w:sz w:val="20"/>
                <w:szCs w:val="20"/>
              </w:rPr>
            </w:pPr>
            <w:r w:rsidRPr="00227964">
              <w:rPr>
                <w:sz w:val="20"/>
                <w:szCs w:val="20"/>
              </w:rPr>
              <w:t xml:space="preserve">RTRUREV </w:t>
            </w:r>
            <w:r w:rsidRPr="00227964">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492FF9B2" w14:textId="3615E628" w:rsidR="00147354" w:rsidRPr="00227964" w:rsidRDefault="00147354" w:rsidP="00147354">
            <w:pPr>
              <w:spacing w:after="60"/>
              <w:jc w:val="center"/>
              <w:rPr>
                <w:iCs/>
                <w:sz w:val="20"/>
                <w:szCs w:val="20"/>
              </w:rPr>
            </w:pPr>
            <w:r w:rsidRPr="00227964">
              <w:rPr>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508B0000" w14:textId="012B6540" w:rsidR="00147354" w:rsidRPr="00227964" w:rsidRDefault="00147354" w:rsidP="00147354">
            <w:pPr>
              <w:spacing w:after="60"/>
              <w:rPr>
                <w:i/>
                <w:iCs/>
                <w:sz w:val="20"/>
                <w:szCs w:val="20"/>
              </w:rPr>
            </w:pPr>
            <w:r w:rsidRPr="00227964">
              <w:rPr>
                <w:i/>
                <w:sz w:val="20"/>
                <w:szCs w:val="20"/>
              </w:rPr>
              <w:t xml:space="preserve">Real-Time Reg-Up Revenue </w:t>
            </w:r>
            <w:r w:rsidRPr="00227964">
              <w:rPr>
                <w:sz w:val="20"/>
                <w:szCs w:val="20"/>
              </w:rPr>
              <w:t xml:space="preserve">— The Real-Time Reg-Up revenue for QSE </w:t>
            </w:r>
            <w:r w:rsidRPr="00227964">
              <w:rPr>
                <w:i/>
                <w:sz w:val="20"/>
                <w:szCs w:val="20"/>
              </w:rPr>
              <w:t>q</w:t>
            </w:r>
            <w:r w:rsidRPr="00227964">
              <w:rPr>
                <w:sz w:val="20"/>
                <w:szCs w:val="20"/>
              </w:rPr>
              <w:t xml:space="preserve"> calculated for Resource </w:t>
            </w:r>
            <w:r w:rsidRPr="00227964">
              <w:rPr>
                <w:i/>
                <w:sz w:val="20"/>
                <w:szCs w:val="20"/>
              </w:rPr>
              <w:t>r</w:t>
            </w:r>
            <w:r w:rsidRPr="00227964">
              <w:rPr>
                <w:sz w:val="20"/>
                <w:szCs w:val="20"/>
              </w:rPr>
              <w:t xml:space="preserve"> for the 15-minute Settlement Interval </w:t>
            </w:r>
            <w:r w:rsidRPr="00227964">
              <w:rPr>
                <w:i/>
                <w:sz w:val="20"/>
                <w:szCs w:val="20"/>
              </w:rPr>
              <w:t>i</w:t>
            </w:r>
            <w:r w:rsidRPr="00227964">
              <w:rPr>
                <w:sz w:val="20"/>
                <w:szCs w:val="20"/>
              </w:rPr>
              <w:t xml:space="preserve">.  See Section 6.7.5, Real-Time Ancillary Service Imbalance Payment or Charge.  Where for a Combined Cycle Train, the Resource </w:t>
            </w:r>
            <w:r w:rsidRPr="00227964">
              <w:rPr>
                <w:i/>
                <w:sz w:val="20"/>
                <w:szCs w:val="20"/>
              </w:rPr>
              <w:t>r</w:t>
            </w:r>
            <w:r w:rsidRPr="00227964">
              <w:rPr>
                <w:sz w:val="20"/>
                <w:szCs w:val="20"/>
              </w:rPr>
              <w:t xml:space="preserve"> is the Combined Cycle Train.</w:t>
            </w:r>
          </w:p>
        </w:tc>
      </w:tr>
      <w:tr w:rsidR="00147354" w:rsidRPr="00227964" w14:paraId="71E99C56" w14:textId="77777777" w:rsidTr="00550BA7">
        <w:trPr>
          <w:cantSplit/>
        </w:trPr>
        <w:tc>
          <w:tcPr>
            <w:tcW w:w="883" w:type="pct"/>
            <w:tcBorders>
              <w:top w:val="single" w:sz="6" w:space="0" w:color="auto"/>
              <w:left w:val="single" w:sz="4" w:space="0" w:color="auto"/>
              <w:bottom w:val="single" w:sz="6" w:space="0" w:color="auto"/>
              <w:right w:val="single" w:sz="6" w:space="0" w:color="auto"/>
            </w:tcBorders>
          </w:tcPr>
          <w:p w14:paraId="0D051D33" w14:textId="78D7FE1F" w:rsidR="00147354" w:rsidRPr="00227964" w:rsidRDefault="00147354" w:rsidP="00147354">
            <w:pPr>
              <w:spacing w:after="60"/>
              <w:rPr>
                <w:iCs/>
                <w:sz w:val="20"/>
                <w:szCs w:val="20"/>
              </w:rPr>
            </w:pPr>
            <w:r w:rsidRPr="00227964">
              <w:rPr>
                <w:sz w:val="20"/>
                <w:szCs w:val="20"/>
              </w:rPr>
              <w:t xml:space="preserve">RTRDREV </w:t>
            </w:r>
            <w:r w:rsidRPr="00227964">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183DEF9E" w14:textId="113CDC1C" w:rsidR="00147354" w:rsidRPr="00227964" w:rsidRDefault="00147354" w:rsidP="00147354">
            <w:pPr>
              <w:spacing w:after="60"/>
              <w:jc w:val="center"/>
              <w:rPr>
                <w:iCs/>
                <w:sz w:val="20"/>
                <w:szCs w:val="20"/>
              </w:rPr>
            </w:pPr>
            <w:r w:rsidRPr="00227964">
              <w:rPr>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1B1E3BD2" w14:textId="66D4CBF3" w:rsidR="00147354" w:rsidRPr="00227964" w:rsidRDefault="00147354" w:rsidP="00147354">
            <w:pPr>
              <w:spacing w:after="60"/>
              <w:rPr>
                <w:i/>
                <w:iCs/>
                <w:sz w:val="20"/>
                <w:szCs w:val="20"/>
              </w:rPr>
            </w:pPr>
            <w:r w:rsidRPr="00227964">
              <w:rPr>
                <w:i/>
                <w:sz w:val="20"/>
                <w:szCs w:val="20"/>
              </w:rPr>
              <w:t xml:space="preserve">Real-Time Reg-Down Revenue </w:t>
            </w:r>
            <w:r w:rsidRPr="00227964">
              <w:rPr>
                <w:sz w:val="20"/>
                <w:szCs w:val="20"/>
              </w:rPr>
              <w:t xml:space="preserve">— The Real-Time Reg-Down revenue for QSE </w:t>
            </w:r>
            <w:r w:rsidRPr="00227964">
              <w:rPr>
                <w:i/>
                <w:sz w:val="20"/>
                <w:szCs w:val="20"/>
              </w:rPr>
              <w:t>q</w:t>
            </w:r>
            <w:r w:rsidRPr="00227964">
              <w:rPr>
                <w:sz w:val="20"/>
                <w:szCs w:val="20"/>
              </w:rPr>
              <w:t xml:space="preserve"> calculated for Resource </w:t>
            </w:r>
            <w:r w:rsidRPr="00227964">
              <w:rPr>
                <w:i/>
                <w:sz w:val="20"/>
                <w:szCs w:val="20"/>
              </w:rPr>
              <w:t>r</w:t>
            </w:r>
            <w:r w:rsidRPr="00227964">
              <w:rPr>
                <w:sz w:val="20"/>
                <w:szCs w:val="20"/>
              </w:rPr>
              <w:t xml:space="preserve"> for the 15-minute Settlement Interval </w:t>
            </w:r>
            <w:r w:rsidRPr="00227964">
              <w:rPr>
                <w:i/>
                <w:sz w:val="20"/>
                <w:szCs w:val="20"/>
              </w:rPr>
              <w:t>i</w:t>
            </w:r>
            <w:r w:rsidRPr="00227964">
              <w:rPr>
                <w:sz w:val="20"/>
                <w:szCs w:val="20"/>
              </w:rPr>
              <w:t xml:space="preserve">.  See Section 6.7.5.  Where for a Combined Cycle Train, the Resource </w:t>
            </w:r>
            <w:r w:rsidRPr="00227964">
              <w:rPr>
                <w:i/>
                <w:sz w:val="20"/>
                <w:szCs w:val="20"/>
              </w:rPr>
              <w:t>r</w:t>
            </w:r>
            <w:r w:rsidRPr="00227964">
              <w:rPr>
                <w:sz w:val="20"/>
                <w:szCs w:val="20"/>
              </w:rPr>
              <w:t xml:space="preserve"> is the Combined Cycle Train.</w:t>
            </w:r>
          </w:p>
        </w:tc>
      </w:tr>
      <w:tr w:rsidR="00147354" w:rsidRPr="00227964" w14:paraId="3A7D0AAF" w14:textId="77777777" w:rsidTr="00550BA7">
        <w:trPr>
          <w:cantSplit/>
        </w:trPr>
        <w:tc>
          <w:tcPr>
            <w:tcW w:w="883" w:type="pct"/>
            <w:tcBorders>
              <w:top w:val="single" w:sz="6" w:space="0" w:color="auto"/>
              <w:left w:val="single" w:sz="4" w:space="0" w:color="auto"/>
              <w:bottom w:val="single" w:sz="6" w:space="0" w:color="auto"/>
              <w:right w:val="single" w:sz="6" w:space="0" w:color="auto"/>
            </w:tcBorders>
          </w:tcPr>
          <w:p w14:paraId="6B4BEDB6" w14:textId="0CA128CF" w:rsidR="00147354" w:rsidRPr="00227964" w:rsidRDefault="00147354" w:rsidP="00147354">
            <w:pPr>
              <w:spacing w:after="60"/>
              <w:rPr>
                <w:iCs/>
                <w:sz w:val="20"/>
                <w:szCs w:val="20"/>
              </w:rPr>
            </w:pPr>
            <w:r w:rsidRPr="00227964">
              <w:rPr>
                <w:sz w:val="20"/>
                <w:szCs w:val="20"/>
              </w:rPr>
              <w:t xml:space="preserve">RTRRREV </w:t>
            </w:r>
            <w:r w:rsidRPr="00227964">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5AEB513B" w14:textId="1DA74686" w:rsidR="00147354" w:rsidRPr="00227964" w:rsidRDefault="00147354" w:rsidP="00147354">
            <w:pPr>
              <w:spacing w:after="60"/>
              <w:jc w:val="center"/>
              <w:rPr>
                <w:iCs/>
                <w:sz w:val="20"/>
                <w:szCs w:val="20"/>
              </w:rPr>
            </w:pPr>
            <w:r w:rsidRPr="00227964">
              <w:rPr>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109836DA" w14:textId="3549346F" w:rsidR="00147354" w:rsidRPr="00227964" w:rsidRDefault="00147354" w:rsidP="00147354">
            <w:pPr>
              <w:spacing w:after="60"/>
              <w:rPr>
                <w:i/>
                <w:iCs/>
                <w:sz w:val="20"/>
                <w:szCs w:val="20"/>
              </w:rPr>
            </w:pPr>
            <w:r w:rsidRPr="00227964">
              <w:rPr>
                <w:i/>
                <w:sz w:val="20"/>
                <w:szCs w:val="20"/>
              </w:rPr>
              <w:t xml:space="preserve">Real-Time Responsive Reserve Revenue </w:t>
            </w:r>
            <w:r w:rsidRPr="00227964">
              <w:rPr>
                <w:sz w:val="20"/>
                <w:szCs w:val="20"/>
              </w:rPr>
              <w:t xml:space="preserve">— The Real-Time RRS revenue for QSE </w:t>
            </w:r>
            <w:r w:rsidRPr="00227964">
              <w:rPr>
                <w:i/>
                <w:sz w:val="20"/>
                <w:szCs w:val="20"/>
              </w:rPr>
              <w:t>q</w:t>
            </w:r>
            <w:r w:rsidRPr="00227964">
              <w:rPr>
                <w:sz w:val="20"/>
                <w:szCs w:val="20"/>
              </w:rPr>
              <w:t xml:space="preserve"> calculated for Resource </w:t>
            </w:r>
            <w:r w:rsidRPr="00227964">
              <w:rPr>
                <w:i/>
                <w:sz w:val="20"/>
                <w:szCs w:val="20"/>
              </w:rPr>
              <w:t>r</w:t>
            </w:r>
            <w:r w:rsidRPr="00227964">
              <w:rPr>
                <w:sz w:val="20"/>
                <w:szCs w:val="20"/>
              </w:rPr>
              <w:t xml:space="preserve"> for the 15-minute Settlement Interval </w:t>
            </w:r>
            <w:r w:rsidRPr="00227964">
              <w:rPr>
                <w:i/>
                <w:sz w:val="20"/>
                <w:szCs w:val="20"/>
              </w:rPr>
              <w:t>i</w:t>
            </w:r>
            <w:r w:rsidRPr="00227964">
              <w:rPr>
                <w:sz w:val="20"/>
                <w:szCs w:val="20"/>
              </w:rPr>
              <w:t xml:space="preserve">.  See Section 6.7.5.  Where for a Combined Cycle Train, the Resource </w:t>
            </w:r>
            <w:r w:rsidRPr="00227964">
              <w:rPr>
                <w:i/>
                <w:sz w:val="20"/>
                <w:szCs w:val="20"/>
              </w:rPr>
              <w:t>r</w:t>
            </w:r>
            <w:r w:rsidRPr="00227964">
              <w:rPr>
                <w:sz w:val="20"/>
                <w:szCs w:val="20"/>
              </w:rPr>
              <w:t xml:space="preserve"> is the Combined Cycle Train.</w:t>
            </w:r>
          </w:p>
        </w:tc>
      </w:tr>
      <w:tr w:rsidR="00147354" w:rsidRPr="00227964" w14:paraId="4E402ECA" w14:textId="77777777" w:rsidTr="00550BA7">
        <w:trPr>
          <w:cantSplit/>
        </w:trPr>
        <w:tc>
          <w:tcPr>
            <w:tcW w:w="883" w:type="pct"/>
            <w:tcBorders>
              <w:top w:val="single" w:sz="6" w:space="0" w:color="auto"/>
              <w:left w:val="single" w:sz="4" w:space="0" w:color="auto"/>
              <w:bottom w:val="single" w:sz="6" w:space="0" w:color="auto"/>
              <w:right w:val="single" w:sz="6" w:space="0" w:color="auto"/>
            </w:tcBorders>
          </w:tcPr>
          <w:p w14:paraId="236DA3B4" w14:textId="546D512D" w:rsidR="00147354" w:rsidRPr="00227964" w:rsidRDefault="00147354" w:rsidP="00147354">
            <w:pPr>
              <w:spacing w:after="60"/>
              <w:rPr>
                <w:iCs/>
                <w:sz w:val="20"/>
                <w:szCs w:val="20"/>
              </w:rPr>
            </w:pPr>
            <w:r w:rsidRPr="00227964">
              <w:rPr>
                <w:sz w:val="20"/>
                <w:szCs w:val="20"/>
              </w:rPr>
              <w:t xml:space="preserve">RTNSREV </w:t>
            </w:r>
            <w:r w:rsidRPr="00227964">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402DE631" w14:textId="00D016CD" w:rsidR="00147354" w:rsidRPr="00227964" w:rsidRDefault="00147354" w:rsidP="00147354">
            <w:pPr>
              <w:spacing w:after="60"/>
              <w:jc w:val="center"/>
              <w:rPr>
                <w:iCs/>
                <w:sz w:val="20"/>
                <w:szCs w:val="20"/>
              </w:rPr>
            </w:pPr>
            <w:r w:rsidRPr="00227964">
              <w:rPr>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3BE4A950" w14:textId="4A0755B8" w:rsidR="00147354" w:rsidRPr="00227964" w:rsidRDefault="00147354" w:rsidP="00147354">
            <w:pPr>
              <w:spacing w:after="60"/>
              <w:rPr>
                <w:i/>
                <w:iCs/>
                <w:sz w:val="20"/>
                <w:szCs w:val="20"/>
              </w:rPr>
            </w:pPr>
            <w:r w:rsidRPr="00227964">
              <w:rPr>
                <w:i/>
                <w:sz w:val="20"/>
                <w:szCs w:val="20"/>
              </w:rPr>
              <w:t xml:space="preserve">Real-Time Non-Spin Revenue </w:t>
            </w:r>
            <w:r w:rsidRPr="00227964">
              <w:rPr>
                <w:sz w:val="20"/>
                <w:szCs w:val="20"/>
              </w:rPr>
              <w:t xml:space="preserve">— The Real-Time Non-Spin revenue for QSE </w:t>
            </w:r>
            <w:r w:rsidRPr="00227964">
              <w:rPr>
                <w:i/>
                <w:sz w:val="20"/>
                <w:szCs w:val="20"/>
              </w:rPr>
              <w:t>q</w:t>
            </w:r>
            <w:r w:rsidRPr="00227964">
              <w:rPr>
                <w:sz w:val="20"/>
                <w:szCs w:val="20"/>
              </w:rPr>
              <w:t xml:space="preserve"> calculated for Resource </w:t>
            </w:r>
            <w:r w:rsidRPr="00227964">
              <w:rPr>
                <w:i/>
                <w:sz w:val="20"/>
                <w:szCs w:val="20"/>
              </w:rPr>
              <w:t>r</w:t>
            </w:r>
            <w:r w:rsidRPr="00227964">
              <w:rPr>
                <w:sz w:val="20"/>
                <w:szCs w:val="20"/>
              </w:rPr>
              <w:t xml:space="preserve"> for the 15-minute Settlement Interval </w:t>
            </w:r>
            <w:r w:rsidRPr="00227964">
              <w:rPr>
                <w:i/>
                <w:sz w:val="20"/>
                <w:szCs w:val="20"/>
              </w:rPr>
              <w:t>i</w:t>
            </w:r>
            <w:r w:rsidRPr="00227964">
              <w:rPr>
                <w:sz w:val="20"/>
                <w:szCs w:val="20"/>
              </w:rPr>
              <w:t xml:space="preserve">.  See Section 6.7.5.  Where for a Combined Cycle Train, the Resource </w:t>
            </w:r>
            <w:r w:rsidRPr="00227964">
              <w:rPr>
                <w:i/>
                <w:sz w:val="20"/>
                <w:szCs w:val="20"/>
              </w:rPr>
              <w:t>r</w:t>
            </w:r>
            <w:r w:rsidRPr="00227964">
              <w:rPr>
                <w:sz w:val="20"/>
                <w:szCs w:val="20"/>
              </w:rPr>
              <w:t xml:space="preserve"> is the Combined Cycle Train.</w:t>
            </w:r>
          </w:p>
        </w:tc>
      </w:tr>
      <w:tr w:rsidR="00147354" w:rsidRPr="00227964" w14:paraId="2EE7D112" w14:textId="77777777" w:rsidTr="00550BA7">
        <w:trPr>
          <w:cantSplit/>
          <w:ins w:id="688" w:author="ERCOT" w:date="2025-12-08T11:00:00Z"/>
        </w:trPr>
        <w:tc>
          <w:tcPr>
            <w:tcW w:w="883" w:type="pct"/>
            <w:tcBorders>
              <w:top w:val="single" w:sz="6" w:space="0" w:color="auto"/>
              <w:left w:val="single" w:sz="4" w:space="0" w:color="auto"/>
              <w:bottom w:val="single" w:sz="6" w:space="0" w:color="auto"/>
              <w:right w:val="single" w:sz="6" w:space="0" w:color="auto"/>
            </w:tcBorders>
          </w:tcPr>
          <w:p w14:paraId="3F34FF16" w14:textId="04188DDD" w:rsidR="00147354" w:rsidRPr="00227964" w:rsidRDefault="00147354" w:rsidP="00147354">
            <w:pPr>
              <w:spacing w:after="60"/>
              <w:rPr>
                <w:ins w:id="689" w:author="ERCOT" w:date="2025-12-08T11:00:00Z" w16du:dateUtc="2025-12-08T17:00:00Z"/>
                <w:sz w:val="20"/>
                <w:szCs w:val="20"/>
              </w:rPr>
            </w:pPr>
            <w:ins w:id="690" w:author="ERCOT" w:date="2025-12-08T11:00:00Z" w16du:dateUtc="2025-12-08T17:00:00Z">
              <w:r w:rsidRPr="00227964">
                <w:rPr>
                  <w:sz w:val="20"/>
                  <w:szCs w:val="20"/>
                </w:rPr>
                <w:t>RT</w:t>
              </w:r>
              <w:r>
                <w:rPr>
                  <w:sz w:val="20"/>
                  <w:szCs w:val="20"/>
                </w:rPr>
                <w:t>DR</w:t>
              </w:r>
              <w:r w:rsidRPr="00227964">
                <w:rPr>
                  <w:sz w:val="20"/>
                  <w:szCs w:val="20"/>
                </w:rPr>
                <w:t xml:space="preserve">RREV </w:t>
              </w:r>
              <w:r w:rsidRPr="00227964">
                <w:rPr>
                  <w:i/>
                  <w:sz w:val="20"/>
                  <w:szCs w:val="20"/>
                  <w:vertAlign w:val="subscript"/>
                </w:rPr>
                <w:t>q, r, i</w:t>
              </w:r>
            </w:ins>
          </w:p>
        </w:tc>
        <w:tc>
          <w:tcPr>
            <w:tcW w:w="471" w:type="pct"/>
            <w:tcBorders>
              <w:top w:val="single" w:sz="6" w:space="0" w:color="auto"/>
              <w:left w:val="single" w:sz="6" w:space="0" w:color="auto"/>
              <w:bottom w:val="single" w:sz="6" w:space="0" w:color="auto"/>
              <w:right w:val="single" w:sz="6" w:space="0" w:color="auto"/>
            </w:tcBorders>
          </w:tcPr>
          <w:p w14:paraId="6F2AC0BD" w14:textId="3D07090A" w:rsidR="00147354" w:rsidRPr="00227964" w:rsidRDefault="00147354" w:rsidP="00147354">
            <w:pPr>
              <w:spacing w:after="60"/>
              <w:jc w:val="center"/>
              <w:rPr>
                <w:ins w:id="691" w:author="ERCOT" w:date="2025-12-08T11:00:00Z" w16du:dateUtc="2025-12-08T17:00:00Z"/>
                <w:sz w:val="20"/>
                <w:szCs w:val="20"/>
              </w:rPr>
            </w:pPr>
            <w:ins w:id="692" w:author="ERCOT" w:date="2025-12-08T11:00:00Z" w16du:dateUtc="2025-12-08T17:00:00Z">
              <w:r>
                <w:rPr>
                  <w:sz w:val="20"/>
                  <w:szCs w:val="20"/>
                </w:rPr>
                <w:t>$</w:t>
              </w:r>
            </w:ins>
          </w:p>
        </w:tc>
        <w:tc>
          <w:tcPr>
            <w:tcW w:w="3646" w:type="pct"/>
            <w:tcBorders>
              <w:top w:val="single" w:sz="6" w:space="0" w:color="auto"/>
              <w:left w:val="single" w:sz="6" w:space="0" w:color="auto"/>
              <w:bottom w:val="single" w:sz="6" w:space="0" w:color="auto"/>
              <w:right w:val="single" w:sz="4" w:space="0" w:color="auto"/>
            </w:tcBorders>
          </w:tcPr>
          <w:p w14:paraId="5630F304" w14:textId="51F28F7C" w:rsidR="00147354" w:rsidRPr="00227964" w:rsidRDefault="00147354" w:rsidP="00147354">
            <w:pPr>
              <w:spacing w:after="60"/>
              <w:rPr>
                <w:ins w:id="693" w:author="ERCOT" w:date="2025-12-08T11:00:00Z" w16du:dateUtc="2025-12-08T17:00:00Z"/>
                <w:i/>
                <w:sz w:val="20"/>
                <w:szCs w:val="20"/>
              </w:rPr>
            </w:pPr>
            <w:ins w:id="694" w:author="ERCOT" w:date="2025-12-08T11:00:00Z" w16du:dateUtc="2025-12-08T17:00:00Z">
              <w:r w:rsidRPr="00227964">
                <w:rPr>
                  <w:i/>
                  <w:sz w:val="20"/>
                  <w:szCs w:val="20"/>
                </w:rPr>
                <w:t xml:space="preserve">Real-Time </w:t>
              </w:r>
              <w:r>
                <w:rPr>
                  <w:i/>
                  <w:sz w:val="20"/>
                  <w:szCs w:val="20"/>
                </w:rPr>
                <w:t>Dispatchable Reliability</w:t>
              </w:r>
              <w:r w:rsidRPr="00227964">
                <w:rPr>
                  <w:i/>
                  <w:sz w:val="20"/>
                  <w:szCs w:val="20"/>
                </w:rPr>
                <w:t xml:space="preserve"> Reserve Service Revenue </w:t>
              </w:r>
              <w:r w:rsidRPr="00227964">
                <w:rPr>
                  <w:sz w:val="20"/>
                  <w:szCs w:val="20"/>
                </w:rPr>
                <w:t xml:space="preserve">— The Real-Time </w:t>
              </w:r>
              <w:r>
                <w:rPr>
                  <w:sz w:val="20"/>
                  <w:szCs w:val="20"/>
                </w:rPr>
                <w:t>DRRS</w:t>
              </w:r>
              <w:r w:rsidRPr="00227964">
                <w:rPr>
                  <w:sz w:val="20"/>
                  <w:szCs w:val="20"/>
                </w:rPr>
                <w:t xml:space="preserve"> revenue for QSE </w:t>
              </w:r>
              <w:r w:rsidRPr="00227964">
                <w:rPr>
                  <w:i/>
                  <w:sz w:val="20"/>
                  <w:szCs w:val="20"/>
                </w:rPr>
                <w:t>q</w:t>
              </w:r>
              <w:r w:rsidRPr="00227964">
                <w:rPr>
                  <w:sz w:val="20"/>
                  <w:szCs w:val="20"/>
                </w:rPr>
                <w:t xml:space="preserve"> calculated for Resource </w:t>
              </w:r>
              <w:r w:rsidRPr="00227964">
                <w:rPr>
                  <w:i/>
                  <w:sz w:val="20"/>
                  <w:szCs w:val="20"/>
                </w:rPr>
                <w:t>r</w:t>
              </w:r>
              <w:r w:rsidRPr="00227964">
                <w:rPr>
                  <w:sz w:val="20"/>
                  <w:szCs w:val="20"/>
                </w:rPr>
                <w:t xml:space="preserve"> for the 15-minute Settlement Interval </w:t>
              </w:r>
              <w:r w:rsidRPr="00227964">
                <w:rPr>
                  <w:i/>
                  <w:sz w:val="20"/>
                  <w:szCs w:val="20"/>
                </w:rPr>
                <w:t>i</w:t>
              </w:r>
              <w:r w:rsidRPr="00227964">
                <w:rPr>
                  <w:sz w:val="20"/>
                  <w:szCs w:val="20"/>
                </w:rPr>
                <w:t xml:space="preserve">.  See Section 6.7.5.  Where for a Combined Cycle Train, the Resource </w:t>
              </w:r>
              <w:r w:rsidRPr="00227964">
                <w:rPr>
                  <w:i/>
                  <w:sz w:val="20"/>
                  <w:szCs w:val="20"/>
                </w:rPr>
                <w:t>r</w:t>
              </w:r>
              <w:r w:rsidRPr="00227964">
                <w:rPr>
                  <w:sz w:val="20"/>
                  <w:szCs w:val="20"/>
                </w:rPr>
                <w:t xml:space="preserve"> is the Combined Cycle Train.</w:t>
              </w:r>
            </w:ins>
          </w:p>
        </w:tc>
      </w:tr>
      <w:tr w:rsidR="00147354" w:rsidRPr="00227964" w14:paraId="272BAB41" w14:textId="77777777" w:rsidTr="00550BA7">
        <w:trPr>
          <w:cantSplit/>
        </w:trPr>
        <w:tc>
          <w:tcPr>
            <w:tcW w:w="883" w:type="pct"/>
            <w:tcBorders>
              <w:top w:val="single" w:sz="6" w:space="0" w:color="auto"/>
              <w:left w:val="single" w:sz="4" w:space="0" w:color="auto"/>
              <w:bottom w:val="single" w:sz="6" w:space="0" w:color="auto"/>
              <w:right w:val="single" w:sz="6" w:space="0" w:color="auto"/>
            </w:tcBorders>
          </w:tcPr>
          <w:p w14:paraId="3ED8D605" w14:textId="167043DF" w:rsidR="00147354" w:rsidRPr="00227964" w:rsidRDefault="00147354" w:rsidP="00147354">
            <w:pPr>
              <w:spacing w:after="60"/>
              <w:rPr>
                <w:iCs/>
                <w:sz w:val="20"/>
                <w:szCs w:val="20"/>
              </w:rPr>
            </w:pPr>
            <w:r w:rsidRPr="00227964">
              <w:rPr>
                <w:sz w:val="20"/>
                <w:szCs w:val="20"/>
              </w:rPr>
              <w:t xml:space="preserve">RTECRREV </w:t>
            </w:r>
            <w:r w:rsidRPr="00227964">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1F975D81" w14:textId="6BE880A6" w:rsidR="00147354" w:rsidRPr="00227964" w:rsidRDefault="00147354" w:rsidP="00147354">
            <w:pPr>
              <w:spacing w:after="60"/>
              <w:jc w:val="center"/>
              <w:rPr>
                <w:iCs/>
                <w:sz w:val="20"/>
                <w:szCs w:val="20"/>
              </w:rPr>
            </w:pPr>
            <w:r w:rsidRPr="00227964">
              <w:rPr>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0CEACF9E" w14:textId="519C5AD0" w:rsidR="00147354" w:rsidRPr="00227964" w:rsidRDefault="00147354" w:rsidP="00147354">
            <w:pPr>
              <w:spacing w:after="60"/>
              <w:rPr>
                <w:i/>
                <w:iCs/>
                <w:sz w:val="20"/>
                <w:szCs w:val="20"/>
              </w:rPr>
            </w:pPr>
            <w:r w:rsidRPr="00227964">
              <w:rPr>
                <w:i/>
                <w:sz w:val="20"/>
                <w:szCs w:val="20"/>
              </w:rPr>
              <w:t xml:space="preserve">Real-Time ERCOT Contingency Reserve Service Revenue </w:t>
            </w:r>
            <w:r w:rsidRPr="00227964">
              <w:rPr>
                <w:sz w:val="20"/>
                <w:szCs w:val="20"/>
              </w:rPr>
              <w:t xml:space="preserve">— The Real-Time ECRS revenue for QSE </w:t>
            </w:r>
            <w:r w:rsidRPr="00227964">
              <w:rPr>
                <w:i/>
                <w:sz w:val="20"/>
                <w:szCs w:val="20"/>
              </w:rPr>
              <w:t>q</w:t>
            </w:r>
            <w:r w:rsidRPr="00227964">
              <w:rPr>
                <w:sz w:val="20"/>
                <w:szCs w:val="20"/>
              </w:rPr>
              <w:t xml:space="preserve"> calculated for Resource </w:t>
            </w:r>
            <w:r w:rsidRPr="00227964">
              <w:rPr>
                <w:i/>
                <w:sz w:val="20"/>
                <w:szCs w:val="20"/>
              </w:rPr>
              <w:t>r</w:t>
            </w:r>
            <w:r w:rsidRPr="00227964">
              <w:rPr>
                <w:sz w:val="20"/>
                <w:szCs w:val="20"/>
              </w:rPr>
              <w:t xml:space="preserve"> for the 15-minute Settlement Interval </w:t>
            </w:r>
            <w:r w:rsidRPr="00227964">
              <w:rPr>
                <w:i/>
                <w:sz w:val="20"/>
                <w:szCs w:val="20"/>
              </w:rPr>
              <w:t>i</w:t>
            </w:r>
            <w:r w:rsidRPr="00227964">
              <w:rPr>
                <w:sz w:val="20"/>
                <w:szCs w:val="20"/>
              </w:rPr>
              <w:t xml:space="preserve">.  See Section 6.7.5.  Where for a Combined Cycle Train, the Resource </w:t>
            </w:r>
            <w:r w:rsidRPr="00227964">
              <w:rPr>
                <w:i/>
                <w:sz w:val="20"/>
                <w:szCs w:val="20"/>
              </w:rPr>
              <w:t>r</w:t>
            </w:r>
            <w:r w:rsidRPr="00227964">
              <w:rPr>
                <w:sz w:val="20"/>
                <w:szCs w:val="20"/>
              </w:rPr>
              <w:t xml:space="preserve"> is the Combined Cycle Train.</w:t>
            </w:r>
          </w:p>
        </w:tc>
      </w:tr>
      <w:tr w:rsidR="00B065BA" w:rsidRPr="00227964" w14:paraId="1BD45ED0"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1AEDB428" w14:textId="77777777" w:rsidR="00B065BA" w:rsidRPr="00227964" w:rsidRDefault="00B065BA" w:rsidP="00550BA7">
            <w:pPr>
              <w:spacing w:after="60"/>
              <w:rPr>
                <w:iCs/>
                <w:sz w:val="20"/>
                <w:szCs w:val="20"/>
              </w:rPr>
            </w:pPr>
            <w:r w:rsidRPr="00227964">
              <w:rPr>
                <w:iCs/>
                <w:sz w:val="20"/>
                <w:szCs w:val="20"/>
              </w:rPr>
              <w:lastRenderedPageBreak/>
              <w:t xml:space="preserve">VSSVARAMT </w:t>
            </w:r>
            <w:r w:rsidRPr="00227964">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2C252D89" w14:textId="77777777" w:rsidR="00B065BA" w:rsidRPr="00227964" w:rsidRDefault="00B065BA" w:rsidP="00550BA7">
            <w:pPr>
              <w:spacing w:after="60"/>
              <w:jc w:val="center"/>
              <w:rPr>
                <w:iCs/>
                <w:sz w:val="20"/>
                <w:szCs w:val="20"/>
              </w:rPr>
            </w:pPr>
            <w:r w:rsidRPr="00227964">
              <w:rPr>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3CA4DD8E" w14:textId="1BC01789" w:rsidR="00B065BA" w:rsidRPr="00147354" w:rsidRDefault="00147354" w:rsidP="00550BA7">
            <w:pPr>
              <w:spacing w:after="60"/>
              <w:rPr>
                <w:i/>
                <w:iCs/>
                <w:sz w:val="20"/>
                <w:szCs w:val="20"/>
              </w:rPr>
            </w:pPr>
            <w:r w:rsidRPr="00147354">
              <w:rPr>
                <w:i/>
                <w:sz w:val="20"/>
                <w:szCs w:val="20"/>
              </w:rPr>
              <w:t xml:space="preserve">Voltage Support Service </w:t>
            </w:r>
            <w:proofErr w:type="spellStart"/>
            <w:r w:rsidRPr="00147354">
              <w:rPr>
                <w:i/>
                <w:sz w:val="20"/>
                <w:szCs w:val="20"/>
              </w:rPr>
              <w:t>VAr</w:t>
            </w:r>
            <w:proofErr w:type="spellEnd"/>
            <w:r w:rsidRPr="00147354">
              <w:rPr>
                <w:i/>
                <w:sz w:val="20"/>
                <w:szCs w:val="20"/>
              </w:rPr>
              <w:t xml:space="preserve"> Amount—</w:t>
            </w:r>
            <w:r w:rsidRPr="00147354">
              <w:rPr>
                <w:sz w:val="20"/>
                <w:szCs w:val="20"/>
              </w:rPr>
              <w:t xml:space="preserve">The payment to the QSE for the VSS provided by Generation Resource r for the 15-minute Settlement Interval </w:t>
            </w:r>
            <w:r w:rsidRPr="00147354">
              <w:rPr>
                <w:i/>
                <w:sz w:val="20"/>
                <w:szCs w:val="20"/>
              </w:rPr>
              <w:t>i</w:t>
            </w:r>
            <w:r w:rsidRPr="00147354">
              <w:rPr>
                <w:sz w:val="20"/>
                <w:szCs w:val="20"/>
              </w:rPr>
              <w:t>.  See Section 6.6.7.1, Voltage Support Service Payments.  Payment for VSS is made to the Combined Cycle Train.</w:t>
            </w:r>
            <w:r w:rsidRPr="00147354" w:rsidDel="00CB54C9">
              <w:rPr>
                <w:i/>
                <w:sz w:val="20"/>
                <w:szCs w:val="20"/>
              </w:rPr>
              <w:t xml:space="preserve"> </w:t>
            </w:r>
          </w:p>
        </w:tc>
      </w:tr>
      <w:tr w:rsidR="00B065BA" w:rsidRPr="00227964" w14:paraId="1B138850"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3D461D51" w14:textId="77777777" w:rsidR="00B065BA" w:rsidRPr="00227964" w:rsidRDefault="00B065BA" w:rsidP="00550BA7">
            <w:pPr>
              <w:spacing w:after="60"/>
              <w:rPr>
                <w:iCs/>
                <w:sz w:val="20"/>
                <w:szCs w:val="20"/>
              </w:rPr>
            </w:pPr>
            <w:r w:rsidRPr="00227964">
              <w:rPr>
                <w:iCs/>
                <w:sz w:val="20"/>
                <w:szCs w:val="20"/>
              </w:rPr>
              <w:t xml:space="preserve">VSSEAMT </w:t>
            </w:r>
            <w:r w:rsidRPr="00227964">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45DF7867" w14:textId="77777777" w:rsidR="00B065BA" w:rsidRPr="00227964" w:rsidRDefault="00B065BA" w:rsidP="00550BA7">
            <w:pPr>
              <w:spacing w:after="60"/>
              <w:jc w:val="center"/>
              <w:rPr>
                <w:iCs/>
                <w:sz w:val="20"/>
                <w:szCs w:val="20"/>
              </w:rPr>
            </w:pPr>
            <w:r w:rsidRPr="00227964">
              <w:rPr>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6836D844" w14:textId="55F81C6D" w:rsidR="00B065BA" w:rsidRPr="00147354" w:rsidRDefault="00147354" w:rsidP="00550BA7">
            <w:pPr>
              <w:spacing w:after="60"/>
              <w:rPr>
                <w:i/>
                <w:iCs/>
                <w:sz w:val="20"/>
                <w:szCs w:val="20"/>
              </w:rPr>
            </w:pPr>
            <w:r w:rsidRPr="00147354">
              <w:rPr>
                <w:i/>
                <w:sz w:val="20"/>
                <w:szCs w:val="20"/>
              </w:rPr>
              <w:t>Voltage Support Service Energy Amount—</w:t>
            </w:r>
            <w:r w:rsidRPr="00147354">
              <w:rPr>
                <w:sz w:val="20"/>
                <w:szCs w:val="20"/>
              </w:rPr>
              <w:t xml:space="preserve">The lost opportunity payment to the QSE for ERCOT-directed VSS from the Generation Resource r for the 15-minute Settlement Interval </w:t>
            </w:r>
            <w:r w:rsidRPr="00147354">
              <w:rPr>
                <w:i/>
                <w:sz w:val="20"/>
                <w:szCs w:val="20"/>
              </w:rPr>
              <w:t>i</w:t>
            </w:r>
            <w:r w:rsidRPr="00147354">
              <w:rPr>
                <w:sz w:val="20"/>
                <w:szCs w:val="20"/>
              </w:rPr>
              <w:t>.  See Section 6.6.7.1.  Payment for VSS is made to the Combined Cycle Train.</w:t>
            </w:r>
            <w:r w:rsidRPr="00147354">
              <w:rPr>
                <w:i/>
                <w:sz w:val="20"/>
                <w:szCs w:val="20"/>
              </w:rPr>
              <w:t xml:space="preserve"> </w:t>
            </w:r>
          </w:p>
        </w:tc>
      </w:tr>
      <w:tr w:rsidR="00147354" w:rsidRPr="00227964" w14:paraId="76B94446"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57613635" w14:textId="77777777" w:rsidR="00147354" w:rsidRPr="00227964" w:rsidRDefault="00147354" w:rsidP="00147354">
            <w:pPr>
              <w:spacing w:after="60"/>
              <w:rPr>
                <w:iCs/>
                <w:sz w:val="20"/>
                <w:szCs w:val="20"/>
              </w:rPr>
            </w:pPr>
            <w:r w:rsidRPr="00227964">
              <w:rPr>
                <w:iCs/>
                <w:sz w:val="20"/>
                <w:szCs w:val="20"/>
              </w:rPr>
              <w:t xml:space="preserve">EMREAMT </w:t>
            </w:r>
            <w:r w:rsidRPr="00227964">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47698497" w14:textId="77777777" w:rsidR="00147354" w:rsidRPr="00227964" w:rsidRDefault="00147354" w:rsidP="00147354">
            <w:pPr>
              <w:spacing w:after="60"/>
              <w:jc w:val="center"/>
              <w:rPr>
                <w:iCs/>
                <w:sz w:val="20"/>
                <w:szCs w:val="20"/>
              </w:rPr>
            </w:pPr>
            <w:r w:rsidRPr="00227964">
              <w:rPr>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3409CAE3" w14:textId="12E59396" w:rsidR="00147354" w:rsidRPr="00147354" w:rsidRDefault="00147354" w:rsidP="00147354">
            <w:pPr>
              <w:spacing w:after="60"/>
              <w:rPr>
                <w:i/>
                <w:iCs/>
                <w:sz w:val="20"/>
                <w:szCs w:val="20"/>
              </w:rPr>
            </w:pPr>
            <w:r w:rsidRPr="00147354">
              <w:rPr>
                <w:i/>
                <w:sz w:val="20"/>
                <w:szCs w:val="20"/>
              </w:rPr>
              <w:t>Emergency Energy Amount—</w:t>
            </w:r>
            <w:r w:rsidRPr="00147354">
              <w:rPr>
                <w:sz w:val="20"/>
                <w:szCs w:val="20"/>
              </w:rPr>
              <w:t xml:space="preserve">The payment to the QSE </w:t>
            </w:r>
            <w:proofErr w:type="gramStart"/>
            <w:r w:rsidRPr="00147354">
              <w:rPr>
                <w:sz w:val="20"/>
                <w:szCs w:val="20"/>
              </w:rPr>
              <w:t>as</w:t>
            </w:r>
            <w:proofErr w:type="gramEnd"/>
            <w:r w:rsidRPr="00147354">
              <w:rPr>
                <w:sz w:val="20"/>
                <w:szCs w:val="20"/>
              </w:rPr>
              <w:t xml:space="preserve"> additional compensation for the additional energy or Ancillary Services produced or consumed by the Resource </w:t>
            </w:r>
            <w:r w:rsidRPr="00147354">
              <w:rPr>
                <w:i/>
                <w:sz w:val="20"/>
                <w:szCs w:val="20"/>
              </w:rPr>
              <w:t>r</w:t>
            </w:r>
            <w:r w:rsidRPr="00147354">
              <w:rPr>
                <w:sz w:val="20"/>
                <w:szCs w:val="20"/>
              </w:rPr>
              <w:t xml:space="preserve"> in Real-Time during the Emergency Condition, for the 15-minute Settlement Interval </w:t>
            </w:r>
            <w:r w:rsidRPr="00147354">
              <w:rPr>
                <w:i/>
                <w:sz w:val="20"/>
                <w:szCs w:val="20"/>
              </w:rPr>
              <w:t>i</w:t>
            </w:r>
            <w:r w:rsidRPr="00147354">
              <w:rPr>
                <w:sz w:val="20"/>
                <w:szCs w:val="20"/>
              </w:rPr>
              <w:t>.  See Section 6.6.9.1, Payment for Emergency Operations Settlement.  Payment for emergency energy is made to the Combined Cycle Train.</w:t>
            </w:r>
          </w:p>
        </w:tc>
      </w:tr>
      <w:tr w:rsidR="00147354" w:rsidRPr="00227964" w14:paraId="64C430D3"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3C7D1B27" w14:textId="77777777" w:rsidR="00147354" w:rsidRPr="00227964" w:rsidRDefault="00147354" w:rsidP="00147354">
            <w:pPr>
              <w:spacing w:after="60"/>
              <w:rPr>
                <w:iCs/>
                <w:sz w:val="20"/>
                <w:szCs w:val="20"/>
              </w:rPr>
            </w:pPr>
            <w:r w:rsidRPr="00227964">
              <w:rPr>
                <w:i/>
                <w:iCs/>
                <w:sz w:val="20"/>
                <w:szCs w:val="20"/>
              </w:rPr>
              <w:t>q</w:t>
            </w:r>
          </w:p>
        </w:tc>
        <w:tc>
          <w:tcPr>
            <w:tcW w:w="471" w:type="pct"/>
            <w:tcBorders>
              <w:top w:val="single" w:sz="6" w:space="0" w:color="auto"/>
              <w:left w:val="single" w:sz="6" w:space="0" w:color="auto"/>
              <w:bottom w:val="single" w:sz="6" w:space="0" w:color="auto"/>
              <w:right w:val="single" w:sz="6" w:space="0" w:color="auto"/>
            </w:tcBorders>
            <w:hideMark/>
          </w:tcPr>
          <w:p w14:paraId="26878C66" w14:textId="77777777" w:rsidR="00147354" w:rsidRPr="00227964" w:rsidRDefault="00147354" w:rsidP="00147354">
            <w:pPr>
              <w:spacing w:after="60"/>
              <w:jc w:val="center"/>
              <w:rPr>
                <w:iCs/>
                <w:sz w:val="20"/>
                <w:szCs w:val="20"/>
              </w:rPr>
            </w:pPr>
            <w:r w:rsidRPr="00227964">
              <w:rPr>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3921E7BE" w14:textId="77777777" w:rsidR="00147354" w:rsidRPr="00227964" w:rsidRDefault="00147354" w:rsidP="00147354">
            <w:pPr>
              <w:spacing w:after="60"/>
              <w:rPr>
                <w:iCs/>
                <w:sz w:val="20"/>
                <w:szCs w:val="20"/>
              </w:rPr>
            </w:pPr>
            <w:r w:rsidRPr="00227964">
              <w:rPr>
                <w:iCs/>
                <w:sz w:val="20"/>
                <w:szCs w:val="20"/>
              </w:rPr>
              <w:t>A QSE.</w:t>
            </w:r>
          </w:p>
        </w:tc>
      </w:tr>
      <w:tr w:rsidR="00147354" w:rsidRPr="00227964" w14:paraId="3A3C58EB"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5591EF75" w14:textId="77777777" w:rsidR="00147354" w:rsidRPr="00227964" w:rsidRDefault="00147354" w:rsidP="00147354">
            <w:pPr>
              <w:spacing w:after="60"/>
              <w:rPr>
                <w:iCs/>
                <w:sz w:val="20"/>
                <w:szCs w:val="20"/>
              </w:rPr>
            </w:pPr>
            <w:r w:rsidRPr="00227964">
              <w:rPr>
                <w:i/>
                <w:iCs/>
                <w:sz w:val="20"/>
                <w:szCs w:val="20"/>
              </w:rPr>
              <w:t>r</w:t>
            </w:r>
          </w:p>
        </w:tc>
        <w:tc>
          <w:tcPr>
            <w:tcW w:w="471" w:type="pct"/>
            <w:tcBorders>
              <w:top w:val="single" w:sz="6" w:space="0" w:color="auto"/>
              <w:left w:val="single" w:sz="6" w:space="0" w:color="auto"/>
              <w:bottom w:val="single" w:sz="6" w:space="0" w:color="auto"/>
              <w:right w:val="single" w:sz="6" w:space="0" w:color="auto"/>
            </w:tcBorders>
            <w:hideMark/>
          </w:tcPr>
          <w:p w14:paraId="5A9C4F6B" w14:textId="77777777" w:rsidR="00147354" w:rsidRPr="00227964" w:rsidRDefault="00147354" w:rsidP="00147354">
            <w:pPr>
              <w:spacing w:after="60"/>
              <w:jc w:val="center"/>
              <w:rPr>
                <w:iCs/>
                <w:sz w:val="20"/>
                <w:szCs w:val="20"/>
              </w:rPr>
            </w:pPr>
            <w:r w:rsidRPr="00227964">
              <w:rPr>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399F95A3" w14:textId="77777777" w:rsidR="00147354" w:rsidRPr="00227964" w:rsidRDefault="00147354" w:rsidP="00147354">
            <w:pPr>
              <w:spacing w:after="60"/>
              <w:rPr>
                <w:iCs/>
                <w:sz w:val="20"/>
                <w:szCs w:val="20"/>
              </w:rPr>
            </w:pPr>
            <w:r w:rsidRPr="00227964">
              <w:rPr>
                <w:iCs/>
                <w:sz w:val="20"/>
                <w:szCs w:val="20"/>
              </w:rPr>
              <w:t>A RUC-committed Generation Resource.</w:t>
            </w:r>
          </w:p>
        </w:tc>
      </w:tr>
      <w:tr w:rsidR="00147354" w:rsidRPr="00227964" w14:paraId="1758F398"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382C0CE2" w14:textId="77777777" w:rsidR="00147354" w:rsidRPr="00227964" w:rsidRDefault="00147354" w:rsidP="00147354">
            <w:pPr>
              <w:spacing w:after="60"/>
              <w:rPr>
                <w:iCs/>
                <w:sz w:val="20"/>
                <w:szCs w:val="20"/>
              </w:rPr>
            </w:pPr>
            <w:r w:rsidRPr="00227964">
              <w:rPr>
                <w:i/>
                <w:iCs/>
                <w:sz w:val="20"/>
                <w:szCs w:val="20"/>
              </w:rPr>
              <w:t>d</w:t>
            </w:r>
          </w:p>
        </w:tc>
        <w:tc>
          <w:tcPr>
            <w:tcW w:w="471" w:type="pct"/>
            <w:tcBorders>
              <w:top w:val="single" w:sz="6" w:space="0" w:color="auto"/>
              <w:left w:val="single" w:sz="6" w:space="0" w:color="auto"/>
              <w:bottom w:val="single" w:sz="6" w:space="0" w:color="auto"/>
              <w:right w:val="single" w:sz="6" w:space="0" w:color="auto"/>
            </w:tcBorders>
            <w:hideMark/>
          </w:tcPr>
          <w:p w14:paraId="0CF707F5" w14:textId="77777777" w:rsidR="00147354" w:rsidRPr="00227964" w:rsidRDefault="00147354" w:rsidP="00147354">
            <w:pPr>
              <w:spacing w:after="60"/>
              <w:jc w:val="center"/>
              <w:rPr>
                <w:iCs/>
                <w:sz w:val="20"/>
                <w:szCs w:val="20"/>
              </w:rPr>
            </w:pPr>
            <w:r w:rsidRPr="00227964">
              <w:rPr>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7BF8EAE9" w14:textId="77777777" w:rsidR="00147354" w:rsidRPr="00227964" w:rsidRDefault="00147354" w:rsidP="00147354">
            <w:pPr>
              <w:spacing w:after="60"/>
              <w:rPr>
                <w:iCs/>
                <w:sz w:val="20"/>
                <w:szCs w:val="20"/>
              </w:rPr>
            </w:pPr>
            <w:r w:rsidRPr="00227964">
              <w:rPr>
                <w:iCs/>
                <w:sz w:val="20"/>
                <w:szCs w:val="20"/>
              </w:rPr>
              <w:t>An Operating Day containing the RUC-commitment.</w:t>
            </w:r>
          </w:p>
        </w:tc>
      </w:tr>
      <w:tr w:rsidR="00147354" w:rsidRPr="00227964" w14:paraId="2EB10246"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4A85C6F0" w14:textId="77777777" w:rsidR="00147354" w:rsidRPr="00227964" w:rsidRDefault="00147354" w:rsidP="00147354">
            <w:pPr>
              <w:spacing w:after="60"/>
              <w:rPr>
                <w:i/>
                <w:iCs/>
                <w:sz w:val="20"/>
                <w:szCs w:val="20"/>
              </w:rPr>
            </w:pPr>
            <w:r w:rsidRPr="00227964">
              <w:rPr>
                <w:i/>
                <w:iCs/>
                <w:sz w:val="20"/>
                <w:szCs w:val="20"/>
              </w:rPr>
              <w:t>p</w:t>
            </w:r>
          </w:p>
        </w:tc>
        <w:tc>
          <w:tcPr>
            <w:tcW w:w="471" w:type="pct"/>
            <w:tcBorders>
              <w:top w:val="single" w:sz="6" w:space="0" w:color="auto"/>
              <w:left w:val="single" w:sz="6" w:space="0" w:color="auto"/>
              <w:bottom w:val="single" w:sz="6" w:space="0" w:color="auto"/>
              <w:right w:val="single" w:sz="6" w:space="0" w:color="auto"/>
            </w:tcBorders>
            <w:hideMark/>
          </w:tcPr>
          <w:p w14:paraId="092DD249" w14:textId="77777777" w:rsidR="00147354" w:rsidRPr="00227964" w:rsidRDefault="00147354" w:rsidP="00147354">
            <w:pPr>
              <w:spacing w:after="60"/>
              <w:jc w:val="center"/>
              <w:rPr>
                <w:iCs/>
                <w:sz w:val="20"/>
                <w:szCs w:val="20"/>
              </w:rPr>
            </w:pPr>
            <w:r w:rsidRPr="00227964">
              <w:rPr>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3DE8FFFA" w14:textId="77777777" w:rsidR="00147354" w:rsidRPr="00227964" w:rsidRDefault="00147354" w:rsidP="00147354">
            <w:pPr>
              <w:spacing w:after="60"/>
              <w:rPr>
                <w:i/>
                <w:iCs/>
                <w:sz w:val="20"/>
                <w:szCs w:val="20"/>
              </w:rPr>
            </w:pPr>
            <w:r w:rsidRPr="00227964">
              <w:rPr>
                <w:iCs/>
                <w:sz w:val="20"/>
                <w:szCs w:val="20"/>
              </w:rPr>
              <w:t>A Resource Node Settlement Point.</w:t>
            </w:r>
          </w:p>
        </w:tc>
      </w:tr>
      <w:tr w:rsidR="00147354" w:rsidRPr="00227964" w14:paraId="1EF847A1" w14:textId="77777777" w:rsidTr="00550BA7">
        <w:trPr>
          <w:cantSplit/>
        </w:trPr>
        <w:tc>
          <w:tcPr>
            <w:tcW w:w="883" w:type="pct"/>
            <w:tcBorders>
              <w:top w:val="single" w:sz="6" w:space="0" w:color="auto"/>
              <w:left w:val="single" w:sz="4" w:space="0" w:color="auto"/>
              <w:bottom w:val="single" w:sz="4" w:space="0" w:color="auto"/>
              <w:right w:val="single" w:sz="6" w:space="0" w:color="auto"/>
            </w:tcBorders>
            <w:hideMark/>
          </w:tcPr>
          <w:p w14:paraId="57B0F2D9" w14:textId="77777777" w:rsidR="00147354" w:rsidRPr="00227964" w:rsidRDefault="00147354" w:rsidP="00147354">
            <w:pPr>
              <w:spacing w:after="60"/>
              <w:rPr>
                <w:i/>
                <w:iCs/>
                <w:sz w:val="20"/>
                <w:szCs w:val="20"/>
              </w:rPr>
            </w:pPr>
            <w:r w:rsidRPr="00227964">
              <w:rPr>
                <w:i/>
                <w:iCs/>
                <w:sz w:val="20"/>
                <w:szCs w:val="20"/>
              </w:rPr>
              <w:t>i</w:t>
            </w:r>
          </w:p>
        </w:tc>
        <w:tc>
          <w:tcPr>
            <w:tcW w:w="471" w:type="pct"/>
            <w:tcBorders>
              <w:top w:val="single" w:sz="6" w:space="0" w:color="auto"/>
              <w:left w:val="single" w:sz="6" w:space="0" w:color="auto"/>
              <w:bottom w:val="single" w:sz="4" w:space="0" w:color="auto"/>
              <w:right w:val="single" w:sz="6" w:space="0" w:color="auto"/>
            </w:tcBorders>
            <w:hideMark/>
          </w:tcPr>
          <w:p w14:paraId="3A614A3F" w14:textId="77777777" w:rsidR="00147354" w:rsidRPr="00227964" w:rsidRDefault="00147354" w:rsidP="00147354">
            <w:pPr>
              <w:spacing w:after="60"/>
              <w:jc w:val="center"/>
              <w:rPr>
                <w:iCs/>
                <w:sz w:val="20"/>
                <w:szCs w:val="20"/>
              </w:rPr>
            </w:pPr>
            <w:r w:rsidRPr="00227964">
              <w:rPr>
                <w:iCs/>
                <w:sz w:val="20"/>
                <w:szCs w:val="20"/>
              </w:rPr>
              <w:t>none</w:t>
            </w:r>
          </w:p>
        </w:tc>
        <w:tc>
          <w:tcPr>
            <w:tcW w:w="3646" w:type="pct"/>
            <w:tcBorders>
              <w:top w:val="single" w:sz="6" w:space="0" w:color="auto"/>
              <w:left w:val="single" w:sz="6" w:space="0" w:color="auto"/>
              <w:bottom w:val="single" w:sz="4" w:space="0" w:color="auto"/>
              <w:right w:val="single" w:sz="4" w:space="0" w:color="auto"/>
            </w:tcBorders>
            <w:hideMark/>
          </w:tcPr>
          <w:p w14:paraId="416A1D71" w14:textId="77777777" w:rsidR="00147354" w:rsidRPr="00227964" w:rsidRDefault="00147354" w:rsidP="00147354">
            <w:pPr>
              <w:spacing w:after="60"/>
              <w:rPr>
                <w:iCs/>
                <w:sz w:val="20"/>
                <w:szCs w:val="20"/>
              </w:rPr>
            </w:pPr>
            <w:r w:rsidRPr="00227964">
              <w:rPr>
                <w:iCs/>
                <w:sz w:val="20"/>
                <w:szCs w:val="20"/>
              </w:rPr>
              <w:t>A 15-minute Settlement Interval within the hour that is identified as a QSE-</w:t>
            </w:r>
            <w:proofErr w:type="spellStart"/>
            <w:r w:rsidRPr="00227964">
              <w:rPr>
                <w:iCs/>
                <w:sz w:val="20"/>
                <w:szCs w:val="20"/>
              </w:rPr>
              <w:t>Clawback</w:t>
            </w:r>
            <w:proofErr w:type="spellEnd"/>
            <w:r w:rsidRPr="00227964">
              <w:rPr>
                <w:iCs/>
                <w:sz w:val="20"/>
                <w:szCs w:val="20"/>
              </w:rPr>
              <w:t xml:space="preserve"> Interval.</w:t>
            </w:r>
          </w:p>
        </w:tc>
      </w:tr>
    </w:tbl>
    <w:p w14:paraId="564229A2" w14:textId="26BB1B5F" w:rsidR="00BD56CF" w:rsidRPr="00BD56CF" w:rsidRDefault="00BD56CF" w:rsidP="00D70FDD">
      <w:pPr>
        <w:keepNext/>
        <w:tabs>
          <w:tab w:val="left" w:pos="1080"/>
        </w:tabs>
        <w:spacing w:before="480" w:after="240"/>
        <w:ind w:left="1080" w:hanging="1080"/>
        <w:outlineLvl w:val="2"/>
        <w:rPr>
          <w:b/>
          <w:i/>
        </w:rPr>
      </w:pPr>
      <w:commentRangeStart w:id="695"/>
      <w:r w:rsidRPr="20082082">
        <w:rPr>
          <w:b/>
          <w:i/>
        </w:rPr>
        <w:t>5.7.2</w:t>
      </w:r>
      <w:commentRangeEnd w:id="695"/>
      <w:r w:rsidR="00AE2304">
        <w:rPr>
          <w:rStyle w:val="CommentReference"/>
        </w:rPr>
        <w:commentReference w:id="695"/>
      </w:r>
      <w:r>
        <w:tab/>
      </w:r>
      <w:r w:rsidRPr="20082082">
        <w:rPr>
          <w:b/>
          <w:i/>
        </w:rPr>
        <w:t xml:space="preserve">RUC </w:t>
      </w:r>
      <w:proofErr w:type="spellStart"/>
      <w:r w:rsidRPr="20082082">
        <w:rPr>
          <w:b/>
          <w:i/>
        </w:rPr>
        <w:t>Clawback</w:t>
      </w:r>
      <w:proofErr w:type="spellEnd"/>
      <w:r w:rsidRPr="20082082">
        <w:rPr>
          <w:b/>
          <w:i/>
        </w:rPr>
        <w:t xml:space="preserve"> Charge</w:t>
      </w:r>
      <w:bookmarkEnd w:id="616"/>
      <w:bookmarkEnd w:id="617"/>
      <w:bookmarkEnd w:id="618"/>
      <w:bookmarkEnd w:id="619"/>
      <w:bookmarkEnd w:id="620"/>
      <w:bookmarkEnd w:id="621"/>
      <w:bookmarkEnd w:id="622"/>
      <w:bookmarkEnd w:id="623"/>
    </w:p>
    <w:p w14:paraId="43440FCE" w14:textId="77777777" w:rsidR="00BD56CF" w:rsidRPr="00BD56CF" w:rsidRDefault="00BD56CF" w:rsidP="00BD56CF">
      <w:pPr>
        <w:spacing w:after="240"/>
        <w:ind w:left="720" w:hanging="720"/>
        <w:rPr>
          <w:iCs/>
          <w:szCs w:val="20"/>
        </w:rPr>
      </w:pPr>
      <w:bookmarkStart w:id="696" w:name="_Toc106616866"/>
      <w:r w:rsidRPr="00BD56CF">
        <w:rPr>
          <w:iCs/>
          <w:szCs w:val="20"/>
        </w:rPr>
        <w:t>(1)</w:t>
      </w:r>
      <w:r w:rsidRPr="00BD56CF">
        <w:rPr>
          <w:iCs/>
          <w:szCs w:val="20"/>
        </w:rPr>
        <w:tab/>
        <w:t xml:space="preserve">A QSE for a Resource shall pay a RUC </w:t>
      </w:r>
      <w:proofErr w:type="spellStart"/>
      <w:r w:rsidRPr="00BD56CF">
        <w:rPr>
          <w:iCs/>
          <w:szCs w:val="20"/>
        </w:rPr>
        <w:t>Clawback</w:t>
      </w:r>
      <w:proofErr w:type="spellEnd"/>
      <w:r w:rsidRPr="00BD56CF">
        <w:rPr>
          <w:iCs/>
          <w:szCs w:val="20"/>
        </w:rPr>
        <w:t xml:space="preserve"> Charge for the Operating Day if the RUC Guarantee is less than the sum of:</w:t>
      </w:r>
      <w:bookmarkEnd w:id="696"/>
    </w:p>
    <w:p w14:paraId="251F3784" w14:textId="77777777" w:rsidR="00BD56CF" w:rsidRPr="00BD56CF" w:rsidRDefault="00BD56CF" w:rsidP="00BD56CF">
      <w:pPr>
        <w:spacing w:after="240"/>
        <w:ind w:left="1440" w:hanging="720"/>
        <w:rPr>
          <w:szCs w:val="20"/>
        </w:rPr>
      </w:pPr>
      <w:bookmarkStart w:id="697" w:name="_Toc106616867"/>
      <w:r w:rsidRPr="00BD56CF">
        <w:rPr>
          <w:szCs w:val="20"/>
        </w:rPr>
        <w:t>(a)</w:t>
      </w:r>
      <w:r w:rsidRPr="00BD56CF">
        <w:rPr>
          <w:szCs w:val="20"/>
        </w:rPr>
        <w:tab/>
        <w:t>RUC Minimum-Energy Revenue calculated in Section 5.7.1.2, RUC Minimum-Energy Revenue;</w:t>
      </w:r>
    </w:p>
    <w:p w14:paraId="39A18916" w14:textId="733775A9" w:rsidR="00BD56CF" w:rsidRPr="00BD56CF" w:rsidRDefault="00BD56CF" w:rsidP="00BD56CF">
      <w:pPr>
        <w:spacing w:after="240"/>
        <w:ind w:left="1440" w:hanging="720"/>
        <w:rPr>
          <w:szCs w:val="20"/>
        </w:rPr>
      </w:pPr>
      <w:r w:rsidRPr="00BD56CF">
        <w:rPr>
          <w:szCs w:val="20"/>
        </w:rPr>
        <w:t>(b)</w:t>
      </w:r>
      <w:r w:rsidRPr="00BD56CF">
        <w:rPr>
          <w:szCs w:val="20"/>
        </w:rPr>
        <w:tab/>
        <w:t>Revenue Less Cost Above LSL During RUC-Committed Hours calculated in  Section 5.7.1.3, Revenue Less Cost Above LSL During RUC-Committed Hours; and</w:t>
      </w:r>
      <w:bookmarkEnd w:id="697"/>
      <w:r w:rsidRPr="00BD56CF">
        <w:rPr>
          <w:szCs w:val="20"/>
        </w:rPr>
        <w:t xml:space="preserve"> </w:t>
      </w:r>
    </w:p>
    <w:p w14:paraId="0514EB6F" w14:textId="77777777" w:rsidR="00BD56CF" w:rsidRPr="00BD56CF" w:rsidRDefault="00BD56CF" w:rsidP="00BD56CF">
      <w:pPr>
        <w:spacing w:after="240"/>
        <w:ind w:left="1440" w:hanging="720"/>
        <w:rPr>
          <w:szCs w:val="20"/>
        </w:rPr>
      </w:pPr>
      <w:bookmarkStart w:id="698" w:name="_Toc106616868"/>
      <w:r w:rsidRPr="00BD56CF">
        <w:rPr>
          <w:szCs w:val="20"/>
        </w:rPr>
        <w:t>(c)</w:t>
      </w:r>
      <w:r w:rsidRPr="00BD56CF">
        <w:rPr>
          <w:szCs w:val="20"/>
        </w:rPr>
        <w:tab/>
        <w:t>Revenue Less Cost During QSE-</w:t>
      </w:r>
      <w:proofErr w:type="spellStart"/>
      <w:r w:rsidRPr="00BD56CF">
        <w:rPr>
          <w:szCs w:val="20"/>
        </w:rPr>
        <w:t>Clawback</w:t>
      </w:r>
      <w:proofErr w:type="spellEnd"/>
      <w:r w:rsidRPr="00BD56CF">
        <w:rPr>
          <w:szCs w:val="20"/>
        </w:rPr>
        <w:t xml:space="preserve"> Intervals calculated in Section 5.7.1.4, Revenue Less Cost During QSE </w:t>
      </w:r>
      <w:proofErr w:type="spellStart"/>
      <w:r w:rsidRPr="00BD56CF">
        <w:rPr>
          <w:szCs w:val="20"/>
        </w:rPr>
        <w:t>Clawback</w:t>
      </w:r>
      <w:proofErr w:type="spellEnd"/>
      <w:r w:rsidRPr="00BD56CF">
        <w:rPr>
          <w:szCs w:val="20"/>
        </w:rPr>
        <w:t xml:space="preserve"> Intervals.</w:t>
      </w:r>
      <w:bookmarkEnd w:id="698"/>
      <w:r w:rsidRPr="00BD56CF">
        <w:rPr>
          <w:szCs w:val="20"/>
        </w:rPr>
        <w:t xml:space="preserve"> </w:t>
      </w:r>
    </w:p>
    <w:p w14:paraId="230A748C" w14:textId="551EBFAC" w:rsidR="00BD56CF" w:rsidRDefault="00BD56CF" w:rsidP="005A28FC">
      <w:pPr>
        <w:spacing w:before="240" w:after="240"/>
        <w:ind w:left="720" w:hanging="720"/>
        <w:rPr>
          <w:szCs w:val="20"/>
        </w:rPr>
      </w:pPr>
      <w:r w:rsidRPr="00746668">
        <w:rPr>
          <w:szCs w:val="20"/>
        </w:rPr>
        <w:t>(</w:t>
      </w:r>
      <w:r w:rsidR="005B7FCF">
        <w:rPr>
          <w:szCs w:val="20"/>
        </w:rPr>
        <w:t>2</w:t>
      </w:r>
      <w:r w:rsidRPr="00746668">
        <w:rPr>
          <w:szCs w:val="20"/>
        </w:rPr>
        <w:t>)</w:t>
      </w:r>
      <w:r w:rsidRPr="00746668">
        <w:rPr>
          <w:szCs w:val="20"/>
        </w:rPr>
        <w:tab/>
        <w:t xml:space="preserve">The RUC </w:t>
      </w:r>
      <w:proofErr w:type="spellStart"/>
      <w:r w:rsidRPr="00746668">
        <w:rPr>
          <w:szCs w:val="20"/>
        </w:rPr>
        <w:t>Clawback</w:t>
      </w:r>
      <w:proofErr w:type="spellEnd"/>
      <w:r w:rsidRPr="00746668">
        <w:rPr>
          <w:szCs w:val="20"/>
        </w:rPr>
        <w:t xml:space="preserve"> Charge for a Resource, including RMR Units, for each Operating Day is allocated evenly over the RUC-Committed Hours for that Resource.  </w:t>
      </w:r>
    </w:p>
    <w:p w14:paraId="236D5FB5" w14:textId="4E719F6A" w:rsidR="005B7FCF" w:rsidRPr="00746668" w:rsidRDefault="005B7FCF" w:rsidP="005A28FC">
      <w:pPr>
        <w:spacing w:before="240" w:after="240"/>
        <w:ind w:left="720" w:hanging="720"/>
        <w:rPr>
          <w:szCs w:val="20"/>
        </w:rPr>
      </w:pPr>
      <w:r w:rsidRPr="00BD56CF">
        <w:rPr>
          <w:iCs/>
          <w:szCs w:val="20"/>
        </w:rPr>
        <w:t>(</w:t>
      </w:r>
      <w:r>
        <w:rPr>
          <w:iCs/>
          <w:szCs w:val="20"/>
        </w:rPr>
        <w:t>3</w:t>
      </w:r>
      <w:r w:rsidRPr="00BD56CF">
        <w:rPr>
          <w:iCs/>
          <w:szCs w:val="20"/>
        </w:rPr>
        <w:t>)</w:t>
      </w:r>
      <w:r w:rsidRPr="00BD56CF">
        <w:rPr>
          <w:iCs/>
          <w:szCs w:val="20"/>
        </w:rPr>
        <w:tab/>
        <w:t xml:space="preserve">ESRs </w:t>
      </w:r>
      <w:ins w:id="699" w:author="ERCOT" w:date="2024-03-07T12:22:00Z">
        <w:r>
          <w:rPr>
            <w:iCs/>
            <w:szCs w:val="20"/>
          </w:rPr>
          <w:t xml:space="preserve">and DRRS </w:t>
        </w:r>
      </w:ins>
      <w:ins w:id="700" w:author="ERCOT" w:date="2024-04-19T10:14:00Z">
        <w:r>
          <w:rPr>
            <w:iCs/>
            <w:szCs w:val="20"/>
          </w:rPr>
          <w:t>d</w:t>
        </w:r>
      </w:ins>
      <w:ins w:id="701" w:author="ERCOT" w:date="2024-03-07T12:22:00Z">
        <w:r>
          <w:rPr>
            <w:iCs/>
            <w:szCs w:val="20"/>
          </w:rPr>
          <w:t xml:space="preserve">eployments </w:t>
        </w:r>
      </w:ins>
      <w:r w:rsidRPr="00BD56CF">
        <w:rPr>
          <w:iCs/>
          <w:szCs w:val="20"/>
        </w:rPr>
        <w:t xml:space="preserve">are not subject to RUC </w:t>
      </w:r>
      <w:proofErr w:type="spellStart"/>
      <w:r w:rsidRPr="00BD56CF">
        <w:rPr>
          <w:iCs/>
          <w:szCs w:val="20"/>
        </w:rPr>
        <w:t>Clawback</w:t>
      </w:r>
      <w:proofErr w:type="spellEnd"/>
      <w:r w:rsidRPr="00BD56CF">
        <w:rPr>
          <w:iCs/>
          <w:szCs w:val="20"/>
        </w:rPr>
        <w:t xml:space="preserve"> Charges.</w:t>
      </w:r>
    </w:p>
    <w:p w14:paraId="34DE39D6" w14:textId="77777777" w:rsidR="005B7FCF" w:rsidRPr="00BD56CF" w:rsidRDefault="005B7FCF" w:rsidP="005B7FCF">
      <w:pPr>
        <w:spacing w:after="240"/>
        <w:ind w:left="720" w:hanging="720"/>
        <w:rPr>
          <w:iCs/>
          <w:szCs w:val="20"/>
        </w:rPr>
      </w:pPr>
      <w:r w:rsidRPr="00BD56CF">
        <w:rPr>
          <w:iCs/>
          <w:szCs w:val="20"/>
        </w:rPr>
        <w:t>(4)</w:t>
      </w:r>
      <w:r w:rsidRPr="00BD56CF">
        <w:rPr>
          <w:iCs/>
          <w:szCs w:val="20"/>
        </w:rPr>
        <w:tab/>
        <w:t xml:space="preserve">For each RUC-committed Resource, the RUC </w:t>
      </w:r>
      <w:proofErr w:type="spellStart"/>
      <w:r w:rsidRPr="00BD56CF">
        <w:rPr>
          <w:iCs/>
          <w:szCs w:val="20"/>
        </w:rPr>
        <w:t>Clawback</w:t>
      </w:r>
      <w:proofErr w:type="spellEnd"/>
      <w:r w:rsidRPr="00BD56CF">
        <w:rPr>
          <w:iCs/>
          <w:szCs w:val="20"/>
        </w:rPr>
        <w:t xml:space="preserve"> Charge for each RUC-Committed Hour of the Operating Day is calculated as follows:</w:t>
      </w:r>
    </w:p>
    <w:p w14:paraId="4C5D987D" w14:textId="77777777" w:rsidR="005B7FCF" w:rsidRPr="00BD56CF" w:rsidRDefault="005B7FCF" w:rsidP="005B7FCF">
      <w:pPr>
        <w:tabs>
          <w:tab w:val="left" w:pos="2340"/>
          <w:tab w:val="left" w:pos="2880"/>
        </w:tabs>
        <w:spacing w:after="240"/>
        <w:ind w:left="3067" w:hanging="2347"/>
        <w:rPr>
          <w:b/>
        </w:rPr>
      </w:pPr>
      <w:r w:rsidRPr="20082082">
        <w:rPr>
          <w:b/>
        </w:rPr>
        <w:t xml:space="preserve">RUCCBAMT </w:t>
      </w:r>
      <w:r w:rsidRPr="20082082">
        <w:rPr>
          <w:b/>
          <w:i/>
          <w:vertAlign w:val="subscript"/>
        </w:rPr>
        <w:t>q, r, h</w:t>
      </w:r>
      <w:r w:rsidRPr="20082082">
        <w:rPr>
          <w:b/>
        </w:rPr>
        <w:t xml:space="preserve"> </w:t>
      </w:r>
      <w:r>
        <w:tab/>
      </w:r>
      <w:r w:rsidRPr="20082082">
        <w:rPr>
          <w:b/>
        </w:rPr>
        <w:t>=</w:t>
      </w:r>
      <w:r>
        <w:tab/>
      </w:r>
      <w:r w:rsidRPr="20082082">
        <w:rPr>
          <w:b/>
        </w:rPr>
        <w:t xml:space="preserve">Max (0, RUCMEREV </w:t>
      </w:r>
      <w:r w:rsidRPr="20082082">
        <w:rPr>
          <w:b/>
          <w:i/>
          <w:vertAlign w:val="subscript"/>
        </w:rPr>
        <w:t>q, r, d</w:t>
      </w:r>
      <w:r w:rsidRPr="20082082">
        <w:rPr>
          <w:b/>
        </w:rPr>
        <w:t xml:space="preserve"> + RUCEXRR </w:t>
      </w:r>
      <w:r w:rsidRPr="20082082">
        <w:rPr>
          <w:b/>
          <w:i/>
          <w:vertAlign w:val="subscript"/>
        </w:rPr>
        <w:t>q, r, d</w:t>
      </w:r>
      <w:r w:rsidRPr="20082082">
        <w:rPr>
          <w:b/>
        </w:rPr>
        <w:t xml:space="preserve"> + RUCEXRQC </w:t>
      </w:r>
      <w:r w:rsidRPr="20082082">
        <w:rPr>
          <w:b/>
          <w:i/>
          <w:vertAlign w:val="subscript"/>
        </w:rPr>
        <w:t>q, r, d</w:t>
      </w:r>
      <w:r w:rsidRPr="20082082">
        <w:rPr>
          <w:b/>
        </w:rPr>
        <w:t xml:space="preserve"> –  RUCACREV </w:t>
      </w:r>
      <w:r w:rsidRPr="20082082">
        <w:rPr>
          <w:b/>
          <w:i/>
          <w:vertAlign w:val="subscript"/>
        </w:rPr>
        <w:t>q, r, d</w:t>
      </w:r>
      <w:r w:rsidRPr="20082082">
        <w:rPr>
          <w:b/>
        </w:rPr>
        <w:t xml:space="preserve"> – RUCG </w:t>
      </w:r>
      <w:r w:rsidRPr="20082082">
        <w:rPr>
          <w:b/>
          <w:i/>
          <w:vertAlign w:val="subscript"/>
        </w:rPr>
        <w:t>q, r, d</w:t>
      </w:r>
      <w:r w:rsidRPr="20082082">
        <w:rPr>
          <w:b/>
        </w:rPr>
        <w:t xml:space="preserve">) / RUCHR </w:t>
      </w:r>
      <w:r w:rsidRPr="20082082">
        <w:rPr>
          <w:b/>
          <w:i/>
          <w:vertAlign w:val="subscript"/>
        </w:rPr>
        <w:t>q, r, d</w:t>
      </w:r>
    </w:p>
    <w:p w14:paraId="3DAFD3C5" w14:textId="77777777" w:rsidR="005B7FCF" w:rsidRPr="00BD56CF" w:rsidRDefault="005B7FCF" w:rsidP="005B7FCF">
      <w:pPr>
        <w:spacing w:after="240"/>
        <w:ind w:left="720"/>
        <w:rPr>
          <w:iCs/>
          <w:szCs w:val="20"/>
        </w:rPr>
      </w:pPr>
      <w:proofErr w:type="gramStart"/>
      <w:r w:rsidRPr="00BD56CF">
        <w:rPr>
          <w:iCs/>
          <w:szCs w:val="20"/>
        </w:rPr>
        <w:t>Where</w:t>
      </w:r>
      <w:proofErr w:type="gramEnd"/>
      <w:r w:rsidRPr="00BD56CF">
        <w:rPr>
          <w:iCs/>
          <w:szCs w:val="20"/>
        </w:rPr>
        <w:t xml:space="preserve">, </w:t>
      </w:r>
    </w:p>
    <w:p w14:paraId="1D5BF6AC" w14:textId="77777777" w:rsidR="005B7FCF" w:rsidRPr="00BD56CF" w:rsidRDefault="005B7FCF" w:rsidP="005B7FCF">
      <w:pPr>
        <w:spacing w:after="240"/>
        <w:ind w:left="720"/>
        <w:rPr>
          <w:bCs/>
          <w:iCs/>
          <w:szCs w:val="20"/>
        </w:rPr>
      </w:pPr>
      <w:r w:rsidRPr="00BD56CF">
        <w:rPr>
          <w:iCs/>
          <w:szCs w:val="20"/>
        </w:rPr>
        <w:lastRenderedPageBreak/>
        <w:t>The RUCAC</w:t>
      </w:r>
      <w:r w:rsidRPr="00BD56CF">
        <w:rPr>
          <w:szCs w:val="20"/>
        </w:rPr>
        <w:t xml:space="preserve"> revenue</w:t>
      </w:r>
      <w:r w:rsidRPr="00BD56CF">
        <w:rPr>
          <w:iCs/>
          <w:szCs w:val="20"/>
        </w:rPr>
        <w:t xml:space="preserve"> is calculated for a Combined Cycle Train as follows</w:t>
      </w:r>
      <w:r w:rsidRPr="00BD56CF">
        <w:rPr>
          <w:bCs/>
          <w:iCs/>
          <w:szCs w:val="20"/>
        </w:rPr>
        <w:t>:</w:t>
      </w:r>
    </w:p>
    <w:p w14:paraId="6C12F09C" w14:textId="43DE7CD3" w:rsidR="005B7FCF" w:rsidRPr="00BD56CF" w:rsidRDefault="005B7FCF" w:rsidP="005B7FCF">
      <w:pPr>
        <w:tabs>
          <w:tab w:val="left" w:pos="2340"/>
          <w:tab w:val="left" w:pos="2880"/>
        </w:tabs>
        <w:spacing w:after="240"/>
        <w:ind w:left="3067" w:hanging="2347"/>
        <w:rPr>
          <w:b/>
          <w:bCs/>
        </w:rPr>
      </w:pPr>
      <w:r w:rsidRPr="79C6FA9D">
        <w:rPr>
          <w:b/>
          <w:bCs/>
        </w:rPr>
        <w:t xml:space="preserve">RUCACREV </w:t>
      </w:r>
      <w:r w:rsidRPr="3B014298">
        <w:rPr>
          <w:b/>
          <w:bCs/>
          <w:i/>
          <w:iCs/>
          <w:vertAlign w:val="subscript"/>
        </w:rPr>
        <w:t>q, r, d</w:t>
      </w:r>
      <w:r w:rsidRPr="00BD56CF">
        <w:rPr>
          <w:b/>
          <w:lang w:val="x-none" w:eastAsia="x-none"/>
        </w:rPr>
        <w:tab/>
      </w:r>
      <w:r w:rsidRPr="79C6FA9D">
        <w:rPr>
          <w:b/>
          <w:bCs/>
        </w:rPr>
        <w:t xml:space="preserve">=  Max{0, </w:t>
      </w:r>
      <w:r>
        <w:rPr>
          <w:b/>
          <w:noProof/>
          <w:position w:val="-20"/>
          <w:lang w:val="x-none" w:eastAsia="x-none"/>
        </w:rPr>
        <w:drawing>
          <wp:inline distT="0" distB="0" distL="0" distR="0" wp14:anchorId="1C4880FC" wp14:editId="6FCDC3D4">
            <wp:extent cx="152400" cy="304800"/>
            <wp:effectExtent l="0" t="0" r="0" b="0"/>
            <wp:docPr id="113143326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9"/>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79C6FA9D">
        <w:rPr>
          <w:b/>
          <w:bCs/>
        </w:rPr>
        <w:t xml:space="preserve"> RUCMEREV96 </w:t>
      </w:r>
      <w:r w:rsidRPr="3B014298">
        <w:rPr>
          <w:b/>
          <w:bCs/>
          <w:i/>
          <w:iCs/>
          <w:vertAlign w:val="subscript"/>
        </w:rPr>
        <w:t>q, r, i</w:t>
      </w:r>
      <w:r w:rsidRPr="79C6FA9D">
        <w:rPr>
          <w:b/>
          <w:bCs/>
        </w:rPr>
        <w:t xml:space="preserve"> + Max(0, </w:t>
      </w:r>
      <w:r>
        <w:rPr>
          <w:b/>
          <w:noProof/>
          <w:position w:val="-20"/>
          <w:lang w:val="x-none" w:eastAsia="x-none"/>
        </w:rPr>
        <w:drawing>
          <wp:inline distT="0" distB="0" distL="0" distR="0" wp14:anchorId="2488F2FA" wp14:editId="0F52D83F">
            <wp:extent cx="152400" cy="304800"/>
            <wp:effectExtent l="0" t="0" r="0" b="0"/>
            <wp:docPr id="5753197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79C6FA9D">
        <w:rPr>
          <w:b/>
          <w:bCs/>
        </w:rPr>
        <w:t xml:space="preserve">RUCEXRR96 </w:t>
      </w:r>
      <w:r w:rsidRPr="3B014298">
        <w:rPr>
          <w:b/>
          <w:bCs/>
          <w:i/>
          <w:iCs/>
          <w:vertAlign w:val="subscript"/>
        </w:rPr>
        <w:t>q, r, i</w:t>
      </w:r>
      <w:r w:rsidRPr="79C6FA9D">
        <w:rPr>
          <w:b/>
          <w:bCs/>
        </w:rPr>
        <w:t xml:space="preserve">)}  </w:t>
      </w:r>
    </w:p>
    <w:p w14:paraId="2DA57F7E" w14:textId="77777777" w:rsidR="005B7FCF" w:rsidRDefault="005B7FCF" w:rsidP="005B7FCF">
      <w:pPr>
        <w:rPr>
          <w:iCs/>
          <w:szCs w:val="20"/>
        </w:rPr>
      </w:pPr>
      <w:r w:rsidRPr="00BD56CF">
        <w:rPr>
          <w:iCs/>
          <w:szCs w:val="20"/>
        </w:rP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7"/>
        <w:gridCol w:w="812"/>
        <w:gridCol w:w="6777"/>
      </w:tblGrid>
      <w:tr w:rsidR="005B7FCF" w:rsidRPr="00BD56CF" w14:paraId="7C302C3B" w14:textId="77777777" w:rsidTr="002A5BF3">
        <w:trPr>
          <w:cantSplit/>
          <w:tblHeader/>
        </w:trPr>
        <w:tc>
          <w:tcPr>
            <w:tcW w:w="944" w:type="pct"/>
          </w:tcPr>
          <w:p w14:paraId="554550CA" w14:textId="77777777" w:rsidR="005B7FCF" w:rsidRPr="00BD56CF" w:rsidRDefault="005B7FCF" w:rsidP="002A5BF3">
            <w:pPr>
              <w:spacing w:after="120"/>
              <w:rPr>
                <w:b/>
                <w:iCs/>
                <w:sz w:val="20"/>
                <w:szCs w:val="20"/>
              </w:rPr>
            </w:pPr>
            <w:r w:rsidRPr="00BD56CF">
              <w:rPr>
                <w:b/>
                <w:iCs/>
                <w:sz w:val="20"/>
                <w:szCs w:val="20"/>
              </w:rPr>
              <w:t>Variable</w:t>
            </w:r>
          </w:p>
        </w:tc>
        <w:tc>
          <w:tcPr>
            <w:tcW w:w="434" w:type="pct"/>
          </w:tcPr>
          <w:p w14:paraId="5F3948D9" w14:textId="77777777" w:rsidR="005B7FCF" w:rsidRPr="00BD56CF" w:rsidRDefault="005B7FCF" w:rsidP="002A5BF3">
            <w:pPr>
              <w:spacing w:after="120"/>
              <w:jc w:val="center"/>
              <w:rPr>
                <w:b/>
                <w:iCs/>
                <w:sz w:val="20"/>
                <w:szCs w:val="20"/>
              </w:rPr>
            </w:pPr>
            <w:r w:rsidRPr="00BD56CF">
              <w:rPr>
                <w:b/>
                <w:iCs/>
                <w:sz w:val="20"/>
                <w:szCs w:val="20"/>
              </w:rPr>
              <w:t>Unit</w:t>
            </w:r>
          </w:p>
        </w:tc>
        <w:tc>
          <w:tcPr>
            <w:tcW w:w="3622" w:type="pct"/>
          </w:tcPr>
          <w:p w14:paraId="33AC8327" w14:textId="77777777" w:rsidR="005B7FCF" w:rsidRPr="00BD56CF" w:rsidRDefault="005B7FCF" w:rsidP="002A5BF3">
            <w:pPr>
              <w:spacing w:after="120"/>
              <w:rPr>
                <w:b/>
                <w:iCs/>
                <w:sz w:val="20"/>
                <w:szCs w:val="20"/>
              </w:rPr>
            </w:pPr>
            <w:r w:rsidRPr="00BD56CF">
              <w:rPr>
                <w:b/>
                <w:iCs/>
                <w:sz w:val="20"/>
                <w:szCs w:val="20"/>
              </w:rPr>
              <w:t>Definition</w:t>
            </w:r>
          </w:p>
        </w:tc>
      </w:tr>
      <w:tr w:rsidR="005B7FCF" w:rsidRPr="00BD56CF" w14:paraId="2DA97D6B" w14:textId="77777777" w:rsidTr="002A5BF3">
        <w:trPr>
          <w:cantSplit/>
        </w:trPr>
        <w:tc>
          <w:tcPr>
            <w:tcW w:w="944" w:type="pct"/>
          </w:tcPr>
          <w:p w14:paraId="5F1DD50F" w14:textId="77777777" w:rsidR="005B7FCF" w:rsidRPr="00BD56CF" w:rsidRDefault="005B7FCF" w:rsidP="002A5BF3">
            <w:pPr>
              <w:spacing w:after="60"/>
              <w:rPr>
                <w:iCs/>
                <w:sz w:val="20"/>
                <w:szCs w:val="20"/>
              </w:rPr>
            </w:pPr>
            <w:r w:rsidRPr="00BD56CF">
              <w:rPr>
                <w:iCs/>
                <w:sz w:val="20"/>
                <w:szCs w:val="20"/>
              </w:rPr>
              <w:t xml:space="preserve">RUCCBAMT </w:t>
            </w:r>
            <w:r w:rsidRPr="00BD56CF">
              <w:rPr>
                <w:i/>
                <w:iCs/>
                <w:sz w:val="20"/>
                <w:szCs w:val="20"/>
                <w:vertAlign w:val="subscript"/>
              </w:rPr>
              <w:t>q, r, h</w:t>
            </w:r>
          </w:p>
        </w:tc>
        <w:tc>
          <w:tcPr>
            <w:tcW w:w="434" w:type="pct"/>
          </w:tcPr>
          <w:p w14:paraId="16838395" w14:textId="77777777" w:rsidR="005B7FCF" w:rsidRPr="00BD56CF" w:rsidRDefault="005B7FCF" w:rsidP="002A5BF3">
            <w:pPr>
              <w:spacing w:after="60"/>
              <w:jc w:val="center"/>
              <w:rPr>
                <w:iCs/>
                <w:sz w:val="20"/>
                <w:szCs w:val="20"/>
              </w:rPr>
            </w:pPr>
            <w:r w:rsidRPr="00BD56CF">
              <w:rPr>
                <w:iCs/>
                <w:sz w:val="20"/>
                <w:szCs w:val="20"/>
              </w:rPr>
              <w:t>$</w:t>
            </w:r>
          </w:p>
        </w:tc>
        <w:tc>
          <w:tcPr>
            <w:tcW w:w="3622" w:type="pct"/>
          </w:tcPr>
          <w:p w14:paraId="4E5BAA85" w14:textId="77777777" w:rsidR="005B7FCF" w:rsidRPr="00BD56CF" w:rsidRDefault="005B7FCF" w:rsidP="002A5BF3">
            <w:pPr>
              <w:spacing w:after="60"/>
              <w:rPr>
                <w:iCs/>
                <w:sz w:val="20"/>
                <w:szCs w:val="20"/>
              </w:rPr>
            </w:pPr>
            <w:r w:rsidRPr="00BD56CF">
              <w:rPr>
                <w:i/>
                <w:iCs/>
                <w:sz w:val="20"/>
                <w:szCs w:val="20"/>
              </w:rPr>
              <w:t xml:space="preserve">RUC </w:t>
            </w:r>
            <w:proofErr w:type="spellStart"/>
            <w:r w:rsidRPr="00BD56CF">
              <w:rPr>
                <w:i/>
                <w:iCs/>
                <w:sz w:val="20"/>
                <w:szCs w:val="20"/>
              </w:rPr>
              <w:t>Clawback</w:t>
            </w:r>
            <w:proofErr w:type="spellEnd"/>
            <w:r w:rsidRPr="00BD56CF">
              <w:rPr>
                <w:i/>
                <w:iCs/>
                <w:sz w:val="20"/>
                <w:szCs w:val="20"/>
              </w:rPr>
              <w:t xml:space="preserve"> Charge</w:t>
            </w:r>
            <w:r w:rsidRPr="00BD56CF">
              <w:rPr>
                <w:iCs/>
                <w:sz w:val="20"/>
                <w:szCs w:val="20"/>
              </w:rPr>
              <w:t xml:space="preserve">––The RUC </w:t>
            </w:r>
            <w:proofErr w:type="spellStart"/>
            <w:r w:rsidRPr="00BD56CF">
              <w:rPr>
                <w:iCs/>
                <w:sz w:val="20"/>
                <w:szCs w:val="20"/>
              </w:rPr>
              <w:t>Clawback</w:t>
            </w:r>
            <w:proofErr w:type="spellEnd"/>
            <w:r w:rsidRPr="00BD56CF">
              <w:rPr>
                <w:iCs/>
                <w:sz w:val="20"/>
                <w:szCs w:val="20"/>
              </w:rPr>
              <w:t xml:space="preserve"> Charge to a QSE for Resource </w:t>
            </w:r>
            <w:r w:rsidRPr="00BD56CF">
              <w:rPr>
                <w:i/>
                <w:iCs/>
                <w:sz w:val="20"/>
                <w:szCs w:val="20"/>
              </w:rPr>
              <w:t>r</w:t>
            </w:r>
            <w:r w:rsidRPr="00BD56CF">
              <w:rPr>
                <w:iCs/>
                <w:sz w:val="20"/>
                <w:szCs w:val="20"/>
              </w:rPr>
              <w:t xml:space="preserve"> represented by QSE </w:t>
            </w:r>
            <w:r w:rsidRPr="00BD56CF">
              <w:rPr>
                <w:i/>
                <w:iCs/>
                <w:sz w:val="20"/>
                <w:szCs w:val="20"/>
              </w:rPr>
              <w:t xml:space="preserve">q </w:t>
            </w:r>
            <w:r w:rsidRPr="00BD56CF">
              <w:rPr>
                <w:iCs/>
                <w:sz w:val="20"/>
                <w:szCs w:val="20"/>
              </w:rPr>
              <w:t xml:space="preserve">as described in this Section, for each RUC-Committed Hour </w:t>
            </w:r>
            <w:r w:rsidRPr="00BD56CF">
              <w:rPr>
                <w:i/>
                <w:iCs/>
                <w:sz w:val="20"/>
                <w:szCs w:val="20"/>
              </w:rPr>
              <w:t>h</w:t>
            </w:r>
            <w:r w:rsidRPr="00BD56CF">
              <w:rPr>
                <w:iCs/>
                <w:sz w:val="20"/>
                <w:szCs w:val="20"/>
              </w:rPr>
              <w:t xml:space="preserve"> of the Operating Day for that Resource.  When one or more Combined Cycle Generation Resources are committed by RUC, a charge is made to the Combined Cycle Train for all RUC-committed Combined Cycle Generation Resources.</w:t>
            </w:r>
          </w:p>
        </w:tc>
      </w:tr>
      <w:tr w:rsidR="005B7FCF" w:rsidRPr="00BD56CF" w14:paraId="50852CC6" w14:textId="77777777" w:rsidTr="002A5BF3">
        <w:trPr>
          <w:cantSplit/>
        </w:trPr>
        <w:tc>
          <w:tcPr>
            <w:tcW w:w="944" w:type="pct"/>
          </w:tcPr>
          <w:p w14:paraId="5A3D4830" w14:textId="77777777" w:rsidR="005B7FCF" w:rsidRPr="00BD56CF" w:rsidRDefault="005B7FCF" w:rsidP="002A5BF3">
            <w:pPr>
              <w:spacing w:after="60"/>
              <w:rPr>
                <w:iCs/>
                <w:sz w:val="20"/>
                <w:szCs w:val="20"/>
              </w:rPr>
            </w:pPr>
            <w:r w:rsidRPr="00BD56CF">
              <w:rPr>
                <w:iCs/>
                <w:sz w:val="20"/>
                <w:szCs w:val="20"/>
              </w:rPr>
              <w:t xml:space="preserve">RUCG </w:t>
            </w:r>
            <w:r w:rsidRPr="00BD56CF">
              <w:rPr>
                <w:i/>
                <w:iCs/>
                <w:sz w:val="20"/>
                <w:szCs w:val="20"/>
                <w:vertAlign w:val="subscript"/>
              </w:rPr>
              <w:t>q, r, d</w:t>
            </w:r>
          </w:p>
        </w:tc>
        <w:tc>
          <w:tcPr>
            <w:tcW w:w="434" w:type="pct"/>
          </w:tcPr>
          <w:p w14:paraId="7C073CDD" w14:textId="77777777" w:rsidR="005B7FCF" w:rsidRPr="00BD56CF" w:rsidRDefault="005B7FCF" w:rsidP="002A5BF3">
            <w:pPr>
              <w:spacing w:after="60"/>
              <w:jc w:val="center"/>
              <w:rPr>
                <w:iCs/>
                <w:sz w:val="20"/>
                <w:szCs w:val="20"/>
              </w:rPr>
            </w:pPr>
            <w:r w:rsidRPr="00BD56CF">
              <w:rPr>
                <w:iCs/>
                <w:sz w:val="20"/>
                <w:szCs w:val="20"/>
              </w:rPr>
              <w:t>$</w:t>
            </w:r>
          </w:p>
        </w:tc>
        <w:tc>
          <w:tcPr>
            <w:tcW w:w="3622" w:type="pct"/>
          </w:tcPr>
          <w:p w14:paraId="3CB6EBE9" w14:textId="77777777" w:rsidR="005B7FCF" w:rsidRPr="00BD56CF" w:rsidRDefault="005B7FCF" w:rsidP="002A5BF3">
            <w:pPr>
              <w:spacing w:after="60"/>
              <w:rPr>
                <w:iCs/>
                <w:sz w:val="20"/>
                <w:szCs w:val="20"/>
              </w:rPr>
            </w:pPr>
            <w:r w:rsidRPr="00BD56CF">
              <w:rPr>
                <w:i/>
                <w:iCs/>
                <w:sz w:val="20"/>
                <w:szCs w:val="20"/>
              </w:rPr>
              <w:t>RUC Guarantee</w:t>
            </w:r>
            <w:r w:rsidRPr="00BD56CF">
              <w:rPr>
                <w:iCs/>
                <w:sz w:val="20"/>
                <w:szCs w:val="20"/>
              </w:rPr>
              <w:t xml:space="preserve">—The sum of eligible Startup Costs and Minimum-Energy Costs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during all RUC-Committed Hours, for the Operating Day</w:t>
            </w:r>
            <w:r w:rsidRPr="00BD56CF">
              <w:rPr>
                <w:i/>
                <w:iCs/>
                <w:sz w:val="20"/>
                <w:szCs w:val="20"/>
              </w:rPr>
              <w:t xml:space="preserve"> d</w:t>
            </w:r>
            <w:r w:rsidRPr="00BD56CF">
              <w:rPr>
                <w:iCs/>
                <w:sz w:val="20"/>
                <w:szCs w:val="20"/>
              </w:rPr>
              <w:t>.  See Section 5.7.1.1, RUC Guarantee.  When one or more Combined Cycle Generation Resources are committed by RUC, guaranteed costs are calculated for the Combined Cycle Train for all RUC-committed Combined Cycle Generation Resources.</w:t>
            </w:r>
          </w:p>
        </w:tc>
      </w:tr>
      <w:tr w:rsidR="005B7FCF" w:rsidRPr="00BD56CF" w14:paraId="71B57CAF" w14:textId="77777777" w:rsidTr="002A5BF3">
        <w:trPr>
          <w:cantSplit/>
        </w:trPr>
        <w:tc>
          <w:tcPr>
            <w:tcW w:w="944" w:type="pct"/>
          </w:tcPr>
          <w:p w14:paraId="20138DAF" w14:textId="77777777" w:rsidR="005B7FCF" w:rsidRPr="00BD56CF" w:rsidRDefault="005B7FCF" w:rsidP="002A5BF3">
            <w:pPr>
              <w:spacing w:after="60"/>
              <w:rPr>
                <w:iCs/>
                <w:sz w:val="20"/>
                <w:szCs w:val="20"/>
              </w:rPr>
            </w:pPr>
            <w:r w:rsidRPr="00BD56CF">
              <w:rPr>
                <w:iCs/>
                <w:sz w:val="20"/>
                <w:szCs w:val="20"/>
              </w:rPr>
              <w:t xml:space="preserve">RUCMEREV </w:t>
            </w:r>
            <w:r w:rsidRPr="00BD56CF">
              <w:rPr>
                <w:i/>
                <w:iCs/>
                <w:sz w:val="20"/>
                <w:szCs w:val="20"/>
                <w:vertAlign w:val="subscript"/>
              </w:rPr>
              <w:t>q, r, d</w:t>
            </w:r>
          </w:p>
        </w:tc>
        <w:tc>
          <w:tcPr>
            <w:tcW w:w="434" w:type="pct"/>
          </w:tcPr>
          <w:p w14:paraId="292F3FAD" w14:textId="77777777" w:rsidR="005B7FCF" w:rsidRPr="00BD56CF" w:rsidRDefault="005B7FCF" w:rsidP="002A5BF3">
            <w:pPr>
              <w:spacing w:after="60"/>
              <w:jc w:val="center"/>
              <w:rPr>
                <w:iCs/>
                <w:sz w:val="20"/>
                <w:szCs w:val="20"/>
              </w:rPr>
            </w:pPr>
            <w:r w:rsidRPr="00BD56CF">
              <w:rPr>
                <w:iCs/>
                <w:sz w:val="20"/>
                <w:szCs w:val="20"/>
              </w:rPr>
              <w:t>$</w:t>
            </w:r>
          </w:p>
        </w:tc>
        <w:tc>
          <w:tcPr>
            <w:tcW w:w="3622" w:type="pct"/>
          </w:tcPr>
          <w:p w14:paraId="14AAA62B" w14:textId="77777777" w:rsidR="005B7FCF" w:rsidRPr="00BD56CF" w:rsidRDefault="005B7FCF" w:rsidP="002A5BF3">
            <w:pPr>
              <w:spacing w:after="60"/>
              <w:rPr>
                <w:iCs/>
                <w:sz w:val="20"/>
                <w:szCs w:val="20"/>
              </w:rPr>
            </w:pPr>
            <w:r w:rsidRPr="00BD56CF">
              <w:rPr>
                <w:i/>
                <w:iCs/>
                <w:sz w:val="20"/>
                <w:szCs w:val="20"/>
              </w:rPr>
              <w:t>RUC Minimum-Energy Revenue</w:t>
            </w:r>
            <w:r w:rsidRPr="00BD56CF">
              <w:rPr>
                <w:iCs/>
                <w:sz w:val="20"/>
                <w:szCs w:val="20"/>
              </w:rPr>
              <w:t xml:space="preserve">—The sum of the energy revenues for generation of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up to LSL during all RUC-Committed Hours, for the Operating Day</w:t>
            </w:r>
            <w:r w:rsidRPr="00BD56CF">
              <w:rPr>
                <w:i/>
                <w:iCs/>
                <w:sz w:val="20"/>
                <w:szCs w:val="20"/>
              </w:rPr>
              <w:t xml:space="preserve"> d</w:t>
            </w:r>
            <w:r w:rsidRPr="00BD56CF">
              <w:rPr>
                <w:iCs/>
                <w:sz w:val="20"/>
                <w:szCs w:val="20"/>
              </w:rPr>
              <w:t>.  See Section 5.7.1.2.  When one or more Combined Cycle Generation Resources are committed by RUC, RUC Minimum-Energy Revenue is calculated for the Combined Cycle Train for all RUC-committed Combined Cycle Generation Resources.</w:t>
            </w:r>
          </w:p>
        </w:tc>
      </w:tr>
      <w:tr w:rsidR="005B7FCF" w:rsidRPr="00BD56CF" w14:paraId="6B5ED81E" w14:textId="77777777" w:rsidTr="002A5BF3">
        <w:trPr>
          <w:cantSplit/>
        </w:trPr>
        <w:tc>
          <w:tcPr>
            <w:tcW w:w="944" w:type="pct"/>
          </w:tcPr>
          <w:p w14:paraId="5A7D4733" w14:textId="77777777" w:rsidR="005B7FCF" w:rsidRPr="00BD56CF" w:rsidRDefault="005B7FCF" w:rsidP="002A5BF3">
            <w:pPr>
              <w:spacing w:after="60"/>
              <w:rPr>
                <w:iCs/>
                <w:sz w:val="20"/>
                <w:szCs w:val="20"/>
              </w:rPr>
            </w:pPr>
            <w:r w:rsidRPr="00BD56CF">
              <w:rPr>
                <w:iCs/>
                <w:sz w:val="20"/>
                <w:szCs w:val="20"/>
              </w:rPr>
              <w:t xml:space="preserve">RUCEXRR </w:t>
            </w:r>
            <w:r w:rsidRPr="00BD56CF">
              <w:rPr>
                <w:i/>
                <w:iCs/>
                <w:sz w:val="20"/>
                <w:szCs w:val="20"/>
                <w:vertAlign w:val="subscript"/>
              </w:rPr>
              <w:t>q, r, d</w:t>
            </w:r>
          </w:p>
        </w:tc>
        <w:tc>
          <w:tcPr>
            <w:tcW w:w="434" w:type="pct"/>
          </w:tcPr>
          <w:p w14:paraId="132152A9" w14:textId="77777777" w:rsidR="005B7FCF" w:rsidRPr="00BD56CF" w:rsidRDefault="005B7FCF" w:rsidP="002A5BF3">
            <w:pPr>
              <w:spacing w:after="60"/>
              <w:jc w:val="center"/>
              <w:rPr>
                <w:iCs/>
                <w:sz w:val="20"/>
                <w:szCs w:val="20"/>
              </w:rPr>
            </w:pPr>
            <w:r w:rsidRPr="00BD56CF">
              <w:rPr>
                <w:iCs/>
                <w:sz w:val="20"/>
                <w:szCs w:val="20"/>
              </w:rPr>
              <w:t>$</w:t>
            </w:r>
          </w:p>
        </w:tc>
        <w:tc>
          <w:tcPr>
            <w:tcW w:w="3622" w:type="pct"/>
          </w:tcPr>
          <w:p w14:paraId="006CDCCA" w14:textId="77777777" w:rsidR="005B7FCF" w:rsidRPr="00BD56CF" w:rsidRDefault="005B7FCF" w:rsidP="002A5BF3">
            <w:pPr>
              <w:spacing w:after="60"/>
              <w:rPr>
                <w:iCs/>
                <w:sz w:val="20"/>
                <w:szCs w:val="20"/>
              </w:rPr>
            </w:pPr>
            <w:r w:rsidRPr="00BD56CF">
              <w:rPr>
                <w:i/>
                <w:iCs/>
                <w:sz w:val="20"/>
                <w:szCs w:val="20"/>
              </w:rPr>
              <w:t>Revenue Less Cost Above LSL During RUC-Committed Hours</w:t>
            </w:r>
            <w:r w:rsidRPr="00BD56CF">
              <w:rPr>
                <w:iCs/>
                <w:sz w:val="20"/>
                <w:szCs w:val="20"/>
              </w:rPr>
              <w:t xml:space="preserve">—The sum of the total revenue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above the LSL less the cost during all RUC-Committed Hours, for the Operating Day</w:t>
            </w:r>
            <w:r w:rsidRPr="00BD56CF">
              <w:rPr>
                <w:i/>
                <w:iCs/>
                <w:sz w:val="20"/>
                <w:szCs w:val="20"/>
              </w:rPr>
              <w:t xml:space="preserve"> d</w:t>
            </w:r>
            <w:r w:rsidRPr="00BD56CF">
              <w:rPr>
                <w:iCs/>
                <w:sz w:val="20"/>
                <w:szCs w:val="20"/>
              </w:rPr>
              <w:t>.  See Section 5.7.1.3.  When one or more Combined Cycle Generation Resources are committed by RUC, Revenue Less Cost Above LSL During RUC-Committed Hours is calculated for the Combined Cycle Train for all RUC-committed Combined Cycle Generation Resources.</w:t>
            </w:r>
          </w:p>
        </w:tc>
      </w:tr>
      <w:tr w:rsidR="005B7FCF" w:rsidRPr="00BD56CF" w14:paraId="0FEE58BE" w14:textId="77777777" w:rsidTr="002A5BF3">
        <w:trPr>
          <w:cantSplit/>
        </w:trPr>
        <w:tc>
          <w:tcPr>
            <w:tcW w:w="944" w:type="pct"/>
          </w:tcPr>
          <w:p w14:paraId="3095F395" w14:textId="77777777" w:rsidR="005B7FCF" w:rsidRPr="00BD56CF" w:rsidRDefault="005B7FCF" w:rsidP="002A5BF3">
            <w:pPr>
              <w:spacing w:after="60"/>
              <w:rPr>
                <w:iCs/>
                <w:sz w:val="20"/>
                <w:szCs w:val="20"/>
              </w:rPr>
            </w:pPr>
            <w:r w:rsidRPr="00BD56CF">
              <w:rPr>
                <w:iCs/>
                <w:sz w:val="20"/>
                <w:szCs w:val="20"/>
              </w:rPr>
              <w:t xml:space="preserve">RUCEXRQC </w:t>
            </w:r>
            <w:r w:rsidRPr="00BD56CF">
              <w:rPr>
                <w:i/>
                <w:iCs/>
                <w:sz w:val="20"/>
                <w:szCs w:val="20"/>
                <w:vertAlign w:val="subscript"/>
              </w:rPr>
              <w:t>q, r, d</w:t>
            </w:r>
          </w:p>
        </w:tc>
        <w:tc>
          <w:tcPr>
            <w:tcW w:w="434" w:type="pct"/>
          </w:tcPr>
          <w:p w14:paraId="03AE63BD" w14:textId="77777777" w:rsidR="005B7FCF" w:rsidRPr="00BD56CF" w:rsidRDefault="005B7FCF" w:rsidP="002A5BF3">
            <w:pPr>
              <w:spacing w:after="60"/>
              <w:jc w:val="center"/>
              <w:rPr>
                <w:iCs/>
                <w:sz w:val="20"/>
                <w:szCs w:val="20"/>
              </w:rPr>
            </w:pPr>
            <w:r w:rsidRPr="00BD56CF">
              <w:rPr>
                <w:iCs/>
                <w:sz w:val="20"/>
                <w:szCs w:val="20"/>
              </w:rPr>
              <w:t>$</w:t>
            </w:r>
          </w:p>
        </w:tc>
        <w:tc>
          <w:tcPr>
            <w:tcW w:w="3622" w:type="pct"/>
          </w:tcPr>
          <w:p w14:paraId="5434FD82" w14:textId="77777777" w:rsidR="005B7FCF" w:rsidRPr="00BD56CF" w:rsidRDefault="005B7FCF" w:rsidP="002A5BF3">
            <w:pPr>
              <w:spacing w:after="60"/>
              <w:rPr>
                <w:iCs/>
                <w:sz w:val="20"/>
                <w:szCs w:val="20"/>
              </w:rPr>
            </w:pPr>
            <w:r w:rsidRPr="00BD56CF">
              <w:rPr>
                <w:i/>
                <w:iCs/>
                <w:sz w:val="20"/>
                <w:szCs w:val="20"/>
              </w:rPr>
              <w:t>Revenue Less Cost from QSE-</w:t>
            </w:r>
            <w:proofErr w:type="spellStart"/>
            <w:r w:rsidRPr="00BD56CF">
              <w:rPr>
                <w:i/>
                <w:iCs/>
                <w:sz w:val="20"/>
                <w:szCs w:val="20"/>
              </w:rPr>
              <w:t>Clawback</w:t>
            </w:r>
            <w:proofErr w:type="spellEnd"/>
            <w:r w:rsidRPr="00BD56CF">
              <w:rPr>
                <w:i/>
                <w:iCs/>
                <w:sz w:val="20"/>
                <w:szCs w:val="20"/>
              </w:rPr>
              <w:t xml:space="preserve"> Intervals</w:t>
            </w:r>
            <w:r w:rsidRPr="00BD56CF">
              <w:rPr>
                <w:iCs/>
                <w:sz w:val="20"/>
                <w:szCs w:val="20"/>
              </w:rPr>
              <w:t xml:space="preserve">—The sum of the total revenue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less the cost during all QSE-</w:t>
            </w:r>
            <w:proofErr w:type="spellStart"/>
            <w:r w:rsidRPr="00BD56CF">
              <w:rPr>
                <w:iCs/>
                <w:sz w:val="20"/>
                <w:szCs w:val="20"/>
              </w:rPr>
              <w:t>Clawback</w:t>
            </w:r>
            <w:proofErr w:type="spellEnd"/>
            <w:r w:rsidRPr="00BD56CF">
              <w:rPr>
                <w:iCs/>
                <w:sz w:val="20"/>
                <w:szCs w:val="20"/>
              </w:rPr>
              <w:t xml:space="preserve"> Intervals for the Operating Day</w:t>
            </w:r>
            <w:r w:rsidRPr="00BD56CF">
              <w:rPr>
                <w:i/>
                <w:iCs/>
                <w:sz w:val="20"/>
                <w:szCs w:val="20"/>
              </w:rPr>
              <w:t xml:space="preserve"> d</w:t>
            </w:r>
            <w:r w:rsidRPr="00BD56CF">
              <w:rPr>
                <w:iCs/>
                <w:sz w:val="20"/>
                <w:szCs w:val="20"/>
              </w:rPr>
              <w:t>.  See Section 5.7.1.4.  When one or more Combined Cycle Generation Resources are committed by RUC, Revenue Less Cost from QSE-</w:t>
            </w:r>
            <w:proofErr w:type="spellStart"/>
            <w:r w:rsidRPr="00BD56CF">
              <w:rPr>
                <w:iCs/>
                <w:sz w:val="20"/>
                <w:szCs w:val="20"/>
              </w:rPr>
              <w:t>Clawback</w:t>
            </w:r>
            <w:proofErr w:type="spellEnd"/>
            <w:r w:rsidRPr="00BD56CF">
              <w:rPr>
                <w:iCs/>
                <w:sz w:val="20"/>
                <w:szCs w:val="20"/>
              </w:rPr>
              <w:t xml:space="preserve"> Intervals is calculated for the Combined Cycle Train for all Combined Cycle Generation Resources earning revenue in QSE </w:t>
            </w:r>
            <w:proofErr w:type="spellStart"/>
            <w:r w:rsidRPr="00BD56CF">
              <w:rPr>
                <w:iCs/>
                <w:sz w:val="20"/>
                <w:szCs w:val="20"/>
              </w:rPr>
              <w:t>Clawback</w:t>
            </w:r>
            <w:proofErr w:type="spellEnd"/>
            <w:r w:rsidRPr="00BD56CF">
              <w:rPr>
                <w:iCs/>
                <w:sz w:val="20"/>
                <w:szCs w:val="20"/>
              </w:rPr>
              <w:t xml:space="preserve"> Intervals.</w:t>
            </w:r>
          </w:p>
        </w:tc>
      </w:tr>
      <w:tr w:rsidR="005B7FCF" w:rsidRPr="00BD56CF" w14:paraId="171950F1" w14:textId="77777777" w:rsidTr="002A5BF3">
        <w:trPr>
          <w:cantSplit/>
        </w:trPr>
        <w:tc>
          <w:tcPr>
            <w:tcW w:w="944" w:type="pct"/>
          </w:tcPr>
          <w:p w14:paraId="45CF35CF" w14:textId="77777777" w:rsidR="005B7FCF" w:rsidRPr="00BD56CF" w:rsidRDefault="005B7FCF" w:rsidP="002A5BF3">
            <w:pPr>
              <w:spacing w:after="60"/>
              <w:rPr>
                <w:iCs/>
                <w:sz w:val="20"/>
                <w:szCs w:val="20"/>
              </w:rPr>
            </w:pPr>
            <w:r w:rsidRPr="00BD56CF">
              <w:rPr>
                <w:iCs/>
                <w:sz w:val="20"/>
                <w:szCs w:val="20"/>
              </w:rPr>
              <w:t xml:space="preserve">RUCACREV </w:t>
            </w:r>
            <w:r w:rsidRPr="00BD56CF">
              <w:rPr>
                <w:i/>
                <w:iCs/>
                <w:sz w:val="20"/>
                <w:szCs w:val="20"/>
                <w:vertAlign w:val="subscript"/>
              </w:rPr>
              <w:t>q, r, d</w:t>
            </w:r>
          </w:p>
        </w:tc>
        <w:tc>
          <w:tcPr>
            <w:tcW w:w="434" w:type="pct"/>
          </w:tcPr>
          <w:p w14:paraId="3950164C" w14:textId="77777777" w:rsidR="005B7FCF" w:rsidRPr="00BD56CF" w:rsidRDefault="005B7FCF" w:rsidP="002A5BF3">
            <w:pPr>
              <w:spacing w:after="60" w:line="360" w:lineRule="auto"/>
              <w:jc w:val="center"/>
              <w:rPr>
                <w:iCs/>
                <w:sz w:val="20"/>
                <w:szCs w:val="20"/>
              </w:rPr>
            </w:pPr>
            <w:r w:rsidRPr="00BD56CF">
              <w:rPr>
                <w:iCs/>
                <w:sz w:val="20"/>
                <w:szCs w:val="20"/>
              </w:rPr>
              <w:t>$</w:t>
            </w:r>
          </w:p>
        </w:tc>
        <w:tc>
          <w:tcPr>
            <w:tcW w:w="3622" w:type="pct"/>
          </w:tcPr>
          <w:p w14:paraId="5074421E" w14:textId="77777777" w:rsidR="005B7FCF" w:rsidRPr="00BD56CF" w:rsidRDefault="005B7FCF" w:rsidP="002A5BF3">
            <w:pPr>
              <w:spacing w:after="60"/>
              <w:rPr>
                <w:i/>
                <w:iCs/>
                <w:sz w:val="20"/>
                <w:szCs w:val="20"/>
              </w:rPr>
            </w:pPr>
            <w:r w:rsidRPr="00BD56CF">
              <w:rPr>
                <w:i/>
                <w:iCs/>
                <w:sz w:val="20"/>
                <w:szCs w:val="20"/>
              </w:rPr>
              <w:t>Revenue from RUCAC Hours</w:t>
            </w:r>
            <w:r w:rsidRPr="00BD56CF">
              <w:rPr>
                <w:iCs/>
                <w:sz w:val="20"/>
                <w:szCs w:val="20"/>
              </w:rPr>
              <w:t xml:space="preserve">—The net positive sum for the energy revenues for generation of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up to LSL and the total revenue for Resource </w:t>
            </w:r>
            <w:r w:rsidRPr="00BD56CF">
              <w:rPr>
                <w:i/>
                <w:iCs/>
                <w:sz w:val="20"/>
                <w:szCs w:val="20"/>
              </w:rPr>
              <w:t>r</w:t>
            </w:r>
            <w:r w:rsidRPr="00BD56CF">
              <w:rPr>
                <w:iCs/>
                <w:sz w:val="20"/>
                <w:szCs w:val="20"/>
              </w:rPr>
              <w:t xml:space="preserve"> operating above its LSL less the cost during all RUCAC-Hours, for the Operating Day </w:t>
            </w:r>
            <w:r w:rsidRPr="00BD56CF">
              <w:rPr>
                <w:i/>
                <w:iCs/>
                <w:sz w:val="20"/>
                <w:szCs w:val="20"/>
              </w:rPr>
              <w:t>d</w:t>
            </w:r>
            <w:r w:rsidRPr="00BD56CF">
              <w:rPr>
                <w:iCs/>
                <w:sz w:val="20"/>
                <w:szCs w:val="20"/>
              </w:rPr>
              <w:t xml:space="preserve">.  When one or more Combined Cycle Generation Resources are RUCAC, revenue from RUCAC Hours is calculated for the Combined Cycle Train for all Combined Cycle Generation Resources that were RUC-committed during </w:t>
            </w:r>
            <w:proofErr w:type="gramStart"/>
            <w:r w:rsidRPr="00BD56CF">
              <w:rPr>
                <w:iCs/>
                <w:sz w:val="20"/>
                <w:szCs w:val="20"/>
              </w:rPr>
              <w:t>the RUCAC</w:t>
            </w:r>
            <w:proofErr w:type="gramEnd"/>
            <w:r w:rsidRPr="00BD56CF">
              <w:rPr>
                <w:iCs/>
                <w:sz w:val="20"/>
                <w:szCs w:val="20"/>
              </w:rPr>
              <w:t>-Hours.</w:t>
            </w:r>
          </w:p>
        </w:tc>
      </w:tr>
      <w:tr w:rsidR="005B7FCF" w:rsidRPr="00BD56CF" w14:paraId="7B56B524" w14:textId="77777777" w:rsidTr="002A5BF3">
        <w:trPr>
          <w:cantSplit/>
        </w:trPr>
        <w:tc>
          <w:tcPr>
            <w:tcW w:w="944" w:type="pct"/>
          </w:tcPr>
          <w:p w14:paraId="4142F170" w14:textId="77777777" w:rsidR="005B7FCF" w:rsidRPr="00BD56CF" w:rsidRDefault="005B7FCF" w:rsidP="002A5BF3">
            <w:pPr>
              <w:spacing w:after="60"/>
              <w:rPr>
                <w:iCs/>
                <w:sz w:val="20"/>
                <w:szCs w:val="20"/>
              </w:rPr>
            </w:pPr>
            <w:r w:rsidRPr="00BD56CF">
              <w:rPr>
                <w:iCs/>
                <w:sz w:val="20"/>
                <w:szCs w:val="20"/>
              </w:rPr>
              <w:lastRenderedPageBreak/>
              <w:t xml:space="preserve">RUCMEREV96 </w:t>
            </w:r>
            <w:r w:rsidRPr="00BD56CF">
              <w:rPr>
                <w:i/>
                <w:iCs/>
                <w:sz w:val="20"/>
                <w:szCs w:val="20"/>
                <w:vertAlign w:val="subscript"/>
              </w:rPr>
              <w:t>q, r, i</w:t>
            </w:r>
          </w:p>
        </w:tc>
        <w:tc>
          <w:tcPr>
            <w:tcW w:w="434" w:type="pct"/>
          </w:tcPr>
          <w:p w14:paraId="40351EE5" w14:textId="77777777" w:rsidR="005B7FCF" w:rsidRPr="00BD56CF" w:rsidRDefault="005B7FCF" w:rsidP="002A5BF3">
            <w:pPr>
              <w:spacing w:after="60" w:line="360" w:lineRule="auto"/>
              <w:jc w:val="center"/>
              <w:rPr>
                <w:iCs/>
                <w:sz w:val="20"/>
                <w:szCs w:val="20"/>
              </w:rPr>
            </w:pPr>
            <w:r w:rsidRPr="00BD56CF">
              <w:rPr>
                <w:iCs/>
                <w:sz w:val="20"/>
                <w:szCs w:val="20"/>
              </w:rPr>
              <w:t>$</w:t>
            </w:r>
          </w:p>
        </w:tc>
        <w:tc>
          <w:tcPr>
            <w:tcW w:w="3622" w:type="pct"/>
          </w:tcPr>
          <w:p w14:paraId="50EEFC6D" w14:textId="77777777" w:rsidR="005B7FCF" w:rsidRPr="00BD56CF" w:rsidRDefault="005B7FCF" w:rsidP="002A5BF3">
            <w:pPr>
              <w:spacing w:after="60"/>
              <w:rPr>
                <w:i/>
                <w:iCs/>
                <w:sz w:val="20"/>
                <w:szCs w:val="20"/>
              </w:rPr>
            </w:pPr>
            <w:r w:rsidRPr="00BD56CF">
              <w:rPr>
                <w:i/>
                <w:iCs/>
                <w:sz w:val="20"/>
                <w:szCs w:val="20"/>
              </w:rPr>
              <w:t>RUC Minimum-Energy Revenue by Interval</w:t>
            </w:r>
            <w:r w:rsidRPr="00BD56CF">
              <w:rPr>
                <w:iCs/>
                <w:sz w:val="20"/>
                <w:szCs w:val="20"/>
              </w:rPr>
              <w:t xml:space="preserve">—The energy revenues for generation of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up to LSL during all RUC-Committed Hours, for the Settlement Interval </w:t>
            </w:r>
            <w:r w:rsidRPr="00BD56CF">
              <w:rPr>
                <w:i/>
                <w:iCs/>
                <w:sz w:val="20"/>
                <w:szCs w:val="20"/>
              </w:rPr>
              <w:t>i</w:t>
            </w:r>
            <w:r w:rsidRPr="00BD56CF">
              <w:rPr>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702" w:author="ERCOT" w:date="2024-05-20T15:29:00Z">
              <w:r>
                <w:rPr>
                  <w:iCs/>
                  <w:sz w:val="20"/>
                  <w:szCs w:val="20"/>
                </w:rPr>
                <w:t>or DRRS</w:t>
              </w:r>
            </w:ins>
            <w:ins w:id="703" w:author="ERCOT" w:date="2024-05-29T07:42:00Z">
              <w:r>
                <w:rPr>
                  <w:iCs/>
                  <w:sz w:val="20"/>
                  <w:szCs w:val="20"/>
                </w:rPr>
                <w:t>-</w:t>
              </w:r>
            </w:ins>
            <w:ins w:id="704" w:author="ERCOT" w:date="2024-05-20T15:29:00Z">
              <w:r>
                <w:rPr>
                  <w:iCs/>
                  <w:sz w:val="20"/>
                  <w:szCs w:val="20"/>
                </w:rPr>
                <w:t xml:space="preserve">deployed </w:t>
              </w:r>
            </w:ins>
            <w:r w:rsidRPr="00BD56CF">
              <w:rPr>
                <w:iCs/>
                <w:sz w:val="20"/>
                <w:szCs w:val="20"/>
              </w:rPr>
              <w:t>configuration.</w:t>
            </w:r>
          </w:p>
        </w:tc>
      </w:tr>
      <w:tr w:rsidR="005B7FCF" w:rsidRPr="00BD56CF" w14:paraId="0D538DED" w14:textId="77777777" w:rsidTr="002A5BF3">
        <w:trPr>
          <w:cantSplit/>
        </w:trPr>
        <w:tc>
          <w:tcPr>
            <w:tcW w:w="944" w:type="pct"/>
          </w:tcPr>
          <w:p w14:paraId="48701439" w14:textId="77777777" w:rsidR="005B7FCF" w:rsidRPr="00BD56CF" w:rsidRDefault="005B7FCF" w:rsidP="002A5BF3">
            <w:pPr>
              <w:spacing w:after="60"/>
              <w:rPr>
                <w:iCs/>
                <w:sz w:val="20"/>
                <w:szCs w:val="20"/>
              </w:rPr>
            </w:pPr>
            <w:r w:rsidRPr="00BD56CF">
              <w:rPr>
                <w:iCs/>
                <w:sz w:val="20"/>
                <w:szCs w:val="20"/>
              </w:rPr>
              <w:t xml:space="preserve">RUCEXRR96 </w:t>
            </w:r>
            <w:r w:rsidRPr="00BD56CF">
              <w:rPr>
                <w:i/>
                <w:iCs/>
                <w:sz w:val="20"/>
                <w:szCs w:val="20"/>
                <w:vertAlign w:val="subscript"/>
              </w:rPr>
              <w:t>q, r, i</w:t>
            </w:r>
          </w:p>
        </w:tc>
        <w:tc>
          <w:tcPr>
            <w:tcW w:w="434" w:type="pct"/>
          </w:tcPr>
          <w:p w14:paraId="0EC4A926" w14:textId="77777777" w:rsidR="005B7FCF" w:rsidRPr="00BD56CF" w:rsidRDefault="005B7FCF" w:rsidP="002A5BF3">
            <w:pPr>
              <w:spacing w:after="60" w:line="360" w:lineRule="auto"/>
              <w:jc w:val="center"/>
              <w:rPr>
                <w:iCs/>
                <w:sz w:val="20"/>
                <w:szCs w:val="20"/>
              </w:rPr>
            </w:pPr>
            <w:r w:rsidRPr="00BD56CF">
              <w:rPr>
                <w:iCs/>
                <w:sz w:val="20"/>
                <w:szCs w:val="20"/>
              </w:rPr>
              <w:t>$</w:t>
            </w:r>
          </w:p>
        </w:tc>
        <w:tc>
          <w:tcPr>
            <w:tcW w:w="3622" w:type="pct"/>
          </w:tcPr>
          <w:p w14:paraId="2999D380" w14:textId="77777777" w:rsidR="005B7FCF" w:rsidRPr="00BD56CF" w:rsidRDefault="005B7FCF" w:rsidP="002A5BF3">
            <w:pPr>
              <w:spacing w:after="60"/>
              <w:rPr>
                <w:i/>
                <w:iCs/>
                <w:sz w:val="20"/>
                <w:szCs w:val="20"/>
              </w:rPr>
            </w:pPr>
            <w:r w:rsidRPr="00BD56CF">
              <w:rPr>
                <w:i/>
                <w:iCs/>
                <w:sz w:val="20"/>
                <w:szCs w:val="20"/>
              </w:rPr>
              <w:t>Revenue Less Cost Above LSL During RUC-Committed Hours by Interval</w:t>
            </w:r>
            <w:r w:rsidRPr="00BD56CF">
              <w:rPr>
                <w:iCs/>
                <w:sz w:val="20"/>
                <w:szCs w:val="20"/>
              </w:rPr>
              <w:t xml:space="preserve">—The total revenue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operating above its LSL less the cost during all RUC-Committed hours, for the Settlement Interval </w:t>
            </w:r>
            <w:r w:rsidRPr="00BD56CF">
              <w:rPr>
                <w:i/>
                <w:iCs/>
                <w:sz w:val="20"/>
                <w:szCs w:val="20"/>
              </w:rPr>
              <w:t>i</w:t>
            </w:r>
            <w:r w:rsidRPr="00BD56CF">
              <w:rPr>
                <w:iCs/>
                <w:sz w:val="20"/>
                <w:szCs w:val="20"/>
              </w:rPr>
              <w:t>.  When one or more Combined Cycle Generation Resources are committed by RUC, revenue less cost above LSL is calculated for the Combined Cycle Train for all RUC-committed Combined Cycle Generation Resources.</w:t>
            </w:r>
          </w:p>
        </w:tc>
      </w:tr>
      <w:tr w:rsidR="005B7FCF" w:rsidRPr="00BD56CF" w14:paraId="5F5B3F4D" w14:textId="77777777" w:rsidTr="002A5BF3">
        <w:trPr>
          <w:cantSplit/>
        </w:trPr>
        <w:tc>
          <w:tcPr>
            <w:tcW w:w="944" w:type="pct"/>
          </w:tcPr>
          <w:p w14:paraId="597867F5" w14:textId="77777777" w:rsidR="005B7FCF" w:rsidRPr="00BD56CF" w:rsidRDefault="005B7FCF" w:rsidP="002A5BF3">
            <w:pPr>
              <w:spacing w:after="60"/>
              <w:rPr>
                <w:iCs/>
                <w:sz w:val="20"/>
                <w:szCs w:val="20"/>
              </w:rPr>
            </w:pPr>
            <w:r w:rsidRPr="00BD56CF">
              <w:rPr>
                <w:iCs/>
                <w:sz w:val="20"/>
                <w:szCs w:val="20"/>
              </w:rPr>
              <w:t xml:space="preserve">RUCHR </w:t>
            </w:r>
            <w:r w:rsidRPr="00BD56CF">
              <w:rPr>
                <w:i/>
                <w:iCs/>
                <w:sz w:val="20"/>
                <w:szCs w:val="20"/>
                <w:vertAlign w:val="subscript"/>
              </w:rPr>
              <w:t>q, r, d</w:t>
            </w:r>
          </w:p>
        </w:tc>
        <w:tc>
          <w:tcPr>
            <w:tcW w:w="434" w:type="pct"/>
          </w:tcPr>
          <w:p w14:paraId="7B38F7F2" w14:textId="77777777" w:rsidR="005B7FCF" w:rsidRPr="00BD56CF" w:rsidRDefault="005B7FCF" w:rsidP="002A5BF3">
            <w:pPr>
              <w:spacing w:after="60"/>
              <w:jc w:val="center"/>
              <w:rPr>
                <w:iCs/>
                <w:sz w:val="20"/>
                <w:szCs w:val="20"/>
              </w:rPr>
            </w:pPr>
            <w:r w:rsidRPr="00BD56CF">
              <w:rPr>
                <w:iCs/>
                <w:sz w:val="20"/>
                <w:szCs w:val="20"/>
              </w:rPr>
              <w:t>none</w:t>
            </w:r>
          </w:p>
        </w:tc>
        <w:tc>
          <w:tcPr>
            <w:tcW w:w="3622" w:type="pct"/>
          </w:tcPr>
          <w:p w14:paraId="538CE5DD" w14:textId="77777777" w:rsidR="005B7FCF" w:rsidRPr="00BD56CF" w:rsidRDefault="005B7FCF" w:rsidP="002A5BF3">
            <w:pPr>
              <w:spacing w:after="60"/>
              <w:rPr>
                <w:iCs/>
                <w:sz w:val="20"/>
                <w:szCs w:val="20"/>
              </w:rPr>
            </w:pPr>
            <w:r w:rsidRPr="00BD56CF">
              <w:rPr>
                <w:i/>
                <w:iCs/>
                <w:sz w:val="20"/>
                <w:szCs w:val="20"/>
              </w:rPr>
              <w:t>RUC Hour</w:t>
            </w:r>
            <w:r w:rsidRPr="00BD56CF">
              <w:rPr>
                <w:iCs/>
                <w:sz w:val="20"/>
                <w:szCs w:val="20"/>
              </w:rPr>
              <w:t xml:space="preserve">—The total number of RUC-Committed Hours,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for the Operating Day</w:t>
            </w:r>
            <w:r w:rsidRPr="00BD56CF">
              <w:rPr>
                <w:i/>
                <w:iCs/>
                <w:sz w:val="20"/>
                <w:szCs w:val="20"/>
              </w:rPr>
              <w:t xml:space="preserve"> d</w:t>
            </w:r>
            <w:r w:rsidRPr="00BD56CF">
              <w:rPr>
                <w:iCs/>
                <w:sz w:val="20"/>
                <w:szCs w:val="20"/>
              </w:rPr>
              <w:t>.  When one or more Combined Cycle Generation Resources are committed by RUC, the total number of RUC-Committed Hours is calculated for the Combined Cycle Train for all RUC-committed Combined Cycle Generation Resources.</w:t>
            </w:r>
          </w:p>
        </w:tc>
      </w:tr>
      <w:tr w:rsidR="005B7FCF" w:rsidRPr="00BD56CF" w14:paraId="0545C70D" w14:textId="77777777" w:rsidTr="002A5BF3">
        <w:trPr>
          <w:cantSplit/>
        </w:trPr>
        <w:tc>
          <w:tcPr>
            <w:tcW w:w="944" w:type="pct"/>
          </w:tcPr>
          <w:p w14:paraId="4A985C04" w14:textId="77777777" w:rsidR="005B7FCF" w:rsidRPr="00BD56CF" w:rsidRDefault="005B7FCF" w:rsidP="002A5BF3">
            <w:pPr>
              <w:spacing w:after="60"/>
              <w:rPr>
                <w:iCs/>
                <w:sz w:val="20"/>
                <w:szCs w:val="20"/>
              </w:rPr>
            </w:pPr>
            <w:r w:rsidRPr="00BD56CF">
              <w:rPr>
                <w:i/>
                <w:iCs/>
                <w:sz w:val="20"/>
                <w:szCs w:val="20"/>
              </w:rPr>
              <w:t>q</w:t>
            </w:r>
          </w:p>
        </w:tc>
        <w:tc>
          <w:tcPr>
            <w:tcW w:w="434" w:type="pct"/>
          </w:tcPr>
          <w:p w14:paraId="520EE6A2" w14:textId="77777777" w:rsidR="005B7FCF" w:rsidRPr="00BD56CF" w:rsidRDefault="005B7FCF" w:rsidP="002A5BF3">
            <w:pPr>
              <w:spacing w:after="60"/>
              <w:jc w:val="center"/>
              <w:rPr>
                <w:iCs/>
                <w:sz w:val="20"/>
                <w:szCs w:val="20"/>
              </w:rPr>
            </w:pPr>
            <w:r w:rsidRPr="00BD56CF">
              <w:rPr>
                <w:iCs/>
                <w:sz w:val="20"/>
                <w:szCs w:val="20"/>
              </w:rPr>
              <w:t>none</w:t>
            </w:r>
          </w:p>
        </w:tc>
        <w:tc>
          <w:tcPr>
            <w:tcW w:w="3622" w:type="pct"/>
          </w:tcPr>
          <w:p w14:paraId="20B2C53F" w14:textId="77777777" w:rsidR="005B7FCF" w:rsidRPr="00BD56CF" w:rsidRDefault="005B7FCF" w:rsidP="002A5BF3">
            <w:pPr>
              <w:spacing w:after="60"/>
              <w:rPr>
                <w:iCs/>
                <w:sz w:val="20"/>
                <w:szCs w:val="20"/>
              </w:rPr>
            </w:pPr>
            <w:r w:rsidRPr="00BD56CF">
              <w:rPr>
                <w:iCs/>
                <w:sz w:val="20"/>
                <w:szCs w:val="20"/>
              </w:rPr>
              <w:t>A QSE.</w:t>
            </w:r>
          </w:p>
        </w:tc>
      </w:tr>
      <w:tr w:rsidR="005B7FCF" w:rsidRPr="00BD56CF" w14:paraId="289C55B5" w14:textId="77777777" w:rsidTr="002A5BF3">
        <w:trPr>
          <w:cantSplit/>
        </w:trPr>
        <w:tc>
          <w:tcPr>
            <w:tcW w:w="944" w:type="pct"/>
          </w:tcPr>
          <w:p w14:paraId="60F1E3EF" w14:textId="77777777" w:rsidR="005B7FCF" w:rsidRPr="00BD56CF" w:rsidRDefault="005B7FCF" w:rsidP="002A5BF3">
            <w:pPr>
              <w:spacing w:after="60"/>
              <w:rPr>
                <w:iCs/>
                <w:sz w:val="20"/>
                <w:szCs w:val="20"/>
              </w:rPr>
            </w:pPr>
            <w:r w:rsidRPr="00BD56CF">
              <w:rPr>
                <w:i/>
                <w:iCs/>
                <w:sz w:val="20"/>
                <w:szCs w:val="20"/>
              </w:rPr>
              <w:t>r</w:t>
            </w:r>
          </w:p>
        </w:tc>
        <w:tc>
          <w:tcPr>
            <w:tcW w:w="434" w:type="pct"/>
          </w:tcPr>
          <w:p w14:paraId="3AC23A17" w14:textId="77777777" w:rsidR="005B7FCF" w:rsidRPr="00BD56CF" w:rsidRDefault="005B7FCF" w:rsidP="002A5BF3">
            <w:pPr>
              <w:spacing w:after="60"/>
              <w:jc w:val="center"/>
              <w:rPr>
                <w:iCs/>
                <w:sz w:val="20"/>
                <w:szCs w:val="20"/>
              </w:rPr>
            </w:pPr>
            <w:r w:rsidRPr="00BD56CF">
              <w:rPr>
                <w:iCs/>
                <w:sz w:val="20"/>
                <w:szCs w:val="20"/>
              </w:rPr>
              <w:t>none</w:t>
            </w:r>
          </w:p>
        </w:tc>
        <w:tc>
          <w:tcPr>
            <w:tcW w:w="3622" w:type="pct"/>
          </w:tcPr>
          <w:p w14:paraId="483B5E45" w14:textId="77777777" w:rsidR="005B7FCF" w:rsidRPr="00BD56CF" w:rsidRDefault="005B7FCF" w:rsidP="002A5BF3">
            <w:pPr>
              <w:spacing w:after="60"/>
              <w:rPr>
                <w:iCs/>
                <w:sz w:val="20"/>
                <w:szCs w:val="20"/>
              </w:rPr>
            </w:pPr>
            <w:r w:rsidRPr="00BD56CF">
              <w:rPr>
                <w:iCs/>
                <w:sz w:val="20"/>
                <w:szCs w:val="20"/>
              </w:rPr>
              <w:t>A RUC-committed Generation Resource.</w:t>
            </w:r>
          </w:p>
        </w:tc>
      </w:tr>
      <w:tr w:rsidR="005B7FCF" w:rsidRPr="00BD56CF" w14:paraId="55E12433" w14:textId="77777777" w:rsidTr="002A5BF3">
        <w:trPr>
          <w:cantSplit/>
        </w:trPr>
        <w:tc>
          <w:tcPr>
            <w:tcW w:w="944" w:type="pct"/>
          </w:tcPr>
          <w:p w14:paraId="1090D607" w14:textId="77777777" w:rsidR="005B7FCF" w:rsidRPr="00BD56CF" w:rsidRDefault="005B7FCF" w:rsidP="002A5BF3">
            <w:pPr>
              <w:spacing w:after="60"/>
              <w:rPr>
                <w:iCs/>
                <w:sz w:val="20"/>
                <w:szCs w:val="20"/>
              </w:rPr>
            </w:pPr>
            <w:r w:rsidRPr="00BD56CF">
              <w:rPr>
                <w:i/>
                <w:iCs/>
                <w:sz w:val="20"/>
                <w:szCs w:val="20"/>
              </w:rPr>
              <w:t>d</w:t>
            </w:r>
          </w:p>
        </w:tc>
        <w:tc>
          <w:tcPr>
            <w:tcW w:w="434" w:type="pct"/>
          </w:tcPr>
          <w:p w14:paraId="1F6F72C8" w14:textId="77777777" w:rsidR="005B7FCF" w:rsidRPr="00BD56CF" w:rsidRDefault="005B7FCF" w:rsidP="002A5BF3">
            <w:pPr>
              <w:spacing w:after="60"/>
              <w:jc w:val="center"/>
              <w:rPr>
                <w:iCs/>
                <w:sz w:val="20"/>
                <w:szCs w:val="20"/>
              </w:rPr>
            </w:pPr>
            <w:r w:rsidRPr="00BD56CF">
              <w:rPr>
                <w:iCs/>
                <w:sz w:val="20"/>
                <w:szCs w:val="20"/>
              </w:rPr>
              <w:t>none</w:t>
            </w:r>
          </w:p>
        </w:tc>
        <w:tc>
          <w:tcPr>
            <w:tcW w:w="3622" w:type="pct"/>
          </w:tcPr>
          <w:p w14:paraId="11932AE4" w14:textId="77777777" w:rsidR="005B7FCF" w:rsidRPr="00BD56CF" w:rsidRDefault="005B7FCF" w:rsidP="002A5BF3">
            <w:pPr>
              <w:spacing w:after="60"/>
              <w:rPr>
                <w:iCs/>
                <w:sz w:val="20"/>
                <w:szCs w:val="20"/>
              </w:rPr>
            </w:pPr>
            <w:r w:rsidRPr="00BD56CF">
              <w:rPr>
                <w:iCs/>
                <w:sz w:val="20"/>
                <w:szCs w:val="20"/>
              </w:rPr>
              <w:t>An Operating Day containing the RUC-commitment.</w:t>
            </w:r>
          </w:p>
        </w:tc>
      </w:tr>
      <w:tr w:rsidR="005B7FCF" w:rsidRPr="00BD56CF" w14:paraId="2A8ACF91" w14:textId="77777777" w:rsidTr="002A5BF3">
        <w:trPr>
          <w:cantSplit/>
        </w:trPr>
        <w:tc>
          <w:tcPr>
            <w:tcW w:w="944" w:type="pct"/>
          </w:tcPr>
          <w:p w14:paraId="39369B49" w14:textId="77777777" w:rsidR="005B7FCF" w:rsidRPr="00BD56CF" w:rsidRDefault="005B7FCF" w:rsidP="002A5BF3">
            <w:pPr>
              <w:spacing w:after="60"/>
              <w:rPr>
                <w:iCs/>
                <w:sz w:val="20"/>
                <w:szCs w:val="20"/>
              </w:rPr>
            </w:pPr>
            <w:r w:rsidRPr="00BD56CF">
              <w:rPr>
                <w:i/>
                <w:iCs/>
                <w:sz w:val="20"/>
                <w:szCs w:val="20"/>
              </w:rPr>
              <w:t>h</w:t>
            </w:r>
          </w:p>
        </w:tc>
        <w:tc>
          <w:tcPr>
            <w:tcW w:w="434" w:type="pct"/>
          </w:tcPr>
          <w:p w14:paraId="7EF0026D" w14:textId="77777777" w:rsidR="005B7FCF" w:rsidRPr="00BD56CF" w:rsidRDefault="005B7FCF" w:rsidP="002A5BF3">
            <w:pPr>
              <w:spacing w:after="60"/>
              <w:jc w:val="center"/>
              <w:rPr>
                <w:iCs/>
                <w:sz w:val="20"/>
                <w:szCs w:val="20"/>
              </w:rPr>
            </w:pPr>
            <w:r w:rsidRPr="00BD56CF">
              <w:rPr>
                <w:iCs/>
                <w:sz w:val="20"/>
                <w:szCs w:val="20"/>
              </w:rPr>
              <w:t>none</w:t>
            </w:r>
          </w:p>
        </w:tc>
        <w:tc>
          <w:tcPr>
            <w:tcW w:w="3622" w:type="pct"/>
          </w:tcPr>
          <w:p w14:paraId="589A17AB" w14:textId="77777777" w:rsidR="005B7FCF" w:rsidRPr="00BD56CF" w:rsidRDefault="005B7FCF" w:rsidP="002A5BF3">
            <w:pPr>
              <w:spacing w:after="60"/>
              <w:rPr>
                <w:iCs/>
                <w:sz w:val="20"/>
                <w:szCs w:val="20"/>
              </w:rPr>
            </w:pPr>
            <w:r w:rsidRPr="00BD56CF">
              <w:rPr>
                <w:iCs/>
                <w:sz w:val="20"/>
                <w:szCs w:val="20"/>
              </w:rPr>
              <w:t>An hour in the RUC-</w:t>
            </w:r>
            <w:r>
              <w:rPr>
                <w:iCs/>
                <w:sz w:val="20"/>
                <w:szCs w:val="20"/>
              </w:rPr>
              <w:t>c</w:t>
            </w:r>
            <w:r w:rsidRPr="00BD56CF">
              <w:rPr>
                <w:iCs/>
                <w:sz w:val="20"/>
                <w:szCs w:val="20"/>
              </w:rPr>
              <w:t>ommitment period.</w:t>
            </w:r>
          </w:p>
        </w:tc>
      </w:tr>
      <w:tr w:rsidR="005B7FCF" w:rsidRPr="00BD56CF" w14:paraId="03DE92F8" w14:textId="77777777" w:rsidTr="002A5BF3">
        <w:trPr>
          <w:cantSplit/>
        </w:trPr>
        <w:tc>
          <w:tcPr>
            <w:tcW w:w="944" w:type="pct"/>
          </w:tcPr>
          <w:p w14:paraId="2A49BC5A" w14:textId="77777777" w:rsidR="005B7FCF" w:rsidRPr="00BD56CF" w:rsidRDefault="005B7FCF" w:rsidP="002A5BF3">
            <w:pPr>
              <w:spacing w:after="60"/>
              <w:rPr>
                <w:i/>
                <w:iCs/>
                <w:sz w:val="20"/>
                <w:szCs w:val="20"/>
              </w:rPr>
            </w:pPr>
            <w:r w:rsidRPr="00BD56CF">
              <w:rPr>
                <w:i/>
                <w:iCs/>
                <w:sz w:val="20"/>
                <w:szCs w:val="20"/>
              </w:rPr>
              <w:t>i</w:t>
            </w:r>
          </w:p>
        </w:tc>
        <w:tc>
          <w:tcPr>
            <w:tcW w:w="434" w:type="pct"/>
          </w:tcPr>
          <w:p w14:paraId="69CB97E4" w14:textId="77777777" w:rsidR="005B7FCF" w:rsidRPr="00BD56CF" w:rsidRDefault="005B7FCF" w:rsidP="002A5BF3">
            <w:pPr>
              <w:spacing w:after="60"/>
              <w:jc w:val="center"/>
              <w:rPr>
                <w:iCs/>
                <w:sz w:val="20"/>
                <w:szCs w:val="20"/>
              </w:rPr>
            </w:pPr>
            <w:r w:rsidRPr="00BD56CF">
              <w:rPr>
                <w:iCs/>
                <w:sz w:val="20"/>
                <w:szCs w:val="20"/>
              </w:rPr>
              <w:t>none</w:t>
            </w:r>
          </w:p>
        </w:tc>
        <w:tc>
          <w:tcPr>
            <w:tcW w:w="3622" w:type="pct"/>
          </w:tcPr>
          <w:p w14:paraId="428F05CE" w14:textId="77777777" w:rsidR="005B7FCF" w:rsidRPr="00BD56CF" w:rsidRDefault="005B7FCF" w:rsidP="002A5BF3">
            <w:pPr>
              <w:spacing w:after="60"/>
              <w:rPr>
                <w:iCs/>
                <w:sz w:val="20"/>
                <w:szCs w:val="20"/>
              </w:rPr>
            </w:pPr>
            <w:r w:rsidRPr="00BD56CF">
              <w:rPr>
                <w:iCs/>
                <w:sz w:val="20"/>
                <w:szCs w:val="20"/>
              </w:rPr>
              <w:t>A 15-minute Settlement Interval within the hour that includes a RUCAC instruction.</w:t>
            </w:r>
          </w:p>
        </w:tc>
      </w:tr>
    </w:tbl>
    <w:p w14:paraId="4729C682" w14:textId="77777777" w:rsidR="0076170B" w:rsidRPr="0076170B" w:rsidRDefault="0076170B" w:rsidP="0076170B">
      <w:pPr>
        <w:keepNext/>
        <w:tabs>
          <w:tab w:val="left" w:pos="1620"/>
        </w:tabs>
        <w:spacing w:before="480" w:after="240"/>
        <w:ind w:left="1627" w:hanging="1627"/>
        <w:outlineLvl w:val="4"/>
        <w:rPr>
          <w:rFonts w:eastAsia="Times New Roman"/>
          <w:b/>
          <w:bCs/>
          <w:i/>
          <w:iCs/>
          <w:szCs w:val="26"/>
        </w:rPr>
      </w:pPr>
      <w:commentRangeStart w:id="705"/>
      <w:r w:rsidRPr="0076170B">
        <w:rPr>
          <w:rFonts w:eastAsia="Times New Roman"/>
          <w:b/>
          <w:bCs/>
          <w:i/>
          <w:iCs/>
          <w:szCs w:val="26"/>
        </w:rPr>
        <w:t>5.7.4.1.1</w:t>
      </w:r>
      <w:commentRangeEnd w:id="705"/>
      <w:r w:rsidR="00AE2304">
        <w:rPr>
          <w:rStyle w:val="CommentReference"/>
        </w:rPr>
        <w:commentReference w:id="705"/>
      </w:r>
      <w:r w:rsidRPr="0076170B">
        <w:rPr>
          <w:rFonts w:eastAsia="Times New Roman"/>
          <w:b/>
          <w:bCs/>
          <w:i/>
          <w:iCs/>
          <w:szCs w:val="26"/>
        </w:rPr>
        <w:tab/>
        <w:t>Capacity Shortfall Ratio Share</w:t>
      </w:r>
    </w:p>
    <w:p w14:paraId="5B349FF2" w14:textId="77777777" w:rsidR="00AB3D81" w:rsidRPr="00AB3D81" w:rsidRDefault="00AB3D81" w:rsidP="00AB3D81">
      <w:pPr>
        <w:spacing w:after="240"/>
        <w:ind w:left="720" w:hanging="720"/>
        <w:rPr>
          <w:rFonts w:eastAsia="Times New Roman"/>
        </w:rPr>
      </w:pPr>
      <w:r w:rsidRPr="00AB3D81">
        <w:rPr>
          <w:rFonts w:eastAsia="Times New Roman"/>
          <w:szCs w:val="20"/>
        </w:rPr>
        <w:t>(1)</w:t>
      </w:r>
      <w:r w:rsidRPr="00AB3D81">
        <w:rPr>
          <w:rFonts w:eastAsia="Times New Roman"/>
          <w:szCs w:val="20"/>
        </w:rPr>
        <w:tab/>
        <w:t xml:space="preserve">In calculating the shortfall amount for each QSE, the Resource capacity (RCAPSNAP and RCAPADJ) shall be </w:t>
      </w:r>
      <w:r w:rsidRPr="00AB3D81">
        <w:rPr>
          <w:rFonts w:eastAsia="Times New Roman"/>
        </w:rPr>
        <w:t xml:space="preserve">calculated for a Generation Resource that meets any of the following conditions: </w:t>
      </w:r>
    </w:p>
    <w:p w14:paraId="0CE8F536" w14:textId="77777777" w:rsidR="00AB3D81" w:rsidRPr="00AB3D81" w:rsidRDefault="00AB3D81" w:rsidP="00AB3D81">
      <w:pPr>
        <w:spacing w:after="240"/>
        <w:ind w:firstLine="720"/>
        <w:rPr>
          <w:rFonts w:eastAsia="Times New Roman"/>
          <w:iCs/>
        </w:rPr>
      </w:pPr>
      <w:r w:rsidRPr="00AB3D81">
        <w:rPr>
          <w:rFonts w:eastAsia="Times New Roman"/>
          <w:iCs/>
        </w:rPr>
        <w:t>(a)</w:t>
      </w:r>
      <w:r w:rsidRPr="00AB3D81">
        <w:rPr>
          <w:rFonts w:eastAsia="Times New Roman"/>
          <w:iCs/>
        </w:rPr>
        <w:tab/>
        <w:t xml:space="preserve">QSE-committed;  </w:t>
      </w:r>
    </w:p>
    <w:p w14:paraId="6013DA7A" w14:textId="77777777" w:rsidR="00AB3D81" w:rsidRPr="00AB3D81" w:rsidRDefault="00AB3D81" w:rsidP="00AB3D81">
      <w:pPr>
        <w:spacing w:after="240"/>
        <w:ind w:left="1440" w:hanging="720"/>
        <w:rPr>
          <w:rFonts w:eastAsia="Times New Roman"/>
          <w:iCs/>
        </w:rPr>
      </w:pPr>
      <w:r w:rsidRPr="00AB3D81">
        <w:rPr>
          <w:rFonts w:eastAsia="Times New Roman"/>
          <w:iCs/>
        </w:rPr>
        <w:t>(b)</w:t>
      </w:r>
      <w:r w:rsidRPr="00AB3D81">
        <w:rPr>
          <w:rFonts w:eastAsia="Times New Roman"/>
          <w:iCs/>
        </w:rPr>
        <w:tab/>
        <w:t>Planning to operate as a Quick Start Generation Resource (QSGR) for the Settlement Interval as shown by the COP Status of OFFQS in the RUC Snapshot for the RUC Process and/or Adjustment Period; or</w:t>
      </w:r>
    </w:p>
    <w:p w14:paraId="74B16D8F" w14:textId="77777777" w:rsidR="00AB3D81" w:rsidRPr="00AB3D81" w:rsidRDefault="00AB3D81" w:rsidP="00AB3D81">
      <w:pPr>
        <w:spacing w:after="240"/>
        <w:ind w:left="1440" w:hanging="720"/>
        <w:rPr>
          <w:rFonts w:eastAsia="Times New Roman"/>
          <w:iCs/>
        </w:rPr>
      </w:pPr>
      <w:r w:rsidRPr="00AB3D81">
        <w:rPr>
          <w:rFonts w:eastAsia="Times New Roman"/>
          <w:iCs/>
        </w:rPr>
        <w:t>(c)</w:t>
      </w:r>
      <w:r w:rsidRPr="00AB3D81">
        <w:rPr>
          <w:rFonts w:eastAsia="Times New Roman"/>
          <w:iCs/>
        </w:rPr>
        <w:tab/>
        <w:t xml:space="preserve">A Switchable Generation Resource (SWGR) that is released by a non-ERCOT Control Area Operator (CAO) </w:t>
      </w:r>
      <w:proofErr w:type="gramStart"/>
      <w:r w:rsidRPr="00AB3D81">
        <w:rPr>
          <w:rFonts w:eastAsia="Times New Roman"/>
          <w:iCs/>
        </w:rPr>
        <w:t>to operate</w:t>
      </w:r>
      <w:proofErr w:type="gramEnd"/>
      <w:r w:rsidRPr="00AB3D81">
        <w:rPr>
          <w:rFonts w:eastAsia="Times New Roman"/>
          <w:iCs/>
        </w:rPr>
        <w:t xml:space="preserve"> in the ERCOT Control Area due to an ERCOT RUC instruction for an actual or anticipated Energy Emergency Alert (EEA) condition and that is shown as On-Line in its COP; or </w:t>
      </w:r>
    </w:p>
    <w:p w14:paraId="55C4EEB9" w14:textId="77777777" w:rsidR="00AB3D81" w:rsidRPr="00AB3D81" w:rsidRDefault="00AB3D81" w:rsidP="00AB3D81">
      <w:pPr>
        <w:spacing w:after="240"/>
        <w:ind w:left="1440" w:hanging="720"/>
        <w:rPr>
          <w:rFonts w:eastAsia="Times New Roman"/>
          <w:iCs/>
        </w:rPr>
      </w:pPr>
      <w:r w:rsidRPr="00AB3D81">
        <w:rPr>
          <w:rFonts w:eastAsia="Times New Roman"/>
          <w:iCs/>
        </w:rPr>
        <w:t>(d)</w:t>
      </w:r>
      <w:r w:rsidRPr="00AB3D81">
        <w:rPr>
          <w:rFonts w:eastAsia="Times New Roman"/>
          <w:iCs/>
        </w:rPr>
        <w:tab/>
        <w:t>If the Settlement Interval is a RUCAC-Interval, the Combined Cycle Generation Resource that was QSE-committed at the time the RUCAC was issued, excluding the condition for SWGRs as describe in paragraph (c) above.</w:t>
      </w:r>
    </w:p>
    <w:p w14:paraId="7F071F12" w14:textId="77777777" w:rsidR="00AB3D81" w:rsidRPr="00AB3D81" w:rsidRDefault="00AB3D81" w:rsidP="00AB3D81">
      <w:pPr>
        <w:spacing w:after="240"/>
        <w:ind w:left="720" w:hanging="720"/>
        <w:rPr>
          <w:rFonts w:eastAsia="Times New Roman"/>
          <w:szCs w:val="20"/>
        </w:rPr>
      </w:pPr>
      <w:r w:rsidRPr="00AB3D81">
        <w:rPr>
          <w:rFonts w:eastAsia="Times New Roman"/>
          <w:szCs w:val="20"/>
        </w:rPr>
        <w:lastRenderedPageBreak/>
        <w:t>(2)</w:t>
      </w:r>
      <w:r w:rsidRPr="00AB3D81">
        <w:rPr>
          <w:rFonts w:eastAsia="Times New Roman"/>
          <w:szCs w:val="20"/>
        </w:rPr>
        <w:tab/>
        <w:t xml:space="preserve">In calculating the amount short for each QSE, the available capacity of an IRR when determining responsibility for the corresponding RUC charges shall be the lesser of the HSL value, as reflected in the COP, and the Wind-powered Generation Resource Production Potential (WGRPP), as described in Section 4.2.2, Wind-Powered Generation Resource Production Potential, for a Wind-powered Generation Resource (WGR), or the </w:t>
      </w:r>
      <w:proofErr w:type="spellStart"/>
      <w:r w:rsidRPr="00AB3D81">
        <w:rPr>
          <w:rFonts w:eastAsia="Times New Roman"/>
          <w:szCs w:val="20"/>
        </w:rPr>
        <w:t>PhotoVoltaic</w:t>
      </w:r>
      <w:proofErr w:type="spellEnd"/>
      <w:r w:rsidRPr="00AB3D81">
        <w:rPr>
          <w:rFonts w:eastAsia="Times New Roman"/>
          <w:szCs w:val="20"/>
        </w:rPr>
        <w:t xml:space="preserve"> Generation Resource Production Potential (PVGRPP), as described in Section 4.2.3, </w:t>
      </w:r>
      <w:proofErr w:type="spellStart"/>
      <w:r w:rsidRPr="00AB3D81">
        <w:rPr>
          <w:rFonts w:eastAsia="Times New Roman"/>
          <w:szCs w:val="20"/>
        </w:rPr>
        <w:t>PhotoVoltaic</w:t>
      </w:r>
      <w:proofErr w:type="spellEnd"/>
      <w:r w:rsidRPr="00AB3D81">
        <w:rPr>
          <w:rFonts w:eastAsia="Times New Roman"/>
          <w:szCs w:val="20"/>
        </w:rPr>
        <w:t xml:space="preserve"> Generation Resource Production Potential, for a </w:t>
      </w:r>
      <w:proofErr w:type="spellStart"/>
      <w:r w:rsidRPr="00AB3D81">
        <w:rPr>
          <w:rFonts w:eastAsia="Times New Roman"/>
          <w:szCs w:val="20"/>
        </w:rPr>
        <w:t>PhotoVoltaic</w:t>
      </w:r>
      <w:proofErr w:type="spellEnd"/>
      <w:r w:rsidRPr="00AB3D81">
        <w:rPr>
          <w:rFonts w:eastAsia="Times New Roman"/>
          <w:szCs w:val="20"/>
        </w:rPr>
        <w:t xml:space="preserve"> Generation Resource (PVGR), at the time of RUC execution.  For an IRR, the RCAPSNAP variable used below shall be equal to the minimum of the WGRPP or PVGRPP described above and the HSL value as reflected in the QSE’s COP, at the time of the RUC execution. </w:t>
      </w:r>
    </w:p>
    <w:p w14:paraId="4F3FFD02" w14:textId="77777777" w:rsidR="00AB3D81" w:rsidRPr="00AB3D81" w:rsidRDefault="00AB3D81" w:rsidP="00AB3D81">
      <w:pPr>
        <w:spacing w:after="240"/>
        <w:ind w:left="720" w:hanging="720"/>
        <w:rPr>
          <w:rFonts w:eastAsia="Times New Roman"/>
          <w:szCs w:val="20"/>
        </w:rPr>
      </w:pPr>
      <w:r w:rsidRPr="00AB3D81">
        <w:rPr>
          <w:rFonts w:eastAsia="Times New Roman"/>
          <w:szCs w:val="20"/>
        </w:rPr>
        <w:t>(3)</w:t>
      </w:r>
      <w:r w:rsidRPr="00AB3D81">
        <w:rPr>
          <w:rFonts w:eastAsia="Times New Roman"/>
          <w:szCs w:val="20"/>
        </w:rPr>
        <w:tab/>
        <w:t>In calculating the amount short for each QSE, the QSE must be given a capacity credit for non-Intermittent Renewable Resources (IRRs) that were given notice of decommitment within the two hours before the Operating Hour as a result of the RUC process by setting the RCAPSNAP and RCAPADJ variables used below set equal to the RCAPSNAP value for the Resource immediately before the decommitment instruction was given.</w:t>
      </w:r>
    </w:p>
    <w:p w14:paraId="64DA1F26" w14:textId="77777777" w:rsidR="00AB3D81" w:rsidRPr="00AB3D81" w:rsidRDefault="00AB3D81" w:rsidP="00AB3D81">
      <w:pPr>
        <w:spacing w:after="240"/>
        <w:ind w:left="720" w:hanging="720"/>
        <w:rPr>
          <w:rFonts w:eastAsia="Times New Roman"/>
          <w:szCs w:val="20"/>
        </w:rPr>
      </w:pPr>
      <w:r w:rsidRPr="00AB3D81">
        <w:rPr>
          <w:rFonts w:eastAsia="Times New Roman"/>
          <w:szCs w:val="20"/>
        </w:rPr>
        <w:t>(4)</w:t>
      </w:r>
      <w:r w:rsidRPr="00AB3D81">
        <w:rPr>
          <w:rFonts w:eastAsia="Times New Roman"/>
          <w:szCs w:val="20"/>
        </w:rPr>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w:t>
      </w:r>
    </w:p>
    <w:p w14:paraId="1EE9E473" w14:textId="77777777" w:rsidR="00AB3D81" w:rsidRPr="00AB3D81" w:rsidRDefault="00AB3D81" w:rsidP="00AB3D81">
      <w:pPr>
        <w:spacing w:after="240"/>
        <w:ind w:left="720" w:hanging="720"/>
        <w:rPr>
          <w:rFonts w:eastAsia="Times New Roman"/>
          <w:szCs w:val="20"/>
        </w:rPr>
      </w:pPr>
      <w:r w:rsidRPr="00AB3D81">
        <w:rPr>
          <w:rFonts w:eastAsia="Times New Roman"/>
          <w:szCs w:val="20"/>
        </w:rPr>
        <w:t>(5)</w:t>
      </w:r>
      <w:r w:rsidRPr="00AB3D81">
        <w:rPr>
          <w:rFonts w:eastAsia="Times New Roman"/>
          <w:szCs w:val="20"/>
        </w:rP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DCIMPADJ.</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B3D81" w:rsidRPr="00AB3D81" w14:paraId="67ED57D3" w14:textId="77777777" w:rsidTr="002A5BF3">
        <w:trPr>
          <w:trHeight w:val="656"/>
        </w:trPr>
        <w:tc>
          <w:tcPr>
            <w:tcW w:w="9350" w:type="dxa"/>
            <w:shd w:val="pct12" w:color="auto" w:fill="auto"/>
          </w:tcPr>
          <w:p w14:paraId="0DEDDBFC" w14:textId="77777777" w:rsidR="00AB3D81" w:rsidRPr="00AB3D81" w:rsidRDefault="00AB3D81" w:rsidP="00AB3D81">
            <w:pPr>
              <w:spacing w:after="240"/>
              <w:rPr>
                <w:rFonts w:eastAsia="Times New Roman"/>
                <w:b/>
                <w:i/>
                <w:iCs/>
                <w:szCs w:val="20"/>
              </w:rPr>
            </w:pPr>
            <w:r w:rsidRPr="00AB3D81">
              <w:rPr>
                <w:rFonts w:eastAsia="Times New Roman"/>
                <w:b/>
                <w:i/>
                <w:iCs/>
                <w:szCs w:val="20"/>
              </w:rPr>
              <w:t>[NPRR1032:  Replace paragraph (5) above with the following upon system implementation:]</w:t>
            </w:r>
          </w:p>
          <w:p w14:paraId="791CFB9B" w14:textId="77777777" w:rsidR="00AB3D81" w:rsidRPr="00AB3D81" w:rsidRDefault="00AB3D81" w:rsidP="00AB3D81">
            <w:pPr>
              <w:spacing w:after="240"/>
              <w:ind w:left="720" w:hanging="720"/>
              <w:rPr>
                <w:rFonts w:eastAsia="Times New Roman"/>
                <w:szCs w:val="20"/>
              </w:rPr>
            </w:pPr>
            <w:r w:rsidRPr="00AB3D81">
              <w:rPr>
                <w:rFonts w:eastAsia="Times New Roman"/>
                <w:szCs w:val="20"/>
              </w:rPr>
              <w:t>(5)</w:t>
            </w:r>
            <w:r w:rsidRPr="00AB3D81">
              <w:rPr>
                <w:rFonts w:eastAsia="Times New Roman"/>
                <w:szCs w:val="20"/>
              </w:rP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RTDCIMP.</w:t>
            </w:r>
          </w:p>
        </w:tc>
      </w:tr>
    </w:tbl>
    <w:p w14:paraId="174F36DC" w14:textId="77777777" w:rsidR="00AB3D81" w:rsidRPr="00AB3D81" w:rsidRDefault="00AB3D81" w:rsidP="00AB3D81">
      <w:pPr>
        <w:spacing w:before="240" w:after="240"/>
        <w:ind w:left="720" w:hanging="720"/>
        <w:rPr>
          <w:rFonts w:eastAsia="Times New Roman"/>
          <w:szCs w:val="20"/>
        </w:rPr>
      </w:pPr>
      <w:r w:rsidRPr="00AB3D81">
        <w:rPr>
          <w:rFonts w:eastAsia="Times New Roman"/>
          <w:szCs w:val="20"/>
        </w:rPr>
        <w:t>(6)</w:t>
      </w:r>
      <w:r w:rsidRPr="00AB3D81">
        <w:rPr>
          <w:rFonts w:eastAsia="Times New Roman"/>
          <w:szCs w:val="20"/>
        </w:rPr>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54F85D67" w14:textId="77777777" w:rsidR="00AB3D81" w:rsidRPr="00AB3D81" w:rsidRDefault="00AB3D81" w:rsidP="00AB3D81">
      <w:pPr>
        <w:spacing w:after="240"/>
        <w:ind w:left="720" w:hanging="720"/>
        <w:rPr>
          <w:rFonts w:eastAsia="Times New Roman"/>
          <w:szCs w:val="20"/>
        </w:rPr>
      </w:pPr>
      <w:r w:rsidRPr="00AB3D81">
        <w:rPr>
          <w:rFonts w:eastAsia="Times New Roman"/>
          <w:szCs w:val="20"/>
        </w:rPr>
        <w:t>(7)</w:t>
      </w:r>
      <w:r w:rsidRPr="00AB3D81">
        <w:rPr>
          <w:rFonts w:eastAsia="Times New Roman"/>
          <w:szCs w:val="20"/>
        </w:rPr>
        <w:tab/>
        <w:t xml:space="preserve">The QSE Ancillary Service shortfall calculation in MW for each hour in the RUC Snapshot or for the end of the Adjustment Period involves solving an optimization that minimizes any potential Ancillary Service shortfall for a QSE.   This is done by </w:t>
      </w:r>
      <w:r w:rsidRPr="00AB3D81">
        <w:rPr>
          <w:rFonts w:eastAsia="Times New Roman"/>
          <w:szCs w:val="20"/>
        </w:rPr>
        <w:lastRenderedPageBreak/>
        <w:t xml:space="preserve">determining the optimal utilization of Ancillary Service capabilities within each QSE’s portfolio of Resources to meet its net Ancillary Service position for each Ancillary Service sub-type.  </w:t>
      </w:r>
      <w:proofErr w:type="gramStart"/>
      <w:r w:rsidRPr="00AB3D81">
        <w:rPr>
          <w:rFonts w:eastAsia="Times New Roman"/>
          <w:szCs w:val="20"/>
        </w:rPr>
        <w:t>A QSE’s</w:t>
      </w:r>
      <w:proofErr w:type="gramEnd"/>
      <w:r w:rsidRPr="00AB3D81">
        <w:rPr>
          <w:rFonts w:eastAsia="Times New Roman"/>
          <w:szCs w:val="20"/>
        </w:rPr>
        <w:t xml:space="preserve"> Ancillary Service shortfall for an hour is the difference between the QSE’s net Ancillary Service position and its coverage of Ancillary Services using the outputs of this optimization based on the QSE’s Resource Ancillary Service capabilities for that hour as reflected in the COPs submitted by the QSE.</w:t>
      </w:r>
    </w:p>
    <w:p w14:paraId="57241D32" w14:textId="77777777" w:rsidR="00AB3D81" w:rsidRPr="00AB3D81" w:rsidRDefault="00AB3D81" w:rsidP="00AB3D81">
      <w:pPr>
        <w:spacing w:after="240"/>
        <w:ind w:left="1416" w:hanging="696"/>
        <w:rPr>
          <w:rFonts w:eastAsia="Times New Roman"/>
          <w:szCs w:val="20"/>
        </w:rPr>
      </w:pPr>
      <w:r w:rsidRPr="00AB3D81">
        <w:rPr>
          <w:rFonts w:eastAsia="Times New Roman"/>
          <w:szCs w:val="20"/>
        </w:rPr>
        <w:t>(a)</w:t>
      </w:r>
      <w:r w:rsidRPr="00AB3D81">
        <w:rPr>
          <w:rFonts w:eastAsia="Times New Roman"/>
          <w:szCs w:val="20"/>
        </w:rPr>
        <w:tab/>
        <w:t>For each Ancillary Service sub-type, the Ancillary Service MW capability for each Resource in the QSE’s portfolio for a given hour in the RUC Snapshot or at the end of the Adjustment Period (</w:t>
      </w:r>
      <w:r w:rsidRPr="00AB3D81">
        <w:rPr>
          <w:rFonts w:eastAsia="Times New Roman"/>
          <w:szCs w:val="28"/>
        </w:rPr>
        <w:t xml:space="preserve">ASMWCAPSNAP </w:t>
      </w:r>
      <w:r w:rsidRPr="00AB3D81">
        <w:rPr>
          <w:rFonts w:eastAsia="Times New Roman"/>
          <w:iCs/>
          <w:szCs w:val="20"/>
        </w:rPr>
        <w:t xml:space="preserve">and </w:t>
      </w:r>
      <w:r w:rsidRPr="00AB3D81">
        <w:rPr>
          <w:rFonts w:eastAsia="Times New Roman"/>
          <w:szCs w:val="28"/>
        </w:rPr>
        <w:t>ASMWCAPADJ</w:t>
      </w:r>
      <w:r w:rsidRPr="00AB3D81">
        <w:rPr>
          <w:rFonts w:eastAsia="Times New Roman"/>
          <w:szCs w:val="20"/>
        </w:rPr>
        <w:t>) is calculated as the minimum of:</w:t>
      </w:r>
    </w:p>
    <w:p w14:paraId="1F80ECC5" w14:textId="111A022D" w:rsidR="00AB3D81" w:rsidRPr="00AB3D81" w:rsidRDefault="00AB3D81" w:rsidP="00AB3D81">
      <w:pPr>
        <w:spacing w:after="240" w:line="259" w:lineRule="auto"/>
        <w:ind w:left="2136" w:hanging="720"/>
        <w:rPr>
          <w:rFonts w:eastAsia="Times New Roman"/>
          <w:szCs w:val="20"/>
        </w:rPr>
      </w:pPr>
      <w:r w:rsidRPr="00AB3D81">
        <w:rPr>
          <w:rFonts w:eastAsia="Times New Roman"/>
          <w:szCs w:val="20"/>
        </w:rPr>
        <w:t>(i)</w:t>
      </w:r>
      <w:r w:rsidRPr="00AB3D81">
        <w:rPr>
          <w:rFonts w:eastAsia="Times New Roman"/>
          <w:szCs w:val="20"/>
        </w:rPr>
        <w:tab/>
        <w:t xml:space="preserve">HSL minus LSL in the COP if the Resource is On-Line (ON, ONOS, ONSC, </w:t>
      </w:r>
      <w:ins w:id="706" w:author="ERCOT" w:date="2025-09-10T13:29:00Z" w16du:dateUtc="2025-09-10T18:29:00Z">
        <w:r>
          <w:t>ONEMR, ONRUC, ONOPTOUT</w:t>
        </w:r>
      </w:ins>
      <w:ins w:id="707" w:author="ERCOT" w:date="2025-10-24T20:57:00Z">
        <w:r>
          <w:t>,</w:t>
        </w:r>
      </w:ins>
      <w:ins w:id="708" w:author="ERCOT" w:date="2025-12-08T11:11:00Z" w16du:dateUtc="2025-12-08T17:11:00Z">
        <w:r>
          <w:t xml:space="preserve"> </w:t>
        </w:r>
      </w:ins>
      <w:r w:rsidRPr="00AB3D81">
        <w:rPr>
          <w:rFonts w:eastAsia="Times New Roman"/>
          <w:szCs w:val="20"/>
        </w:rPr>
        <w:t>and ONL).  If a Generation Resource COP Resource Status is OFF</w:t>
      </w:r>
      <w:ins w:id="709" w:author="ERCOT" w:date="2025-12-08T11:12:00Z" w16du:dateUtc="2025-12-08T17:12:00Z">
        <w:r>
          <w:rPr>
            <w:rFonts w:eastAsia="Times New Roman"/>
            <w:szCs w:val="20"/>
          </w:rPr>
          <w:t>,</w:t>
        </w:r>
      </w:ins>
      <w:del w:id="710" w:author="ERCOT" w:date="2025-12-08T11:12:00Z" w16du:dateUtc="2025-12-08T17:12:00Z">
        <w:r w:rsidRPr="00AB3D81" w:rsidDel="00AB3D81">
          <w:rPr>
            <w:rFonts w:eastAsia="Times New Roman"/>
            <w:szCs w:val="20"/>
          </w:rPr>
          <w:delText xml:space="preserve"> or</w:delText>
        </w:r>
      </w:del>
      <w:r w:rsidRPr="00AB3D81">
        <w:rPr>
          <w:rFonts w:eastAsia="Times New Roman"/>
          <w:szCs w:val="20"/>
        </w:rPr>
        <w:t xml:space="preserve"> OFFQS</w:t>
      </w:r>
      <w:ins w:id="711" w:author="ERCOT" w:date="2025-12-08T11:12:00Z" w16du:dateUtc="2025-12-08T17:12:00Z">
        <w:r>
          <w:t>, or DRRS</w:t>
        </w:r>
      </w:ins>
      <w:r w:rsidRPr="00AB3D81">
        <w:rPr>
          <w:rFonts w:eastAsia="Times New Roman"/>
          <w:szCs w:val="20"/>
        </w:rPr>
        <w:t>, only the COP HSL is used.  For a Combined Cycle Train, the Resource refers to a particular Combined Cycle Generation Resource belonging to that Combined Cycle Train.  For a Combined Cycle Train, select the Combined Cycle Generation Resource that is On-Line (ON</w:t>
      </w:r>
      <w:ins w:id="712" w:author="ERCOT" w:date="2025-12-08T11:12:00Z" w16du:dateUtc="2025-12-08T17:12:00Z">
        <w:r>
          <w:t>, ONEMR, ONRUC, ONOPTOUT,</w:t>
        </w:r>
      </w:ins>
      <w:r w:rsidRPr="00AB3D81">
        <w:rPr>
          <w:rFonts w:eastAsia="Times New Roman"/>
          <w:szCs w:val="20"/>
        </w:rPr>
        <w:t xml:space="preserve"> or ONOS) with the highest HSL.  If none of the Combined Cycle Generation Resources of a Combined Cycle Train are On-Line, then select the Combined Cycle Generation Resource that has the highest HSL and a COP Resource Status of OFF and that can be started up within 30 minutes;</w:t>
      </w:r>
    </w:p>
    <w:p w14:paraId="300800BB" w14:textId="77777777" w:rsidR="00AB3D81" w:rsidRPr="00AB3D81" w:rsidRDefault="00AB3D81" w:rsidP="00AB3D81">
      <w:pPr>
        <w:spacing w:after="240" w:line="259" w:lineRule="auto"/>
        <w:ind w:left="2136" w:hanging="720"/>
        <w:rPr>
          <w:rFonts w:eastAsia="Times New Roman"/>
          <w:szCs w:val="20"/>
        </w:rPr>
      </w:pPr>
      <w:r w:rsidRPr="00AB3D81">
        <w:rPr>
          <w:rFonts w:eastAsia="Times New Roman"/>
          <w:szCs w:val="20"/>
        </w:rPr>
        <w:t>(ii)</w:t>
      </w:r>
      <w:r w:rsidRPr="00AB3D81">
        <w:rPr>
          <w:rFonts w:eastAsia="Times New Roman"/>
          <w:szCs w:val="20"/>
        </w:rPr>
        <w:tab/>
        <w:t>Submitted Ancillary Service Offer MW quantity for the Ancillary Service type/sub-type;</w:t>
      </w:r>
    </w:p>
    <w:p w14:paraId="3E10E47E" w14:textId="77777777" w:rsidR="00AB3D81" w:rsidRPr="00AB3D81" w:rsidRDefault="00AB3D81" w:rsidP="00AB3D81">
      <w:pPr>
        <w:spacing w:after="240" w:line="259" w:lineRule="auto"/>
        <w:ind w:left="2136" w:hanging="720"/>
        <w:rPr>
          <w:rFonts w:eastAsia="Times New Roman"/>
          <w:szCs w:val="20"/>
        </w:rPr>
      </w:pPr>
      <w:r w:rsidRPr="00AB3D81">
        <w:rPr>
          <w:rFonts w:eastAsia="Times New Roman"/>
          <w:szCs w:val="20"/>
        </w:rPr>
        <w:t>(iii)</w:t>
      </w:r>
      <w:r w:rsidRPr="00AB3D81">
        <w:rPr>
          <w:rFonts w:eastAsia="Times New Roman"/>
          <w:szCs w:val="20"/>
        </w:rPr>
        <w:tab/>
        <w:t>Submitted COP Ancillary Service MW capability; and</w:t>
      </w:r>
    </w:p>
    <w:p w14:paraId="291A9875" w14:textId="7D6C78F0" w:rsidR="00AB3D81" w:rsidRPr="00AB3D81" w:rsidRDefault="00AB3D81" w:rsidP="00AB3D81">
      <w:pPr>
        <w:spacing w:after="240" w:line="259" w:lineRule="auto"/>
        <w:ind w:left="2136" w:hanging="720"/>
        <w:rPr>
          <w:rFonts w:eastAsia="Times New Roman"/>
          <w:szCs w:val="20"/>
        </w:rPr>
      </w:pPr>
      <w:r w:rsidRPr="00AB3D81">
        <w:rPr>
          <w:rFonts w:eastAsia="Times New Roman"/>
          <w:szCs w:val="20"/>
        </w:rPr>
        <w:t>(iv)</w:t>
      </w:r>
      <w:r w:rsidRPr="00AB3D81">
        <w:rPr>
          <w:rFonts w:eastAsia="Times New Roman"/>
          <w:szCs w:val="20"/>
        </w:rPr>
        <w:tab/>
        <w:t>Qualified Ancillary Service MW amount for the Ancillary Service sub-type.  For Resources with COP Resource Status of OFFQS, the qualified MW amounts for Reg-Up, Reg-Down, and RRS will be set to zero.  For Resources with a COP Resource Status of OFF, the qualified MW amounts for Reg-Up, Reg-Down, RRS, and ECRS will be set to zero.</w:t>
      </w:r>
      <w:r>
        <w:rPr>
          <w:rFonts w:eastAsia="Times New Roman"/>
          <w:szCs w:val="20"/>
        </w:rPr>
        <w:t xml:space="preserve"> </w:t>
      </w:r>
      <w:r w:rsidRPr="00AB3D81">
        <w:t xml:space="preserve"> </w:t>
      </w:r>
      <w:ins w:id="713" w:author="ERCOT" w:date="2025-09-10T13:40:00Z" w16du:dateUtc="2025-09-10T18:40:00Z">
        <w:r w:rsidRPr="00C20335">
          <w:t xml:space="preserve">For Resources with a COP Resource Status of </w:t>
        </w:r>
        <w:r>
          <w:t>DRRS</w:t>
        </w:r>
        <w:r w:rsidRPr="00C20335">
          <w:t>, the qualified MW amounts for Reg-Up, Reg-D</w:t>
        </w:r>
        <w:r>
          <w:t>ow</w:t>
        </w:r>
        <w:r w:rsidRPr="00C20335">
          <w:t xml:space="preserve">n, RRS, </w:t>
        </w:r>
        <w:r>
          <w:t>ECRS</w:t>
        </w:r>
      </w:ins>
      <w:ins w:id="714" w:author="ERCOT" w:date="2025-10-24T20:58:00Z">
        <w:r>
          <w:t>,</w:t>
        </w:r>
      </w:ins>
      <w:ins w:id="715" w:author="ERCOT" w:date="2025-09-10T13:40:00Z" w16du:dateUtc="2025-09-10T18:40:00Z">
        <w:r>
          <w:t xml:space="preserve"> </w:t>
        </w:r>
        <w:r w:rsidRPr="00C20335">
          <w:t xml:space="preserve">and </w:t>
        </w:r>
      </w:ins>
      <w:ins w:id="716" w:author="ERCOT" w:date="2025-09-10T13:41:00Z" w16du:dateUtc="2025-09-10T18:41:00Z">
        <w:r>
          <w:t>Non-Spin</w:t>
        </w:r>
      </w:ins>
      <w:ins w:id="717" w:author="ERCOT" w:date="2025-09-10T13:40:00Z" w16du:dateUtc="2025-09-10T18:40:00Z">
        <w:r w:rsidRPr="00C20335">
          <w:t xml:space="preserve"> will be set to zero.</w:t>
        </w:r>
      </w:ins>
    </w:p>
    <w:p w14:paraId="7C577C71" w14:textId="77777777" w:rsidR="00AB3D81" w:rsidRPr="00AB3D81" w:rsidRDefault="00AB3D81" w:rsidP="00AB3D81">
      <w:pPr>
        <w:spacing w:after="240"/>
        <w:ind w:left="1416" w:hanging="696"/>
        <w:rPr>
          <w:rFonts w:eastAsia="Times New Roman"/>
          <w:szCs w:val="20"/>
        </w:rPr>
      </w:pPr>
      <w:r w:rsidRPr="00AB3D81">
        <w:rPr>
          <w:rFonts w:eastAsia="Times New Roman"/>
          <w:szCs w:val="20"/>
        </w:rPr>
        <w:t>(b)</w:t>
      </w:r>
      <w:r w:rsidRPr="00AB3D81">
        <w:rPr>
          <w:rFonts w:eastAsia="Times New Roman"/>
          <w:szCs w:val="20"/>
        </w:rPr>
        <w:tab/>
        <w:t>The QSE Ancillary Service shortfall calculation enforces the following constraints for each hour using data from the RUC Snapshot or the end of the Adjustment Period:</w:t>
      </w:r>
    </w:p>
    <w:p w14:paraId="434E073E" w14:textId="77777777" w:rsidR="00AB3D81" w:rsidRPr="00AB3D81" w:rsidRDefault="00AB3D81" w:rsidP="00AB3D81">
      <w:pPr>
        <w:spacing w:after="240" w:line="259" w:lineRule="auto"/>
        <w:ind w:left="2136" w:hanging="720"/>
        <w:rPr>
          <w:rFonts w:eastAsia="Times New Roman"/>
          <w:szCs w:val="20"/>
        </w:rPr>
      </w:pPr>
      <w:proofErr w:type="gramStart"/>
      <w:r w:rsidRPr="00AB3D81">
        <w:rPr>
          <w:rFonts w:eastAsia="Times New Roman"/>
          <w:szCs w:val="20"/>
        </w:rPr>
        <w:lastRenderedPageBreak/>
        <w:t>(i)</w:t>
      </w:r>
      <w:r w:rsidRPr="00AB3D81">
        <w:rPr>
          <w:rFonts w:eastAsia="Times New Roman"/>
          <w:szCs w:val="20"/>
        </w:rPr>
        <w:tab/>
        <w:t>Ensure</w:t>
      </w:r>
      <w:proofErr w:type="gramEnd"/>
      <w:r w:rsidRPr="00AB3D81">
        <w:rPr>
          <w:rFonts w:eastAsia="Times New Roman"/>
          <w:szCs w:val="20"/>
        </w:rPr>
        <w:t xml:space="preserve"> that </w:t>
      </w:r>
      <w:proofErr w:type="gramStart"/>
      <w:r w:rsidRPr="00AB3D81">
        <w:rPr>
          <w:rFonts w:eastAsia="Times New Roman"/>
          <w:szCs w:val="20"/>
        </w:rPr>
        <w:t>a QSE’s</w:t>
      </w:r>
      <w:proofErr w:type="gramEnd"/>
      <w:r w:rsidRPr="00AB3D81">
        <w:rPr>
          <w:rFonts w:eastAsia="Times New Roman"/>
          <w:szCs w:val="20"/>
        </w:rPr>
        <w:t xml:space="preserve"> portfolio of Resource capacities are only used to cover </w:t>
      </w:r>
      <w:proofErr w:type="gramStart"/>
      <w:r w:rsidRPr="00AB3D81">
        <w:rPr>
          <w:rFonts w:eastAsia="Times New Roman"/>
          <w:szCs w:val="20"/>
        </w:rPr>
        <w:t>that QSE’s</w:t>
      </w:r>
      <w:proofErr w:type="gramEnd"/>
      <w:r w:rsidRPr="00AB3D81">
        <w:rPr>
          <w:rFonts w:eastAsia="Times New Roman"/>
          <w:szCs w:val="20"/>
        </w:rPr>
        <w:t xml:space="preserve"> net Ancillary Service position by each Ancillary Service sub-type.</w:t>
      </w:r>
    </w:p>
    <w:p w14:paraId="2378A9AC" w14:textId="77777777" w:rsidR="00AB3D81" w:rsidRPr="00AB3D81" w:rsidRDefault="00AB3D81" w:rsidP="00AB3D81">
      <w:pPr>
        <w:spacing w:after="240" w:line="259" w:lineRule="auto"/>
        <w:ind w:left="2136" w:hanging="720"/>
        <w:rPr>
          <w:rFonts w:eastAsia="Times New Roman"/>
          <w:szCs w:val="20"/>
        </w:rPr>
      </w:pPr>
      <w:r w:rsidRPr="00AB3D81">
        <w:rPr>
          <w:rFonts w:eastAsia="Times New Roman"/>
          <w:szCs w:val="20"/>
        </w:rPr>
        <w:t>(ii)</w:t>
      </w:r>
      <w:r w:rsidRPr="00AB3D81">
        <w:rPr>
          <w:rFonts w:eastAsia="Times New Roman"/>
          <w:szCs w:val="20"/>
        </w:rPr>
        <w:tab/>
        <w:t>A QSE’s Fast Frequency Response (FFR) Service (FFRS) position can be covered by the QSE’s portfolio of ESRs qualified to provide FFRS, Load Resources having a high-set under-frequency Relay that are qualified for Responsive Reserve (RRS) or Controllable Load Resources (CLRs), Generation Resources, and ESRs that are qualified to provide RRS as Primary Frequency Response.</w:t>
      </w:r>
    </w:p>
    <w:p w14:paraId="6711DE49" w14:textId="77777777" w:rsidR="00AB3D81" w:rsidRPr="00AB3D81" w:rsidRDefault="00AB3D81" w:rsidP="00AB3D81">
      <w:pPr>
        <w:spacing w:after="240" w:line="259" w:lineRule="auto"/>
        <w:ind w:left="2136" w:hanging="720"/>
        <w:rPr>
          <w:rFonts w:eastAsia="Times New Roman"/>
          <w:szCs w:val="20"/>
        </w:rPr>
      </w:pPr>
      <w:r w:rsidRPr="00AB3D81">
        <w:rPr>
          <w:rFonts w:eastAsia="Times New Roman"/>
          <w:szCs w:val="20"/>
        </w:rPr>
        <w:t>(iii)</w:t>
      </w:r>
      <w:r w:rsidRPr="00AB3D81">
        <w:rPr>
          <w:rFonts w:eastAsia="Times New Roman"/>
          <w:szCs w:val="20"/>
        </w:rPr>
        <w:tab/>
      </w:r>
      <w:proofErr w:type="gramStart"/>
      <w:r w:rsidRPr="00AB3D81">
        <w:rPr>
          <w:rFonts w:eastAsia="Times New Roman"/>
          <w:szCs w:val="20"/>
        </w:rPr>
        <w:t>A QSE’s</w:t>
      </w:r>
      <w:proofErr w:type="gramEnd"/>
      <w:r w:rsidRPr="00AB3D81">
        <w:rPr>
          <w:rFonts w:eastAsia="Times New Roman"/>
          <w:szCs w:val="20"/>
        </w:rPr>
        <w:t xml:space="preserve"> RRS position of the type provided by Load Resources having a high-set under-frequency Relay that are qualified for RRS can be covered by the QSE’s portfolio of Load Resources qualified to provide this type of RRS or CLRs, Generation Resources, and ESRs that are qualified to provide RRS as Primary Frequency Response.</w:t>
      </w:r>
    </w:p>
    <w:p w14:paraId="33897634" w14:textId="77777777" w:rsidR="00AB3D81" w:rsidRPr="00AB3D81" w:rsidRDefault="00AB3D81" w:rsidP="00AB3D81">
      <w:pPr>
        <w:spacing w:after="240" w:line="259" w:lineRule="auto"/>
        <w:ind w:left="2136" w:hanging="720"/>
        <w:rPr>
          <w:rFonts w:eastAsia="Times New Roman"/>
          <w:szCs w:val="20"/>
        </w:rPr>
      </w:pPr>
      <w:r w:rsidRPr="00AB3D81">
        <w:rPr>
          <w:rFonts w:eastAsia="Times New Roman"/>
          <w:szCs w:val="20"/>
        </w:rPr>
        <w:t>(iv)</w:t>
      </w:r>
      <w:r w:rsidRPr="00AB3D81">
        <w:rPr>
          <w:rFonts w:eastAsia="Times New Roman"/>
          <w:szCs w:val="20"/>
        </w:rPr>
        <w:tab/>
        <w:t>A QSE’s ERCOT Contingency Reserve Service (ECRS) position of the type that is not SCED-dispatchable can be covered by the QSE’s portfolio of Load Resources that are qualified to provide non-SCED dispatchable ECRS, or by CLRs, Generation Resources, and ESRs that are qualified to provide ECRS of the type that is SCED-dispatchable.</w:t>
      </w:r>
    </w:p>
    <w:p w14:paraId="3B888102" w14:textId="77777777" w:rsidR="00AB3D81" w:rsidRPr="00AB3D81" w:rsidRDefault="00AB3D81" w:rsidP="00AB3D81">
      <w:pPr>
        <w:spacing w:after="240" w:line="259" w:lineRule="auto"/>
        <w:ind w:left="2136" w:hanging="720"/>
        <w:rPr>
          <w:rFonts w:eastAsia="Times New Roman"/>
          <w:szCs w:val="20"/>
        </w:rPr>
      </w:pPr>
      <w:r w:rsidRPr="00AB3D81">
        <w:rPr>
          <w:rFonts w:eastAsia="Times New Roman"/>
          <w:szCs w:val="20"/>
        </w:rPr>
        <w:t>(v)</w:t>
      </w:r>
      <w:r w:rsidRPr="00AB3D81">
        <w:rPr>
          <w:rFonts w:eastAsia="Times New Roman"/>
          <w:szCs w:val="20"/>
        </w:rPr>
        <w:tab/>
      </w:r>
      <w:proofErr w:type="gramStart"/>
      <w:r w:rsidRPr="00AB3D81">
        <w:rPr>
          <w:rFonts w:eastAsia="Times New Roman"/>
          <w:szCs w:val="20"/>
        </w:rPr>
        <w:t>A QSE’s</w:t>
      </w:r>
      <w:proofErr w:type="gramEnd"/>
      <w:r w:rsidRPr="00AB3D81">
        <w:rPr>
          <w:rFonts w:eastAsia="Times New Roman"/>
          <w:szCs w:val="20"/>
        </w:rPr>
        <w:t xml:space="preserve"> Non-Spinning Reserve (Non-Spin) position of the type that is not SCED-dispatchable can be covered by the QSE’s portfolios of Load Resources that are qualified to provide non-SCED dispatchable Non-Spin, or by CLRs, Generation Resources, and ESRs that are qualified to provide Non-Spin of the type that is SCED-dispatchable.</w:t>
      </w:r>
    </w:p>
    <w:p w14:paraId="7EC9F494" w14:textId="77777777" w:rsidR="00AB3D81" w:rsidRPr="00AB3D81" w:rsidRDefault="00AB3D81" w:rsidP="00AB3D81">
      <w:pPr>
        <w:spacing w:after="240" w:line="259" w:lineRule="auto"/>
        <w:ind w:left="2136" w:hanging="720"/>
        <w:rPr>
          <w:rFonts w:eastAsia="Times New Roman"/>
          <w:szCs w:val="20"/>
        </w:rPr>
      </w:pPr>
      <w:r w:rsidRPr="00AB3D81">
        <w:rPr>
          <w:rFonts w:eastAsia="Times New Roman"/>
          <w:szCs w:val="20"/>
        </w:rPr>
        <w:t>(vi)</w:t>
      </w:r>
      <w:r w:rsidRPr="00AB3D81">
        <w:rPr>
          <w:rFonts w:eastAsia="Times New Roman"/>
          <w:szCs w:val="20"/>
        </w:rPr>
        <w:tab/>
        <w:t>For each Resource and Ancillary Service sub-type:</w:t>
      </w:r>
    </w:p>
    <w:p w14:paraId="24B8BD37" w14:textId="133B9C89" w:rsidR="00AB3D81" w:rsidRPr="00AB3D81" w:rsidRDefault="00AB3D81" w:rsidP="00AB3D81">
      <w:pPr>
        <w:spacing w:after="160" w:line="259" w:lineRule="auto"/>
        <w:ind w:left="2856" w:hanging="720"/>
        <w:rPr>
          <w:rFonts w:eastAsia="Times New Roman"/>
          <w:szCs w:val="20"/>
        </w:rPr>
      </w:pPr>
      <w:r w:rsidRPr="00AB3D81">
        <w:rPr>
          <w:rFonts w:eastAsia="Times New Roman"/>
          <w:szCs w:val="20"/>
        </w:rPr>
        <w:t>(A)</w:t>
      </w:r>
      <w:r w:rsidRPr="00AB3D81">
        <w:rPr>
          <w:rFonts w:eastAsia="Times New Roman"/>
          <w:szCs w:val="20"/>
        </w:rPr>
        <w:tab/>
        <w:t>Ancillary Service capacity used for each Ancillary Service sub-type cannot exceed that Resource’s Ancillary Service capability for that Ancillary Service sub-type.</w:t>
      </w:r>
      <w:r w:rsidRPr="00AB3D81">
        <w:t xml:space="preserve"> </w:t>
      </w:r>
      <w:r>
        <w:t xml:space="preserve"> </w:t>
      </w:r>
      <w:ins w:id="718" w:author="ERCOT" w:date="2025-09-10T13:46:00Z" w16du:dateUtc="2025-09-10T18:46:00Z">
        <w:r>
          <w:t xml:space="preserve">For Ancillary Service type of DRRS, the </w:t>
        </w:r>
        <w:r w:rsidRPr="00C20335">
          <w:t>Ancillary Service capacity used</w:t>
        </w:r>
        <w:r>
          <w:t xml:space="preserve"> from a Resource</w:t>
        </w:r>
      </w:ins>
      <w:ins w:id="719" w:author="ERCOT" w:date="2025-09-10T13:47:00Z" w16du:dateUtc="2025-09-10T18:47:00Z">
        <w:del w:id="720" w:author="ERCOT" w:date="2025-09-15T10:40:00Z" w16du:dateUtc="2025-09-15T15:40:00Z">
          <w:r>
            <w:delText>,</w:delText>
          </w:r>
        </w:del>
        <w:r>
          <w:t xml:space="preserve"> cannot exceed that Resource’s HSL.</w:t>
        </w:r>
      </w:ins>
    </w:p>
    <w:p w14:paraId="5E3FACBD" w14:textId="3033D50F" w:rsidR="00AB3D81" w:rsidRPr="00AB3D81" w:rsidRDefault="00AB3D81" w:rsidP="00AB3D81">
      <w:pPr>
        <w:spacing w:after="160" w:line="259" w:lineRule="auto"/>
        <w:ind w:left="2856" w:hanging="720"/>
        <w:rPr>
          <w:rFonts w:eastAsia="Times New Roman"/>
          <w:szCs w:val="20"/>
        </w:rPr>
      </w:pPr>
      <w:r w:rsidRPr="00AB3D81">
        <w:rPr>
          <w:rFonts w:eastAsia="Times New Roman"/>
          <w:szCs w:val="20"/>
        </w:rPr>
        <w:t>(B)</w:t>
      </w:r>
      <w:r w:rsidRPr="00AB3D81">
        <w:rPr>
          <w:rFonts w:eastAsia="Times New Roman"/>
          <w:szCs w:val="20"/>
        </w:rPr>
        <w:tab/>
        <w:t xml:space="preserve">The sum of all the Ancillary Service capacities used for each Ancillary Service sub-type cannot exceed the COP HSL minus LSL limits.  For Generation Resources that have a Resource Status of </w:t>
      </w:r>
      <w:proofErr w:type="gramStart"/>
      <w:r w:rsidRPr="00AB3D81">
        <w:rPr>
          <w:rFonts w:eastAsia="Times New Roman"/>
          <w:szCs w:val="20"/>
        </w:rPr>
        <w:t>OFF</w:t>
      </w:r>
      <w:proofErr w:type="gramEnd"/>
      <w:r w:rsidRPr="00AB3D81">
        <w:rPr>
          <w:rFonts w:eastAsia="Times New Roman"/>
          <w:szCs w:val="20"/>
        </w:rPr>
        <w:t xml:space="preserve"> and the Ancillary Service type is Non-Spin, consider LSL to be zero.  </w:t>
      </w:r>
      <w:del w:id="721" w:author="ERCOT" w:date="2025-09-10T13:47:00Z" w16du:dateUtc="2025-09-10T18:47:00Z">
        <w:r w:rsidRPr="00C20335" w:rsidDel="00C51316">
          <w:delText>Likewise, f</w:delText>
        </w:r>
      </w:del>
      <w:ins w:id="722" w:author="ERCOT" w:date="2025-09-10T13:47:00Z" w16du:dateUtc="2025-09-10T18:47:00Z">
        <w:r>
          <w:t>F</w:t>
        </w:r>
      </w:ins>
      <w:r w:rsidRPr="00C20335">
        <w:t xml:space="preserve">or Generation Resources that have a Resource Status of </w:t>
      </w:r>
      <w:proofErr w:type="gramStart"/>
      <w:r w:rsidRPr="00C20335">
        <w:t>OFFQS</w:t>
      </w:r>
      <w:proofErr w:type="gramEnd"/>
      <w:r w:rsidRPr="00C20335">
        <w:t xml:space="preserve"> and the Ancillary Service type is Non-Spin or ECRS, consider LSL to be zero.</w:t>
      </w:r>
      <w:ins w:id="723" w:author="ERCOT" w:date="2025-09-10T13:47:00Z" w16du:dateUtc="2025-09-10T18:47:00Z">
        <w:r>
          <w:t xml:space="preserve"> F</w:t>
        </w:r>
        <w:r w:rsidRPr="00C20335">
          <w:t xml:space="preserve">or Generation Resources </w:t>
        </w:r>
        <w:r w:rsidRPr="00C20335">
          <w:lastRenderedPageBreak/>
          <w:t xml:space="preserve">that have a Resource Status of </w:t>
        </w:r>
      </w:ins>
      <w:proofErr w:type="gramStart"/>
      <w:ins w:id="724" w:author="ERCOT" w:date="2025-09-10T13:48:00Z" w16du:dateUtc="2025-09-10T18:48:00Z">
        <w:r>
          <w:t>DRRS</w:t>
        </w:r>
      </w:ins>
      <w:proofErr w:type="gramEnd"/>
      <w:ins w:id="725" w:author="ERCOT" w:date="2025-09-10T13:47:00Z" w16du:dateUtc="2025-09-10T18:47:00Z">
        <w:r w:rsidRPr="00C20335">
          <w:t xml:space="preserve"> and the Ancillary Service type is </w:t>
        </w:r>
      </w:ins>
      <w:ins w:id="726" w:author="ERCOT" w:date="2025-09-10T13:48:00Z" w16du:dateUtc="2025-09-10T18:48:00Z">
        <w:r>
          <w:t>DRRS</w:t>
        </w:r>
      </w:ins>
      <w:ins w:id="727" w:author="ERCOT" w:date="2025-09-10T13:47:00Z" w16du:dateUtc="2025-09-10T18:47:00Z">
        <w:r w:rsidRPr="00C20335">
          <w:t>, consider LSL to be zero.</w:t>
        </w:r>
      </w:ins>
    </w:p>
    <w:p w14:paraId="4BD2AC9F" w14:textId="77777777" w:rsidR="00AB3D81" w:rsidRPr="00AB3D81" w:rsidRDefault="00AB3D81" w:rsidP="00AB3D81">
      <w:pPr>
        <w:spacing w:after="160" w:line="259" w:lineRule="auto"/>
        <w:ind w:left="2856" w:hanging="720"/>
        <w:rPr>
          <w:rFonts w:eastAsia="Times New Roman"/>
          <w:szCs w:val="20"/>
        </w:rPr>
      </w:pPr>
      <w:r w:rsidRPr="00AB3D81">
        <w:rPr>
          <w:rFonts w:eastAsia="Times New Roman"/>
          <w:szCs w:val="20"/>
        </w:rPr>
        <w:t>(C)</w:t>
      </w:r>
      <w:r w:rsidRPr="00AB3D81">
        <w:rPr>
          <w:rFonts w:eastAsia="Times New Roman"/>
          <w:szCs w:val="20"/>
        </w:rPr>
        <w:tab/>
        <w:t>For ESRs, consider:</w:t>
      </w:r>
    </w:p>
    <w:p w14:paraId="6C35210E" w14:textId="77777777" w:rsidR="00AB3D81" w:rsidRPr="00AB3D81" w:rsidRDefault="00AB3D81" w:rsidP="00AB3D81">
      <w:pPr>
        <w:spacing w:after="240" w:line="259" w:lineRule="auto"/>
        <w:ind w:left="3576" w:hanging="720"/>
        <w:rPr>
          <w:rFonts w:eastAsia="Times New Roman"/>
          <w:szCs w:val="20"/>
        </w:rPr>
      </w:pPr>
      <w:r w:rsidRPr="00AB3D81">
        <w:rPr>
          <w:rFonts w:eastAsia="Times New Roman"/>
          <w:szCs w:val="20"/>
        </w:rPr>
        <w:t>(1)</w:t>
      </w:r>
      <w:r w:rsidRPr="00AB3D81">
        <w:rPr>
          <w:rFonts w:eastAsia="Times New Roman"/>
          <w:szCs w:val="20"/>
        </w:rPr>
        <w:tab/>
        <w:t>Duration requirements for each Ancillary Service type and the submitted COP values for Hour Beginning Planned State of Charge (HBSOC), Minimum SOC (</w:t>
      </w:r>
      <w:proofErr w:type="spellStart"/>
      <w:r w:rsidRPr="00AB3D81">
        <w:rPr>
          <w:rFonts w:eastAsia="Times New Roman"/>
          <w:szCs w:val="20"/>
        </w:rPr>
        <w:t>MinSOC</w:t>
      </w:r>
      <w:proofErr w:type="spellEnd"/>
      <w:r w:rsidRPr="00AB3D81">
        <w:rPr>
          <w:rFonts w:eastAsia="Times New Roman"/>
          <w:szCs w:val="20"/>
        </w:rPr>
        <w:t>) and Maximum SOC (</w:t>
      </w:r>
      <w:proofErr w:type="spellStart"/>
      <w:r w:rsidRPr="00AB3D81">
        <w:rPr>
          <w:rFonts w:eastAsia="Times New Roman"/>
          <w:szCs w:val="20"/>
        </w:rPr>
        <w:t>MaxSOC</w:t>
      </w:r>
      <w:proofErr w:type="spellEnd"/>
      <w:r w:rsidRPr="00AB3D81">
        <w:rPr>
          <w:rFonts w:eastAsia="Times New Roman"/>
          <w:szCs w:val="20"/>
        </w:rPr>
        <w:t xml:space="preserve">); </w:t>
      </w:r>
    </w:p>
    <w:p w14:paraId="4D42195C" w14:textId="77777777" w:rsidR="00AB3D81" w:rsidRPr="00AB3D81" w:rsidRDefault="00AB3D81" w:rsidP="00AB3D81">
      <w:pPr>
        <w:spacing w:after="240" w:line="259" w:lineRule="auto"/>
        <w:ind w:left="3576" w:hanging="720"/>
        <w:rPr>
          <w:rFonts w:eastAsia="Times New Roman"/>
          <w:szCs w:val="20"/>
        </w:rPr>
      </w:pPr>
      <w:r w:rsidRPr="00AB3D81">
        <w:rPr>
          <w:rFonts w:eastAsia="Times New Roman"/>
          <w:szCs w:val="20"/>
        </w:rPr>
        <w:t>(2)</w:t>
      </w:r>
      <w:r w:rsidRPr="00AB3D81">
        <w:rPr>
          <w:rFonts w:eastAsia="Times New Roman"/>
          <w:szCs w:val="20"/>
        </w:rPr>
        <w:tab/>
        <w:t>Ancillary Service deployment factors, duration requirements for different Ancillary Service types or sub-types, and the difference between the submitted COP HBSOC for the hour under consideration and the next hour; and</w:t>
      </w:r>
    </w:p>
    <w:p w14:paraId="7BD3C140" w14:textId="77777777" w:rsidR="00AB3D81" w:rsidRPr="00AB3D81" w:rsidRDefault="00AB3D81" w:rsidP="00AB3D81">
      <w:pPr>
        <w:spacing w:after="240" w:line="259" w:lineRule="auto"/>
        <w:ind w:left="3576" w:hanging="720"/>
        <w:rPr>
          <w:rFonts w:eastAsia="Times New Roman"/>
          <w:szCs w:val="20"/>
        </w:rPr>
      </w:pPr>
      <w:r w:rsidRPr="00AB3D81">
        <w:rPr>
          <w:rFonts w:eastAsia="Times New Roman"/>
          <w:szCs w:val="20"/>
        </w:rPr>
        <w:t>(3)</w:t>
      </w:r>
      <w:r w:rsidRPr="00AB3D81">
        <w:rPr>
          <w:rFonts w:eastAsia="Times New Roman"/>
          <w:szCs w:val="20"/>
        </w:rPr>
        <w:tab/>
        <w:t xml:space="preserve">The charge or discharge MW required to satisfy the above constraints. </w:t>
      </w:r>
    </w:p>
    <w:p w14:paraId="05A9A47F" w14:textId="77777777" w:rsidR="00AB3D81" w:rsidRPr="00AB3D81" w:rsidRDefault="00AB3D81" w:rsidP="00AB3D81">
      <w:pPr>
        <w:spacing w:after="240"/>
        <w:ind w:left="1416" w:hanging="696"/>
        <w:rPr>
          <w:rFonts w:eastAsia="Times New Roman"/>
          <w:szCs w:val="20"/>
        </w:rPr>
      </w:pPr>
      <w:r w:rsidRPr="00AB3D81">
        <w:rPr>
          <w:rFonts w:eastAsia="Times New Roman"/>
          <w:szCs w:val="20"/>
        </w:rPr>
        <w:t>(c)</w:t>
      </w:r>
      <w:r w:rsidRPr="00AB3D81">
        <w:rPr>
          <w:rFonts w:eastAsia="Times New Roman"/>
          <w:szCs w:val="20"/>
        </w:rPr>
        <w:tab/>
        <w:t xml:space="preserve">The outputs of the optimization for each Resource are: </w:t>
      </w:r>
    </w:p>
    <w:p w14:paraId="58185382" w14:textId="77777777" w:rsidR="00AB3D81" w:rsidRPr="00AB3D81" w:rsidRDefault="00AB3D81" w:rsidP="00AB3D81">
      <w:pPr>
        <w:spacing w:after="240" w:line="259" w:lineRule="auto"/>
        <w:ind w:left="2136" w:hanging="720"/>
        <w:rPr>
          <w:rFonts w:eastAsia="Times New Roman"/>
          <w:szCs w:val="20"/>
        </w:rPr>
      </w:pPr>
      <w:r w:rsidRPr="00AB3D81">
        <w:rPr>
          <w:rFonts w:eastAsia="Times New Roman"/>
          <w:szCs w:val="20"/>
        </w:rPr>
        <w:t>(i)</w:t>
      </w:r>
      <w:r w:rsidRPr="00AB3D81">
        <w:rPr>
          <w:rFonts w:eastAsia="Times New Roman"/>
          <w:szCs w:val="20"/>
        </w:rPr>
        <w:tab/>
        <w:t>The Resource’s MW capacity used to cover its QSE’s net Ancillary Service position by Ancillary Service sub-type for a given hour.  These values are ASMWCAPUSNAP for a given hour in the RUC Snapshot and ASMWCAPUADJ for the end of the Adjustment Period.</w:t>
      </w:r>
    </w:p>
    <w:p w14:paraId="384884FC" w14:textId="77777777" w:rsidR="00AB3D81" w:rsidRPr="00AB3D81" w:rsidRDefault="00AB3D81" w:rsidP="00AB3D81">
      <w:pPr>
        <w:spacing w:after="240" w:line="259" w:lineRule="auto"/>
        <w:ind w:left="2136" w:hanging="720"/>
        <w:rPr>
          <w:rFonts w:eastAsia="Times New Roman"/>
          <w:szCs w:val="20"/>
        </w:rPr>
      </w:pPr>
      <w:r w:rsidRPr="00AB3D81">
        <w:rPr>
          <w:rFonts w:eastAsia="Times New Roman"/>
          <w:szCs w:val="20"/>
        </w:rPr>
        <w:t>(ii)</w:t>
      </w:r>
      <w:r w:rsidRPr="00AB3D81">
        <w:rPr>
          <w:rFonts w:eastAsia="Times New Roman"/>
          <w:szCs w:val="20"/>
        </w:rPr>
        <w:tab/>
        <w:t xml:space="preserve">For an ESR, the MW discharge (positive) or charge (negative) required to support the ESR’s calculated Ancillary Service coverage of its QSE’s net Ancillary Service position, considering the submitted COP values for </w:t>
      </w:r>
      <w:proofErr w:type="spellStart"/>
      <w:r w:rsidRPr="00AB3D81">
        <w:rPr>
          <w:rFonts w:eastAsia="Times New Roman"/>
          <w:szCs w:val="20"/>
        </w:rPr>
        <w:t>MinSOC</w:t>
      </w:r>
      <w:proofErr w:type="spellEnd"/>
      <w:r w:rsidRPr="00AB3D81">
        <w:rPr>
          <w:rFonts w:eastAsia="Times New Roman"/>
          <w:szCs w:val="20"/>
        </w:rPr>
        <w:t xml:space="preserve">, </w:t>
      </w:r>
      <w:proofErr w:type="spellStart"/>
      <w:r w:rsidRPr="00AB3D81">
        <w:rPr>
          <w:rFonts w:eastAsia="Times New Roman"/>
          <w:szCs w:val="20"/>
        </w:rPr>
        <w:t>MaxSOC</w:t>
      </w:r>
      <w:proofErr w:type="spellEnd"/>
      <w:r w:rsidRPr="00AB3D81">
        <w:rPr>
          <w:rFonts w:eastAsia="Times New Roman"/>
          <w:szCs w:val="20"/>
        </w:rPr>
        <w:t>, and the difference in the HBSOC for the hour under consideration and the next hour.  This value will also account for Ancillary Service deployment factors and the duration requirements for energy and different Ancillary Service types.  These values are MWSNAP for a given hour in the RUC Snapshot and MWADJ for the end of the Adjustment Period.</w:t>
      </w:r>
    </w:p>
    <w:p w14:paraId="51227A75" w14:textId="77777777" w:rsidR="00AB3D81" w:rsidRPr="00AB3D81" w:rsidRDefault="00AB3D81" w:rsidP="00AB3D81">
      <w:pPr>
        <w:spacing w:after="240"/>
        <w:ind w:left="720" w:hanging="720"/>
        <w:rPr>
          <w:rFonts w:eastAsia="Times New Roman"/>
          <w:szCs w:val="20"/>
        </w:rPr>
      </w:pPr>
      <w:r w:rsidRPr="00AB3D81">
        <w:rPr>
          <w:rFonts w:eastAsia="Times New Roman"/>
          <w:szCs w:val="20"/>
        </w:rPr>
        <w:t>(8)</w:t>
      </w:r>
      <w:r w:rsidRPr="00AB3D81">
        <w:rPr>
          <w:rFonts w:eastAsia="Times New Roman"/>
          <w:szCs w:val="20"/>
        </w:rPr>
        <w:tab/>
        <w:t>The capacity shortfall ratio share of a specific QSE for a particular RUC process is calculated, for a 15-minute Settlement Interval, as follows:</w:t>
      </w:r>
    </w:p>
    <w:p w14:paraId="32C0BC36" w14:textId="77777777" w:rsidR="00AB3D81" w:rsidRPr="00AB3D81" w:rsidRDefault="00AB3D81" w:rsidP="00AB3D81">
      <w:pPr>
        <w:tabs>
          <w:tab w:val="left" w:pos="2340"/>
          <w:tab w:val="left" w:pos="3420"/>
        </w:tabs>
        <w:spacing w:after="240"/>
        <w:ind w:left="3420" w:hanging="2700"/>
        <w:rPr>
          <w:rFonts w:eastAsia="Times New Roman"/>
          <w:b/>
          <w:bCs/>
        </w:rPr>
      </w:pPr>
      <w:r w:rsidRPr="00AB3D81">
        <w:rPr>
          <w:rFonts w:eastAsia="Times New Roman"/>
          <w:b/>
          <w:bCs/>
        </w:rPr>
        <w:t xml:space="preserve">RUCSFRS </w:t>
      </w:r>
      <w:proofErr w:type="spellStart"/>
      <w:r w:rsidRPr="00AB3D81">
        <w:rPr>
          <w:rFonts w:eastAsia="Times New Roman"/>
          <w:b/>
          <w:bCs/>
          <w:i/>
          <w:vertAlign w:val="subscript"/>
        </w:rPr>
        <w:t>ruc</w:t>
      </w:r>
      <w:proofErr w:type="spellEnd"/>
      <w:r w:rsidRPr="00AB3D81">
        <w:rPr>
          <w:rFonts w:eastAsia="Times New Roman"/>
          <w:b/>
          <w:bCs/>
          <w:i/>
          <w:vertAlign w:val="subscript"/>
        </w:rPr>
        <w:t>, i, q</w:t>
      </w:r>
      <w:r w:rsidRPr="00AB3D81">
        <w:rPr>
          <w:rFonts w:eastAsia="Times New Roman"/>
          <w:b/>
          <w:bCs/>
        </w:rPr>
        <w:tab/>
        <w:t>=</w:t>
      </w:r>
      <w:r w:rsidRPr="00AB3D81">
        <w:rPr>
          <w:rFonts w:eastAsia="Times New Roman"/>
          <w:b/>
          <w:bCs/>
        </w:rPr>
        <w:tab/>
        <w:t xml:space="preserve">RUCSF </w:t>
      </w:r>
      <w:proofErr w:type="spellStart"/>
      <w:r w:rsidRPr="00AB3D81">
        <w:rPr>
          <w:rFonts w:eastAsia="Times New Roman"/>
          <w:b/>
          <w:bCs/>
          <w:i/>
          <w:vertAlign w:val="subscript"/>
        </w:rPr>
        <w:t>ruc</w:t>
      </w:r>
      <w:proofErr w:type="spellEnd"/>
      <w:r w:rsidRPr="00AB3D81">
        <w:rPr>
          <w:rFonts w:eastAsia="Times New Roman"/>
          <w:b/>
          <w:bCs/>
          <w:i/>
          <w:vertAlign w:val="subscript"/>
        </w:rPr>
        <w:t>, i, q</w:t>
      </w:r>
      <w:r w:rsidRPr="00AB3D81">
        <w:rPr>
          <w:rFonts w:eastAsia="Times New Roman"/>
          <w:b/>
          <w:bCs/>
        </w:rPr>
        <w:t xml:space="preserve"> / RUCSFTOT </w:t>
      </w:r>
      <w:proofErr w:type="spellStart"/>
      <w:r w:rsidRPr="00AB3D81">
        <w:rPr>
          <w:rFonts w:eastAsia="Times New Roman"/>
          <w:b/>
          <w:bCs/>
          <w:i/>
          <w:vertAlign w:val="subscript"/>
        </w:rPr>
        <w:t>ruc</w:t>
      </w:r>
      <w:proofErr w:type="spellEnd"/>
      <w:r w:rsidRPr="00AB3D81">
        <w:rPr>
          <w:rFonts w:eastAsia="Times New Roman"/>
          <w:b/>
          <w:bCs/>
          <w:i/>
          <w:vertAlign w:val="subscript"/>
        </w:rPr>
        <w:t>, i</w:t>
      </w:r>
    </w:p>
    <w:p w14:paraId="27013810" w14:textId="77777777" w:rsidR="00AB3D81" w:rsidRPr="00AB3D81" w:rsidRDefault="00AB3D81" w:rsidP="00AB3D81">
      <w:pPr>
        <w:spacing w:after="240"/>
        <w:ind w:firstLine="720"/>
        <w:rPr>
          <w:rFonts w:eastAsia="Times New Roman"/>
        </w:rPr>
      </w:pPr>
      <w:r w:rsidRPr="00AB3D81">
        <w:rPr>
          <w:rFonts w:eastAsia="Times New Roman"/>
        </w:rPr>
        <w:t>Where:</w:t>
      </w:r>
    </w:p>
    <w:p w14:paraId="74D08C7C" w14:textId="77777777" w:rsidR="00AB3D81" w:rsidRPr="00AB3D81" w:rsidRDefault="00AB3D81" w:rsidP="00AB3D81">
      <w:pPr>
        <w:tabs>
          <w:tab w:val="left" w:pos="2340"/>
          <w:tab w:val="left" w:pos="3420"/>
        </w:tabs>
        <w:spacing w:after="240"/>
        <w:ind w:left="3420" w:hanging="2700"/>
        <w:rPr>
          <w:rFonts w:eastAsia="Times New Roman"/>
          <w:bCs/>
          <w:i/>
          <w:vertAlign w:val="subscript"/>
        </w:rPr>
      </w:pPr>
      <w:r w:rsidRPr="00AB3D81">
        <w:rPr>
          <w:rFonts w:eastAsia="Times New Roman"/>
          <w:bCs/>
        </w:rPr>
        <w:t xml:space="preserve">RUCSFTOT </w:t>
      </w:r>
      <w:proofErr w:type="spellStart"/>
      <w:r w:rsidRPr="00AB3D81">
        <w:rPr>
          <w:rFonts w:eastAsia="Times New Roman"/>
          <w:bCs/>
          <w:i/>
          <w:vertAlign w:val="subscript"/>
        </w:rPr>
        <w:t>ruc</w:t>
      </w:r>
      <w:proofErr w:type="spellEnd"/>
      <w:r w:rsidRPr="00AB3D81">
        <w:rPr>
          <w:rFonts w:eastAsia="Times New Roman"/>
          <w:bCs/>
          <w:i/>
          <w:vertAlign w:val="subscript"/>
        </w:rPr>
        <w:t>, i</w:t>
      </w:r>
      <w:r w:rsidRPr="00AB3D81">
        <w:rPr>
          <w:rFonts w:eastAsia="Times New Roman"/>
          <w:bCs/>
        </w:rPr>
        <w:tab/>
        <w:t>=</w:t>
      </w:r>
      <w:r w:rsidRPr="00AB3D81">
        <w:rPr>
          <w:rFonts w:eastAsia="Times New Roman"/>
          <w:bCs/>
        </w:rPr>
        <w:tab/>
      </w:r>
      <w:r w:rsidRPr="00AB3D81">
        <w:rPr>
          <w:rFonts w:eastAsia="Times New Roman"/>
          <w:bCs/>
          <w:position w:val="-22"/>
        </w:rPr>
        <w:object w:dxaOrig="220" w:dyaOrig="460" w14:anchorId="1BD837CD">
          <v:shape id="_x0000_i1040" type="#_x0000_t75" style="width:8.4pt;height:20.4pt" o:ole="">
            <v:imagedata r:id="rId47" o:title=""/>
          </v:shape>
          <o:OLEObject Type="Embed" ProgID="Equation.3" ShapeID="_x0000_i1040" DrawAspect="Content" ObjectID="_1827312149" r:id="rId48"/>
        </w:object>
      </w:r>
      <w:r w:rsidRPr="00AB3D81">
        <w:rPr>
          <w:rFonts w:eastAsia="Times New Roman"/>
          <w:bCs/>
        </w:rPr>
        <w:t xml:space="preserve">RUCSF </w:t>
      </w:r>
      <w:proofErr w:type="spellStart"/>
      <w:r w:rsidRPr="00AB3D81">
        <w:rPr>
          <w:rFonts w:eastAsia="Times New Roman"/>
          <w:bCs/>
          <w:i/>
          <w:vertAlign w:val="subscript"/>
        </w:rPr>
        <w:t>ruc</w:t>
      </w:r>
      <w:proofErr w:type="spellEnd"/>
      <w:r w:rsidRPr="00AB3D81">
        <w:rPr>
          <w:rFonts w:eastAsia="Times New Roman"/>
          <w:bCs/>
          <w:i/>
          <w:vertAlign w:val="subscript"/>
        </w:rPr>
        <w:t>, i, q</w:t>
      </w:r>
    </w:p>
    <w:p w14:paraId="7FAA669B" w14:textId="77777777" w:rsidR="00AB3D81" w:rsidRPr="00AB3D81" w:rsidRDefault="00AB3D81" w:rsidP="00AB3D81">
      <w:pPr>
        <w:spacing w:after="240"/>
        <w:ind w:left="720" w:hanging="720"/>
        <w:rPr>
          <w:rFonts w:eastAsia="Times New Roman"/>
          <w:szCs w:val="20"/>
        </w:rPr>
      </w:pPr>
      <w:r w:rsidRPr="00AB3D81">
        <w:rPr>
          <w:rFonts w:eastAsia="Times New Roman"/>
          <w:szCs w:val="20"/>
        </w:rPr>
        <w:t>(9)</w:t>
      </w:r>
      <w:r w:rsidRPr="00AB3D81">
        <w:rPr>
          <w:rFonts w:eastAsia="Times New Roman"/>
          <w:szCs w:val="20"/>
        </w:rPr>
        <w:tab/>
        <w:t>The RUC Shortfall in MW for one QSE for one 15-minute Settlement Interval is:</w:t>
      </w:r>
    </w:p>
    <w:p w14:paraId="472F485C" w14:textId="77777777" w:rsidR="00AB3D81" w:rsidRPr="00AB3D81" w:rsidRDefault="00AB3D81" w:rsidP="00AB3D81">
      <w:pPr>
        <w:tabs>
          <w:tab w:val="left" w:pos="2340"/>
          <w:tab w:val="left" w:pos="3420"/>
        </w:tabs>
        <w:spacing w:after="240"/>
        <w:ind w:left="3420" w:hanging="2700"/>
        <w:rPr>
          <w:rFonts w:eastAsia="Times New Roman"/>
          <w:b/>
          <w:bCs/>
        </w:rPr>
      </w:pPr>
      <w:r w:rsidRPr="00AB3D81">
        <w:rPr>
          <w:rFonts w:eastAsia="Times New Roman"/>
          <w:b/>
          <w:bCs/>
        </w:rPr>
        <w:lastRenderedPageBreak/>
        <w:t xml:space="preserve">RUCSF </w:t>
      </w:r>
      <w:proofErr w:type="spellStart"/>
      <w:r w:rsidRPr="00AB3D81">
        <w:rPr>
          <w:rFonts w:eastAsia="Times New Roman"/>
          <w:b/>
          <w:bCs/>
          <w:i/>
          <w:vertAlign w:val="subscript"/>
        </w:rPr>
        <w:t>ruc</w:t>
      </w:r>
      <w:proofErr w:type="spellEnd"/>
      <w:r w:rsidRPr="00AB3D81">
        <w:rPr>
          <w:rFonts w:eastAsia="Times New Roman"/>
          <w:b/>
          <w:bCs/>
          <w:i/>
          <w:vertAlign w:val="subscript"/>
        </w:rPr>
        <w:t>, i, q</w:t>
      </w:r>
      <w:r w:rsidRPr="00AB3D81">
        <w:rPr>
          <w:rFonts w:eastAsia="Times New Roman"/>
          <w:b/>
          <w:bCs/>
        </w:rPr>
        <w:tab/>
        <w:t>=</w:t>
      </w:r>
      <w:r w:rsidRPr="00AB3D81">
        <w:rPr>
          <w:rFonts w:eastAsia="Times New Roman"/>
          <w:b/>
          <w:bCs/>
        </w:rPr>
        <w:tab/>
        <w:t xml:space="preserve">Max (0, Max (RUCSFSNAP </w:t>
      </w:r>
      <w:proofErr w:type="spellStart"/>
      <w:r w:rsidRPr="00AB3D81">
        <w:rPr>
          <w:rFonts w:eastAsia="Times New Roman"/>
          <w:b/>
          <w:bCs/>
          <w:i/>
          <w:vertAlign w:val="subscript"/>
        </w:rPr>
        <w:t>ruc</w:t>
      </w:r>
      <w:proofErr w:type="spellEnd"/>
      <w:r w:rsidRPr="00AB3D81">
        <w:rPr>
          <w:rFonts w:eastAsia="Times New Roman"/>
          <w:b/>
          <w:bCs/>
          <w:i/>
          <w:vertAlign w:val="subscript"/>
        </w:rPr>
        <w:t>, q, i</w:t>
      </w:r>
      <w:r w:rsidRPr="00AB3D81">
        <w:rPr>
          <w:rFonts w:eastAsia="Times New Roman"/>
          <w:b/>
          <w:bCs/>
        </w:rPr>
        <w:t xml:space="preserve">, RUCSFADJ </w:t>
      </w:r>
      <w:proofErr w:type="spellStart"/>
      <w:r w:rsidRPr="00AB3D81">
        <w:rPr>
          <w:rFonts w:eastAsia="Times New Roman"/>
          <w:b/>
          <w:bCs/>
          <w:i/>
          <w:vertAlign w:val="subscript"/>
        </w:rPr>
        <w:t>ruc</w:t>
      </w:r>
      <w:proofErr w:type="spellEnd"/>
      <w:r w:rsidRPr="00AB3D81">
        <w:rPr>
          <w:rFonts w:eastAsia="Times New Roman"/>
          <w:b/>
          <w:bCs/>
          <w:i/>
          <w:vertAlign w:val="subscript"/>
        </w:rPr>
        <w:t>, q, i</w:t>
      </w:r>
      <w:r w:rsidRPr="00AB3D81">
        <w:rPr>
          <w:rFonts w:eastAsia="Times New Roman"/>
          <w:b/>
          <w:bCs/>
        </w:rPr>
        <w:t xml:space="preserve">) – </w:t>
      </w:r>
      <w:r w:rsidRPr="00AB3D81">
        <w:rPr>
          <w:rFonts w:eastAsia="Times New Roman"/>
          <w:b/>
          <w:bCs/>
          <w:position w:val="-22"/>
        </w:rPr>
        <w:object w:dxaOrig="980" w:dyaOrig="460" w14:anchorId="50E167FF">
          <v:shape id="_x0000_i1041" type="#_x0000_t75" style="width:51.6pt;height:20.4pt" o:ole="">
            <v:imagedata r:id="rId49" o:title=""/>
          </v:shape>
          <o:OLEObject Type="Embed" ProgID="Equation.3" ShapeID="_x0000_i1041" DrawAspect="Content" ObjectID="_1827312150" r:id="rId50"/>
        </w:object>
      </w:r>
      <w:r w:rsidRPr="00AB3D81">
        <w:rPr>
          <w:rFonts w:eastAsia="Times New Roman"/>
          <w:b/>
          <w:bCs/>
        </w:rPr>
        <w:t xml:space="preserve">RUCCAPCREDIT </w:t>
      </w:r>
      <w:r w:rsidRPr="00AB3D81">
        <w:rPr>
          <w:rFonts w:eastAsia="Times New Roman"/>
          <w:b/>
          <w:bCs/>
          <w:i/>
          <w:vertAlign w:val="subscript"/>
        </w:rPr>
        <w:t>q, i, z</w:t>
      </w:r>
      <w:r w:rsidRPr="00AB3D81">
        <w:rPr>
          <w:rFonts w:eastAsia="Times New Roman"/>
          <w:b/>
          <w:bCs/>
        </w:rPr>
        <w:t>)</w:t>
      </w:r>
    </w:p>
    <w:p w14:paraId="7BF7DB98" w14:textId="77777777" w:rsidR="00AB3D81" w:rsidRPr="00AB3D81" w:rsidRDefault="00AB3D81" w:rsidP="00AB3D81">
      <w:pPr>
        <w:spacing w:after="240"/>
        <w:ind w:left="720" w:hanging="720"/>
        <w:rPr>
          <w:rFonts w:eastAsia="Times New Roman"/>
          <w:szCs w:val="20"/>
        </w:rPr>
      </w:pPr>
      <w:r w:rsidRPr="00AB3D81">
        <w:rPr>
          <w:rFonts w:eastAsia="Times New Roman"/>
          <w:szCs w:val="20"/>
        </w:rPr>
        <w:t>(10)</w:t>
      </w:r>
      <w:r w:rsidRPr="00AB3D81">
        <w:rPr>
          <w:rFonts w:eastAsia="Times New Roman"/>
          <w:szCs w:val="20"/>
        </w:rPr>
        <w:tab/>
        <w:t>The RUC Shortfall in MW for one QSE for one 15-minute Settlement Interval, as measured at the RUC Snapshot, is:</w:t>
      </w:r>
    </w:p>
    <w:p w14:paraId="6EB03ED1" w14:textId="77777777" w:rsidR="00AB3D81" w:rsidRPr="00AB3D81" w:rsidRDefault="00AB3D81" w:rsidP="00AB3D81">
      <w:pPr>
        <w:tabs>
          <w:tab w:val="left" w:pos="2340"/>
          <w:tab w:val="left" w:pos="3420"/>
        </w:tabs>
        <w:spacing w:after="240"/>
        <w:ind w:left="3420" w:hanging="2700"/>
        <w:rPr>
          <w:rFonts w:eastAsia="Times New Roman"/>
          <w:b/>
          <w:bCs/>
        </w:rPr>
      </w:pPr>
      <w:r w:rsidRPr="00AB3D81">
        <w:rPr>
          <w:rFonts w:eastAsia="Times New Roman"/>
          <w:b/>
          <w:bCs/>
        </w:rPr>
        <w:t xml:space="preserve">RUCSFSNAP </w:t>
      </w:r>
      <w:proofErr w:type="spellStart"/>
      <w:r w:rsidRPr="00AB3D81">
        <w:rPr>
          <w:rFonts w:eastAsia="Times New Roman"/>
          <w:b/>
          <w:bCs/>
          <w:i/>
          <w:vertAlign w:val="subscript"/>
        </w:rPr>
        <w:t>ruc</w:t>
      </w:r>
      <w:proofErr w:type="spellEnd"/>
      <w:r w:rsidRPr="00AB3D81">
        <w:rPr>
          <w:rFonts w:eastAsia="Times New Roman"/>
          <w:b/>
          <w:bCs/>
          <w:i/>
          <w:vertAlign w:val="subscript"/>
        </w:rPr>
        <w:t>, q, i</w:t>
      </w:r>
      <w:r w:rsidRPr="00AB3D81">
        <w:rPr>
          <w:rFonts w:eastAsia="Times New Roman"/>
          <w:b/>
          <w:bCs/>
        </w:rPr>
        <w:tab/>
        <w:t>=</w:t>
      </w:r>
      <w:r w:rsidRPr="00AB3D81">
        <w:rPr>
          <w:rFonts w:eastAsia="Times New Roman"/>
          <w:b/>
          <w:bCs/>
        </w:rPr>
        <w:tab/>
        <w:t xml:space="preserve">Max (RUCOSFSNAP </w:t>
      </w:r>
      <w:proofErr w:type="spellStart"/>
      <w:r w:rsidRPr="00AB3D81">
        <w:rPr>
          <w:rFonts w:eastAsia="Times New Roman"/>
          <w:b/>
          <w:bCs/>
          <w:i/>
          <w:vertAlign w:val="subscript"/>
        </w:rPr>
        <w:t>ruc</w:t>
      </w:r>
      <w:proofErr w:type="spellEnd"/>
      <w:r w:rsidRPr="00AB3D81">
        <w:rPr>
          <w:rFonts w:eastAsia="Times New Roman"/>
          <w:b/>
          <w:bCs/>
          <w:i/>
          <w:vertAlign w:val="subscript"/>
        </w:rPr>
        <w:t xml:space="preserve">, q, i </w:t>
      </w:r>
      <w:r w:rsidRPr="00AB3D81">
        <w:rPr>
          <w:rFonts w:eastAsia="Times New Roman"/>
          <w:b/>
          <w:bCs/>
        </w:rPr>
        <w:t xml:space="preserve">, RUCASFSNAP </w:t>
      </w:r>
      <w:proofErr w:type="spellStart"/>
      <w:r w:rsidRPr="00AB3D81">
        <w:rPr>
          <w:rFonts w:eastAsia="Times New Roman"/>
          <w:b/>
          <w:bCs/>
          <w:i/>
          <w:vertAlign w:val="subscript"/>
        </w:rPr>
        <w:t>ruc</w:t>
      </w:r>
      <w:proofErr w:type="spellEnd"/>
      <w:r w:rsidRPr="00AB3D81">
        <w:rPr>
          <w:rFonts w:eastAsia="Times New Roman"/>
          <w:b/>
          <w:bCs/>
          <w:i/>
          <w:vertAlign w:val="subscript"/>
        </w:rPr>
        <w:t>, q, i</w:t>
      </w:r>
      <w:r w:rsidRPr="00AB3D81">
        <w:rPr>
          <w:rFonts w:eastAsia="Times New Roman"/>
          <w:b/>
          <w:bCs/>
        </w:rPr>
        <w:t>)</w:t>
      </w:r>
    </w:p>
    <w:p w14:paraId="7A66C7A4" w14:textId="77777777" w:rsidR="00AB3D81" w:rsidRPr="00AB3D81" w:rsidRDefault="00AB3D81" w:rsidP="00AB3D81">
      <w:pPr>
        <w:spacing w:after="240"/>
        <w:ind w:left="720" w:hanging="720"/>
        <w:rPr>
          <w:rFonts w:eastAsia="Times New Roman"/>
          <w:szCs w:val="20"/>
        </w:rPr>
      </w:pPr>
      <w:r w:rsidRPr="00AB3D81">
        <w:rPr>
          <w:rFonts w:eastAsia="Times New Roman"/>
          <w:szCs w:val="20"/>
        </w:rPr>
        <w:t>(11)</w:t>
      </w:r>
      <w:r w:rsidRPr="00AB3D81">
        <w:rPr>
          <w:rFonts w:eastAsia="Times New Roman"/>
          <w:szCs w:val="20"/>
        </w:rPr>
        <w:tab/>
        <w:t>The overall shortfall in MW that a QSE had according to the RUC Snapshot for a 15-minute Settlement Interval is:</w:t>
      </w:r>
    </w:p>
    <w:p w14:paraId="5405D830" w14:textId="77777777" w:rsidR="00AB3D81" w:rsidRPr="00AB3D81" w:rsidRDefault="00AB3D81" w:rsidP="00AB3D81">
      <w:pPr>
        <w:spacing w:before="240" w:after="240"/>
        <w:ind w:left="3240" w:hanging="2520"/>
        <w:rPr>
          <w:rFonts w:eastAsia="Times New Roman"/>
          <w:b/>
          <w:szCs w:val="20"/>
        </w:rPr>
      </w:pPr>
      <w:r w:rsidRPr="00AB3D81">
        <w:rPr>
          <w:rFonts w:eastAsia="Times New Roman"/>
          <w:b/>
          <w:szCs w:val="20"/>
        </w:rPr>
        <w:t xml:space="preserve">RUCOSFSNAP </w:t>
      </w:r>
      <w:proofErr w:type="spellStart"/>
      <w:r w:rsidRPr="00AB3D81">
        <w:rPr>
          <w:rFonts w:eastAsia="Times New Roman"/>
          <w:b/>
          <w:i/>
          <w:szCs w:val="20"/>
          <w:vertAlign w:val="subscript"/>
        </w:rPr>
        <w:t>ruc</w:t>
      </w:r>
      <w:proofErr w:type="spellEnd"/>
      <w:r w:rsidRPr="00AB3D81">
        <w:rPr>
          <w:rFonts w:eastAsia="Times New Roman"/>
          <w:b/>
          <w:i/>
          <w:szCs w:val="20"/>
          <w:vertAlign w:val="subscript"/>
        </w:rPr>
        <w:t xml:space="preserve">, q, i   </w:t>
      </w:r>
      <w:r w:rsidRPr="00AB3D81">
        <w:rPr>
          <w:rFonts w:eastAsia="Times New Roman"/>
          <w:b/>
          <w:szCs w:val="20"/>
        </w:rPr>
        <w:t>=  Max (0, ((</w:t>
      </w:r>
      <w:r w:rsidRPr="00AB3D81">
        <w:rPr>
          <w:rFonts w:eastAsia="Times New Roman"/>
          <w:b/>
          <w:position w:val="-22"/>
          <w:szCs w:val="20"/>
        </w:rPr>
        <w:object w:dxaOrig="220" w:dyaOrig="460" w14:anchorId="725F8823">
          <v:shape id="_x0000_i1042" type="#_x0000_t75" style="width:10.8pt;height:23.4pt" o:ole="">
            <v:imagedata r:id="rId51" o:title=""/>
          </v:shape>
          <o:OLEObject Type="Embed" ProgID="Equation.3" ShapeID="_x0000_i1042" DrawAspect="Content" ObjectID="_1827312151" r:id="rId52"/>
        </w:object>
      </w:r>
      <w:r w:rsidRPr="00AB3D81">
        <w:rPr>
          <w:rFonts w:eastAsia="Times New Roman"/>
          <w:b/>
          <w:szCs w:val="20"/>
        </w:rPr>
        <w:t xml:space="preserve">RTAML </w:t>
      </w:r>
      <w:r w:rsidRPr="00AB3D81">
        <w:rPr>
          <w:rFonts w:eastAsia="Times New Roman"/>
          <w:b/>
          <w:i/>
          <w:szCs w:val="20"/>
          <w:vertAlign w:val="subscript"/>
        </w:rPr>
        <w:t xml:space="preserve">q, p, i </w:t>
      </w:r>
      <w:r w:rsidRPr="00AB3D81">
        <w:rPr>
          <w:rFonts w:eastAsia="Times New Roman"/>
          <w:b/>
          <w:szCs w:val="20"/>
        </w:rPr>
        <w:t xml:space="preserve">* 4) + ASONPOSSNAP </w:t>
      </w:r>
      <w:proofErr w:type="spellStart"/>
      <w:r w:rsidRPr="00AB3D81">
        <w:rPr>
          <w:rFonts w:eastAsia="Times New Roman"/>
          <w:b/>
          <w:i/>
          <w:szCs w:val="20"/>
          <w:vertAlign w:val="subscript"/>
        </w:rPr>
        <w:t>ruc</w:t>
      </w:r>
      <w:proofErr w:type="spellEnd"/>
      <w:r w:rsidRPr="00AB3D81">
        <w:rPr>
          <w:rFonts w:eastAsia="Times New Roman"/>
          <w:b/>
          <w:i/>
          <w:szCs w:val="20"/>
          <w:vertAlign w:val="subscript"/>
        </w:rPr>
        <w:t>, q, i</w:t>
      </w:r>
      <w:r w:rsidRPr="00AB3D81" w:rsidDel="00375840">
        <w:rPr>
          <w:rFonts w:eastAsia="Times New Roman"/>
          <w:b/>
          <w:szCs w:val="20"/>
        </w:rPr>
        <w:t xml:space="preserve"> </w:t>
      </w:r>
      <w:r w:rsidRPr="00AB3D81">
        <w:rPr>
          <w:rFonts w:eastAsia="Times New Roman"/>
          <w:b/>
          <w:szCs w:val="20"/>
        </w:rPr>
        <w:t xml:space="preserve"> – RUCCAPSNAP </w:t>
      </w:r>
      <w:proofErr w:type="spellStart"/>
      <w:r w:rsidRPr="00AB3D81">
        <w:rPr>
          <w:rFonts w:eastAsia="Times New Roman"/>
          <w:b/>
          <w:i/>
          <w:szCs w:val="20"/>
          <w:vertAlign w:val="subscript"/>
        </w:rPr>
        <w:t>ruc</w:t>
      </w:r>
      <w:proofErr w:type="spellEnd"/>
      <w:r w:rsidRPr="00AB3D81">
        <w:rPr>
          <w:rFonts w:eastAsia="Times New Roman"/>
          <w:b/>
          <w:i/>
          <w:szCs w:val="20"/>
          <w:vertAlign w:val="subscript"/>
        </w:rPr>
        <w:t>, q, i</w:t>
      </w:r>
      <w:r w:rsidRPr="00AB3D81">
        <w:rPr>
          <w:rFonts w:eastAsia="Times New Roman"/>
          <w:b/>
          <w:szCs w:val="20"/>
        </w:rPr>
        <w:t>))</w:t>
      </w:r>
    </w:p>
    <w:p w14:paraId="7F437BC8" w14:textId="77777777" w:rsidR="00AB3D81" w:rsidRPr="00AB3D81" w:rsidRDefault="00AB3D81" w:rsidP="00AB3D81">
      <w:pPr>
        <w:spacing w:after="240"/>
        <w:ind w:left="720"/>
        <w:rPr>
          <w:rFonts w:eastAsia="Times New Roman"/>
          <w:szCs w:val="20"/>
        </w:rPr>
      </w:pPr>
      <w:r w:rsidRPr="00AB3D81">
        <w:rPr>
          <w:rFonts w:eastAsia="Times New Roman"/>
          <w:szCs w:val="20"/>
        </w:rPr>
        <w:t>The QSE’s On-Line Ancillary Service Position according to the RUC Snapshot for a 15-minute Settlement Interval is:</w:t>
      </w:r>
    </w:p>
    <w:p w14:paraId="446AECF3" w14:textId="77777777" w:rsidR="00AB3D81" w:rsidRDefault="00AB3D81" w:rsidP="00AB3D81">
      <w:pPr>
        <w:spacing w:after="240"/>
        <w:ind w:left="3420" w:hanging="2700"/>
        <w:rPr>
          <w:ins w:id="728" w:author="ERCOT" w:date="2025-09-10T13:55:00Z" w16du:dateUtc="2025-09-10T18:55:00Z"/>
          <w:b/>
        </w:rPr>
      </w:pPr>
      <w:r w:rsidRPr="0093076E">
        <w:rPr>
          <w:b/>
        </w:rPr>
        <w:t xml:space="preserve">ASONPOSSNAP </w:t>
      </w:r>
      <w:proofErr w:type="spellStart"/>
      <w:r w:rsidRPr="0057451E">
        <w:rPr>
          <w:b/>
          <w:i/>
          <w:vertAlign w:val="subscript"/>
        </w:rPr>
        <w:t>ruc</w:t>
      </w:r>
      <w:proofErr w:type="spellEnd"/>
      <w:r w:rsidRPr="0057451E">
        <w:rPr>
          <w:b/>
          <w:i/>
          <w:vertAlign w:val="subscript"/>
        </w:rPr>
        <w:t>, q, i</w:t>
      </w:r>
      <w:r w:rsidRPr="0093076E">
        <w:rPr>
          <w:b/>
          <w:i/>
          <w:vertAlign w:val="subscript"/>
        </w:rPr>
        <w:t xml:space="preserve">   </w:t>
      </w:r>
      <w:r w:rsidRPr="0093076E">
        <w:rPr>
          <w:b/>
        </w:rPr>
        <w:t xml:space="preserve">=  RUPOSSNAP </w:t>
      </w:r>
      <w:proofErr w:type="spellStart"/>
      <w:r w:rsidRPr="0093076E">
        <w:rPr>
          <w:b/>
          <w:i/>
          <w:vertAlign w:val="subscript"/>
        </w:rPr>
        <w:t>ruc</w:t>
      </w:r>
      <w:proofErr w:type="spellEnd"/>
      <w:r w:rsidRPr="0093076E">
        <w:rPr>
          <w:b/>
          <w:i/>
          <w:vertAlign w:val="subscript"/>
        </w:rPr>
        <w:t>, q, h</w:t>
      </w:r>
      <w:r w:rsidRPr="0093076E">
        <w:rPr>
          <w:b/>
        </w:rPr>
        <w:t xml:space="preserve">  + RRPOSSNAP </w:t>
      </w:r>
      <w:proofErr w:type="spellStart"/>
      <w:r w:rsidRPr="0093076E">
        <w:rPr>
          <w:b/>
          <w:i/>
          <w:vertAlign w:val="subscript"/>
        </w:rPr>
        <w:t>ruc</w:t>
      </w:r>
      <w:proofErr w:type="spellEnd"/>
      <w:r w:rsidRPr="0093076E">
        <w:rPr>
          <w:b/>
          <w:i/>
          <w:vertAlign w:val="subscript"/>
        </w:rPr>
        <w:t>, q, h</w:t>
      </w:r>
      <w:r w:rsidRPr="0093076E">
        <w:rPr>
          <w:b/>
        </w:rPr>
        <w:t xml:space="preserve"> +                                  ECRPOSSNAP </w:t>
      </w:r>
      <w:proofErr w:type="spellStart"/>
      <w:r w:rsidRPr="0093076E">
        <w:rPr>
          <w:b/>
          <w:i/>
          <w:vertAlign w:val="subscript"/>
        </w:rPr>
        <w:t>ruc</w:t>
      </w:r>
      <w:proofErr w:type="spellEnd"/>
      <w:r w:rsidRPr="0093076E">
        <w:rPr>
          <w:b/>
          <w:i/>
          <w:vertAlign w:val="subscript"/>
        </w:rPr>
        <w:t>, q, h</w:t>
      </w:r>
      <w:r>
        <w:rPr>
          <w:b/>
        </w:rPr>
        <w:t xml:space="preserve"> </w:t>
      </w:r>
    </w:p>
    <w:p w14:paraId="5510EF8E" w14:textId="77777777" w:rsidR="00AB3D81" w:rsidRDefault="00AB3D81" w:rsidP="00AB3D81">
      <w:pPr>
        <w:spacing w:after="240"/>
        <w:ind w:left="3420" w:hanging="2700"/>
        <w:rPr>
          <w:ins w:id="729" w:author="ERCOT" w:date="2025-09-10T13:56:00Z" w16du:dateUtc="2025-09-10T18:56:00Z"/>
          <w:b/>
        </w:rPr>
      </w:pPr>
      <w:ins w:id="730" w:author="ERCOT" w:date="2025-09-10T14:27:00Z" w16du:dateUtc="2025-09-10T19:27:00Z">
        <w:r>
          <w:rPr>
            <w:b/>
          </w:rPr>
          <w:t xml:space="preserve">                                         </w:t>
        </w:r>
      </w:ins>
      <w:r w:rsidRPr="0093076E">
        <w:rPr>
          <w:b/>
        </w:rPr>
        <w:t>+</w:t>
      </w:r>
      <w:r>
        <w:rPr>
          <w:b/>
        </w:rPr>
        <w:t xml:space="preserve"> </w:t>
      </w:r>
      <w:r w:rsidRPr="0093076E">
        <w:rPr>
          <w:b/>
        </w:rPr>
        <w:t>Max (</w:t>
      </w:r>
      <w:proofErr w:type="gramStart"/>
      <w:r w:rsidRPr="0093076E">
        <w:rPr>
          <w:b/>
        </w:rPr>
        <w:t>0, (</w:t>
      </w:r>
      <w:proofErr w:type="gramEnd"/>
      <w:ins w:id="731" w:author="ERCOT" w:date="2025-09-10T13:56:00Z" w16du:dateUtc="2025-09-10T18:56:00Z">
        <w:r w:rsidRPr="0093076E">
          <w:rPr>
            <w:b/>
          </w:rPr>
          <w:t>(</w:t>
        </w:r>
      </w:ins>
      <w:r w:rsidRPr="0093076E">
        <w:rPr>
          <w:b/>
        </w:rPr>
        <w:t xml:space="preserve">NSPOSSNAP </w:t>
      </w:r>
      <w:proofErr w:type="spellStart"/>
      <w:r w:rsidRPr="0093076E">
        <w:rPr>
          <w:b/>
          <w:i/>
          <w:vertAlign w:val="subscript"/>
        </w:rPr>
        <w:t>ruc</w:t>
      </w:r>
      <w:proofErr w:type="spellEnd"/>
      <w:r w:rsidRPr="0093076E">
        <w:rPr>
          <w:b/>
          <w:i/>
          <w:vertAlign w:val="subscript"/>
        </w:rPr>
        <w:t>, q, h</w:t>
      </w:r>
      <w:r w:rsidRPr="0093076E">
        <w:rPr>
          <w:b/>
        </w:rPr>
        <w:t xml:space="preserve"> </w:t>
      </w:r>
      <w:ins w:id="732" w:author="ERCOT" w:date="2025-09-10T13:55:00Z" w16du:dateUtc="2025-09-10T18:55:00Z">
        <w:r>
          <w:rPr>
            <w:b/>
          </w:rPr>
          <w:t>+ DR</w:t>
        </w:r>
        <w:r w:rsidRPr="0093076E">
          <w:rPr>
            <w:b/>
          </w:rPr>
          <w:t xml:space="preserve">POSSNAP </w:t>
        </w:r>
        <w:proofErr w:type="spellStart"/>
        <w:r w:rsidRPr="0093076E">
          <w:rPr>
            <w:b/>
            <w:i/>
            <w:vertAlign w:val="subscript"/>
          </w:rPr>
          <w:t>ruc</w:t>
        </w:r>
        <w:proofErr w:type="spellEnd"/>
        <w:r w:rsidRPr="0093076E">
          <w:rPr>
            <w:b/>
            <w:i/>
            <w:vertAlign w:val="subscript"/>
          </w:rPr>
          <w:t>, q, h</w:t>
        </w:r>
        <w:r w:rsidRPr="0093076E">
          <w:rPr>
            <w:b/>
          </w:rPr>
          <w:t xml:space="preserve"> </w:t>
        </w:r>
      </w:ins>
      <w:ins w:id="733" w:author="ERCOT" w:date="2025-09-10T13:56:00Z" w16du:dateUtc="2025-09-10T18:56:00Z">
        <w:r w:rsidRPr="0093076E">
          <w:rPr>
            <w:b/>
          </w:rPr>
          <w:t>)</w:t>
        </w:r>
      </w:ins>
    </w:p>
    <w:p w14:paraId="05C30D28" w14:textId="77777777" w:rsidR="00AB3D81" w:rsidRPr="0093076E" w:rsidRDefault="00AB3D81" w:rsidP="00AB3D81">
      <w:pPr>
        <w:spacing w:after="240"/>
        <w:ind w:left="3420" w:hanging="2700"/>
        <w:rPr>
          <w:b/>
          <w:bCs/>
        </w:rPr>
      </w:pPr>
      <w:ins w:id="734" w:author="ERCOT" w:date="2025-09-10T14:27:00Z" w16du:dateUtc="2025-09-10T19:27:00Z">
        <w:r w:rsidRPr="141EBFE9">
          <w:rPr>
            <w:b/>
            <w:bCs/>
          </w:rPr>
          <w:t xml:space="preserve">                                         </w:t>
        </w:r>
      </w:ins>
      <w:r w:rsidRPr="79C6FA9D">
        <w:rPr>
          <w:b/>
          <w:bCs/>
        </w:rPr>
        <w:t xml:space="preserve">– </w:t>
      </w:r>
      <w:r w:rsidRPr="004721AF">
        <w:rPr>
          <w:b/>
          <w:position w:val="-18"/>
        </w:rPr>
        <w:object w:dxaOrig="220" w:dyaOrig="420" w14:anchorId="4ACA0D3E">
          <v:shape id="_x0000_i1043" type="#_x0000_t75" style="width:9pt;height:21.6pt" o:ole="">
            <v:imagedata r:id="rId53" o:title=""/>
          </v:shape>
          <o:OLEObject Type="Embed" ProgID="Equation.3" ShapeID="_x0000_i1043" DrawAspect="Content" ObjectID="_1827312152" r:id="rId54"/>
        </w:object>
      </w:r>
      <w:r w:rsidRPr="79C6FA9D">
        <w:rPr>
          <w:b/>
          <w:bCs/>
        </w:rPr>
        <w:t>ASOFFOFRSNAP</w:t>
      </w:r>
      <w:r w:rsidRPr="141EBFE9">
        <w:rPr>
          <w:b/>
          <w:bCs/>
          <w:i/>
          <w:iCs/>
          <w:vertAlign w:val="subscript"/>
        </w:rPr>
        <w:t xml:space="preserve"> </w:t>
      </w:r>
      <w:proofErr w:type="spellStart"/>
      <w:r w:rsidRPr="141EBFE9">
        <w:rPr>
          <w:b/>
          <w:bCs/>
          <w:i/>
          <w:iCs/>
          <w:vertAlign w:val="subscript"/>
        </w:rPr>
        <w:t>ruc</w:t>
      </w:r>
      <w:proofErr w:type="spellEnd"/>
      <w:r w:rsidRPr="141EBFE9">
        <w:rPr>
          <w:b/>
          <w:bCs/>
          <w:i/>
          <w:iCs/>
          <w:vertAlign w:val="subscript"/>
        </w:rPr>
        <w:t>, q, r, h</w:t>
      </w:r>
      <w:r w:rsidRPr="79C6FA9D">
        <w:rPr>
          <w:b/>
          <w:bCs/>
        </w:rPr>
        <w:t>))</w:t>
      </w:r>
    </w:p>
    <w:p w14:paraId="5B39ADB4" w14:textId="77777777" w:rsidR="00AB3D81" w:rsidRPr="00AB3D81" w:rsidRDefault="00AB3D81" w:rsidP="00AB3D81">
      <w:pPr>
        <w:spacing w:after="240"/>
        <w:ind w:left="720" w:hanging="720"/>
        <w:rPr>
          <w:rFonts w:eastAsia="Times New Roman"/>
          <w:szCs w:val="20"/>
        </w:rPr>
      </w:pPr>
      <w:r w:rsidRPr="00AB3D81">
        <w:rPr>
          <w:rFonts w:eastAsia="Times New Roman"/>
          <w:szCs w:val="20"/>
        </w:rPr>
        <w:tab/>
        <w:t>The amount of capacity that a QSE had according to the RUC Snapshot for a 15-minute Settlement Interval is:</w:t>
      </w:r>
    </w:p>
    <w:p w14:paraId="4EC9AF73" w14:textId="77777777" w:rsidR="00AB3D81" w:rsidRPr="00AB3D81" w:rsidRDefault="00AB3D81" w:rsidP="00AB3D81">
      <w:pPr>
        <w:tabs>
          <w:tab w:val="left" w:pos="2340"/>
          <w:tab w:val="left" w:pos="3420"/>
        </w:tabs>
        <w:spacing w:after="240"/>
        <w:ind w:left="3420" w:hanging="2700"/>
        <w:rPr>
          <w:rFonts w:eastAsia="Times New Roman"/>
          <w:b/>
          <w:bCs/>
          <w:position w:val="-22"/>
          <w:szCs w:val="20"/>
        </w:rPr>
      </w:pPr>
      <w:r w:rsidRPr="00AB3D81">
        <w:rPr>
          <w:rFonts w:eastAsia="Times New Roman"/>
          <w:b/>
          <w:bCs/>
        </w:rPr>
        <w:t xml:space="preserve">RUCCAPSNAP </w:t>
      </w:r>
      <w:proofErr w:type="spellStart"/>
      <w:r w:rsidRPr="00AB3D81">
        <w:rPr>
          <w:rFonts w:eastAsia="Times New Roman"/>
          <w:b/>
          <w:bCs/>
          <w:i/>
          <w:vertAlign w:val="subscript"/>
        </w:rPr>
        <w:t>ruc</w:t>
      </w:r>
      <w:proofErr w:type="spellEnd"/>
      <w:r w:rsidRPr="00AB3D81">
        <w:rPr>
          <w:rFonts w:eastAsia="Times New Roman"/>
          <w:b/>
          <w:bCs/>
          <w:i/>
          <w:vertAlign w:val="subscript"/>
        </w:rPr>
        <w:t>, q, i</w:t>
      </w:r>
      <w:r w:rsidRPr="00AB3D81">
        <w:rPr>
          <w:rFonts w:eastAsia="Times New Roman"/>
          <w:b/>
          <w:bCs/>
        </w:rPr>
        <w:t xml:space="preserve"> =</w:t>
      </w:r>
      <w:r w:rsidRPr="00AB3D81">
        <w:rPr>
          <w:rFonts w:eastAsia="Times New Roman"/>
          <w:b/>
          <w:bCs/>
        </w:rPr>
        <w:tab/>
      </w:r>
      <w:r w:rsidRPr="00AB3D81">
        <w:rPr>
          <w:rFonts w:eastAsia="Times New Roman"/>
          <w:b/>
          <w:bCs/>
          <w:position w:val="-18"/>
        </w:rPr>
        <w:object w:dxaOrig="220" w:dyaOrig="420" w14:anchorId="6F777942">
          <v:shape id="_x0000_i1044" type="#_x0000_t75" style="width:8.4pt;height:21pt" o:ole="">
            <v:imagedata r:id="rId55" o:title=""/>
          </v:shape>
          <o:OLEObject Type="Embed" ProgID="Equation.3" ShapeID="_x0000_i1044" DrawAspect="Content" ObjectID="_1827312153" r:id="rId56"/>
        </w:object>
      </w:r>
      <w:r w:rsidRPr="00AB3D81">
        <w:rPr>
          <w:rFonts w:eastAsia="Times New Roman"/>
          <w:b/>
          <w:bCs/>
        </w:rPr>
        <w:t xml:space="preserve">RCAPSNAP </w:t>
      </w:r>
      <w:proofErr w:type="spellStart"/>
      <w:r w:rsidRPr="00AB3D81">
        <w:rPr>
          <w:rFonts w:eastAsia="Times New Roman"/>
          <w:b/>
          <w:bCs/>
          <w:i/>
          <w:vertAlign w:val="subscript"/>
        </w:rPr>
        <w:t>ruc</w:t>
      </w:r>
      <w:proofErr w:type="spellEnd"/>
      <w:r w:rsidRPr="00AB3D81">
        <w:rPr>
          <w:rFonts w:eastAsia="Times New Roman"/>
          <w:b/>
          <w:bCs/>
          <w:i/>
          <w:vertAlign w:val="subscript"/>
        </w:rPr>
        <w:t>, q, r, h</w:t>
      </w:r>
      <w:r w:rsidRPr="00AB3D81">
        <w:rPr>
          <w:rFonts w:eastAsia="Times New Roman"/>
          <w:b/>
          <w:bCs/>
        </w:rPr>
        <w:t xml:space="preserve"> + (RUCCPSNAP </w:t>
      </w:r>
      <w:proofErr w:type="spellStart"/>
      <w:r w:rsidRPr="00AB3D81">
        <w:rPr>
          <w:rFonts w:eastAsia="Times New Roman"/>
          <w:b/>
          <w:bCs/>
          <w:i/>
          <w:vertAlign w:val="subscript"/>
        </w:rPr>
        <w:t>ruc</w:t>
      </w:r>
      <w:proofErr w:type="spellEnd"/>
      <w:r w:rsidRPr="00AB3D81">
        <w:rPr>
          <w:rFonts w:eastAsia="Times New Roman"/>
          <w:b/>
          <w:bCs/>
          <w:i/>
          <w:vertAlign w:val="subscript"/>
        </w:rPr>
        <w:t>, q, h</w:t>
      </w:r>
      <w:r w:rsidRPr="00AB3D81">
        <w:rPr>
          <w:rFonts w:eastAsia="Times New Roman"/>
          <w:b/>
          <w:bCs/>
        </w:rPr>
        <w:t xml:space="preserve"> – RUCCSSNAP </w:t>
      </w:r>
      <w:proofErr w:type="spellStart"/>
      <w:r w:rsidRPr="00AB3D81">
        <w:rPr>
          <w:rFonts w:eastAsia="Times New Roman"/>
          <w:b/>
          <w:bCs/>
          <w:i/>
          <w:vertAlign w:val="subscript"/>
        </w:rPr>
        <w:t>ruc</w:t>
      </w:r>
      <w:proofErr w:type="spellEnd"/>
      <w:r w:rsidRPr="00AB3D81">
        <w:rPr>
          <w:rFonts w:eastAsia="Times New Roman"/>
          <w:b/>
          <w:bCs/>
          <w:i/>
          <w:vertAlign w:val="subscript"/>
        </w:rPr>
        <w:t>, q, h</w:t>
      </w:r>
      <w:r w:rsidRPr="00AB3D81">
        <w:rPr>
          <w:rFonts w:eastAsia="Times New Roman"/>
          <w:b/>
          <w:bCs/>
        </w:rPr>
        <w:t>) + (</w:t>
      </w:r>
      <w:r w:rsidRPr="00AB3D81">
        <w:rPr>
          <w:rFonts w:eastAsia="Times New Roman"/>
          <w:b/>
          <w:bCs/>
          <w:position w:val="-22"/>
        </w:rPr>
        <w:object w:dxaOrig="220" w:dyaOrig="460" w14:anchorId="5573C71F">
          <v:shape id="_x0000_i1045" type="#_x0000_t75" style="width:8.4pt;height:20.4pt" o:ole="">
            <v:imagedata r:id="rId57" o:title=""/>
          </v:shape>
          <o:OLEObject Type="Embed" ProgID="Equation.3" ShapeID="_x0000_i1045" DrawAspect="Content" ObjectID="_1827312154" r:id="rId58"/>
        </w:object>
      </w:r>
      <w:r w:rsidRPr="00AB3D81">
        <w:rPr>
          <w:rFonts w:eastAsia="Times New Roman"/>
          <w:b/>
          <w:bCs/>
        </w:rPr>
        <w:t xml:space="preserve">DAEP </w:t>
      </w:r>
      <w:r w:rsidRPr="00AB3D81">
        <w:rPr>
          <w:rFonts w:eastAsia="Times New Roman"/>
          <w:b/>
          <w:bCs/>
          <w:i/>
          <w:vertAlign w:val="subscript"/>
        </w:rPr>
        <w:t>q, p, h</w:t>
      </w:r>
      <w:r w:rsidRPr="00AB3D81">
        <w:rPr>
          <w:rFonts w:eastAsia="Times New Roman"/>
          <w:b/>
          <w:bCs/>
        </w:rPr>
        <w:t xml:space="preserve"> –</w:t>
      </w:r>
      <w:r w:rsidRPr="00AB3D81">
        <w:rPr>
          <w:rFonts w:eastAsia="Times New Roman"/>
          <w:b/>
          <w:bCs/>
          <w:position w:val="-22"/>
        </w:rPr>
        <w:object w:dxaOrig="220" w:dyaOrig="460" w14:anchorId="55AACAB3">
          <v:shape id="_x0000_i1046" type="#_x0000_t75" style="width:8.4pt;height:20.4pt" o:ole="">
            <v:imagedata r:id="rId59" o:title=""/>
          </v:shape>
          <o:OLEObject Type="Embed" ProgID="Equation.3" ShapeID="_x0000_i1046" DrawAspect="Content" ObjectID="_1827312155" r:id="rId60"/>
        </w:object>
      </w:r>
      <w:r w:rsidRPr="00AB3D81">
        <w:rPr>
          <w:rFonts w:eastAsia="Times New Roman"/>
          <w:b/>
          <w:bCs/>
        </w:rPr>
        <w:t xml:space="preserve">DAES </w:t>
      </w:r>
      <w:r w:rsidRPr="00AB3D81">
        <w:rPr>
          <w:rFonts w:eastAsia="Times New Roman"/>
          <w:b/>
          <w:bCs/>
          <w:i/>
          <w:vertAlign w:val="subscript"/>
        </w:rPr>
        <w:t>q, p, h</w:t>
      </w:r>
      <w:r w:rsidRPr="00AB3D81">
        <w:rPr>
          <w:rFonts w:eastAsia="Times New Roman"/>
          <w:b/>
          <w:bCs/>
        </w:rPr>
        <w:t>) + (</w:t>
      </w:r>
      <w:r w:rsidRPr="00AB3D81">
        <w:rPr>
          <w:rFonts w:eastAsia="Times New Roman"/>
          <w:b/>
          <w:bCs/>
          <w:position w:val="-22"/>
        </w:rPr>
        <w:object w:dxaOrig="220" w:dyaOrig="460" w14:anchorId="142F1816">
          <v:shape id="_x0000_i1047" type="#_x0000_t75" style="width:8.4pt;height:20.4pt" o:ole="">
            <v:imagedata r:id="rId61" o:title=""/>
          </v:shape>
          <o:OLEObject Type="Embed" ProgID="Equation.3" ShapeID="_x0000_i1047" DrawAspect="Content" ObjectID="_1827312156" r:id="rId62"/>
        </w:object>
      </w:r>
      <w:r w:rsidRPr="00AB3D81">
        <w:rPr>
          <w:rFonts w:eastAsia="Times New Roman"/>
          <w:b/>
          <w:bCs/>
        </w:rPr>
        <w:t xml:space="preserve">RTQQEPSNAP </w:t>
      </w:r>
      <w:proofErr w:type="spellStart"/>
      <w:r w:rsidRPr="00AB3D81">
        <w:rPr>
          <w:rFonts w:eastAsia="Times New Roman"/>
          <w:b/>
          <w:bCs/>
          <w:i/>
          <w:vertAlign w:val="subscript"/>
        </w:rPr>
        <w:t>ruc</w:t>
      </w:r>
      <w:proofErr w:type="spellEnd"/>
      <w:r w:rsidRPr="00AB3D81">
        <w:rPr>
          <w:rFonts w:eastAsia="Times New Roman"/>
          <w:b/>
          <w:bCs/>
          <w:i/>
          <w:vertAlign w:val="subscript"/>
        </w:rPr>
        <w:t>, q, p, i</w:t>
      </w:r>
      <w:r w:rsidRPr="00AB3D81">
        <w:rPr>
          <w:rFonts w:eastAsia="Times New Roman"/>
          <w:b/>
          <w:bCs/>
        </w:rPr>
        <w:t xml:space="preserve"> – </w:t>
      </w:r>
      <w:r w:rsidRPr="00AB3D81">
        <w:rPr>
          <w:rFonts w:eastAsia="Times New Roman"/>
          <w:b/>
          <w:bCs/>
          <w:position w:val="-22"/>
        </w:rPr>
        <w:object w:dxaOrig="220" w:dyaOrig="460" w14:anchorId="6DBBBC69">
          <v:shape id="_x0000_i1048" type="#_x0000_t75" style="width:8.4pt;height:20.4pt" o:ole="">
            <v:imagedata r:id="rId63" o:title=""/>
          </v:shape>
          <o:OLEObject Type="Embed" ProgID="Equation.3" ShapeID="_x0000_i1048" DrawAspect="Content" ObjectID="_1827312157" r:id="rId64"/>
        </w:object>
      </w:r>
      <w:r w:rsidRPr="00AB3D81">
        <w:rPr>
          <w:rFonts w:eastAsia="Times New Roman"/>
          <w:b/>
          <w:bCs/>
        </w:rPr>
        <w:t xml:space="preserve">RTQQESSNAP </w:t>
      </w:r>
      <w:proofErr w:type="spellStart"/>
      <w:r w:rsidRPr="00AB3D81">
        <w:rPr>
          <w:rFonts w:eastAsia="Times New Roman"/>
          <w:b/>
          <w:bCs/>
          <w:i/>
          <w:vertAlign w:val="subscript"/>
        </w:rPr>
        <w:t>ruc</w:t>
      </w:r>
      <w:proofErr w:type="spellEnd"/>
      <w:r w:rsidRPr="00AB3D81">
        <w:rPr>
          <w:rFonts w:eastAsia="Times New Roman"/>
          <w:b/>
          <w:bCs/>
          <w:i/>
          <w:vertAlign w:val="subscript"/>
        </w:rPr>
        <w:t>, q, p, i</w:t>
      </w:r>
      <w:r w:rsidRPr="00AB3D81">
        <w:rPr>
          <w:rFonts w:eastAsia="Times New Roman"/>
          <w:b/>
          <w:bCs/>
        </w:rPr>
        <w:t>) +</w:t>
      </w:r>
      <w:r w:rsidRPr="00AB3D81">
        <w:rPr>
          <w:rFonts w:eastAsia="Times New Roman"/>
          <w:b/>
          <w:bCs/>
          <w:position w:val="-22"/>
        </w:rPr>
        <w:t xml:space="preserve"> </w:t>
      </w:r>
      <w:r w:rsidRPr="00AB3D81">
        <w:rPr>
          <w:rFonts w:eastAsia="Times New Roman"/>
          <w:b/>
          <w:bCs/>
          <w:position w:val="-22"/>
        </w:rPr>
        <w:object w:dxaOrig="220" w:dyaOrig="460" w14:anchorId="5637FFBB">
          <v:shape id="_x0000_i1049" type="#_x0000_t75" style="width:8.4pt;height:20.4pt" o:ole="">
            <v:imagedata r:id="rId57" o:title=""/>
          </v:shape>
          <o:OLEObject Type="Embed" ProgID="Equation.3" ShapeID="_x0000_i1049" DrawAspect="Content" ObjectID="_1827312158" r:id="rId65"/>
        </w:object>
      </w:r>
      <w:r w:rsidRPr="00AB3D81">
        <w:rPr>
          <w:rFonts w:eastAsia="Times New Roman"/>
          <w:b/>
          <w:bCs/>
          <w:position w:val="-22"/>
        </w:rPr>
        <w:t xml:space="preserve"> </w:t>
      </w:r>
      <w:r w:rsidRPr="00AB3D81">
        <w:rPr>
          <w:rFonts w:eastAsia="Times New Roman"/>
          <w:b/>
          <w:bCs/>
        </w:rPr>
        <w:t xml:space="preserve">DCIMPSNAP </w:t>
      </w:r>
      <w:proofErr w:type="spellStart"/>
      <w:r w:rsidRPr="00AB3D81">
        <w:rPr>
          <w:rFonts w:eastAsia="Times New Roman"/>
          <w:b/>
          <w:bCs/>
          <w:i/>
          <w:vertAlign w:val="subscript"/>
        </w:rPr>
        <w:t>ruc</w:t>
      </w:r>
      <w:proofErr w:type="spellEnd"/>
      <w:r w:rsidRPr="00AB3D81">
        <w:rPr>
          <w:rFonts w:eastAsia="Times New Roman"/>
          <w:b/>
          <w:bCs/>
          <w:i/>
          <w:vertAlign w:val="subscript"/>
        </w:rPr>
        <w:t>, q, p, i</w:t>
      </w:r>
      <w:r w:rsidRPr="00AB3D81">
        <w:rPr>
          <w:rFonts w:eastAsia="Times New Roman"/>
          <w:b/>
          <w:bCs/>
        </w:rPr>
        <w:t xml:space="preserve"> + </w:t>
      </w:r>
      <w:r w:rsidRPr="00AB3D81">
        <w:rPr>
          <w:rFonts w:eastAsia="Times New Roman"/>
          <w:b/>
          <w:bCs/>
          <w:position w:val="-18"/>
        </w:rPr>
        <w:object w:dxaOrig="220" w:dyaOrig="420" w14:anchorId="3D5A7EE0">
          <v:shape id="_x0000_i1050" type="#_x0000_t75" style="width:10.8pt;height:21pt" o:ole="">
            <v:imagedata r:id="rId53" o:title=""/>
          </v:shape>
          <o:OLEObject Type="Embed" ProgID="Equation.3" ShapeID="_x0000_i1050" DrawAspect="Content" ObjectID="_1827312159" r:id="rId66"/>
        </w:object>
      </w:r>
      <w:r w:rsidRPr="00AB3D81">
        <w:rPr>
          <w:rFonts w:eastAsia="Times New Roman"/>
          <w:b/>
          <w:bCs/>
        </w:rPr>
        <w:t>ASOFRLRSNAP</w:t>
      </w:r>
      <w:r w:rsidRPr="00AB3D81">
        <w:rPr>
          <w:rFonts w:eastAsia="Times New Roman"/>
          <w:b/>
          <w:bCs/>
          <w:i/>
          <w:vertAlign w:val="subscript"/>
        </w:rPr>
        <w:t xml:space="preserve"> </w:t>
      </w:r>
      <w:proofErr w:type="spellStart"/>
      <w:r w:rsidRPr="00AB3D81">
        <w:rPr>
          <w:rFonts w:eastAsia="Times New Roman"/>
          <w:b/>
          <w:bCs/>
          <w:i/>
          <w:vertAlign w:val="subscript"/>
        </w:rPr>
        <w:t>ruc</w:t>
      </w:r>
      <w:proofErr w:type="spellEnd"/>
      <w:r w:rsidRPr="00AB3D81">
        <w:rPr>
          <w:rFonts w:eastAsia="Times New Roman"/>
          <w:b/>
          <w:bCs/>
          <w:i/>
          <w:vertAlign w:val="subscript"/>
        </w:rPr>
        <w:t>, q, r, h</w:t>
      </w:r>
      <w:r w:rsidRPr="00AB3D81">
        <w:rPr>
          <w:rFonts w:eastAsia="Times New Roman"/>
          <w:b/>
          <w:bCs/>
          <w:i/>
          <w:szCs w:val="20"/>
          <w:vertAlign w:val="subscript"/>
        </w:rPr>
        <w:t xml:space="preserve"> </w:t>
      </w:r>
      <w:r w:rsidRPr="00AB3D81">
        <w:rPr>
          <w:rFonts w:eastAsia="Times New Roman"/>
          <w:b/>
          <w:bCs/>
          <w:szCs w:val="20"/>
        </w:rPr>
        <w:t xml:space="preserve">+ ESRMWSNAP </w:t>
      </w:r>
      <w:proofErr w:type="spellStart"/>
      <w:r w:rsidRPr="00AB3D81">
        <w:rPr>
          <w:rFonts w:eastAsia="Times New Roman"/>
          <w:b/>
          <w:bCs/>
          <w:i/>
          <w:szCs w:val="20"/>
          <w:vertAlign w:val="subscript"/>
        </w:rPr>
        <w:t>ruc</w:t>
      </w:r>
      <w:proofErr w:type="spellEnd"/>
      <w:r w:rsidRPr="00AB3D81">
        <w:rPr>
          <w:rFonts w:eastAsia="Times New Roman"/>
          <w:b/>
          <w:bCs/>
          <w:i/>
          <w:szCs w:val="20"/>
          <w:vertAlign w:val="subscript"/>
        </w:rPr>
        <w:t>, q, h</w:t>
      </w:r>
      <w:r w:rsidRPr="00AB3D81">
        <w:rPr>
          <w:rFonts w:eastAsia="Times New Roman"/>
          <w:b/>
          <w:bCs/>
          <w:szCs w:val="20"/>
        </w:rPr>
        <w:t xml:space="preserve"> + ESRASSNAP </w:t>
      </w:r>
      <w:proofErr w:type="spellStart"/>
      <w:r w:rsidRPr="00AB3D81">
        <w:rPr>
          <w:rFonts w:eastAsia="Times New Roman"/>
          <w:b/>
          <w:bCs/>
          <w:i/>
          <w:szCs w:val="20"/>
          <w:vertAlign w:val="subscript"/>
        </w:rPr>
        <w:t>ruc</w:t>
      </w:r>
      <w:proofErr w:type="spellEnd"/>
      <w:r w:rsidRPr="00AB3D81">
        <w:rPr>
          <w:rFonts w:eastAsia="Times New Roman"/>
          <w:b/>
          <w:bCs/>
          <w:i/>
          <w:szCs w:val="20"/>
          <w:vertAlign w:val="subscript"/>
        </w:rPr>
        <w:t>, q, h</w:t>
      </w:r>
      <w:r w:rsidRPr="00AB3D81">
        <w:rPr>
          <w:rFonts w:eastAsia="Times New Roman"/>
          <w:b/>
          <w:bCs/>
          <w:szCs w:val="20"/>
        </w:rPr>
        <w:t xml:space="preserve"> </w:t>
      </w:r>
      <w:r w:rsidRPr="00AB3D81">
        <w:rPr>
          <w:rFonts w:eastAsia="Times New Roman"/>
          <w:b/>
          <w:bCs/>
          <w:position w:val="-22"/>
          <w:szCs w:val="20"/>
        </w:rPr>
        <w:t xml:space="preserve"> </w:t>
      </w:r>
    </w:p>
    <w:p w14:paraId="2A5CBF8C" w14:textId="77777777" w:rsidR="00AB3D81" w:rsidRPr="00AB3D81" w:rsidRDefault="00AB3D81" w:rsidP="00AB3D81">
      <w:pPr>
        <w:tabs>
          <w:tab w:val="left" w:pos="2340"/>
          <w:tab w:val="left" w:pos="3420"/>
        </w:tabs>
        <w:spacing w:after="240"/>
        <w:ind w:left="692"/>
        <w:rPr>
          <w:rFonts w:eastAsia="Times New Roman"/>
          <w:szCs w:val="20"/>
        </w:rPr>
      </w:pPr>
      <w:r w:rsidRPr="00AB3D81">
        <w:rPr>
          <w:rFonts w:eastAsia="Times New Roman"/>
          <w:szCs w:val="20"/>
        </w:rPr>
        <w:t xml:space="preserve">Where: </w:t>
      </w:r>
    </w:p>
    <w:p w14:paraId="432D1F7F" w14:textId="77777777" w:rsidR="00AB3D81" w:rsidRPr="00AB3D81" w:rsidRDefault="00AB3D81" w:rsidP="00AB3D81">
      <w:pPr>
        <w:spacing w:after="240" w:line="259" w:lineRule="auto"/>
        <w:ind w:left="692"/>
        <w:rPr>
          <w:rFonts w:eastAsia="Times New Roman"/>
          <w:szCs w:val="20"/>
        </w:rPr>
      </w:pPr>
      <w:r w:rsidRPr="00AB3D81">
        <w:rPr>
          <w:rFonts w:eastAsia="Times New Roman"/>
          <w:szCs w:val="20"/>
        </w:rPr>
        <w:t xml:space="preserve">The QSE’s net up Ancillary Service position (Reg-Up + RRS + ECRS + Non-Spin) covered by the QSE’s portfolio of ESRs is: </w:t>
      </w:r>
    </w:p>
    <w:p w14:paraId="351E2979" w14:textId="77777777" w:rsidR="00AB3D81" w:rsidRPr="00AB3D81" w:rsidRDefault="00AB3D81" w:rsidP="00AB3D81">
      <w:pPr>
        <w:spacing w:after="240"/>
        <w:ind w:left="692"/>
        <w:rPr>
          <w:rFonts w:eastAsia="Times New Roman"/>
          <w:szCs w:val="20"/>
        </w:rPr>
      </w:pPr>
      <w:r w:rsidRPr="00AB3D81">
        <w:rPr>
          <w:rFonts w:eastAsia="Times New Roman"/>
          <w:szCs w:val="28"/>
        </w:rPr>
        <w:t xml:space="preserve">ESRASSNAP </w:t>
      </w:r>
      <w:proofErr w:type="spellStart"/>
      <w:r w:rsidRPr="00AB3D81">
        <w:rPr>
          <w:rFonts w:eastAsia="Times New Roman"/>
          <w:i/>
          <w:szCs w:val="20"/>
          <w:vertAlign w:val="subscript"/>
        </w:rPr>
        <w:t>ruc</w:t>
      </w:r>
      <w:proofErr w:type="spellEnd"/>
      <w:r w:rsidRPr="00AB3D81">
        <w:rPr>
          <w:rFonts w:eastAsia="Times New Roman"/>
          <w:i/>
          <w:szCs w:val="20"/>
          <w:vertAlign w:val="subscript"/>
        </w:rPr>
        <w:t>, q, h</w:t>
      </w:r>
      <w:r w:rsidRPr="00AB3D81">
        <w:rPr>
          <w:rFonts w:eastAsia="Times New Roman"/>
          <w:szCs w:val="20"/>
        </w:rPr>
        <w:t xml:space="preserve"> = </w:t>
      </w:r>
      <w:r w:rsidRPr="00AB3D81">
        <w:rPr>
          <w:rFonts w:eastAsia="Times New Roman"/>
          <w:position w:val="-18"/>
          <w:szCs w:val="20"/>
        </w:rPr>
        <w:object w:dxaOrig="220" w:dyaOrig="420" w14:anchorId="53C23E53">
          <v:shape id="_x0000_i1051" type="#_x0000_t75" style="width:12.6pt;height:24pt" o:ole="">
            <v:imagedata r:id="rId53" o:title=""/>
          </v:shape>
          <o:OLEObject Type="Embed" ProgID="Equation.3" ShapeID="_x0000_i1051" DrawAspect="Content" ObjectID="_1827312160" r:id="rId67"/>
        </w:object>
      </w:r>
      <m:oMath>
        <m:limLow>
          <m:limLowPr>
            <m:ctrlPr>
              <w:rPr>
                <w:rFonts w:ascii="Cambria Math" w:eastAsia="Times New Roman" w:hAnsi="Cambria Math"/>
                <w:i/>
                <w:sz w:val="28"/>
                <w:szCs w:val="22"/>
              </w:rPr>
            </m:ctrlPr>
          </m:limLowPr>
          <m:e>
            <m:r>
              <w:rPr>
                <w:rFonts w:ascii="Cambria Math" w:eastAsia="Times New Roman"/>
                <w:sz w:val="28"/>
                <w:szCs w:val="22"/>
              </w:rPr>
              <m:t>Σ</m:t>
            </m:r>
          </m:e>
          <m:lim>
            <m:r>
              <w:rPr>
                <w:rFonts w:ascii="Cambria Math" w:eastAsia="Times New Roman"/>
                <w:sz w:val="28"/>
                <w:szCs w:val="22"/>
              </w:rPr>
              <m:t>ASSubType</m:t>
            </m:r>
          </m:lim>
        </m:limLow>
      </m:oMath>
      <w:r w:rsidRPr="00AB3D81">
        <w:rPr>
          <w:rFonts w:eastAsia="Times New Roman"/>
          <w:szCs w:val="28"/>
        </w:rPr>
        <w:t xml:space="preserve">ASMWCAPUSNAP </w:t>
      </w:r>
      <w:proofErr w:type="spellStart"/>
      <w:r w:rsidRPr="00AB3D81">
        <w:rPr>
          <w:rFonts w:eastAsia="Times New Roman"/>
          <w:i/>
          <w:szCs w:val="20"/>
          <w:vertAlign w:val="subscript"/>
        </w:rPr>
        <w:t>ruc</w:t>
      </w:r>
      <w:proofErr w:type="spellEnd"/>
      <w:r w:rsidRPr="00AB3D81">
        <w:rPr>
          <w:rFonts w:eastAsia="Times New Roman"/>
          <w:i/>
          <w:szCs w:val="20"/>
          <w:vertAlign w:val="subscript"/>
        </w:rPr>
        <w:t xml:space="preserve">, q, h, </w:t>
      </w:r>
      <w:proofErr w:type="spellStart"/>
      <w:r w:rsidRPr="00AB3D81">
        <w:rPr>
          <w:rFonts w:eastAsia="Times New Roman"/>
          <w:i/>
          <w:szCs w:val="20"/>
          <w:vertAlign w:val="subscript"/>
        </w:rPr>
        <w:t>ASSubType</w:t>
      </w:r>
      <w:proofErr w:type="spellEnd"/>
      <w:r w:rsidRPr="00AB3D81">
        <w:rPr>
          <w:rFonts w:eastAsia="Times New Roman"/>
          <w:i/>
          <w:szCs w:val="20"/>
          <w:vertAlign w:val="subscript"/>
        </w:rPr>
        <w:t>, r</w:t>
      </w:r>
    </w:p>
    <w:p w14:paraId="6129D4BB" w14:textId="77777777" w:rsidR="00AB3D81" w:rsidRPr="00AB3D81" w:rsidRDefault="00AB3D81" w:rsidP="00AB3D81">
      <w:pPr>
        <w:spacing w:after="240" w:line="259" w:lineRule="auto"/>
        <w:ind w:left="692"/>
        <w:rPr>
          <w:rFonts w:eastAsia="Times New Roman"/>
          <w:szCs w:val="20"/>
        </w:rPr>
      </w:pPr>
      <w:r w:rsidRPr="00AB3D81">
        <w:rPr>
          <w:rFonts w:eastAsia="Times New Roman"/>
          <w:szCs w:val="20"/>
        </w:rPr>
        <w:t xml:space="preserve">The sum of the QSE’s ESR discharging (positive) or charging (negative) output is: </w:t>
      </w:r>
    </w:p>
    <w:p w14:paraId="1CD2F89B" w14:textId="77777777" w:rsidR="00AB3D81" w:rsidRPr="00AB3D81" w:rsidRDefault="00AB3D81" w:rsidP="00AB3D81">
      <w:pPr>
        <w:tabs>
          <w:tab w:val="left" w:pos="2340"/>
          <w:tab w:val="left" w:pos="3420"/>
        </w:tabs>
        <w:spacing w:after="240"/>
        <w:ind w:left="3420" w:hanging="2700"/>
        <w:rPr>
          <w:rFonts w:eastAsia="Times New Roman"/>
          <w:b/>
          <w:bCs/>
        </w:rPr>
      </w:pPr>
      <w:r w:rsidRPr="00AB3D81">
        <w:rPr>
          <w:rFonts w:eastAsia="Times New Roman"/>
          <w:szCs w:val="28"/>
        </w:rPr>
        <w:lastRenderedPageBreak/>
        <w:t xml:space="preserve">ESRMWSNAP </w:t>
      </w:r>
      <w:proofErr w:type="spellStart"/>
      <w:r w:rsidRPr="00AB3D81">
        <w:rPr>
          <w:rFonts w:eastAsia="Times New Roman"/>
          <w:i/>
          <w:szCs w:val="20"/>
          <w:vertAlign w:val="subscript"/>
        </w:rPr>
        <w:t>ruc</w:t>
      </w:r>
      <w:proofErr w:type="spellEnd"/>
      <w:r w:rsidRPr="00AB3D81">
        <w:rPr>
          <w:rFonts w:eastAsia="Times New Roman"/>
          <w:i/>
          <w:szCs w:val="20"/>
          <w:vertAlign w:val="subscript"/>
        </w:rPr>
        <w:t>, q, h</w:t>
      </w:r>
      <w:r w:rsidRPr="00AB3D81">
        <w:rPr>
          <w:rFonts w:eastAsia="Times New Roman"/>
          <w:iCs/>
          <w:szCs w:val="20"/>
        </w:rPr>
        <w:t xml:space="preserve"> </w:t>
      </w:r>
      <w:r w:rsidRPr="00AB3D81">
        <w:rPr>
          <w:rFonts w:eastAsia="Times New Roman"/>
          <w:szCs w:val="20"/>
        </w:rPr>
        <w:t xml:space="preserve">= </w:t>
      </w:r>
      <w:r w:rsidRPr="00AB3D81">
        <w:rPr>
          <w:rFonts w:eastAsia="Times New Roman"/>
          <w:position w:val="-18"/>
          <w:szCs w:val="20"/>
        </w:rPr>
        <w:object w:dxaOrig="220" w:dyaOrig="420" w14:anchorId="5DDDE605">
          <v:shape id="_x0000_i1052" type="#_x0000_t75" style="width:13.2pt;height:24pt" o:ole="">
            <v:imagedata r:id="rId53" o:title=""/>
          </v:shape>
          <o:OLEObject Type="Embed" ProgID="Equation.3" ShapeID="_x0000_i1052" DrawAspect="Content" ObjectID="_1827312161" r:id="rId68"/>
        </w:object>
      </w:r>
      <w:r w:rsidRPr="00AB3D81">
        <w:rPr>
          <w:rFonts w:eastAsia="Times New Roman"/>
          <w:szCs w:val="28"/>
        </w:rPr>
        <w:t xml:space="preserve">MWSNAP </w:t>
      </w:r>
      <w:proofErr w:type="spellStart"/>
      <w:r w:rsidRPr="00AB3D81">
        <w:rPr>
          <w:rFonts w:eastAsia="Times New Roman"/>
          <w:i/>
          <w:szCs w:val="20"/>
          <w:vertAlign w:val="subscript"/>
        </w:rPr>
        <w:t>ruc</w:t>
      </w:r>
      <w:proofErr w:type="spellEnd"/>
      <w:r w:rsidRPr="00AB3D81">
        <w:rPr>
          <w:rFonts w:eastAsia="Times New Roman"/>
          <w:i/>
          <w:szCs w:val="20"/>
          <w:vertAlign w:val="subscript"/>
        </w:rPr>
        <w:t>, q, h, r</w:t>
      </w:r>
    </w:p>
    <w:p w14:paraId="649810A6" w14:textId="77777777" w:rsidR="00AB3D81" w:rsidRPr="00AB3D81" w:rsidRDefault="00AB3D81" w:rsidP="00AB3D81">
      <w:pPr>
        <w:spacing w:after="240"/>
        <w:ind w:left="720" w:hanging="720"/>
        <w:rPr>
          <w:rFonts w:eastAsia="Times New Roman"/>
          <w:szCs w:val="20"/>
        </w:rPr>
      </w:pPr>
      <w:r w:rsidRPr="00AB3D81">
        <w:rPr>
          <w:rFonts w:eastAsia="Times New Roman"/>
          <w:szCs w:val="20"/>
        </w:rPr>
        <w:t>(12)</w:t>
      </w:r>
      <w:r w:rsidRPr="00AB3D81">
        <w:rPr>
          <w:rFonts w:eastAsia="Times New Roman"/>
          <w:szCs w:val="20"/>
        </w:rPr>
        <w:tab/>
        <w:t>The Ancillary Service shortfall in MW that a QSE had according to the RUC Snapshot for a 15-minute Settlement Interval is:</w:t>
      </w:r>
    </w:p>
    <w:p w14:paraId="38C38EF1" w14:textId="77777777" w:rsidR="00AB3D81" w:rsidRPr="00AB3D81" w:rsidRDefault="00AB3D81" w:rsidP="00AB3D81">
      <w:pPr>
        <w:spacing w:after="240"/>
        <w:ind w:left="720"/>
        <w:rPr>
          <w:rFonts w:eastAsia="Times New Roman"/>
          <w:bCs/>
          <w:iCs/>
          <w:szCs w:val="20"/>
        </w:rPr>
      </w:pPr>
      <w:r w:rsidRPr="00AB3D81">
        <w:rPr>
          <w:rFonts w:eastAsia="Times New Roman"/>
          <w:b/>
          <w:szCs w:val="20"/>
        </w:rPr>
        <w:t xml:space="preserve">RUCASFSNAP </w:t>
      </w:r>
      <w:proofErr w:type="spellStart"/>
      <w:r w:rsidRPr="00AB3D81">
        <w:rPr>
          <w:rFonts w:eastAsia="Times New Roman"/>
          <w:b/>
          <w:i/>
          <w:szCs w:val="20"/>
          <w:vertAlign w:val="subscript"/>
        </w:rPr>
        <w:t>ruc</w:t>
      </w:r>
      <w:proofErr w:type="spellEnd"/>
      <w:r w:rsidRPr="00AB3D81">
        <w:rPr>
          <w:rFonts w:eastAsia="Times New Roman"/>
          <w:b/>
          <w:i/>
          <w:szCs w:val="20"/>
          <w:vertAlign w:val="subscript"/>
        </w:rPr>
        <w:t xml:space="preserve">, q, i   </w:t>
      </w:r>
      <w:r w:rsidRPr="00AB3D81">
        <w:rPr>
          <w:rFonts w:eastAsia="Times New Roman"/>
          <w:b/>
          <w:szCs w:val="20"/>
        </w:rPr>
        <w:t xml:space="preserve">=  RUPOSSNAP </w:t>
      </w:r>
      <w:proofErr w:type="spellStart"/>
      <w:r w:rsidRPr="00AB3D81">
        <w:rPr>
          <w:rFonts w:eastAsia="Times New Roman"/>
          <w:b/>
          <w:i/>
          <w:szCs w:val="20"/>
          <w:vertAlign w:val="subscript"/>
        </w:rPr>
        <w:t>ruc</w:t>
      </w:r>
      <w:proofErr w:type="spellEnd"/>
      <w:r w:rsidRPr="00AB3D81">
        <w:rPr>
          <w:rFonts w:eastAsia="Times New Roman"/>
          <w:b/>
          <w:i/>
          <w:szCs w:val="20"/>
          <w:vertAlign w:val="subscript"/>
        </w:rPr>
        <w:t>, q, h</w:t>
      </w:r>
      <w:r w:rsidRPr="00AB3D81">
        <w:rPr>
          <w:rFonts w:eastAsia="Times New Roman"/>
          <w:bCs/>
          <w:iCs/>
          <w:szCs w:val="20"/>
        </w:rPr>
        <w:t xml:space="preserve"> </w:t>
      </w:r>
      <w:r w:rsidRPr="00AB3D81">
        <w:rPr>
          <w:rFonts w:eastAsia="Times New Roman"/>
          <w:szCs w:val="20"/>
        </w:rPr>
        <w:t xml:space="preserve">+ </w:t>
      </w:r>
      <w:r w:rsidRPr="00AB3D81">
        <w:rPr>
          <w:rFonts w:eastAsia="Times New Roman"/>
          <w:b/>
          <w:i/>
          <w:szCs w:val="20"/>
          <w:vertAlign w:val="subscript"/>
        </w:rPr>
        <w:t xml:space="preserve"> </w:t>
      </w:r>
      <w:r w:rsidRPr="00AB3D81">
        <w:rPr>
          <w:rFonts w:eastAsia="Times New Roman"/>
          <w:b/>
          <w:szCs w:val="20"/>
        </w:rPr>
        <w:t xml:space="preserve">RDPOSSNAP </w:t>
      </w:r>
      <w:proofErr w:type="spellStart"/>
      <w:r w:rsidRPr="00AB3D81">
        <w:rPr>
          <w:rFonts w:eastAsia="Times New Roman"/>
          <w:b/>
          <w:i/>
          <w:szCs w:val="20"/>
          <w:vertAlign w:val="subscript"/>
        </w:rPr>
        <w:t>ruc</w:t>
      </w:r>
      <w:proofErr w:type="spellEnd"/>
      <w:r w:rsidRPr="00AB3D81">
        <w:rPr>
          <w:rFonts w:eastAsia="Times New Roman"/>
          <w:b/>
          <w:i/>
          <w:szCs w:val="20"/>
          <w:vertAlign w:val="subscript"/>
        </w:rPr>
        <w:t>, q, h</w:t>
      </w:r>
      <w:r w:rsidRPr="00AB3D81">
        <w:rPr>
          <w:rFonts w:eastAsia="Times New Roman"/>
          <w:bCs/>
          <w:iCs/>
          <w:szCs w:val="20"/>
        </w:rPr>
        <w:t xml:space="preserve"> </w:t>
      </w:r>
    </w:p>
    <w:p w14:paraId="414F76D6" w14:textId="77777777" w:rsidR="00AB3D81" w:rsidRPr="00AB3D81" w:rsidRDefault="00AB3D81" w:rsidP="00AB3D81">
      <w:pPr>
        <w:spacing w:after="240"/>
        <w:ind w:left="3122" w:firstLine="90"/>
        <w:rPr>
          <w:rFonts w:eastAsia="Times New Roman"/>
          <w:bCs/>
          <w:iCs/>
          <w:szCs w:val="20"/>
        </w:rPr>
      </w:pPr>
      <w:r w:rsidRPr="00AB3D81">
        <w:rPr>
          <w:rFonts w:eastAsia="Times New Roman"/>
          <w:szCs w:val="20"/>
        </w:rPr>
        <w:t>+</w:t>
      </w:r>
      <w:r w:rsidRPr="00AB3D81">
        <w:rPr>
          <w:rFonts w:eastAsia="Times New Roman"/>
          <w:b/>
          <w:szCs w:val="20"/>
        </w:rPr>
        <w:t xml:space="preserve"> RRPOSSNAP </w:t>
      </w:r>
      <w:proofErr w:type="spellStart"/>
      <w:r w:rsidRPr="00AB3D81">
        <w:rPr>
          <w:rFonts w:eastAsia="Times New Roman"/>
          <w:b/>
          <w:i/>
          <w:szCs w:val="20"/>
          <w:vertAlign w:val="subscript"/>
        </w:rPr>
        <w:t>ruc</w:t>
      </w:r>
      <w:proofErr w:type="spellEnd"/>
      <w:r w:rsidRPr="00AB3D81">
        <w:rPr>
          <w:rFonts w:eastAsia="Times New Roman"/>
          <w:b/>
          <w:i/>
          <w:szCs w:val="20"/>
          <w:vertAlign w:val="subscript"/>
        </w:rPr>
        <w:t>, q, h</w:t>
      </w:r>
      <w:r w:rsidRPr="00AB3D81">
        <w:rPr>
          <w:rFonts w:eastAsia="Times New Roman"/>
          <w:bCs/>
          <w:iCs/>
          <w:szCs w:val="20"/>
        </w:rPr>
        <w:t xml:space="preserve"> </w:t>
      </w:r>
      <w:r w:rsidRPr="00AB3D81">
        <w:rPr>
          <w:rFonts w:eastAsia="Times New Roman"/>
          <w:szCs w:val="20"/>
        </w:rPr>
        <w:t>+</w:t>
      </w:r>
      <w:r w:rsidRPr="00AB3D81">
        <w:rPr>
          <w:rFonts w:eastAsia="Times New Roman"/>
          <w:b/>
          <w:szCs w:val="20"/>
        </w:rPr>
        <w:t xml:space="preserve"> ECRPOSSNAP </w:t>
      </w:r>
      <w:proofErr w:type="spellStart"/>
      <w:r w:rsidRPr="00AB3D81">
        <w:rPr>
          <w:rFonts w:eastAsia="Times New Roman"/>
          <w:b/>
          <w:i/>
          <w:szCs w:val="20"/>
          <w:vertAlign w:val="subscript"/>
        </w:rPr>
        <w:t>ruc</w:t>
      </w:r>
      <w:proofErr w:type="spellEnd"/>
      <w:r w:rsidRPr="00AB3D81">
        <w:rPr>
          <w:rFonts w:eastAsia="Times New Roman"/>
          <w:b/>
          <w:i/>
          <w:szCs w:val="20"/>
          <w:vertAlign w:val="subscript"/>
        </w:rPr>
        <w:t>, q, h</w:t>
      </w:r>
      <w:r w:rsidRPr="00AB3D81">
        <w:rPr>
          <w:rFonts w:eastAsia="Times New Roman"/>
          <w:bCs/>
          <w:iCs/>
          <w:szCs w:val="20"/>
        </w:rPr>
        <w:t xml:space="preserve"> </w:t>
      </w:r>
    </w:p>
    <w:p w14:paraId="77503C94" w14:textId="77777777" w:rsidR="00AB3D81" w:rsidRDefault="00AB3D81" w:rsidP="00AB3D81">
      <w:pPr>
        <w:spacing w:after="240"/>
        <w:ind w:left="3122" w:firstLine="90"/>
        <w:rPr>
          <w:bCs/>
          <w:iCs/>
        </w:rPr>
      </w:pPr>
      <w:r w:rsidRPr="00AB3D81">
        <w:rPr>
          <w:rFonts w:eastAsia="Times New Roman"/>
          <w:szCs w:val="20"/>
        </w:rPr>
        <w:t xml:space="preserve">+ </w:t>
      </w:r>
      <w:r w:rsidRPr="00AB3D81">
        <w:rPr>
          <w:rFonts w:eastAsia="Times New Roman"/>
          <w:b/>
          <w:szCs w:val="20"/>
        </w:rPr>
        <w:t xml:space="preserve">NSPOSSNAP </w:t>
      </w:r>
      <w:proofErr w:type="spellStart"/>
      <w:r w:rsidRPr="00AB3D81">
        <w:rPr>
          <w:rFonts w:eastAsia="Times New Roman"/>
          <w:b/>
          <w:i/>
          <w:szCs w:val="20"/>
          <w:vertAlign w:val="subscript"/>
        </w:rPr>
        <w:t>ruc</w:t>
      </w:r>
      <w:proofErr w:type="spellEnd"/>
      <w:r w:rsidRPr="00AB3D81">
        <w:rPr>
          <w:rFonts w:eastAsia="Times New Roman"/>
          <w:b/>
          <w:i/>
          <w:szCs w:val="20"/>
          <w:vertAlign w:val="subscript"/>
        </w:rPr>
        <w:t>, q, h</w:t>
      </w:r>
      <w:r w:rsidRPr="00AB3D81">
        <w:rPr>
          <w:rFonts w:eastAsia="Times New Roman"/>
          <w:bCs/>
          <w:iCs/>
          <w:szCs w:val="20"/>
        </w:rPr>
        <w:t xml:space="preserve"> </w:t>
      </w:r>
      <w:r>
        <w:rPr>
          <w:bCs/>
          <w:iCs/>
        </w:rPr>
        <w:t xml:space="preserve"> </w:t>
      </w:r>
      <w:ins w:id="735" w:author="ERCOT" w:date="2025-09-10T14:30:00Z" w16du:dateUtc="2025-09-10T19:30:00Z">
        <w:r w:rsidRPr="004B6091">
          <w:t>+</w:t>
        </w:r>
        <w:r>
          <w:t xml:space="preserve"> </w:t>
        </w:r>
        <w:r>
          <w:rPr>
            <w:b/>
          </w:rPr>
          <w:t>DR</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ins>
    </w:p>
    <w:p w14:paraId="208ECDEE" w14:textId="256037FA" w:rsidR="00AB3D81" w:rsidRPr="00AB3D81" w:rsidRDefault="00AB3D81" w:rsidP="00AB3D81">
      <w:pPr>
        <w:spacing w:after="240"/>
        <w:ind w:left="3122" w:firstLine="90"/>
        <w:rPr>
          <w:rFonts w:eastAsia="Times New Roman"/>
          <w:b/>
          <w:bCs/>
          <w:iCs/>
          <w:szCs w:val="20"/>
        </w:rPr>
      </w:pPr>
      <w:r w:rsidRPr="00AB3D81">
        <w:rPr>
          <w:rFonts w:eastAsia="Times New Roman"/>
          <w:b/>
          <w:bCs/>
          <w:szCs w:val="20"/>
        </w:rPr>
        <w:t>– ASMWCAPUQSNAP</w:t>
      </w:r>
      <w:r w:rsidRPr="00AB3D81">
        <w:rPr>
          <w:rFonts w:eastAsia="Times New Roman"/>
          <w:b/>
          <w:bCs/>
          <w:i/>
          <w:szCs w:val="20"/>
          <w:vertAlign w:val="subscript"/>
        </w:rPr>
        <w:t xml:space="preserve"> </w:t>
      </w:r>
      <w:proofErr w:type="spellStart"/>
      <w:r w:rsidRPr="00AB3D81">
        <w:rPr>
          <w:rFonts w:eastAsia="Times New Roman"/>
          <w:b/>
          <w:bCs/>
          <w:i/>
          <w:szCs w:val="20"/>
          <w:vertAlign w:val="subscript"/>
        </w:rPr>
        <w:t>ruc</w:t>
      </w:r>
      <w:proofErr w:type="spellEnd"/>
      <w:r w:rsidRPr="00AB3D81">
        <w:rPr>
          <w:rFonts w:eastAsia="Times New Roman"/>
          <w:b/>
          <w:bCs/>
          <w:i/>
          <w:szCs w:val="20"/>
          <w:vertAlign w:val="subscript"/>
        </w:rPr>
        <w:t>, q, h</w:t>
      </w:r>
    </w:p>
    <w:p w14:paraId="217EE34D" w14:textId="77777777" w:rsidR="00AB3D81" w:rsidRPr="00AB3D81" w:rsidRDefault="00AB3D81" w:rsidP="00AB3D81">
      <w:pPr>
        <w:spacing w:after="240"/>
        <w:ind w:left="720"/>
        <w:rPr>
          <w:rFonts w:eastAsia="Times New Roman"/>
          <w:szCs w:val="20"/>
        </w:rPr>
      </w:pPr>
      <w:r w:rsidRPr="00AB3D81">
        <w:rPr>
          <w:rFonts w:eastAsia="Times New Roman"/>
          <w:szCs w:val="20"/>
        </w:rPr>
        <w:t>Where:</w:t>
      </w:r>
    </w:p>
    <w:p w14:paraId="1BE2D186" w14:textId="77777777" w:rsidR="00AB3D81" w:rsidRPr="00AB3D81" w:rsidRDefault="00AB3D81" w:rsidP="00AB3D81">
      <w:pPr>
        <w:spacing w:after="240"/>
        <w:ind w:left="720"/>
        <w:rPr>
          <w:rFonts w:eastAsia="Times New Roman"/>
          <w:szCs w:val="20"/>
        </w:rPr>
      </w:pPr>
      <w:r w:rsidRPr="00AB3D81">
        <w:rPr>
          <w:rFonts w:eastAsia="Times New Roman"/>
          <w:szCs w:val="20"/>
        </w:rPr>
        <w:t>ASMWCAPUQSNAP</w:t>
      </w:r>
      <w:r w:rsidRPr="00AB3D81">
        <w:rPr>
          <w:rFonts w:eastAsia="Times New Roman"/>
          <w:i/>
          <w:szCs w:val="20"/>
          <w:vertAlign w:val="subscript"/>
          <w:lang w:val="it-IT"/>
        </w:rPr>
        <w:t xml:space="preserve"> ruc, </w:t>
      </w:r>
      <w:r w:rsidRPr="00AB3D81">
        <w:rPr>
          <w:rFonts w:eastAsia="Times New Roman"/>
          <w:i/>
          <w:szCs w:val="20"/>
          <w:vertAlign w:val="subscript"/>
        </w:rPr>
        <w:t xml:space="preserve">q, h </w:t>
      </w:r>
      <w:r w:rsidRPr="00AB3D81">
        <w:rPr>
          <w:rFonts w:eastAsia="Times New Roman"/>
          <w:szCs w:val="20"/>
        </w:rPr>
        <w:t xml:space="preserve"> = </w:t>
      </w:r>
      <w:r w:rsidRPr="00AB3D81">
        <w:rPr>
          <w:rFonts w:eastAsia="Times New Roman"/>
          <w:b/>
          <w:bCs/>
          <w:position w:val="-18"/>
          <w:szCs w:val="20"/>
        </w:rPr>
        <w:object w:dxaOrig="220" w:dyaOrig="420" w14:anchorId="24CE2EED">
          <v:shape id="_x0000_i1053" type="#_x0000_t75" style="width:13.2pt;height:24pt" o:ole="">
            <v:imagedata r:id="rId55" o:title=""/>
          </v:shape>
          <o:OLEObject Type="Embed" ProgID="Equation.3" ShapeID="_x0000_i1053" DrawAspect="Content" ObjectID="_1827312162" r:id="rId69"/>
        </w:object>
      </w:r>
      <m:oMath>
        <m:limLow>
          <m:limLowPr>
            <m:ctrlPr>
              <w:rPr>
                <w:rFonts w:ascii="Cambria Math" w:eastAsia="Times New Roman" w:hAnsi="Cambria Math"/>
                <w:i/>
                <w:sz w:val="28"/>
                <w:szCs w:val="22"/>
              </w:rPr>
            </m:ctrlPr>
          </m:limLowPr>
          <m:e>
            <m:r>
              <w:rPr>
                <w:rFonts w:ascii="Cambria Math" w:eastAsia="Times New Roman"/>
                <w:sz w:val="28"/>
                <w:szCs w:val="22"/>
              </w:rPr>
              <m:t>Σ</m:t>
            </m:r>
          </m:e>
          <m:lim>
            <m:r>
              <w:rPr>
                <w:rFonts w:ascii="Cambria Math" w:eastAsia="Times New Roman"/>
                <w:sz w:val="28"/>
                <w:szCs w:val="22"/>
              </w:rPr>
              <m:t>ASSubType</m:t>
            </m:r>
          </m:lim>
        </m:limLow>
      </m:oMath>
      <w:r w:rsidRPr="00AB3D81">
        <w:rPr>
          <w:rFonts w:eastAsia="Times New Roman"/>
          <w:szCs w:val="28"/>
        </w:rPr>
        <w:t xml:space="preserve">ASMWCAPUSNAP </w:t>
      </w:r>
      <w:proofErr w:type="spellStart"/>
      <w:r w:rsidRPr="00AB3D81">
        <w:rPr>
          <w:rFonts w:eastAsia="Times New Roman"/>
          <w:i/>
          <w:szCs w:val="20"/>
          <w:vertAlign w:val="subscript"/>
        </w:rPr>
        <w:t>ruc</w:t>
      </w:r>
      <w:proofErr w:type="spellEnd"/>
      <w:r w:rsidRPr="00AB3D81">
        <w:rPr>
          <w:rFonts w:eastAsia="Times New Roman"/>
          <w:i/>
          <w:szCs w:val="20"/>
          <w:vertAlign w:val="subscript"/>
        </w:rPr>
        <w:t xml:space="preserve">, q, h, </w:t>
      </w:r>
      <w:proofErr w:type="spellStart"/>
      <w:r w:rsidRPr="00AB3D81">
        <w:rPr>
          <w:rFonts w:eastAsia="Times New Roman"/>
          <w:i/>
          <w:szCs w:val="20"/>
          <w:vertAlign w:val="subscript"/>
        </w:rPr>
        <w:t>ASSubType</w:t>
      </w:r>
      <w:proofErr w:type="spellEnd"/>
      <w:r w:rsidRPr="00AB3D81">
        <w:rPr>
          <w:rFonts w:eastAsia="Times New Roman"/>
          <w:i/>
          <w:szCs w:val="20"/>
          <w:vertAlign w:val="subscript"/>
        </w:rPr>
        <w:t>, r</w:t>
      </w:r>
    </w:p>
    <w:p w14:paraId="678CBF45" w14:textId="77777777" w:rsidR="00AB3D81" w:rsidRPr="00AB3D81" w:rsidRDefault="00AB3D81" w:rsidP="00AB3D81">
      <w:pPr>
        <w:spacing w:after="240"/>
        <w:ind w:left="2946" w:hanging="2226"/>
        <w:rPr>
          <w:rFonts w:eastAsia="Times New Roman"/>
          <w:iCs/>
          <w:szCs w:val="20"/>
        </w:rPr>
      </w:pPr>
      <w:r w:rsidRPr="00AB3D81">
        <w:rPr>
          <w:rFonts w:eastAsia="Times New Roman"/>
          <w:szCs w:val="20"/>
        </w:rPr>
        <w:t>RRPOS</w:t>
      </w:r>
      <w:r w:rsidRPr="00AB3D81">
        <w:rPr>
          <w:rFonts w:eastAsia="Times New Roman"/>
          <w:szCs w:val="20"/>
          <w:lang w:val="it-IT"/>
        </w:rPr>
        <w:t>SNAP</w:t>
      </w:r>
      <w:r w:rsidRPr="00AB3D81">
        <w:rPr>
          <w:rFonts w:eastAsia="Times New Roman"/>
          <w:szCs w:val="20"/>
        </w:rPr>
        <w:t xml:space="preserve"> </w:t>
      </w:r>
      <w:r w:rsidRPr="00AB3D81">
        <w:rPr>
          <w:rFonts w:eastAsia="Times New Roman"/>
          <w:i/>
          <w:szCs w:val="20"/>
          <w:vertAlign w:val="subscript"/>
          <w:lang w:val="it-IT"/>
        </w:rPr>
        <w:t xml:space="preserve">ruc, </w:t>
      </w:r>
      <w:r w:rsidRPr="00AB3D81">
        <w:rPr>
          <w:rFonts w:eastAsia="Times New Roman"/>
          <w:i/>
          <w:szCs w:val="20"/>
          <w:vertAlign w:val="subscript"/>
        </w:rPr>
        <w:t>q, h</w:t>
      </w:r>
      <w:r w:rsidRPr="00AB3D81">
        <w:rPr>
          <w:rFonts w:eastAsia="Times New Roman"/>
          <w:szCs w:val="20"/>
        </w:rPr>
        <w:t xml:space="preserve"> = Max(0, PFPOS</w:t>
      </w:r>
      <w:r w:rsidRPr="00AB3D81">
        <w:rPr>
          <w:rFonts w:eastAsia="Times New Roman"/>
          <w:szCs w:val="20"/>
          <w:lang w:val="it-IT"/>
        </w:rPr>
        <w:t>SNAP</w:t>
      </w:r>
      <w:r w:rsidRPr="00AB3D81">
        <w:rPr>
          <w:rFonts w:eastAsia="Times New Roman"/>
          <w:szCs w:val="20"/>
        </w:rPr>
        <w:t xml:space="preserve"> </w:t>
      </w:r>
      <w:r w:rsidRPr="00AB3D81">
        <w:rPr>
          <w:rFonts w:eastAsia="Times New Roman"/>
          <w:i/>
          <w:szCs w:val="20"/>
          <w:vertAlign w:val="subscript"/>
          <w:lang w:val="it-IT"/>
        </w:rPr>
        <w:t xml:space="preserve">ruc, </w:t>
      </w:r>
      <w:r w:rsidRPr="00AB3D81">
        <w:rPr>
          <w:rFonts w:eastAsia="Times New Roman"/>
          <w:i/>
          <w:szCs w:val="20"/>
          <w:vertAlign w:val="subscript"/>
        </w:rPr>
        <w:t>q, h</w:t>
      </w:r>
      <w:r w:rsidRPr="00AB3D81">
        <w:rPr>
          <w:rFonts w:eastAsia="Times New Roman"/>
          <w:szCs w:val="20"/>
        </w:rPr>
        <w:t xml:space="preserve"> + Max(0, UFPOS</w:t>
      </w:r>
      <w:r w:rsidRPr="00AB3D81">
        <w:rPr>
          <w:rFonts w:eastAsia="Times New Roman"/>
          <w:szCs w:val="20"/>
          <w:lang w:val="it-IT"/>
        </w:rPr>
        <w:t>SNAP</w:t>
      </w:r>
      <w:r w:rsidRPr="00AB3D81">
        <w:rPr>
          <w:rFonts w:eastAsia="Times New Roman"/>
          <w:szCs w:val="20"/>
        </w:rPr>
        <w:t xml:space="preserve"> </w:t>
      </w:r>
      <w:r w:rsidRPr="00AB3D81">
        <w:rPr>
          <w:rFonts w:eastAsia="Times New Roman"/>
          <w:i/>
          <w:szCs w:val="20"/>
          <w:vertAlign w:val="subscript"/>
          <w:lang w:val="it-IT"/>
        </w:rPr>
        <w:t xml:space="preserve">ruc, </w:t>
      </w:r>
      <w:r w:rsidRPr="00AB3D81">
        <w:rPr>
          <w:rFonts w:eastAsia="Times New Roman"/>
          <w:i/>
          <w:szCs w:val="20"/>
          <w:vertAlign w:val="subscript"/>
        </w:rPr>
        <w:t>q, h</w:t>
      </w:r>
      <w:r w:rsidRPr="00AB3D81">
        <w:rPr>
          <w:rFonts w:eastAsia="Times New Roman"/>
          <w:szCs w:val="20"/>
        </w:rPr>
        <w:t xml:space="preserve"> + FFPOS</w:t>
      </w:r>
      <w:r w:rsidRPr="00AB3D81">
        <w:rPr>
          <w:rFonts w:eastAsia="Times New Roman"/>
          <w:szCs w:val="20"/>
          <w:lang w:val="it-IT"/>
        </w:rPr>
        <w:t>SNAP</w:t>
      </w:r>
      <w:r w:rsidRPr="00AB3D81">
        <w:rPr>
          <w:rFonts w:eastAsia="Times New Roman"/>
          <w:szCs w:val="20"/>
        </w:rPr>
        <w:t xml:space="preserve"> </w:t>
      </w:r>
      <w:r w:rsidRPr="00AB3D81">
        <w:rPr>
          <w:rFonts w:eastAsia="Times New Roman"/>
          <w:i/>
          <w:szCs w:val="20"/>
          <w:vertAlign w:val="subscript"/>
          <w:lang w:val="it-IT"/>
        </w:rPr>
        <w:t xml:space="preserve">ruc, </w:t>
      </w:r>
      <w:r w:rsidRPr="00AB3D81">
        <w:rPr>
          <w:rFonts w:eastAsia="Times New Roman"/>
          <w:i/>
          <w:szCs w:val="20"/>
          <w:vertAlign w:val="subscript"/>
        </w:rPr>
        <w:t>q, h</w:t>
      </w:r>
      <w:r w:rsidRPr="00AB3D81">
        <w:rPr>
          <w:rFonts w:eastAsia="Times New Roman"/>
          <w:iCs/>
          <w:szCs w:val="20"/>
        </w:rPr>
        <w:t>))</w:t>
      </w:r>
    </w:p>
    <w:p w14:paraId="1D929FBF" w14:textId="77777777" w:rsidR="00AB3D81" w:rsidRPr="00AB3D81" w:rsidRDefault="00AB3D81" w:rsidP="00AB3D81">
      <w:pPr>
        <w:spacing w:after="240"/>
        <w:ind w:left="1440" w:hanging="720"/>
        <w:rPr>
          <w:rFonts w:eastAsia="Times New Roman"/>
          <w:iCs/>
          <w:szCs w:val="20"/>
        </w:rPr>
      </w:pPr>
      <w:r w:rsidRPr="00AB3D81">
        <w:rPr>
          <w:rFonts w:eastAsia="Times New Roman"/>
          <w:szCs w:val="20"/>
        </w:rPr>
        <w:t>ECRPOS</w:t>
      </w:r>
      <w:r w:rsidRPr="00AB3D81">
        <w:rPr>
          <w:rFonts w:eastAsia="Times New Roman"/>
          <w:szCs w:val="20"/>
          <w:lang w:val="it-IT"/>
        </w:rPr>
        <w:t>SNAP</w:t>
      </w:r>
      <w:r w:rsidRPr="00AB3D81">
        <w:rPr>
          <w:rFonts w:eastAsia="Times New Roman"/>
          <w:szCs w:val="20"/>
        </w:rPr>
        <w:t xml:space="preserve"> </w:t>
      </w:r>
      <w:r w:rsidRPr="00AB3D81">
        <w:rPr>
          <w:rFonts w:eastAsia="Times New Roman"/>
          <w:i/>
          <w:szCs w:val="20"/>
          <w:vertAlign w:val="subscript"/>
          <w:lang w:val="it-IT"/>
        </w:rPr>
        <w:t xml:space="preserve">ruc, </w:t>
      </w:r>
      <w:r w:rsidRPr="00AB3D81">
        <w:rPr>
          <w:rFonts w:eastAsia="Times New Roman"/>
          <w:i/>
          <w:szCs w:val="20"/>
          <w:vertAlign w:val="subscript"/>
        </w:rPr>
        <w:t>q, h</w:t>
      </w:r>
      <w:r w:rsidRPr="00AB3D81">
        <w:rPr>
          <w:rFonts w:eastAsia="Times New Roman"/>
          <w:szCs w:val="20"/>
        </w:rPr>
        <w:t xml:space="preserve"> = Max(0, ECSPOS</w:t>
      </w:r>
      <w:r w:rsidRPr="00AB3D81">
        <w:rPr>
          <w:rFonts w:eastAsia="Times New Roman"/>
          <w:szCs w:val="20"/>
          <w:lang w:val="it-IT"/>
        </w:rPr>
        <w:t>SNAP</w:t>
      </w:r>
      <w:r w:rsidRPr="00AB3D81">
        <w:rPr>
          <w:rFonts w:eastAsia="Times New Roman"/>
          <w:szCs w:val="20"/>
        </w:rPr>
        <w:t xml:space="preserve"> </w:t>
      </w:r>
      <w:r w:rsidRPr="00AB3D81">
        <w:rPr>
          <w:rFonts w:eastAsia="Times New Roman"/>
          <w:i/>
          <w:szCs w:val="20"/>
          <w:vertAlign w:val="subscript"/>
          <w:lang w:val="it-IT"/>
        </w:rPr>
        <w:t xml:space="preserve">ruc, </w:t>
      </w:r>
      <w:r w:rsidRPr="00AB3D81">
        <w:rPr>
          <w:rFonts w:eastAsia="Times New Roman"/>
          <w:i/>
          <w:szCs w:val="20"/>
          <w:vertAlign w:val="subscript"/>
        </w:rPr>
        <w:t>q, h</w:t>
      </w:r>
      <w:r w:rsidRPr="00AB3D81">
        <w:rPr>
          <w:rFonts w:eastAsia="Times New Roman"/>
          <w:szCs w:val="20"/>
        </w:rPr>
        <w:t xml:space="preserve"> + ECMPOS</w:t>
      </w:r>
      <w:r w:rsidRPr="00AB3D81">
        <w:rPr>
          <w:rFonts w:eastAsia="Times New Roman"/>
          <w:szCs w:val="20"/>
          <w:lang w:val="it-IT"/>
        </w:rPr>
        <w:t>SNAP</w:t>
      </w:r>
      <w:r w:rsidRPr="00AB3D81">
        <w:rPr>
          <w:rFonts w:eastAsia="Times New Roman"/>
          <w:szCs w:val="20"/>
        </w:rPr>
        <w:t xml:space="preserve"> </w:t>
      </w:r>
      <w:r w:rsidRPr="00AB3D81">
        <w:rPr>
          <w:rFonts w:eastAsia="Times New Roman"/>
          <w:i/>
          <w:szCs w:val="20"/>
          <w:vertAlign w:val="subscript"/>
          <w:lang w:val="it-IT"/>
        </w:rPr>
        <w:t xml:space="preserve">ruc, </w:t>
      </w:r>
      <w:r w:rsidRPr="00AB3D81">
        <w:rPr>
          <w:rFonts w:eastAsia="Times New Roman"/>
          <w:i/>
          <w:szCs w:val="20"/>
          <w:vertAlign w:val="subscript"/>
        </w:rPr>
        <w:t>q, h</w:t>
      </w:r>
      <w:r w:rsidRPr="00AB3D81">
        <w:rPr>
          <w:rFonts w:eastAsia="Times New Roman"/>
          <w:iCs/>
          <w:szCs w:val="20"/>
        </w:rPr>
        <w:t>)</w:t>
      </w:r>
    </w:p>
    <w:p w14:paraId="1D072886" w14:textId="77777777" w:rsidR="00AB3D81" w:rsidRPr="00AB3D81" w:rsidRDefault="00AB3D81" w:rsidP="00AB3D81">
      <w:pPr>
        <w:spacing w:after="240"/>
        <w:ind w:left="1440" w:hanging="720"/>
        <w:rPr>
          <w:rFonts w:eastAsia="Times New Roman"/>
          <w:iCs/>
          <w:szCs w:val="20"/>
        </w:rPr>
      </w:pPr>
      <w:r w:rsidRPr="00AB3D81">
        <w:rPr>
          <w:rFonts w:eastAsia="Times New Roman"/>
          <w:szCs w:val="20"/>
        </w:rPr>
        <w:t>NSPOS</w:t>
      </w:r>
      <w:r w:rsidRPr="00AB3D81">
        <w:rPr>
          <w:rFonts w:eastAsia="Times New Roman"/>
          <w:szCs w:val="20"/>
          <w:lang w:val="it-IT"/>
        </w:rPr>
        <w:t>SNAP</w:t>
      </w:r>
      <w:r w:rsidRPr="00AB3D81">
        <w:rPr>
          <w:rFonts w:eastAsia="Times New Roman"/>
          <w:szCs w:val="20"/>
        </w:rPr>
        <w:t xml:space="preserve"> </w:t>
      </w:r>
      <w:r w:rsidRPr="00AB3D81">
        <w:rPr>
          <w:rFonts w:eastAsia="Times New Roman"/>
          <w:i/>
          <w:szCs w:val="20"/>
          <w:vertAlign w:val="subscript"/>
          <w:lang w:val="it-IT"/>
        </w:rPr>
        <w:t xml:space="preserve">ruc, </w:t>
      </w:r>
      <w:r w:rsidRPr="00AB3D81">
        <w:rPr>
          <w:rFonts w:eastAsia="Times New Roman"/>
          <w:i/>
          <w:szCs w:val="20"/>
          <w:vertAlign w:val="subscript"/>
        </w:rPr>
        <w:t>q, h</w:t>
      </w:r>
      <w:r w:rsidRPr="00AB3D81">
        <w:rPr>
          <w:rFonts w:eastAsia="Times New Roman"/>
          <w:szCs w:val="20"/>
        </w:rPr>
        <w:t xml:space="preserve"> = Max(0, NSSPOS</w:t>
      </w:r>
      <w:r w:rsidRPr="00AB3D81">
        <w:rPr>
          <w:rFonts w:eastAsia="Times New Roman"/>
          <w:szCs w:val="20"/>
          <w:lang w:val="it-IT"/>
        </w:rPr>
        <w:t>SNAP</w:t>
      </w:r>
      <w:r w:rsidRPr="00AB3D81">
        <w:rPr>
          <w:rFonts w:eastAsia="Times New Roman"/>
          <w:szCs w:val="20"/>
        </w:rPr>
        <w:t xml:space="preserve"> </w:t>
      </w:r>
      <w:r w:rsidRPr="00AB3D81">
        <w:rPr>
          <w:rFonts w:eastAsia="Times New Roman"/>
          <w:i/>
          <w:szCs w:val="20"/>
          <w:vertAlign w:val="subscript"/>
          <w:lang w:val="it-IT"/>
        </w:rPr>
        <w:t xml:space="preserve">ruc, </w:t>
      </w:r>
      <w:r w:rsidRPr="00AB3D81">
        <w:rPr>
          <w:rFonts w:eastAsia="Times New Roman"/>
          <w:i/>
          <w:szCs w:val="20"/>
          <w:vertAlign w:val="subscript"/>
        </w:rPr>
        <w:t>q, h</w:t>
      </w:r>
      <w:r w:rsidRPr="00AB3D81">
        <w:rPr>
          <w:rFonts w:eastAsia="Times New Roman"/>
          <w:szCs w:val="20"/>
        </w:rPr>
        <w:t xml:space="preserve"> + NSMPOS</w:t>
      </w:r>
      <w:r w:rsidRPr="00AB3D81">
        <w:rPr>
          <w:rFonts w:eastAsia="Times New Roman"/>
          <w:szCs w:val="20"/>
          <w:lang w:val="it-IT"/>
        </w:rPr>
        <w:t>SNAP</w:t>
      </w:r>
      <w:r w:rsidRPr="00AB3D81">
        <w:rPr>
          <w:rFonts w:eastAsia="Times New Roman"/>
          <w:szCs w:val="20"/>
        </w:rPr>
        <w:t xml:space="preserve"> </w:t>
      </w:r>
      <w:r w:rsidRPr="00AB3D81">
        <w:rPr>
          <w:rFonts w:eastAsia="Times New Roman"/>
          <w:i/>
          <w:szCs w:val="20"/>
          <w:vertAlign w:val="subscript"/>
          <w:lang w:val="it-IT"/>
        </w:rPr>
        <w:t xml:space="preserve">ruc, </w:t>
      </w:r>
      <w:r w:rsidRPr="00AB3D81">
        <w:rPr>
          <w:rFonts w:eastAsia="Times New Roman"/>
          <w:i/>
          <w:szCs w:val="20"/>
          <w:vertAlign w:val="subscript"/>
        </w:rPr>
        <w:t>q, h</w:t>
      </w:r>
      <w:r w:rsidRPr="00AB3D81">
        <w:rPr>
          <w:rFonts w:eastAsia="Times New Roman"/>
          <w:iCs/>
          <w:szCs w:val="20"/>
        </w:rPr>
        <w:t>)</w:t>
      </w:r>
    </w:p>
    <w:p w14:paraId="36AA50C1" w14:textId="77777777" w:rsidR="00AB3D81" w:rsidRPr="00AB3D81" w:rsidRDefault="00AB3D81" w:rsidP="00AB3D81">
      <w:pPr>
        <w:spacing w:after="240"/>
        <w:ind w:left="720" w:hanging="720"/>
        <w:rPr>
          <w:rFonts w:eastAsia="Times New Roman"/>
          <w:szCs w:val="20"/>
        </w:rPr>
      </w:pPr>
      <w:r w:rsidRPr="00AB3D81">
        <w:rPr>
          <w:rFonts w:eastAsia="Times New Roman"/>
          <w:szCs w:val="20"/>
        </w:rPr>
        <w:t>(13)</w:t>
      </w:r>
      <w:r w:rsidRPr="00AB3D81">
        <w:rPr>
          <w:rFonts w:eastAsia="Times New Roman"/>
          <w:szCs w:val="20"/>
        </w:rPr>
        <w:tab/>
        <w:t>The RUC Shortfall in MW for one QSE for one 15-minute Settlement Interval, as measured at the end of the Adjustment Period, is:</w:t>
      </w:r>
    </w:p>
    <w:p w14:paraId="3EE8DF2B" w14:textId="77777777" w:rsidR="00AB3D81" w:rsidRPr="00AB3D81" w:rsidRDefault="00AB3D81" w:rsidP="00AB3D81">
      <w:pPr>
        <w:tabs>
          <w:tab w:val="left" w:pos="2340"/>
          <w:tab w:val="left" w:pos="3420"/>
        </w:tabs>
        <w:spacing w:after="240"/>
        <w:ind w:left="3420" w:hanging="2700"/>
        <w:rPr>
          <w:rFonts w:eastAsia="Times New Roman"/>
          <w:b/>
          <w:bCs/>
          <w:lang w:val="it-IT"/>
        </w:rPr>
      </w:pPr>
      <w:r w:rsidRPr="00AB3D81">
        <w:rPr>
          <w:rFonts w:eastAsia="Times New Roman"/>
          <w:b/>
          <w:bCs/>
          <w:lang w:val="it-IT"/>
        </w:rPr>
        <w:t xml:space="preserve">RUCSFADJ </w:t>
      </w:r>
      <w:r w:rsidRPr="00AB3D81">
        <w:rPr>
          <w:rFonts w:eastAsia="Times New Roman"/>
          <w:b/>
          <w:bCs/>
          <w:i/>
          <w:vertAlign w:val="subscript"/>
          <w:lang w:val="it-IT"/>
        </w:rPr>
        <w:t>ruc, q, i</w:t>
      </w:r>
      <w:r w:rsidRPr="00AB3D81">
        <w:rPr>
          <w:rFonts w:eastAsia="Times New Roman"/>
          <w:b/>
          <w:bCs/>
          <w:lang w:val="it-IT"/>
        </w:rPr>
        <w:tab/>
        <w:t>=</w:t>
      </w:r>
      <w:r w:rsidRPr="00AB3D81">
        <w:rPr>
          <w:rFonts w:eastAsia="Times New Roman"/>
          <w:b/>
          <w:bCs/>
          <w:lang w:val="it-IT"/>
        </w:rPr>
        <w:tab/>
        <w:t xml:space="preserve">Max (RUCOSFADJ </w:t>
      </w:r>
      <w:r w:rsidRPr="00AB3D81">
        <w:rPr>
          <w:rFonts w:eastAsia="Times New Roman"/>
          <w:b/>
          <w:bCs/>
          <w:i/>
          <w:vertAlign w:val="subscript"/>
          <w:lang w:val="it-IT"/>
        </w:rPr>
        <w:t>ruc, q, i</w:t>
      </w:r>
      <w:r w:rsidRPr="00AB3D81">
        <w:rPr>
          <w:rFonts w:eastAsia="Times New Roman"/>
          <w:b/>
          <w:bCs/>
          <w:lang w:val="it-IT"/>
        </w:rPr>
        <w:t xml:space="preserve">, RUCASFADJ </w:t>
      </w:r>
      <w:r w:rsidRPr="00AB3D81">
        <w:rPr>
          <w:rFonts w:eastAsia="Times New Roman"/>
          <w:b/>
          <w:bCs/>
          <w:i/>
          <w:vertAlign w:val="subscript"/>
          <w:lang w:val="it-IT"/>
        </w:rPr>
        <w:t xml:space="preserve">q, i </w:t>
      </w:r>
      <w:r w:rsidRPr="00AB3D81">
        <w:rPr>
          <w:rFonts w:eastAsia="Times New Roman"/>
          <w:b/>
          <w:bCs/>
          <w:lang w:val="it-IT"/>
        </w:rPr>
        <w:t>)</w:t>
      </w:r>
    </w:p>
    <w:p w14:paraId="06C65369" w14:textId="77777777" w:rsidR="00AB3D81" w:rsidRPr="00AB3D81" w:rsidRDefault="00AB3D81" w:rsidP="00AB3D81">
      <w:pPr>
        <w:spacing w:after="240"/>
        <w:ind w:left="720" w:hanging="720"/>
        <w:rPr>
          <w:rFonts w:eastAsia="Times New Roman"/>
          <w:szCs w:val="20"/>
        </w:rPr>
      </w:pPr>
      <w:r w:rsidRPr="00AB3D81">
        <w:rPr>
          <w:rFonts w:eastAsia="Times New Roman"/>
          <w:szCs w:val="20"/>
        </w:rPr>
        <w:t>(14)</w:t>
      </w:r>
      <w:r w:rsidRPr="00AB3D81">
        <w:rPr>
          <w:rFonts w:eastAsia="Times New Roman"/>
          <w:szCs w:val="20"/>
        </w:rPr>
        <w:tab/>
        <w:t>The overall shortfall in MW that a QSE had at the end of the Adjustment Period for a 15-minute Settlement Interval, but including capacity from IRRs as seen in the RUC Snapshot, is:</w:t>
      </w:r>
    </w:p>
    <w:p w14:paraId="017A8E02" w14:textId="77777777" w:rsidR="00AB3D81" w:rsidRPr="00AB3D81" w:rsidRDefault="00AB3D81" w:rsidP="00AB3D81">
      <w:pPr>
        <w:tabs>
          <w:tab w:val="left" w:pos="2340"/>
          <w:tab w:val="left" w:pos="3420"/>
        </w:tabs>
        <w:spacing w:after="240"/>
        <w:ind w:left="3420" w:hanging="2700"/>
        <w:rPr>
          <w:rFonts w:eastAsia="Times New Roman"/>
          <w:b/>
          <w:bCs/>
        </w:rPr>
      </w:pPr>
      <w:r w:rsidRPr="00AB3D81">
        <w:rPr>
          <w:rFonts w:eastAsia="Times New Roman"/>
          <w:b/>
          <w:bCs/>
        </w:rPr>
        <w:t xml:space="preserve">RUCOSFADJ </w:t>
      </w:r>
      <w:proofErr w:type="spellStart"/>
      <w:r w:rsidRPr="00AB3D81">
        <w:rPr>
          <w:rFonts w:eastAsia="Times New Roman"/>
          <w:b/>
          <w:bCs/>
          <w:i/>
          <w:vertAlign w:val="subscript"/>
        </w:rPr>
        <w:t>ruc</w:t>
      </w:r>
      <w:proofErr w:type="spellEnd"/>
      <w:r w:rsidRPr="00AB3D81">
        <w:rPr>
          <w:rFonts w:eastAsia="Times New Roman"/>
          <w:b/>
          <w:bCs/>
          <w:i/>
          <w:vertAlign w:val="subscript"/>
        </w:rPr>
        <w:t xml:space="preserve">, q, i </w:t>
      </w:r>
      <w:r w:rsidRPr="00AB3D81">
        <w:rPr>
          <w:rFonts w:eastAsia="Times New Roman"/>
          <w:b/>
          <w:bCs/>
        </w:rPr>
        <w:t xml:space="preserve"> = Max (0, ((</w:t>
      </w:r>
      <w:r w:rsidRPr="00AB3D81">
        <w:rPr>
          <w:rFonts w:eastAsia="Times New Roman"/>
          <w:b/>
          <w:bCs/>
          <w:position w:val="-22"/>
        </w:rPr>
        <w:object w:dxaOrig="220" w:dyaOrig="460" w14:anchorId="14EAFD29">
          <v:shape id="_x0000_i1054" type="#_x0000_t75" style="width:10.8pt;height:23.4pt" o:ole="">
            <v:imagedata r:id="rId51" o:title=""/>
          </v:shape>
          <o:OLEObject Type="Embed" ProgID="Equation.3" ShapeID="_x0000_i1054" DrawAspect="Content" ObjectID="_1827312163" r:id="rId70"/>
        </w:object>
      </w:r>
      <w:r w:rsidRPr="00AB3D81">
        <w:rPr>
          <w:rFonts w:eastAsia="Times New Roman"/>
          <w:b/>
          <w:bCs/>
        </w:rPr>
        <w:t xml:space="preserve">RTAML </w:t>
      </w:r>
      <w:r w:rsidRPr="00AB3D81">
        <w:rPr>
          <w:rFonts w:eastAsia="Times New Roman"/>
          <w:b/>
          <w:bCs/>
          <w:i/>
          <w:vertAlign w:val="subscript"/>
        </w:rPr>
        <w:t>q, p, i</w:t>
      </w:r>
      <w:r w:rsidRPr="00AB3D81">
        <w:rPr>
          <w:rFonts w:eastAsia="Times New Roman"/>
          <w:b/>
          <w:bCs/>
        </w:rPr>
        <w:t xml:space="preserve"> *4) + ASONPOSADJ</w:t>
      </w:r>
      <w:r w:rsidRPr="00AB3D81" w:rsidDel="00411364">
        <w:rPr>
          <w:rFonts w:eastAsia="Times New Roman"/>
          <w:b/>
          <w:bCs/>
        </w:rPr>
        <w:t xml:space="preserve"> </w:t>
      </w:r>
      <w:r w:rsidRPr="00AB3D81">
        <w:rPr>
          <w:rFonts w:eastAsia="Times New Roman"/>
          <w:b/>
          <w:bCs/>
          <w:i/>
          <w:vertAlign w:val="subscript"/>
        </w:rPr>
        <w:t>q, i</w:t>
      </w:r>
      <w:r w:rsidRPr="00AB3D81">
        <w:rPr>
          <w:rFonts w:eastAsia="Times New Roman"/>
          <w:b/>
          <w:bCs/>
        </w:rPr>
        <w:t xml:space="preserve"> – (</w:t>
      </w:r>
      <w:r w:rsidRPr="00AB3D81">
        <w:rPr>
          <w:rFonts w:eastAsia="Times New Roman"/>
          <w:b/>
          <w:bCs/>
          <w:position w:val="-22"/>
        </w:rPr>
        <w:object w:dxaOrig="780" w:dyaOrig="460" w14:anchorId="15FED72D">
          <v:shape id="_x0000_i1055" type="#_x0000_t75" style="width:38.4pt;height:24.6pt" o:ole="">
            <v:imagedata r:id="rId71" o:title=""/>
          </v:shape>
          <o:OLEObject Type="Embed" ProgID="Equation.3" ShapeID="_x0000_i1055" DrawAspect="Content" ObjectID="_1827312164" r:id="rId72"/>
        </w:object>
      </w:r>
      <w:r w:rsidRPr="00AB3D81">
        <w:rPr>
          <w:rFonts w:eastAsia="Times New Roman"/>
          <w:b/>
          <w:bCs/>
        </w:rPr>
        <w:t>RCAPSNAP</w:t>
      </w:r>
      <w:r w:rsidRPr="00AB3D81">
        <w:rPr>
          <w:rFonts w:eastAsia="Times New Roman"/>
          <w:b/>
          <w:bCs/>
          <w:i/>
          <w:vertAlign w:val="subscript"/>
        </w:rPr>
        <w:t xml:space="preserve"> </w:t>
      </w:r>
      <w:proofErr w:type="spellStart"/>
      <w:r w:rsidRPr="00AB3D81">
        <w:rPr>
          <w:rFonts w:eastAsia="Times New Roman"/>
          <w:b/>
          <w:bCs/>
          <w:i/>
          <w:vertAlign w:val="subscript"/>
        </w:rPr>
        <w:t>ruc</w:t>
      </w:r>
      <w:proofErr w:type="spellEnd"/>
      <w:r w:rsidRPr="00AB3D81">
        <w:rPr>
          <w:rFonts w:eastAsia="Times New Roman"/>
          <w:b/>
          <w:bCs/>
          <w:i/>
          <w:vertAlign w:val="subscript"/>
        </w:rPr>
        <w:t>, q, r, h</w:t>
      </w:r>
      <w:r w:rsidRPr="00AB3D81">
        <w:rPr>
          <w:rFonts w:eastAsia="Times New Roman"/>
          <w:b/>
          <w:bCs/>
        </w:rPr>
        <w:t xml:space="preserve"> + RUCCAPADJ </w:t>
      </w:r>
      <w:r w:rsidRPr="00AB3D81">
        <w:rPr>
          <w:rFonts w:eastAsia="Times New Roman"/>
          <w:b/>
          <w:bCs/>
          <w:i/>
          <w:vertAlign w:val="subscript"/>
        </w:rPr>
        <w:t>q, i</w:t>
      </w:r>
      <w:r w:rsidRPr="00AB3D81">
        <w:rPr>
          <w:rFonts w:eastAsia="Times New Roman"/>
          <w:b/>
          <w:bCs/>
        </w:rPr>
        <w:t>)))</w:t>
      </w:r>
    </w:p>
    <w:p w14:paraId="55A6924E" w14:textId="77777777" w:rsidR="00AB3D81" w:rsidRPr="00AB3D81" w:rsidRDefault="00AB3D81" w:rsidP="00AB3D81">
      <w:pPr>
        <w:tabs>
          <w:tab w:val="left" w:pos="2340"/>
          <w:tab w:val="left" w:pos="3420"/>
        </w:tabs>
        <w:spacing w:after="240"/>
        <w:ind w:left="3420" w:hanging="2700"/>
        <w:rPr>
          <w:rFonts w:eastAsia="Times New Roman"/>
          <w:bCs/>
        </w:rPr>
      </w:pPr>
      <w:r w:rsidRPr="00AB3D81">
        <w:rPr>
          <w:rFonts w:eastAsia="Times New Roman"/>
          <w:bCs/>
        </w:rPr>
        <w:t>Where:</w:t>
      </w:r>
    </w:p>
    <w:p w14:paraId="7247A149" w14:textId="77777777" w:rsidR="00AB3D81" w:rsidRPr="00AB3D81" w:rsidRDefault="00AB3D81" w:rsidP="00AB3D81">
      <w:pPr>
        <w:spacing w:after="240"/>
        <w:ind w:left="720"/>
        <w:rPr>
          <w:rFonts w:eastAsia="Times New Roman"/>
          <w:szCs w:val="20"/>
        </w:rPr>
      </w:pPr>
      <w:r w:rsidRPr="00AB3D81">
        <w:rPr>
          <w:rFonts w:eastAsia="Times New Roman"/>
          <w:szCs w:val="20"/>
        </w:rPr>
        <w:t>The On-Line Ancillary Service Position the QSE had at the end of the Adjustment Period for a 15-minute Settlement Interval is:</w:t>
      </w:r>
    </w:p>
    <w:p w14:paraId="2EC68DDE" w14:textId="77777777" w:rsidR="00AB3D81" w:rsidRPr="004B6091" w:rsidRDefault="00AB3D81" w:rsidP="00AB3D81">
      <w:pPr>
        <w:spacing w:after="240"/>
        <w:ind w:left="2880" w:right="-540" w:hanging="2160"/>
      </w:pPr>
      <w:r w:rsidRPr="004B6091">
        <w:t xml:space="preserve">ASONPOSADJ </w:t>
      </w:r>
      <w:r w:rsidRPr="141EBFE9">
        <w:rPr>
          <w:i/>
          <w:iCs/>
          <w:vertAlign w:val="subscript"/>
        </w:rPr>
        <w:t xml:space="preserve">q ,i   </w:t>
      </w:r>
      <w:r w:rsidRPr="004B6091">
        <w:t xml:space="preserve">=  RUPOSADJ </w:t>
      </w:r>
      <w:r w:rsidRPr="141EBFE9">
        <w:rPr>
          <w:i/>
          <w:iCs/>
          <w:vertAlign w:val="subscript"/>
        </w:rPr>
        <w:t>q, h</w:t>
      </w:r>
      <w:r w:rsidRPr="004B6091">
        <w:t xml:space="preserve">  + RRPOSADJ </w:t>
      </w:r>
      <w:r w:rsidRPr="141EBFE9">
        <w:rPr>
          <w:i/>
          <w:iCs/>
          <w:vertAlign w:val="subscript"/>
        </w:rPr>
        <w:t>q, h</w:t>
      </w:r>
      <w:r w:rsidRPr="004B6091">
        <w:t xml:space="preserve"> + ECRPOSADJ </w:t>
      </w:r>
      <w:r w:rsidRPr="141EBFE9">
        <w:rPr>
          <w:i/>
          <w:iCs/>
          <w:vertAlign w:val="subscript"/>
        </w:rPr>
        <w:t>q, h</w:t>
      </w:r>
      <w:r w:rsidRPr="004B6091">
        <w:t xml:space="preserve"> + Max (0, (</w:t>
      </w:r>
      <w:ins w:id="736" w:author="ERCOT" w:date="2025-09-10T14:32:00Z" w16du:dateUtc="2025-09-10T19:32:00Z">
        <w:r>
          <w:t>(</w:t>
        </w:r>
      </w:ins>
      <w:r w:rsidRPr="004B6091">
        <w:t xml:space="preserve">NSPOSADJ </w:t>
      </w:r>
      <w:r w:rsidRPr="141EBFE9">
        <w:rPr>
          <w:i/>
          <w:iCs/>
          <w:vertAlign w:val="subscript"/>
        </w:rPr>
        <w:t>q, h</w:t>
      </w:r>
      <w:r w:rsidRPr="004B6091">
        <w:t xml:space="preserve"> </w:t>
      </w:r>
      <w:ins w:id="737" w:author="ERCOT" w:date="2025-09-10T14:31:00Z" w16du:dateUtc="2025-09-10T19:31:00Z">
        <w:r>
          <w:t>+</w:t>
        </w:r>
      </w:ins>
      <w:ins w:id="738" w:author="ERCOT" w:date="2025-09-10T14:32:00Z" w16du:dateUtc="2025-09-10T19:32:00Z">
        <w:r>
          <w:t xml:space="preserve"> DRPOSADJ </w:t>
        </w:r>
        <w:r w:rsidRPr="141EBFE9">
          <w:rPr>
            <w:i/>
            <w:iCs/>
            <w:vertAlign w:val="subscript"/>
          </w:rPr>
          <w:t>q, h</w:t>
        </w:r>
        <w:r>
          <w:t xml:space="preserve"> ) </w:t>
        </w:r>
      </w:ins>
      <w:r w:rsidRPr="004B6091">
        <w:t xml:space="preserve">– </w:t>
      </w:r>
      <w:r w:rsidRPr="004B6091">
        <w:rPr>
          <w:position w:val="-18"/>
        </w:rPr>
        <w:object w:dxaOrig="220" w:dyaOrig="420" w14:anchorId="642D0931">
          <v:shape id="_x0000_i1056" type="#_x0000_t75" style="width:9pt;height:21.6pt" o:ole="">
            <v:imagedata r:id="rId53" o:title=""/>
          </v:shape>
          <o:OLEObject Type="Embed" ProgID="Equation.3" ShapeID="_x0000_i1056" DrawAspect="Content" ObjectID="_1827312165" r:id="rId73"/>
        </w:object>
      </w:r>
      <w:r w:rsidRPr="004B6091">
        <w:t>ASOFFOFRADJ</w:t>
      </w:r>
      <w:r w:rsidRPr="141EBFE9">
        <w:rPr>
          <w:i/>
          <w:iCs/>
          <w:vertAlign w:val="subscript"/>
        </w:rPr>
        <w:t xml:space="preserve">  q, r, h</w:t>
      </w:r>
      <w:r w:rsidRPr="004B6091">
        <w:t>))</w:t>
      </w:r>
    </w:p>
    <w:p w14:paraId="3ADA4C70" w14:textId="77777777" w:rsidR="00AB3D81" w:rsidRPr="00AB3D81" w:rsidRDefault="00AB3D81" w:rsidP="00AB3D81">
      <w:pPr>
        <w:spacing w:after="240"/>
        <w:ind w:left="720" w:hanging="720"/>
        <w:rPr>
          <w:rFonts w:eastAsia="Times New Roman"/>
          <w:szCs w:val="20"/>
        </w:rPr>
      </w:pPr>
      <w:r w:rsidRPr="00AB3D81">
        <w:rPr>
          <w:rFonts w:eastAsia="Times New Roman"/>
          <w:szCs w:val="20"/>
        </w:rPr>
        <w:tab/>
        <w:t>The amount of capacity that a QSE had at the end of the Adjustment Period for a 15-minute Settlement Interval, excluding capacity from IRRs, is:</w:t>
      </w:r>
    </w:p>
    <w:p w14:paraId="63B324F9" w14:textId="77777777" w:rsidR="00AB3D81" w:rsidRPr="00AB3D81" w:rsidRDefault="00AB3D81" w:rsidP="00AB3D81">
      <w:pPr>
        <w:spacing w:after="240"/>
        <w:ind w:left="2880" w:right="145" w:hanging="2160"/>
        <w:rPr>
          <w:rFonts w:eastAsia="Times New Roman"/>
          <w:i/>
          <w:szCs w:val="20"/>
          <w:vertAlign w:val="subscript"/>
        </w:rPr>
      </w:pPr>
      <w:r w:rsidRPr="00AB3D81">
        <w:rPr>
          <w:rFonts w:eastAsia="Times New Roman"/>
          <w:szCs w:val="20"/>
        </w:rPr>
        <w:lastRenderedPageBreak/>
        <w:t xml:space="preserve">RUCCAPADJ </w:t>
      </w:r>
      <w:r w:rsidRPr="00AB3D81">
        <w:rPr>
          <w:rFonts w:eastAsia="Times New Roman"/>
          <w:i/>
          <w:szCs w:val="20"/>
          <w:vertAlign w:val="subscript"/>
        </w:rPr>
        <w:t>q, i</w:t>
      </w:r>
      <w:r w:rsidRPr="00AB3D81">
        <w:rPr>
          <w:rFonts w:eastAsia="Times New Roman"/>
          <w:szCs w:val="20"/>
        </w:rPr>
        <w:t xml:space="preserve"> =</w:t>
      </w:r>
      <w:r w:rsidRPr="00AB3D81">
        <w:rPr>
          <w:rFonts w:eastAsia="Times New Roman"/>
          <w:szCs w:val="20"/>
        </w:rPr>
        <w:tab/>
      </w:r>
      <w:r w:rsidRPr="00AB3D81">
        <w:rPr>
          <w:rFonts w:eastAsia="Times New Roman"/>
          <w:position w:val="-18"/>
          <w:szCs w:val="20"/>
        </w:rPr>
        <w:object w:dxaOrig="220" w:dyaOrig="420" w14:anchorId="2A88E1A6">
          <v:shape id="_x0000_i1057" type="#_x0000_t75" style="width:8.4pt;height:21pt" o:ole="">
            <v:imagedata r:id="rId74" o:title=""/>
          </v:shape>
          <o:OLEObject Type="Embed" ProgID="Equation.3" ShapeID="_x0000_i1057" DrawAspect="Content" ObjectID="_1827312166" r:id="rId75"/>
        </w:object>
      </w:r>
      <w:r w:rsidRPr="00AB3D81">
        <w:rPr>
          <w:rFonts w:eastAsia="Times New Roman"/>
          <w:szCs w:val="20"/>
        </w:rPr>
        <w:t xml:space="preserve">RCAPADJ </w:t>
      </w:r>
      <w:r w:rsidRPr="00AB3D81">
        <w:rPr>
          <w:rFonts w:eastAsia="Times New Roman"/>
          <w:i/>
          <w:szCs w:val="20"/>
          <w:vertAlign w:val="subscript"/>
        </w:rPr>
        <w:t>q, r, h</w:t>
      </w:r>
      <w:r w:rsidRPr="00AB3D81">
        <w:rPr>
          <w:rFonts w:eastAsia="Times New Roman"/>
          <w:szCs w:val="20"/>
        </w:rPr>
        <w:t xml:space="preserve"> + (RUCCPADJ </w:t>
      </w:r>
      <w:r w:rsidRPr="00AB3D81">
        <w:rPr>
          <w:rFonts w:eastAsia="Times New Roman"/>
          <w:i/>
          <w:szCs w:val="20"/>
          <w:vertAlign w:val="subscript"/>
        </w:rPr>
        <w:t>q, h</w:t>
      </w:r>
      <w:r w:rsidRPr="00AB3D81">
        <w:rPr>
          <w:rFonts w:eastAsia="Times New Roman"/>
          <w:szCs w:val="20"/>
        </w:rPr>
        <w:t xml:space="preserve"> – RUCCSADJ </w:t>
      </w:r>
      <w:r w:rsidRPr="00AB3D81">
        <w:rPr>
          <w:rFonts w:eastAsia="Times New Roman"/>
          <w:i/>
          <w:szCs w:val="20"/>
          <w:vertAlign w:val="subscript"/>
        </w:rPr>
        <w:t>q, h</w:t>
      </w:r>
      <w:r w:rsidRPr="00AB3D81">
        <w:rPr>
          <w:rFonts w:eastAsia="Times New Roman"/>
          <w:szCs w:val="20"/>
        </w:rPr>
        <w:t>) + (</w:t>
      </w:r>
      <w:r w:rsidRPr="00AB3D81">
        <w:rPr>
          <w:rFonts w:eastAsia="Times New Roman"/>
          <w:position w:val="-22"/>
          <w:szCs w:val="20"/>
        </w:rPr>
        <w:object w:dxaOrig="220" w:dyaOrig="460" w14:anchorId="60456576">
          <v:shape id="_x0000_i1058" type="#_x0000_t75" style="width:8.4pt;height:20.4pt" o:ole="">
            <v:imagedata r:id="rId57" o:title=""/>
          </v:shape>
          <o:OLEObject Type="Embed" ProgID="Equation.3" ShapeID="_x0000_i1058" DrawAspect="Content" ObjectID="_1827312167" r:id="rId76"/>
        </w:object>
      </w:r>
      <w:r w:rsidRPr="00AB3D81">
        <w:rPr>
          <w:rFonts w:eastAsia="Times New Roman"/>
          <w:szCs w:val="20"/>
        </w:rPr>
        <w:t xml:space="preserve">DAEP </w:t>
      </w:r>
      <w:r w:rsidRPr="00AB3D81">
        <w:rPr>
          <w:rFonts w:eastAsia="Times New Roman"/>
          <w:i/>
          <w:szCs w:val="20"/>
          <w:vertAlign w:val="subscript"/>
        </w:rPr>
        <w:t>q, p, h</w:t>
      </w:r>
      <w:r w:rsidRPr="00AB3D81">
        <w:rPr>
          <w:rFonts w:eastAsia="Times New Roman"/>
          <w:szCs w:val="20"/>
        </w:rPr>
        <w:t xml:space="preserve"> – </w:t>
      </w:r>
      <w:r w:rsidRPr="00AB3D81">
        <w:rPr>
          <w:rFonts w:eastAsia="Times New Roman"/>
          <w:position w:val="-22"/>
          <w:szCs w:val="20"/>
        </w:rPr>
        <w:object w:dxaOrig="220" w:dyaOrig="460" w14:anchorId="615236A2">
          <v:shape id="_x0000_i1059" type="#_x0000_t75" style="width:8.4pt;height:20.4pt" o:ole="">
            <v:imagedata r:id="rId59" o:title=""/>
          </v:shape>
          <o:OLEObject Type="Embed" ProgID="Equation.3" ShapeID="_x0000_i1059" DrawAspect="Content" ObjectID="_1827312168" r:id="rId77"/>
        </w:object>
      </w:r>
      <w:r w:rsidRPr="00AB3D81">
        <w:rPr>
          <w:rFonts w:eastAsia="Times New Roman"/>
          <w:szCs w:val="20"/>
        </w:rPr>
        <w:t xml:space="preserve">DAES </w:t>
      </w:r>
      <w:r w:rsidRPr="00AB3D81">
        <w:rPr>
          <w:rFonts w:eastAsia="Times New Roman"/>
          <w:i/>
          <w:szCs w:val="20"/>
          <w:vertAlign w:val="subscript"/>
        </w:rPr>
        <w:t>q, p, h</w:t>
      </w:r>
      <w:r w:rsidRPr="00AB3D81">
        <w:rPr>
          <w:rFonts w:eastAsia="Times New Roman"/>
          <w:szCs w:val="20"/>
        </w:rPr>
        <w:t>) + (</w:t>
      </w:r>
      <w:r w:rsidRPr="00AB3D81">
        <w:rPr>
          <w:rFonts w:eastAsia="Times New Roman"/>
          <w:position w:val="-22"/>
          <w:szCs w:val="20"/>
        </w:rPr>
        <w:object w:dxaOrig="220" w:dyaOrig="460" w14:anchorId="2A06CBBB">
          <v:shape id="_x0000_i1060" type="#_x0000_t75" style="width:8.4pt;height:20.4pt" o:ole="">
            <v:imagedata r:id="rId57" o:title=""/>
          </v:shape>
          <o:OLEObject Type="Embed" ProgID="Equation.3" ShapeID="_x0000_i1060" DrawAspect="Content" ObjectID="_1827312169" r:id="rId78"/>
        </w:object>
      </w:r>
      <w:r w:rsidRPr="00AB3D81">
        <w:rPr>
          <w:rFonts w:eastAsia="Times New Roman"/>
          <w:szCs w:val="20"/>
        </w:rPr>
        <w:t xml:space="preserve">RTQQEPADJ </w:t>
      </w:r>
      <w:r w:rsidRPr="00AB3D81">
        <w:rPr>
          <w:rFonts w:eastAsia="Times New Roman"/>
          <w:i/>
          <w:szCs w:val="20"/>
          <w:vertAlign w:val="subscript"/>
        </w:rPr>
        <w:t>q, p, i</w:t>
      </w:r>
      <w:r w:rsidRPr="00AB3D81">
        <w:rPr>
          <w:rFonts w:eastAsia="Times New Roman"/>
          <w:szCs w:val="20"/>
        </w:rPr>
        <w:t xml:space="preserve"> – </w:t>
      </w:r>
      <w:r w:rsidRPr="00AB3D81">
        <w:rPr>
          <w:rFonts w:eastAsia="Times New Roman"/>
          <w:position w:val="-22"/>
          <w:szCs w:val="20"/>
        </w:rPr>
        <w:object w:dxaOrig="220" w:dyaOrig="460" w14:anchorId="61C28778">
          <v:shape id="_x0000_i1061" type="#_x0000_t75" style="width:8.4pt;height:20.4pt" o:ole="">
            <v:imagedata r:id="rId57" o:title=""/>
          </v:shape>
          <o:OLEObject Type="Embed" ProgID="Equation.3" ShapeID="_x0000_i1061" DrawAspect="Content" ObjectID="_1827312170" r:id="rId79"/>
        </w:object>
      </w:r>
      <w:r w:rsidRPr="00AB3D81">
        <w:rPr>
          <w:rFonts w:eastAsia="Times New Roman"/>
          <w:szCs w:val="20"/>
        </w:rPr>
        <w:t xml:space="preserve">RTQQESADJ </w:t>
      </w:r>
      <w:r w:rsidRPr="00AB3D81">
        <w:rPr>
          <w:rFonts w:eastAsia="Times New Roman"/>
          <w:i/>
          <w:szCs w:val="20"/>
          <w:vertAlign w:val="subscript"/>
        </w:rPr>
        <w:t>q, p, i</w:t>
      </w:r>
      <w:r w:rsidRPr="00AB3D81">
        <w:rPr>
          <w:rFonts w:eastAsia="Times New Roman"/>
          <w:szCs w:val="20"/>
        </w:rPr>
        <w:t xml:space="preserve">) + </w:t>
      </w:r>
      <w:r w:rsidRPr="00AB3D81">
        <w:rPr>
          <w:rFonts w:eastAsia="Times New Roman"/>
          <w:position w:val="-22"/>
          <w:szCs w:val="20"/>
        </w:rPr>
        <w:object w:dxaOrig="220" w:dyaOrig="460" w14:anchorId="7ED3EBD2">
          <v:shape id="_x0000_i1062" type="#_x0000_t75" style="width:8.4pt;height:20.4pt" o:ole="">
            <v:imagedata r:id="rId57" o:title=""/>
          </v:shape>
          <o:OLEObject Type="Embed" ProgID="Equation.3" ShapeID="_x0000_i1062" DrawAspect="Content" ObjectID="_1827312171" r:id="rId80"/>
        </w:object>
      </w:r>
      <w:r w:rsidRPr="00AB3D81">
        <w:rPr>
          <w:rFonts w:eastAsia="Times New Roman"/>
          <w:position w:val="-22"/>
          <w:szCs w:val="20"/>
        </w:rPr>
        <w:t xml:space="preserve"> </w:t>
      </w:r>
      <w:r w:rsidRPr="00AB3D81">
        <w:rPr>
          <w:rFonts w:eastAsia="Times New Roman"/>
          <w:szCs w:val="20"/>
        </w:rPr>
        <w:t xml:space="preserve">DCIMPADJ </w:t>
      </w:r>
      <w:r w:rsidRPr="00AB3D81">
        <w:rPr>
          <w:rFonts w:eastAsia="Times New Roman"/>
          <w:i/>
          <w:szCs w:val="20"/>
          <w:vertAlign w:val="subscript"/>
        </w:rPr>
        <w:t>q, p, i</w:t>
      </w:r>
      <w:r w:rsidRPr="00AB3D81">
        <w:rPr>
          <w:rFonts w:eastAsia="Times New Roman"/>
          <w:szCs w:val="20"/>
        </w:rPr>
        <w:t xml:space="preserve"> + </w:t>
      </w:r>
      <w:r w:rsidRPr="00AB3D81">
        <w:rPr>
          <w:rFonts w:eastAsia="Times New Roman"/>
          <w:position w:val="-18"/>
          <w:szCs w:val="20"/>
        </w:rPr>
        <w:object w:dxaOrig="220" w:dyaOrig="420" w14:anchorId="230AC057">
          <v:shape id="_x0000_i1063" type="#_x0000_t75" style="width:8.4pt;height:21pt" o:ole="">
            <v:imagedata r:id="rId53" o:title=""/>
          </v:shape>
          <o:OLEObject Type="Embed" ProgID="Equation.3" ShapeID="_x0000_i1063" DrawAspect="Content" ObjectID="_1827312172" r:id="rId81"/>
        </w:object>
      </w:r>
      <w:r w:rsidRPr="00AB3D81">
        <w:rPr>
          <w:rFonts w:eastAsia="Times New Roman"/>
          <w:szCs w:val="20"/>
        </w:rPr>
        <w:t>ASOFRLRADJ</w:t>
      </w:r>
      <w:r w:rsidRPr="00AB3D81">
        <w:rPr>
          <w:rFonts w:eastAsia="Times New Roman"/>
          <w:i/>
          <w:szCs w:val="20"/>
          <w:vertAlign w:val="subscript"/>
        </w:rPr>
        <w:t xml:space="preserve">  q, r, h</w:t>
      </w:r>
      <w:r w:rsidRPr="00AB3D81">
        <w:rPr>
          <w:rFonts w:eastAsia="Times New Roman"/>
          <w:szCs w:val="20"/>
        </w:rPr>
        <w:t xml:space="preserve"> + ESRMWADJ </w:t>
      </w:r>
      <w:r w:rsidRPr="00AB3D81">
        <w:rPr>
          <w:rFonts w:eastAsia="Times New Roman"/>
          <w:i/>
          <w:szCs w:val="20"/>
          <w:vertAlign w:val="subscript"/>
        </w:rPr>
        <w:t>q, h</w:t>
      </w:r>
      <w:r w:rsidRPr="00AB3D81">
        <w:rPr>
          <w:rFonts w:eastAsia="Times New Roman"/>
          <w:szCs w:val="20"/>
        </w:rPr>
        <w:t xml:space="preserve"> + ESRASADJ</w:t>
      </w:r>
      <w:r w:rsidRPr="00AB3D81">
        <w:rPr>
          <w:rFonts w:eastAsia="Times New Roman"/>
          <w:i/>
          <w:szCs w:val="20"/>
          <w:vertAlign w:val="subscript"/>
        </w:rPr>
        <w:t xml:space="preserve"> q, 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B3D81" w:rsidRPr="00AB3D81" w14:paraId="4A251718" w14:textId="77777777" w:rsidTr="002A5BF3">
        <w:trPr>
          <w:trHeight w:val="656"/>
        </w:trPr>
        <w:tc>
          <w:tcPr>
            <w:tcW w:w="9350" w:type="dxa"/>
            <w:shd w:val="pct12" w:color="auto" w:fill="auto"/>
          </w:tcPr>
          <w:p w14:paraId="6A9E5ED0" w14:textId="77777777" w:rsidR="00AB3D81" w:rsidRPr="00AB3D81" w:rsidRDefault="00AB3D81" w:rsidP="00AB3D81">
            <w:pPr>
              <w:spacing w:after="240"/>
              <w:rPr>
                <w:rFonts w:eastAsia="Times New Roman"/>
                <w:b/>
                <w:i/>
                <w:iCs/>
                <w:szCs w:val="20"/>
              </w:rPr>
            </w:pPr>
            <w:r w:rsidRPr="00AB3D81">
              <w:rPr>
                <w:rFonts w:eastAsia="Times New Roman"/>
                <w:b/>
                <w:i/>
                <w:iCs/>
                <w:szCs w:val="20"/>
              </w:rPr>
              <w:t>[NPRR1032:  Replace the formula “</w:t>
            </w:r>
            <w:r w:rsidRPr="00AB3D81">
              <w:rPr>
                <w:rFonts w:eastAsia="Times New Roman"/>
                <w:b/>
                <w:bCs/>
                <w:i/>
                <w:iCs/>
                <w:szCs w:val="20"/>
              </w:rPr>
              <w:t xml:space="preserve">RUCCAPADJ </w:t>
            </w:r>
            <w:r w:rsidRPr="00AB3D81">
              <w:rPr>
                <w:rFonts w:eastAsia="Times New Roman"/>
                <w:b/>
                <w:bCs/>
                <w:i/>
                <w:iCs/>
                <w:szCs w:val="20"/>
                <w:vertAlign w:val="subscript"/>
              </w:rPr>
              <w:t>q, i</w:t>
            </w:r>
            <w:r w:rsidRPr="00AB3D81">
              <w:rPr>
                <w:rFonts w:eastAsia="Times New Roman"/>
                <w:b/>
                <w:i/>
                <w:iCs/>
                <w:szCs w:val="20"/>
              </w:rPr>
              <w:t>” above with the following upon system implementation:]</w:t>
            </w:r>
          </w:p>
          <w:p w14:paraId="58A84327" w14:textId="77777777" w:rsidR="00AB3D81" w:rsidRPr="00AB3D81" w:rsidRDefault="00AB3D81" w:rsidP="00AB3D81">
            <w:pPr>
              <w:spacing w:after="240"/>
              <w:ind w:left="2880" w:right="145" w:hanging="2160"/>
              <w:rPr>
                <w:rFonts w:eastAsia="Times New Roman"/>
                <w:i/>
                <w:szCs w:val="20"/>
                <w:vertAlign w:val="subscript"/>
              </w:rPr>
            </w:pPr>
            <w:r w:rsidRPr="00AB3D81">
              <w:rPr>
                <w:rFonts w:eastAsia="Times New Roman"/>
                <w:szCs w:val="20"/>
              </w:rPr>
              <w:t xml:space="preserve">RUCCAPADJ </w:t>
            </w:r>
            <w:r w:rsidRPr="00AB3D81">
              <w:rPr>
                <w:rFonts w:eastAsia="Times New Roman"/>
                <w:i/>
                <w:szCs w:val="20"/>
                <w:vertAlign w:val="subscript"/>
              </w:rPr>
              <w:t>q, i</w:t>
            </w:r>
            <w:r w:rsidRPr="00AB3D81">
              <w:rPr>
                <w:rFonts w:eastAsia="Times New Roman"/>
                <w:szCs w:val="20"/>
              </w:rPr>
              <w:t xml:space="preserve"> =</w:t>
            </w:r>
            <w:r w:rsidRPr="00AB3D81">
              <w:rPr>
                <w:rFonts w:eastAsia="Times New Roman"/>
                <w:szCs w:val="20"/>
              </w:rPr>
              <w:tab/>
            </w:r>
            <w:r w:rsidRPr="00AB3D81">
              <w:rPr>
                <w:rFonts w:eastAsia="Times New Roman"/>
                <w:position w:val="-18"/>
                <w:szCs w:val="20"/>
              </w:rPr>
              <w:object w:dxaOrig="220" w:dyaOrig="420" w14:anchorId="6E81968E">
                <v:shape id="_x0000_i1064" type="#_x0000_t75" style="width:8.4pt;height:21pt" o:ole="">
                  <v:imagedata r:id="rId74" o:title=""/>
                </v:shape>
                <o:OLEObject Type="Embed" ProgID="Equation.3" ShapeID="_x0000_i1064" DrawAspect="Content" ObjectID="_1827312173" r:id="rId82"/>
              </w:object>
            </w:r>
            <w:r w:rsidRPr="00AB3D81">
              <w:rPr>
                <w:rFonts w:eastAsia="Times New Roman"/>
                <w:szCs w:val="20"/>
              </w:rPr>
              <w:t xml:space="preserve">RCAPADJ </w:t>
            </w:r>
            <w:r w:rsidRPr="00AB3D81">
              <w:rPr>
                <w:rFonts w:eastAsia="Times New Roman"/>
                <w:i/>
                <w:szCs w:val="20"/>
                <w:vertAlign w:val="subscript"/>
              </w:rPr>
              <w:t>q, r, h</w:t>
            </w:r>
            <w:r w:rsidRPr="00AB3D81">
              <w:rPr>
                <w:rFonts w:eastAsia="Times New Roman"/>
                <w:szCs w:val="20"/>
              </w:rPr>
              <w:t xml:space="preserve"> + (RUCCPADJ </w:t>
            </w:r>
            <w:r w:rsidRPr="00AB3D81">
              <w:rPr>
                <w:rFonts w:eastAsia="Times New Roman"/>
                <w:i/>
                <w:szCs w:val="20"/>
                <w:vertAlign w:val="subscript"/>
              </w:rPr>
              <w:t>q, h</w:t>
            </w:r>
            <w:r w:rsidRPr="00AB3D81">
              <w:rPr>
                <w:rFonts w:eastAsia="Times New Roman"/>
                <w:szCs w:val="20"/>
              </w:rPr>
              <w:t xml:space="preserve"> – RUCCSADJ </w:t>
            </w:r>
            <w:r w:rsidRPr="00AB3D81">
              <w:rPr>
                <w:rFonts w:eastAsia="Times New Roman"/>
                <w:i/>
                <w:szCs w:val="20"/>
                <w:vertAlign w:val="subscript"/>
              </w:rPr>
              <w:t>q, h</w:t>
            </w:r>
            <w:r w:rsidRPr="00AB3D81">
              <w:rPr>
                <w:rFonts w:eastAsia="Times New Roman"/>
                <w:szCs w:val="20"/>
              </w:rPr>
              <w:t>) + (</w:t>
            </w:r>
            <w:r w:rsidRPr="00AB3D81">
              <w:rPr>
                <w:rFonts w:eastAsia="Times New Roman"/>
                <w:position w:val="-22"/>
                <w:szCs w:val="20"/>
              </w:rPr>
              <w:object w:dxaOrig="220" w:dyaOrig="460" w14:anchorId="7C79B454">
                <v:shape id="_x0000_i1065" type="#_x0000_t75" style="width:8.4pt;height:20.4pt" o:ole="">
                  <v:imagedata r:id="rId57" o:title=""/>
                </v:shape>
                <o:OLEObject Type="Embed" ProgID="Equation.3" ShapeID="_x0000_i1065" DrawAspect="Content" ObjectID="_1827312174" r:id="rId83"/>
              </w:object>
            </w:r>
            <w:r w:rsidRPr="00AB3D81">
              <w:rPr>
                <w:rFonts w:eastAsia="Times New Roman"/>
                <w:szCs w:val="20"/>
              </w:rPr>
              <w:t xml:space="preserve">DAEP </w:t>
            </w:r>
            <w:r w:rsidRPr="00AB3D81">
              <w:rPr>
                <w:rFonts w:eastAsia="Times New Roman"/>
                <w:i/>
                <w:szCs w:val="20"/>
                <w:vertAlign w:val="subscript"/>
              </w:rPr>
              <w:t>q, p, h</w:t>
            </w:r>
            <w:r w:rsidRPr="00AB3D81">
              <w:rPr>
                <w:rFonts w:eastAsia="Times New Roman"/>
                <w:szCs w:val="20"/>
              </w:rPr>
              <w:t xml:space="preserve"> – </w:t>
            </w:r>
            <w:r w:rsidRPr="00AB3D81">
              <w:rPr>
                <w:rFonts w:eastAsia="Times New Roman"/>
                <w:position w:val="-22"/>
                <w:szCs w:val="20"/>
              </w:rPr>
              <w:object w:dxaOrig="220" w:dyaOrig="460" w14:anchorId="6407E656">
                <v:shape id="_x0000_i1066" type="#_x0000_t75" style="width:8.4pt;height:20.4pt" o:ole="">
                  <v:imagedata r:id="rId59" o:title=""/>
                </v:shape>
                <o:OLEObject Type="Embed" ProgID="Equation.3" ShapeID="_x0000_i1066" DrawAspect="Content" ObjectID="_1827312175" r:id="rId84"/>
              </w:object>
            </w:r>
            <w:r w:rsidRPr="00AB3D81">
              <w:rPr>
                <w:rFonts w:eastAsia="Times New Roman"/>
                <w:szCs w:val="20"/>
              </w:rPr>
              <w:t xml:space="preserve">DAES </w:t>
            </w:r>
            <w:r w:rsidRPr="00AB3D81">
              <w:rPr>
                <w:rFonts w:eastAsia="Times New Roman"/>
                <w:i/>
                <w:szCs w:val="20"/>
                <w:vertAlign w:val="subscript"/>
              </w:rPr>
              <w:t>q, p, h</w:t>
            </w:r>
            <w:r w:rsidRPr="00AB3D81">
              <w:rPr>
                <w:rFonts w:eastAsia="Times New Roman"/>
                <w:szCs w:val="20"/>
              </w:rPr>
              <w:t>) + (</w:t>
            </w:r>
            <w:r w:rsidRPr="00AB3D81">
              <w:rPr>
                <w:rFonts w:eastAsia="Times New Roman"/>
                <w:position w:val="-22"/>
                <w:szCs w:val="20"/>
              </w:rPr>
              <w:object w:dxaOrig="220" w:dyaOrig="460" w14:anchorId="1E1C59C5">
                <v:shape id="_x0000_i1067" type="#_x0000_t75" style="width:8.4pt;height:20.4pt" o:ole="">
                  <v:imagedata r:id="rId57" o:title=""/>
                </v:shape>
                <o:OLEObject Type="Embed" ProgID="Equation.3" ShapeID="_x0000_i1067" DrawAspect="Content" ObjectID="_1827312176" r:id="rId85"/>
              </w:object>
            </w:r>
            <w:r w:rsidRPr="00AB3D81">
              <w:rPr>
                <w:rFonts w:eastAsia="Times New Roman"/>
                <w:szCs w:val="20"/>
              </w:rPr>
              <w:t xml:space="preserve">RTQQEPADJ </w:t>
            </w:r>
            <w:r w:rsidRPr="00AB3D81">
              <w:rPr>
                <w:rFonts w:eastAsia="Times New Roman"/>
                <w:i/>
                <w:szCs w:val="20"/>
                <w:vertAlign w:val="subscript"/>
              </w:rPr>
              <w:t>q, p, i</w:t>
            </w:r>
            <w:r w:rsidRPr="00AB3D81">
              <w:rPr>
                <w:rFonts w:eastAsia="Times New Roman"/>
                <w:szCs w:val="20"/>
              </w:rPr>
              <w:t xml:space="preserve"> – </w:t>
            </w:r>
            <w:r w:rsidRPr="00AB3D81">
              <w:rPr>
                <w:rFonts w:eastAsia="Times New Roman"/>
                <w:position w:val="-22"/>
                <w:szCs w:val="20"/>
              </w:rPr>
              <w:object w:dxaOrig="220" w:dyaOrig="460" w14:anchorId="40AC9CF4">
                <v:shape id="_x0000_i1068" type="#_x0000_t75" style="width:8.4pt;height:20.4pt" o:ole="">
                  <v:imagedata r:id="rId57" o:title=""/>
                </v:shape>
                <o:OLEObject Type="Embed" ProgID="Equation.3" ShapeID="_x0000_i1068" DrawAspect="Content" ObjectID="_1827312177" r:id="rId86"/>
              </w:object>
            </w:r>
            <w:r w:rsidRPr="00AB3D81">
              <w:rPr>
                <w:rFonts w:eastAsia="Times New Roman"/>
                <w:szCs w:val="20"/>
              </w:rPr>
              <w:t xml:space="preserve">RTQQESADJ </w:t>
            </w:r>
            <w:r w:rsidRPr="00AB3D81">
              <w:rPr>
                <w:rFonts w:eastAsia="Times New Roman"/>
                <w:i/>
                <w:szCs w:val="20"/>
                <w:vertAlign w:val="subscript"/>
              </w:rPr>
              <w:t>q, p, i</w:t>
            </w:r>
            <w:r w:rsidRPr="00AB3D81">
              <w:rPr>
                <w:rFonts w:eastAsia="Times New Roman"/>
                <w:szCs w:val="20"/>
              </w:rPr>
              <w:t xml:space="preserve">) + </w:t>
            </w:r>
            <w:r w:rsidRPr="00AB3D81">
              <w:rPr>
                <w:rFonts w:eastAsia="Times New Roman"/>
                <w:position w:val="-22"/>
                <w:szCs w:val="20"/>
              </w:rPr>
              <w:object w:dxaOrig="220" w:dyaOrig="460" w14:anchorId="390E13EF">
                <v:shape id="_x0000_i1069" type="#_x0000_t75" style="width:8.4pt;height:20.4pt" o:ole="">
                  <v:imagedata r:id="rId57" o:title=""/>
                </v:shape>
                <o:OLEObject Type="Embed" ProgID="Equation.3" ShapeID="_x0000_i1069" DrawAspect="Content" ObjectID="_1827312178" r:id="rId87"/>
              </w:object>
            </w:r>
            <w:r w:rsidRPr="00AB3D81">
              <w:rPr>
                <w:rFonts w:eastAsia="Times New Roman"/>
                <w:position w:val="-22"/>
                <w:szCs w:val="20"/>
              </w:rPr>
              <w:t xml:space="preserve"> </w:t>
            </w:r>
            <w:r w:rsidRPr="00AB3D81">
              <w:rPr>
                <w:rFonts w:eastAsia="Times New Roman"/>
                <w:szCs w:val="20"/>
              </w:rPr>
              <w:t xml:space="preserve">RTDCIMP </w:t>
            </w:r>
            <w:r w:rsidRPr="00AB3D81">
              <w:rPr>
                <w:rFonts w:eastAsia="Times New Roman"/>
                <w:i/>
                <w:szCs w:val="20"/>
                <w:vertAlign w:val="subscript"/>
              </w:rPr>
              <w:t>q, p</w:t>
            </w:r>
            <w:r w:rsidRPr="00AB3D81">
              <w:rPr>
                <w:rFonts w:eastAsia="Times New Roman"/>
                <w:szCs w:val="20"/>
              </w:rPr>
              <w:t xml:space="preserve"> + </w:t>
            </w:r>
            <w:r w:rsidRPr="00AB3D81">
              <w:rPr>
                <w:rFonts w:eastAsia="Times New Roman"/>
                <w:position w:val="-18"/>
                <w:szCs w:val="20"/>
              </w:rPr>
              <w:object w:dxaOrig="220" w:dyaOrig="420" w14:anchorId="6C1F82C0">
                <v:shape id="_x0000_i1070" type="#_x0000_t75" style="width:8.4pt;height:21pt" o:ole="">
                  <v:imagedata r:id="rId53" o:title=""/>
                </v:shape>
                <o:OLEObject Type="Embed" ProgID="Equation.3" ShapeID="_x0000_i1070" DrawAspect="Content" ObjectID="_1827312179" r:id="rId88"/>
              </w:object>
            </w:r>
            <w:r w:rsidRPr="00AB3D81">
              <w:rPr>
                <w:rFonts w:eastAsia="Times New Roman"/>
                <w:szCs w:val="20"/>
              </w:rPr>
              <w:t>ASOFRLRADJ</w:t>
            </w:r>
            <w:r w:rsidRPr="00AB3D81">
              <w:rPr>
                <w:rFonts w:eastAsia="Times New Roman"/>
                <w:i/>
                <w:szCs w:val="20"/>
                <w:vertAlign w:val="subscript"/>
              </w:rPr>
              <w:t xml:space="preserve">  q, r, h</w:t>
            </w:r>
            <w:r w:rsidRPr="00AB3D81">
              <w:rPr>
                <w:rFonts w:eastAsia="Times New Roman"/>
                <w:szCs w:val="20"/>
              </w:rPr>
              <w:t xml:space="preserve"> + ESRMWADJ </w:t>
            </w:r>
            <w:r w:rsidRPr="00AB3D81">
              <w:rPr>
                <w:rFonts w:eastAsia="Times New Roman"/>
                <w:i/>
                <w:szCs w:val="20"/>
                <w:vertAlign w:val="subscript"/>
              </w:rPr>
              <w:t>q, h</w:t>
            </w:r>
            <w:r w:rsidRPr="00AB3D81">
              <w:rPr>
                <w:rFonts w:eastAsia="Times New Roman"/>
                <w:szCs w:val="20"/>
              </w:rPr>
              <w:t xml:space="preserve"> + ESRASADJ</w:t>
            </w:r>
            <w:r w:rsidRPr="00AB3D81">
              <w:rPr>
                <w:rFonts w:eastAsia="Times New Roman"/>
                <w:i/>
                <w:szCs w:val="20"/>
                <w:vertAlign w:val="subscript"/>
              </w:rPr>
              <w:t xml:space="preserve"> q, h</w:t>
            </w:r>
          </w:p>
        </w:tc>
      </w:tr>
    </w:tbl>
    <w:p w14:paraId="0BF3CB17" w14:textId="77777777" w:rsidR="00AB3D81" w:rsidRPr="00AB3D81" w:rsidRDefault="00AB3D81" w:rsidP="00AB3D81">
      <w:pPr>
        <w:spacing w:before="240" w:after="160" w:line="259" w:lineRule="auto"/>
        <w:ind w:left="782"/>
        <w:rPr>
          <w:rFonts w:eastAsia="Times New Roman"/>
          <w:szCs w:val="28"/>
        </w:rPr>
      </w:pPr>
      <w:r w:rsidRPr="00AB3D81">
        <w:rPr>
          <w:rFonts w:eastAsia="Times New Roman"/>
          <w:szCs w:val="28"/>
        </w:rPr>
        <w:t xml:space="preserve">Where: </w:t>
      </w:r>
    </w:p>
    <w:p w14:paraId="22C2DCE4" w14:textId="77777777" w:rsidR="00AB3D81" w:rsidRPr="00AB3D81" w:rsidRDefault="00AB3D81" w:rsidP="00AB3D81">
      <w:pPr>
        <w:spacing w:after="160" w:line="259" w:lineRule="auto"/>
        <w:ind w:left="782"/>
        <w:contextualSpacing/>
        <w:rPr>
          <w:rFonts w:eastAsia="Times New Roman"/>
        </w:rPr>
      </w:pPr>
      <w:r w:rsidRPr="00AB3D81">
        <w:rPr>
          <w:rFonts w:eastAsia="Times New Roman"/>
        </w:rPr>
        <w:t xml:space="preserve">The QSE’s net up Ancillary Service position (Reg-Up + RRS + ECRS + Non-Spin) covered by the QSE’s portfolio of ESRs is: </w:t>
      </w:r>
    </w:p>
    <w:p w14:paraId="28A0DEC3" w14:textId="77777777" w:rsidR="00AB3D81" w:rsidRPr="00AB3D81" w:rsidRDefault="00AB3D81" w:rsidP="00AB3D81">
      <w:pPr>
        <w:ind w:left="1440"/>
        <w:contextualSpacing/>
        <w:rPr>
          <w:rFonts w:eastAsia="Times New Roman"/>
        </w:rPr>
      </w:pPr>
    </w:p>
    <w:p w14:paraId="3E8EA0B4" w14:textId="77777777" w:rsidR="00AB3D81" w:rsidRPr="00AB3D81" w:rsidRDefault="00AB3D81" w:rsidP="00AB3D81">
      <w:pPr>
        <w:ind w:left="782"/>
        <w:rPr>
          <w:rFonts w:eastAsia="Times New Roman"/>
          <w:i/>
          <w:szCs w:val="20"/>
          <w:vertAlign w:val="subscript"/>
        </w:rPr>
      </w:pPr>
      <w:r w:rsidRPr="00AB3D81">
        <w:rPr>
          <w:rFonts w:eastAsia="Times New Roman"/>
          <w:szCs w:val="28"/>
        </w:rPr>
        <w:t xml:space="preserve">ESRASADJ </w:t>
      </w:r>
      <w:r w:rsidRPr="00AB3D81">
        <w:rPr>
          <w:rFonts w:eastAsia="Times New Roman"/>
          <w:i/>
          <w:szCs w:val="20"/>
          <w:vertAlign w:val="subscript"/>
        </w:rPr>
        <w:t>q, h</w:t>
      </w:r>
      <w:r w:rsidRPr="00AB3D81">
        <w:rPr>
          <w:rFonts w:eastAsia="Times New Roman"/>
          <w:iCs/>
          <w:szCs w:val="20"/>
        </w:rPr>
        <w:t xml:space="preserve"> </w:t>
      </w:r>
      <w:r w:rsidRPr="00AB3D81">
        <w:rPr>
          <w:rFonts w:eastAsia="Times New Roman"/>
          <w:szCs w:val="20"/>
        </w:rPr>
        <w:t xml:space="preserve">= </w:t>
      </w:r>
      <w:r w:rsidRPr="00AB3D81">
        <w:rPr>
          <w:rFonts w:eastAsia="Times New Roman"/>
          <w:position w:val="-18"/>
          <w:szCs w:val="20"/>
        </w:rPr>
        <w:object w:dxaOrig="220" w:dyaOrig="420" w14:anchorId="0FE7F22B">
          <v:shape id="_x0000_i1071" type="#_x0000_t75" style="width:13.2pt;height:24pt" o:ole="">
            <v:imagedata r:id="rId53" o:title=""/>
          </v:shape>
          <o:OLEObject Type="Embed" ProgID="Equation.3" ShapeID="_x0000_i1071" DrawAspect="Content" ObjectID="_1827312180" r:id="rId89"/>
        </w:object>
      </w:r>
      <m:oMath>
        <m:limLow>
          <m:limLowPr>
            <m:ctrlPr>
              <w:rPr>
                <w:rFonts w:ascii="Cambria Math" w:eastAsia="Times New Roman" w:hAnsi="Cambria Math"/>
                <w:i/>
                <w:sz w:val="28"/>
                <w:szCs w:val="22"/>
              </w:rPr>
            </m:ctrlPr>
          </m:limLowPr>
          <m:e>
            <m:r>
              <w:rPr>
                <w:rFonts w:ascii="Cambria Math" w:eastAsia="Times New Roman"/>
                <w:sz w:val="28"/>
                <w:szCs w:val="22"/>
              </w:rPr>
              <m:t>Σ</m:t>
            </m:r>
          </m:e>
          <m:lim>
            <m:r>
              <w:rPr>
                <w:rFonts w:ascii="Cambria Math" w:eastAsia="Times New Roman"/>
                <w:sz w:val="28"/>
                <w:szCs w:val="22"/>
              </w:rPr>
              <m:t>ASSubType</m:t>
            </m:r>
          </m:lim>
        </m:limLow>
      </m:oMath>
      <w:r w:rsidRPr="00AB3D81">
        <w:rPr>
          <w:rFonts w:eastAsia="Times New Roman"/>
          <w:szCs w:val="28"/>
        </w:rPr>
        <w:t xml:space="preserve">ASMWCAPUADJ </w:t>
      </w:r>
      <w:r w:rsidRPr="00AB3D81">
        <w:rPr>
          <w:rFonts w:eastAsia="Times New Roman"/>
          <w:i/>
          <w:szCs w:val="20"/>
          <w:vertAlign w:val="subscript"/>
        </w:rPr>
        <w:t xml:space="preserve">q, h, </w:t>
      </w:r>
      <w:proofErr w:type="spellStart"/>
      <w:r w:rsidRPr="00AB3D81">
        <w:rPr>
          <w:rFonts w:eastAsia="Times New Roman"/>
          <w:i/>
          <w:szCs w:val="20"/>
          <w:vertAlign w:val="subscript"/>
        </w:rPr>
        <w:t>ASSubType</w:t>
      </w:r>
      <w:proofErr w:type="spellEnd"/>
      <w:r w:rsidRPr="00AB3D81">
        <w:rPr>
          <w:rFonts w:eastAsia="Times New Roman"/>
          <w:i/>
          <w:szCs w:val="20"/>
          <w:vertAlign w:val="subscript"/>
        </w:rPr>
        <w:t>, r</w:t>
      </w:r>
    </w:p>
    <w:p w14:paraId="00B7E645" w14:textId="77777777" w:rsidR="00AB3D81" w:rsidRPr="00AB3D81" w:rsidRDefault="00AB3D81" w:rsidP="00AB3D81">
      <w:pPr>
        <w:ind w:left="1440"/>
        <w:rPr>
          <w:rFonts w:eastAsia="Times New Roman"/>
          <w:szCs w:val="20"/>
        </w:rPr>
      </w:pPr>
    </w:p>
    <w:p w14:paraId="2A09A67B" w14:textId="77777777" w:rsidR="00AB3D81" w:rsidRPr="00AB3D81" w:rsidRDefault="00AB3D81" w:rsidP="00AB3D81">
      <w:pPr>
        <w:spacing w:after="160" w:line="259" w:lineRule="auto"/>
        <w:ind w:left="782"/>
        <w:rPr>
          <w:rFonts w:eastAsia="Times New Roman"/>
          <w:szCs w:val="20"/>
        </w:rPr>
      </w:pPr>
      <w:r w:rsidRPr="00AB3D81">
        <w:rPr>
          <w:rFonts w:eastAsia="Times New Roman"/>
          <w:szCs w:val="20"/>
        </w:rPr>
        <w:t xml:space="preserve">The sum of the QSE’s ESR discharging (positive) or charging (negative) output is: </w:t>
      </w:r>
    </w:p>
    <w:p w14:paraId="4F44861D" w14:textId="77777777" w:rsidR="00AB3D81" w:rsidRPr="00AB3D81" w:rsidRDefault="00AB3D81" w:rsidP="00AB3D81">
      <w:pPr>
        <w:spacing w:after="240"/>
        <w:ind w:left="782"/>
        <w:rPr>
          <w:rFonts w:eastAsia="Times New Roman"/>
          <w:szCs w:val="20"/>
        </w:rPr>
      </w:pPr>
      <w:r w:rsidRPr="00AB3D81">
        <w:rPr>
          <w:rFonts w:eastAsia="Times New Roman"/>
          <w:szCs w:val="28"/>
        </w:rPr>
        <w:t xml:space="preserve">ESRMWADJ </w:t>
      </w:r>
      <w:r w:rsidRPr="00AB3D81">
        <w:rPr>
          <w:rFonts w:eastAsia="Times New Roman"/>
          <w:i/>
          <w:szCs w:val="20"/>
          <w:vertAlign w:val="subscript"/>
        </w:rPr>
        <w:t>q, h</w:t>
      </w:r>
      <w:r w:rsidRPr="00AB3D81">
        <w:rPr>
          <w:rFonts w:eastAsia="Times New Roman"/>
          <w:szCs w:val="20"/>
        </w:rPr>
        <w:t xml:space="preserve"> = </w:t>
      </w:r>
      <w:r w:rsidRPr="00AB3D81">
        <w:rPr>
          <w:rFonts w:eastAsia="Times New Roman"/>
          <w:position w:val="-18"/>
          <w:szCs w:val="20"/>
        </w:rPr>
        <w:object w:dxaOrig="220" w:dyaOrig="420" w14:anchorId="50421D2F">
          <v:shape id="_x0000_i1072" type="#_x0000_t75" style="width:13.2pt;height:24pt" o:ole="">
            <v:imagedata r:id="rId53" o:title=""/>
          </v:shape>
          <o:OLEObject Type="Embed" ProgID="Equation.3" ShapeID="_x0000_i1072" DrawAspect="Content" ObjectID="_1827312181" r:id="rId90"/>
        </w:object>
      </w:r>
      <w:r w:rsidRPr="00AB3D81">
        <w:rPr>
          <w:rFonts w:eastAsia="Times New Roman"/>
          <w:szCs w:val="28"/>
        </w:rPr>
        <w:t xml:space="preserve">MWADJ </w:t>
      </w:r>
      <w:r w:rsidRPr="00AB3D81">
        <w:rPr>
          <w:rFonts w:eastAsia="Times New Roman"/>
          <w:i/>
          <w:szCs w:val="20"/>
          <w:vertAlign w:val="subscript"/>
        </w:rPr>
        <w:t>q, h, r</w:t>
      </w:r>
    </w:p>
    <w:p w14:paraId="12D9EC2E" w14:textId="77777777" w:rsidR="00AB3D81" w:rsidRPr="00AB3D81" w:rsidRDefault="00AB3D81" w:rsidP="00AB3D81">
      <w:pPr>
        <w:spacing w:after="240"/>
        <w:ind w:left="720" w:hanging="720"/>
        <w:rPr>
          <w:rFonts w:eastAsia="Times New Roman"/>
          <w:szCs w:val="20"/>
        </w:rPr>
      </w:pPr>
      <w:r w:rsidRPr="00AB3D81">
        <w:rPr>
          <w:rFonts w:eastAsia="Times New Roman"/>
          <w:szCs w:val="20"/>
        </w:rPr>
        <w:t>(15)</w:t>
      </w:r>
      <w:r w:rsidRPr="00AB3D81">
        <w:rPr>
          <w:rFonts w:eastAsia="Times New Roman"/>
          <w:szCs w:val="20"/>
        </w:rPr>
        <w:tab/>
        <w:t>The Ancillary Service shortfall in MW that a QSE had at the end of the Adjustment Period for a 15-minute Settlement Interval is:</w:t>
      </w:r>
    </w:p>
    <w:p w14:paraId="22B4006D" w14:textId="77777777" w:rsidR="00AB3D81" w:rsidRPr="00CE15A5" w:rsidRDefault="00AB3D81" w:rsidP="00AB3D81">
      <w:pPr>
        <w:spacing w:after="240"/>
        <w:ind w:left="720"/>
        <w:rPr>
          <w:bCs/>
          <w:iCs/>
        </w:rPr>
      </w:pPr>
      <w:r w:rsidRPr="00CE15A5">
        <w:rPr>
          <w:b/>
        </w:rPr>
        <w:t xml:space="preserve">RUCASFADJ </w:t>
      </w:r>
      <w:r w:rsidRPr="00CE15A5">
        <w:rPr>
          <w:b/>
          <w:i/>
          <w:vertAlign w:val="subscript"/>
        </w:rPr>
        <w:t xml:space="preserve">q, i   </w:t>
      </w:r>
      <w:r w:rsidRPr="00CE15A5">
        <w:rPr>
          <w:b/>
        </w:rPr>
        <w:t xml:space="preserve">= RUPOSADJ </w:t>
      </w:r>
      <w:r w:rsidRPr="00CE15A5">
        <w:rPr>
          <w:b/>
          <w:i/>
          <w:vertAlign w:val="subscript"/>
        </w:rPr>
        <w:t>q, h</w:t>
      </w:r>
      <w:r w:rsidRPr="00CE15A5">
        <w:rPr>
          <w:bCs/>
          <w:iCs/>
        </w:rPr>
        <w:t xml:space="preserve"> </w:t>
      </w:r>
      <w:r w:rsidRPr="00CE15A5">
        <w:t xml:space="preserve">+ </w:t>
      </w:r>
      <w:r w:rsidRPr="00CE15A5">
        <w:rPr>
          <w:b/>
        </w:rPr>
        <w:t xml:space="preserve">RDPOSADJ </w:t>
      </w:r>
      <w:r w:rsidRPr="00CE15A5">
        <w:rPr>
          <w:b/>
          <w:i/>
          <w:vertAlign w:val="subscript"/>
        </w:rPr>
        <w:t>q, h</w:t>
      </w:r>
      <w:r w:rsidRPr="00CE15A5">
        <w:rPr>
          <w:bCs/>
          <w:iCs/>
        </w:rPr>
        <w:t xml:space="preserve"> </w:t>
      </w:r>
    </w:p>
    <w:p w14:paraId="6E811882" w14:textId="77777777" w:rsidR="00AB3D81" w:rsidRDefault="00AB3D81" w:rsidP="00AB3D81">
      <w:pPr>
        <w:spacing w:after="240"/>
        <w:ind w:left="2160"/>
        <w:rPr>
          <w:bCs/>
          <w:iCs/>
        </w:rPr>
      </w:pPr>
      <w:r w:rsidRPr="00CE15A5">
        <w:t>+</w:t>
      </w:r>
      <w:r w:rsidRPr="00CE15A5">
        <w:rPr>
          <w:b/>
        </w:rPr>
        <w:t xml:space="preserve"> </w:t>
      </w:r>
      <w:r>
        <w:rPr>
          <w:b/>
        </w:rPr>
        <w:t>RR</w:t>
      </w:r>
      <w:r w:rsidRPr="00CE15A5">
        <w:rPr>
          <w:b/>
        </w:rPr>
        <w:t xml:space="preserve">POSADJ </w:t>
      </w:r>
      <w:r w:rsidRPr="00CE15A5">
        <w:rPr>
          <w:b/>
          <w:i/>
          <w:vertAlign w:val="subscript"/>
        </w:rPr>
        <w:t>q, h</w:t>
      </w:r>
      <w:r w:rsidRPr="00CE15A5">
        <w:rPr>
          <w:bCs/>
          <w:iCs/>
        </w:rPr>
        <w:t xml:space="preserve"> </w:t>
      </w:r>
      <w:r w:rsidRPr="00CE15A5">
        <w:t>+</w:t>
      </w:r>
      <w:r w:rsidRPr="00CE15A5">
        <w:rPr>
          <w:b/>
        </w:rPr>
        <w:t xml:space="preserve"> EC</w:t>
      </w:r>
      <w:r>
        <w:rPr>
          <w:b/>
        </w:rPr>
        <w:t>R</w:t>
      </w:r>
      <w:r w:rsidRPr="00CE15A5">
        <w:rPr>
          <w:b/>
        </w:rPr>
        <w:t xml:space="preserve">POSADJ </w:t>
      </w:r>
      <w:r w:rsidRPr="00CE15A5">
        <w:rPr>
          <w:b/>
          <w:i/>
          <w:vertAlign w:val="subscript"/>
        </w:rPr>
        <w:t>q, h</w:t>
      </w:r>
      <w:r w:rsidRPr="00CE15A5">
        <w:rPr>
          <w:bCs/>
          <w:iCs/>
        </w:rPr>
        <w:t xml:space="preserve"> </w:t>
      </w:r>
      <w:r w:rsidRPr="00CE15A5">
        <w:t xml:space="preserve">+ </w:t>
      </w:r>
      <w:r w:rsidRPr="00CE15A5">
        <w:rPr>
          <w:b/>
        </w:rPr>
        <w:t xml:space="preserve">NSPOSADJ </w:t>
      </w:r>
      <w:r w:rsidRPr="00CE15A5">
        <w:rPr>
          <w:b/>
          <w:i/>
          <w:vertAlign w:val="subscript"/>
        </w:rPr>
        <w:t>q, h</w:t>
      </w:r>
      <w:r w:rsidRPr="00CE15A5">
        <w:rPr>
          <w:bCs/>
          <w:iCs/>
        </w:rPr>
        <w:t xml:space="preserve"> </w:t>
      </w:r>
    </w:p>
    <w:p w14:paraId="699614EE" w14:textId="77777777" w:rsidR="00AB3D81" w:rsidRPr="00AB5CC1" w:rsidRDefault="00AB3D81" w:rsidP="00AB3D81">
      <w:pPr>
        <w:spacing w:after="240"/>
        <w:ind w:left="2160"/>
        <w:rPr>
          <w:b/>
          <w:bCs/>
          <w:iCs/>
        </w:rPr>
      </w:pPr>
      <w:ins w:id="739" w:author="ERCOT" w:date="2025-09-10T14:33:00Z" w16du:dateUtc="2025-09-10T19:33:00Z">
        <w:r w:rsidRPr="00CE15A5">
          <w:t xml:space="preserve">+ </w:t>
        </w:r>
        <w:r>
          <w:rPr>
            <w:b/>
          </w:rPr>
          <w:t>DR</w:t>
        </w:r>
        <w:r w:rsidRPr="00CE15A5">
          <w:rPr>
            <w:b/>
          </w:rPr>
          <w:t xml:space="preserve">POSADJ </w:t>
        </w:r>
        <w:r w:rsidRPr="00CE15A5">
          <w:rPr>
            <w:b/>
            <w:i/>
            <w:vertAlign w:val="subscript"/>
          </w:rPr>
          <w:t>q, h</w:t>
        </w:r>
        <w:r w:rsidRPr="00CE15A5">
          <w:rPr>
            <w:bCs/>
            <w:iCs/>
          </w:rPr>
          <w:t xml:space="preserve"> </w:t>
        </w:r>
      </w:ins>
      <w:r w:rsidRPr="003334B5">
        <w:t>–</w:t>
      </w:r>
      <w:r w:rsidRPr="00AB5CC1">
        <w:rPr>
          <w:b/>
          <w:bCs/>
        </w:rPr>
        <w:t xml:space="preserve"> ASMWCAPUQADJ</w:t>
      </w:r>
      <w:r w:rsidRPr="00934E33">
        <w:rPr>
          <w:b/>
          <w:bCs/>
          <w:i/>
          <w:vertAlign w:val="subscript"/>
        </w:rPr>
        <w:t xml:space="preserve"> q, h</w:t>
      </w:r>
    </w:p>
    <w:p w14:paraId="3F15C5CB" w14:textId="77777777" w:rsidR="00AB3D81" w:rsidRPr="00AB3D81" w:rsidRDefault="00AB3D81" w:rsidP="00AB3D81">
      <w:pPr>
        <w:spacing w:after="240"/>
        <w:ind w:left="720"/>
        <w:rPr>
          <w:rFonts w:eastAsia="Times New Roman"/>
          <w:szCs w:val="20"/>
        </w:rPr>
      </w:pPr>
      <w:r w:rsidRPr="00AB3D81">
        <w:rPr>
          <w:rFonts w:eastAsia="Times New Roman"/>
          <w:szCs w:val="20"/>
        </w:rPr>
        <w:t>Where:</w:t>
      </w:r>
    </w:p>
    <w:p w14:paraId="4151C354" w14:textId="77777777" w:rsidR="00AB3D81" w:rsidRPr="00AB3D81" w:rsidRDefault="00AB3D81" w:rsidP="00AB3D81">
      <w:pPr>
        <w:spacing w:after="240"/>
        <w:ind w:left="720"/>
        <w:rPr>
          <w:rFonts w:eastAsia="Times New Roman"/>
          <w:szCs w:val="20"/>
        </w:rPr>
      </w:pPr>
      <w:r w:rsidRPr="00AB3D81">
        <w:rPr>
          <w:rFonts w:eastAsia="Times New Roman"/>
          <w:szCs w:val="20"/>
        </w:rPr>
        <w:t>ASMWCAPUQADJ</w:t>
      </w:r>
      <w:r w:rsidRPr="00AB3D81">
        <w:rPr>
          <w:rFonts w:eastAsia="Times New Roman"/>
          <w:i/>
          <w:szCs w:val="20"/>
          <w:vertAlign w:val="subscript"/>
        </w:rPr>
        <w:t xml:space="preserve"> q, h</w:t>
      </w:r>
      <w:r w:rsidRPr="00AB3D81">
        <w:rPr>
          <w:rFonts w:eastAsia="Times New Roman"/>
          <w:szCs w:val="20"/>
        </w:rPr>
        <w:t xml:space="preserve"> = </w:t>
      </w:r>
      <w:r w:rsidRPr="00AB3D81">
        <w:rPr>
          <w:rFonts w:eastAsia="Times New Roman"/>
          <w:b/>
          <w:bCs/>
          <w:position w:val="-18"/>
          <w:szCs w:val="20"/>
        </w:rPr>
        <w:object w:dxaOrig="220" w:dyaOrig="420" w14:anchorId="13666B72">
          <v:shape id="_x0000_i1073" type="#_x0000_t75" style="width:13.2pt;height:24pt" o:ole="">
            <v:imagedata r:id="rId55" o:title=""/>
          </v:shape>
          <o:OLEObject Type="Embed" ProgID="Equation.3" ShapeID="_x0000_i1073" DrawAspect="Content" ObjectID="_1827312182" r:id="rId91"/>
        </w:object>
      </w:r>
      <m:oMath>
        <m:limLow>
          <m:limLowPr>
            <m:ctrlPr>
              <w:rPr>
                <w:rFonts w:ascii="Cambria Math" w:eastAsia="Times New Roman" w:hAnsi="Cambria Math"/>
                <w:i/>
                <w:sz w:val="28"/>
                <w:szCs w:val="22"/>
              </w:rPr>
            </m:ctrlPr>
          </m:limLowPr>
          <m:e>
            <m:r>
              <w:rPr>
                <w:rFonts w:ascii="Cambria Math" w:eastAsia="Times New Roman"/>
                <w:sz w:val="28"/>
                <w:szCs w:val="22"/>
              </w:rPr>
              <m:t>Σ</m:t>
            </m:r>
          </m:e>
          <m:lim>
            <m:r>
              <w:rPr>
                <w:rFonts w:ascii="Cambria Math" w:eastAsia="Times New Roman"/>
                <w:sz w:val="28"/>
                <w:szCs w:val="22"/>
              </w:rPr>
              <m:t>ASSubType</m:t>
            </m:r>
          </m:lim>
        </m:limLow>
      </m:oMath>
      <w:r w:rsidRPr="00AB3D81">
        <w:rPr>
          <w:rFonts w:eastAsia="Times New Roman"/>
          <w:szCs w:val="32"/>
        </w:rPr>
        <w:t xml:space="preserve">ASMWCAPUADJ </w:t>
      </w:r>
      <w:r w:rsidRPr="00AB3D81">
        <w:rPr>
          <w:rFonts w:eastAsia="Times New Roman"/>
          <w:i/>
          <w:szCs w:val="20"/>
          <w:vertAlign w:val="subscript"/>
        </w:rPr>
        <w:t xml:space="preserve"> q, h, </w:t>
      </w:r>
      <w:proofErr w:type="spellStart"/>
      <w:r w:rsidRPr="00AB3D81">
        <w:rPr>
          <w:rFonts w:eastAsia="Times New Roman"/>
          <w:i/>
          <w:szCs w:val="20"/>
          <w:vertAlign w:val="subscript"/>
        </w:rPr>
        <w:t>ASSubType</w:t>
      </w:r>
      <w:proofErr w:type="spellEnd"/>
      <w:r w:rsidRPr="00AB3D81">
        <w:rPr>
          <w:rFonts w:eastAsia="Times New Roman"/>
          <w:i/>
          <w:szCs w:val="20"/>
          <w:vertAlign w:val="subscript"/>
        </w:rPr>
        <w:t>, r</w:t>
      </w:r>
    </w:p>
    <w:p w14:paraId="78BF4B66" w14:textId="77777777" w:rsidR="00AB3D81" w:rsidRPr="00AB3D81" w:rsidRDefault="00AB3D81" w:rsidP="00AB3D81">
      <w:pPr>
        <w:spacing w:after="240"/>
        <w:ind w:left="720"/>
        <w:rPr>
          <w:rFonts w:eastAsia="Times New Roman"/>
          <w:iCs/>
          <w:szCs w:val="20"/>
        </w:rPr>
      </w:pPr>
      <w:r w:rsidRPr="00AB3D81">
        <w:rPr>
          <w:rFonts w:eastAsia="Times New Roman"/>
          <w:szCs w:val="20"/>
        </w:rPr>
        <w:t>RRPOS</w:t>
      </w:r>
      <w:r w:rsidRPr="00AB3D81">
        <w:rPr>
          <w:rFonts w:eastAsia="Times New Roman"/>
          <w:szCs w:val="20"/>
          <w:lang w:val="it-IT"/>
        </w:rPr>
        <w:t>ADJ</w:t>
      </w:r>
      <w:r w:rsidRPr="00AB3D81">
        <w:rPr>
          <w:rFonts w:eastAsia="Times New Roman"/>
          <w:szCs w:val="20"/>
        </w:rPr>
        <w:t xml:space="preserve"> </w:t>
      </w:r>
      <w:r w:rsidRPr="00AB3D81">
        <w:rPr>
          <w:rFonts w:eastAsia="Times New Roman"/>
          <w:i/>
          <w:szCs w:val="20"/>
          <w:vertAlign w:val="subscript"/>
        </w:rPr>
        <w:t>q, h</w:t>
      </w:r>
      <w:r w:rsidRPr="00AB3D81">
        <w:rPr>
          <w:rFonts w:eastAsia="Times New Roman"/>
          <w:szCs w:val="20"/>
        </w:rPr>
        <w:t xml:space="preserve"> = Max(0, PFPOS</w:t>
      </w:r>
      <w:r w:rsidRPr="00AB3D81">
        <w:rPr>
          <w:rFonts w:eastAsia="Times New Roman"/>
          <w:szCs w:val="20"/>
          <w:lang w:val="it-IT"/>
        </w:rPr>
        <w:t>ADJ</w:t>
      </w:r>
      <w:r w:rsidRPr="00AB3D81">
        <w:rPr>
          <w:rFonts w:eastAsia="Times New Roman"/>
          <w:szCs w:val="20"/>
        </w:rPr>
        <w:t xml:space="preserve"> </w:t>
      </w:r>
      <w:r w:rsidRPr="00AB3D81">
        <w:rPr>
          <w:rFonts w:eastAsia="Times New Roman"/>
          <w:i/>
          <w:szCs w:val="20"/>
          <w:vertAlign w:val="subscript"/>
        </w:rPr>
        <w:t>q, h</w:t>
      </w:r>
      <w:r w:rsidRPr="00AB3D81">
        <w:rPr>
          <w:rFonts w:eastAsia="Times New Roman"/>
          <w:szCs w:val="20"/>
        </w:rPr>
        <w:t xml:space="preserve"> + Max(0,UFPOS</w:t>
      </w:r>
      <w:r w:rsidRPr="00AB3D81">
        <w:rPr>
          <w:rFonts w:eastAsia="Times New Roman"/>
          <w:szCs w:val="20"/>
          <w:lang w:val="it-IT"/>
        </w:rPr>
        <w:t>ADJ</w:t>
      </w:r>
      <w:r w:rsidRPr="00AB3D81">
        <w:rPr>
          <w:rFonts w:eastAsia="Times New Roman"/>
          <w:szCs w:val="20"/>
        </w:rPr>
        <w:t xml:space="preserve"> </w:t>
      </w:r>
      <w:r w:rsidRPr="00AB3D81">
        <w:rPr>
          <w:rFonts w:eastAsia="Times New Roman"/>
          <w:i/>
          <w:szCs w:val="20"/>
          <w:vertAlign w:val="subscript"/>
        </w:rPr>
        <w:t>q, h</w:t>
      </w:r>
      <w:r w:rsidRPr="00AB3D81">
        <w:rPr>
          <w:rFonts w:eastAsia="Times New Roman"/>
          <w:szCs w:val="20"/>
        </w:rPr>
        <w:t xml:space="preserve"> + FFPOS</w:t>
      </w:r>
      <w:r w:rsidRPr="00AB3D81">
        <w:rPr>
          <w:rFonts w:eastAsia="Times New Roman"/>
          <w:szCs w:val="20"/>
          <w:lang w:val="it-IT"/>
        </w:rPr>
        <w:t>ADJ</w:t>
      </w:r>
      <w:r w:rsidRPr="00AB3D81">
        <w:rPr>
          <w:rFonts w:eastAsia="Times New Roman"/>
          <w:szCs w:val="20"/>
        </w:rPr>
        <w:t xml:space="preserve"> </w:t>
      </w:r>
      <w:r w:rsidRPr="00AB3D81">
        <w:rPr>
          <w:rFonts w:eastAsia="Times New Roman"/>
          <w:i/>
          <w:szCs w:val="20"/>
          <w:vertAlign w:val="subscript"/>
        </w:rPr>
        <w:t>q, h</w:t>
      </w:r>
      <w:r w:rsidRPr="00AB3D81">
        <w:rPr>
          <w:rFonts w:eastAsia="Times New Roman"/>
          <w:iCs/>
          <w:szCs w:val="20"/>
        </w:rPr>
        <w:t>))</w:t>
      </w:r>
    </w:p>
    <w:p w14:paraId="5DBC78BF" w14:textId="77777777" w:rsidR="00AB3D81" w:rsidRPr="00AB3D81" w:rsidRDefault="00AB3D81" w:rsidP="00AB3D81">
      <w:pPr>
        <w:spacing w:after="240"/>
        <w:ind w:left="1440" w:hanging="720"/>
        <w:rPr>
          <w:rFonts w:eastAsia="Times New Roman"/>
          <w:iCs/>
          <w:szCs w:val="20"/>
        </w:rPr>
      </w:pPr>
      <w:r w:rsidRPr="00AB3D81">
        <w:rPr>
          <w:rFonts w:eastAsia="Times New Roman"/>
          <w:szCs w:val="20"/>
        </w:rPr>
        <w:t>ECRPOS</w:t>
      </w:r>
      <w:r w:rsidRPr="00AB3D81">
        <w:rPr>
          <w:rFonts w:eastAsia="Times New Roman"/>
          <w:szCs w:val="20"/>
          <w:lang w:val="it-IT"/>
        </w:rPr>
        <w:t>ADJ</w:t>
      </w:r>
      <w:r w:rsidRPr="00AB3D81">
        <w:rPr>
          <w:rFonts w:eastAsia="Times New Roman"/>
          <w:szCs w:val="20"/>
        </w:rPr>
        <w:t xml:space="preserve"> </w:t>
      </w:r>
      <w:r w:rsidRPr="00AB3D81">
        <w:rPr>
          <w:rFonts w:eastAsia="Times New Roman"/>
          <w:i/>
          <w:szCs w:val="20"/>
          <w:vertAlign w:val="subscript"/>
        </w:rPr>
        <w:t>q, h</w:t>
      </w:r>
      <w:r w:rsidRPr="00AB3D81">
        <w:rPr>
          <w:rFonts w:eastAsia="Times New Roman"/>
          <w:szCs w:val="20"/>
        </w:rPr>
        <w:t xml:space="preserve"> = Max(0, ECSPOS</w:t>
      </w:r>
      <w:r w:rsidRPr="00AB3D81">
        <w:rPr>
          <w:rFonts w:eastAsia="Times New Roman"/>
          <w:szCs w:val="20"/>
          <w:lang w:val="it-IT"/>
        </w:rPr>
        <w:t>ADJ</w:t>
      </w:r>
      <w:r w:rsidRPr="00AB3D81">
        <w:rPr>
          <w:rFonts w:eastAsia="Times New Roman"/>
          <w:szCs w:val="20"/>
        </w:rPr>
        <w:t xml:space="preserve"> </w:t>
      </w:r>
      <w:r w:rsidRPr="00AB3D81">
        <w:rPr>
          <w:rFonts w:eastAsia="Times New Roman"/>
          <w:i/>
          <w:szCs w:val="20"/>
          <w:vertAlign w:val="subscript"/>
        </w:rPr>
        <w:t>q, h</w:t>
      </w:r>
      <w:r w:rsidRPr="00AB3D81">
        <w:rPr>
          <w:rFonts w:eastAsia="Times New Roman"/>
          <w:szCs w:val="20"/>
        </w:rPr>
        <w:t xml:space="preserve"> + ECMPOS</w:t>
      </w:r>
      <w:r w:rsidRPr="00AB3D81">
        <w:rPr>
          <w:rFonts w:eastAsia="Times New Roman"/>
          <w:szCs w:val="20"/>
          <w:lang w:val="it-IT"/>
        </w:rPr>
        <w:t>ADJ</w:t>
      </w:r>
      <w:r w:rsidRPr="00AB3D81">
        <w:rPr>
          <w:rFonts w:eastAsia="Times New Roman"/>
          <w:szCs w:val="20"/>
        </w:rPr>
        <w:t xml:space="preserve"> </w:t>
      </w:r>
      <w:r w:rsidRPr="00AB3D81">
        <w:rPr>
          <w:rFonts w:eastAsia="Times New Roman"/>
          <w:i/>
          <w:szCs w:val="20"/>
          <w:vertAlign w:val="subscript"/>
        </w:rPr>
        <w:t>q, h</w:t>
      </w:r>
      <w:r w:rsidRPr="00AB3D81">
        <w:rPr>
          <w:rFonts w:eastAsia="Times New Roman"/>
          <w:iCs/>
          <w:szCs w:val="20"/>
        </w:rPr>
        <w:t>)</w:t>
      </w:r>
    </w:p>
    <w:p w14:paraId="2271186C" w14:textId="77777777" w:rsidR="00AB3D81" w:rsidRPr="00AB3D81" w:rsidRDefault="00AB3D81" w:rsidP="00AB3D81">
      <w:pPr>
        <w:spacing w:after="240"/>
        <w:ind w:left="1440" w:hanging="720"/>
        <w:rPr>
          <w:rFonts w:eastAsia="Times New Roman"/>
          <w:iCs/>
          <w:szCs w:val="20"/>
        </w:rPr>
      </w:pPr>
      <w:r w:rsidRPr="00AB3D81">
        <w:rPr>
          <w:rFonts w:eastAsia="Times New Roman"/>
          <w:szCs w:val="20"/>
        </w:rPr>
        <w:lastRenderedPageBreak/>
        <w:t>NSPOS</w:t>
      </w:r>
      <w:r w:rsidRPr="00AB3D81">
        <w:rPr>
          <w:rFonts w:eastAsia="Times New Roman"/>
          <w:szCs w:val="20"/>
          <w:lang w:val="it-IT"/>
        </w:rPr>
        <w:t>ADJ</w:t>
      </w:r>
      <w:r w:rsidRPr="00AB3D81">
        <w:rPr>
          <w:rFonts w:eastAsia="Times New Roman"/>
          <w:szCs w:val="20"/>
        </w:rPr>
        <w:t xml:space="preserve"> </w:t>
      </w:r>
      <w:r w:rsidRPr="00AB3D81">
        <w:rPr>
          <w:rFonts w:eastAsia="Times New Roman"/>
          <w:i/>
          <w:szCs w:val="20"/>
          <w:vertAlign w:val="subscript"/>
        </w:rPr>
        <w:t>q, h</w:t>
      </w:r>
      <w:r w:rsidRPr="00AB3D81">
        <w:rPr>
          <w:rFonts w:eastAsia="Times New Roman"/>
          <w:szCs w:val="20"/>
        </w:rPr>
        <w:t xml:space="preserve"> = Max(0,NSSPOS</w:t>
      </w:r>
      <w:r w:rsidRPr="00AB3D81">
        <w:rPr>
          <w:rFonts w:eastAsia="Times New Roman"/>
          <w:szCs w:val="20"/>
          <w:lang w:val="it-IT"/>
        </w:rPr>
        <w:t>ADJ</w:t>
      </w:r>
      <w:r w:rsidRPr="00AB3D81">
        <w:rPr>
          <w:rFonts w:eastAsia="Times New Roman"/>
          <w:szCs w:val="20"/>
        </w:rPr>
        <w:t xml:space="preserve"> </w:t>
      </w:r>
      <w:r w:rsidRPr="00AB3D81">
        <w:rPr>
          <w:rFonts w:eastAsia="Times New Roman"/>
          <w:i/>
          <w:szCs w:val="20"/>
          <w:vertAlign w:val="subscript"/>
        </w:rPr>
        <w:t>q, h</w:t>
      </w:r>
      <w:r w:rsidRPr="00AB3D81">
        <w:rPr>
          <w:rFonts w:eastAsia="Times New Roman"/>
          <w:szCs w:val="20"/>
        </w:rPr>
        <w:t xml:space="preserve"> + NSMPOS</w:t>
      </w:r>
      <w:r w:rsidRPr="00AB3D81">
        <w:rPr>
          <w:rFonts w:eastAsia="Times New Roman"/>
          <w:szCs w:val="20"/>
          <w:lang w:val="it-IT"/>
        </w:rPr>
        <w:t>ADJ</w:t>
      </w:r>
      <w:r w:rsidRPr="00AB3D81">
        <w:rPr>
          <w:rFonts w:eastAsia="Times New Roman"/>
          <w:szCs w:val="20"/>
        </w:rPr>
        <w:t xml:space="preserve"> </w:t>
      </w:r>
      <w:r w:rsidRPr="00AB3D81">
        <w:rPr>
          <w:rFonts w:eastAsia="Times New Roman"/>
          <w:i/>
          <w:szCs w:val="20"/>
          <w:vertAlign w:val="subscript"/>
        </w:rPr>
        <w:t>q, h</w:t>
      </w:r>
      <w:r w:rsidRPr="00AB3D81">
        <w:rPr>
          <w:rFonts w:eastAsia="Times New Roman"/>
          <w:iCs/>
          <w:szCs w:val="20"/>
        </w:rPr>
        <w:t>)</w:t>
      </w:r>
    </w:p>
    <w:p w14:paraId="67C2A353" w14:textId="77777777" w:rsidR="00AB3D81" w:rsidRPr="00AB3D81" w:rsidRDefault="00AB3D81" w:rsidP="00AB3D81">
      <w:pPr>
        <w:tabs>
          <w:tab w:val="left" w:pos="2340"/>
          <w:tab w:val="left" w:pos="3420"/>
        </w:tabs>
        <w:rPr>
          <w:rFonts w:eastAsia="Times New Roman"/>
          <w:bCs/>
        </w:rPr>
      </w:pPr>
      <w:r w:rsidRPr="00AB3D81">
        <w:rPr>
          <w:rFonts w:eastAsia="Times New Roman"/>
          <w:bCs/>
        </w:rPr>
        <w:t>The above variables are defined as follows:</w:t>
      </w:r>
    </w:p>
    <w:tbl>
      <w:tblPr>
        <w:tblW w:w="93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81"/>
        <w:gridCol w:w="16"/>
        <w:gridCol w:w="707"/>
        <w:gridCol w:w="11"/>
        <w:gridCol w:w="6535"/>
      </w:tblGrid>
      <w:tr w:rsidR="00214C9F" w:rsidRPr="00AB3D81" w14:paraId="5E7496CB" w14:textId="77777777" w:rsidTr="00214C9F">
        <w:trPr>
          <w:cantSplit/>
          <w:tblHeader/>
        </w:trPr>
        <w:tc>
          <w:tcPr>
            <w:tcW w:w="1117" w:type="pct"/>
            <w:gridSpan w:val="2"/>
          </w:tcPr>
          <w:p w14:paraId="31009AEB" w14:textId="77777777" w:rsidR="00AB3D81" w:rsidRPr="00AB3D81" w:rsidRDefault="00AB3D81" w:rsidP="00AB3D81">
            <w:pPr>
              <w:spacing w:after="120"/>
              <w:rPr>
                <w:rFonts w:eastAsia="Times New Roman"/>
                <w:b/>
                <w:iCs/>
                <w:sz w:val="20"/>
                <w:szCs w:val="20"/>
              </w:rPr>
            </w:pPr>
            <w:r w:rsidRPr="00AB3D81">
              <w:rPr>
                <w:rFonts w:eastAsia="Times New Roman"/>
                <w:b/>
                <w:iCs/>
                <w:sz w:val="20"/>
                <w:szCs w:val="20"/>
              </w:rPr>
              <w:t>Variable</w:t>
            </w:r>
          </w:p>
        </w:tc>
        <w:tc>
          <w:tcPr>
            <w:tcW w:w="383" w:type="pct"/>
            <w:gridSpan w:val="2"/>
          </w:tcPr>
          <w:p w14:paraId="7F43F532" w14:textId="77777777" w:rsidR="00AB3D81" w:rsidRPr="00AB3D81" w:rsidRDefault="00AB3D81" w:rsidP="00AB3D81">
            <w:pPr>
              <w:spacing w:after="120"/>
              <w:jc w:val="center"/>
              <w:rPr>
                <w:rFonts w:eastAsia="Times New Roman"/>
                <w:b/>
                <w:iCs/>
                <w:sz w:val="20"/>
                <w:szCs w:val="20"/>
              </w:rPr>
            </w:pPr>
            <w:r w:rsidRPr="00AB3D81">
              <w:rPr>
                <w:rFonts w:eastAsia="Times New Roman"/>
                <w:b/>
                <w:iCs/>
                <w:sz w:val="20"/>
                <w:szCs w:val="20"/>
              </w:rPr>
              <w:t>Unit</w:t>
            </w:r>
          </w:p>
        </w:tc>
        <w:tc>
          <w:tcPr>
            <w:tcW w:w="3501" w:type="pct"/>
          </w:tcPr>
          <w:p w14:paraId="6D227878" w14:textId="77777777" w:rsidR="00AB3D81" w:rsidRPr="00AB3D81" w:rsidRDefault="00AB3D81" w:rsidP="00AB3D81">
            <w:pPr>
              <w:spacing w:after="120"/>
              <w:rPr>
                <w:rFonts w:eastAsia="Times New Roman"/>
                <w:b/>
                <w:iCs/>
                <w:sz w:val="20"/>
                <w:szCs w:val="20"/>
              </w:rPr>
            </w:pPr>
            <w:r w:rsidRPr="00AB3D81">
              <w:rPr>
                <w:rFonts w:eastAsia="Times New Roman"/>
                <w:b/>
                <w:iCs/>
                <w:sz w:val="20"/>
                <w:szCs w:val="20"/>
              </w:rPr>
              <w:t>Definition</w:t>
            </w:r>
          </w:p>
        </w:tc>
      </w:tr>
      <w:tr w:rsidR="00214C9F" w:rsidRPr="00AB3D81" w14:paraId="30E60335" w14:textId="77777777" w:rsidTr="00214C9F">
        <w:trPr>
          <w:cantSplit/>
        </w:trPr>
        <w:tc>
          <w:tcPr>
            <w:tcW w:w="1117" w:type="pct"/>
            <w:gridSpan w:val="2"/>
          </w:tcPr>
          <w:p w14:paraId="39C9C5AF"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 xml:space="preserve">RUCSFRS </w:t>
            </w:r>
            <w:proofErr w:type="spellStart"/>
            <w:r w:rsidRPr="00AB3D81">
              <w:rPr>
                <w:rFonts w:eastAsia="Times New Roman"/>
                <w:i/>
                <w:iCs/>
                <w:sz w:val="20"/>
                <w:szCs w:val="20"/>
                <w:vertAlign w:val="subscript"/>
              </w:rPr>
              <w:t>ruc</w:t>
            </w:r>
            <w:proofErr w:type="spellEnd"/>
            <w:r w:rsidRPr="00AB3D81">
              <w:rPr>
                <w:rFonts w:eastAsia="Times New Roman"/>
                <w:i/>
                <w:iCs/>
                <w:sz w:val="20"/>
                <w:szCs w:val="20"/>
                <w:vertAlign w:val="subscript"/>
              </w:rPr>
              <w:t>, i, q</w:t>
            </w:r>
          </w:p>
        </w:tc>
        <w:tc>
          <w:tcPr>
            <w:tcW w:w="383" w:type="pct"/>
            <w:gridSpan w:val="2"/>
          </w:tcPr>
          <w:p w14:paraId="0CB19F8C"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none</w:t>
            </w:r>
          </w:p>
        </w:tc>
        <w:tc>
          <w:tcPr>
            <w:tcW w:w="3501" w:type="pct"/>
          </w:tcPr>
          <w:p w14:paraId="15427097" w14:textId="77777777" w:rsidR="00AB3D81" w:rsidRPr="00AB3D81" w:rsidRDefault="00AB3D81" w:rsidP="00AB3D81">
            <w:pPr>
              <w:spacing w:after="60"/>
              <w:rPr>
                <w:rFonts w:eastAsia="Times New Roman"/>
                <w:iCs/>
                <w:sz w:val="20"/>
                <w:szCs w:val="20"/>
              </w:rPr>
            </w:pPr>
            <w:r w:rsidRPr="00AB3D81">
              <w:rPr>
                <w:rFonts w:eastAsia="Times New Roman"/>
                <w:i/>
                <w:iCs/>
                <w:sz w:val="20"/>
                <w:szCs w:val="20"/>
              </w:rPr>
              <w:t>RUC Shortfall Ratio Share</w:t>
            </w:r>
            <w:r w:rsidRPr="00AB3D81">
              <w:rPr>
                <w:rFonts w:eastAsia="Times New Roman"/>
                <w:iCs/>
                <w:sz w:val="20"/>
                <w:szCs w:val="20"/>
              </w:rPr>
              <w:t>—The ratio of the QSE</w:t>
            </w:r>
            <w:r w:rsidRPr="00AB3D81">
              <w:rPr>
                <w:rFonts w:eastAsia="Times New Roman"/>
                <w:i/>
                <w:iCs/>
                <w:sz w:val="20"/>
                <w:szCs w:val="20"/>
              </w:rPr>
              <w:t xml:space="preserve"> q</w:t>
            </w:r>
            <w:r w:rsidRPr="00AB3D81">
              <w:rPr>
                <w:rFonts w:eastAsia="Times New Roman"/>
                <w:iCs/>
                <w:sz w:val="20"/>
                <w:szCs w:val="20"/>
              </w:rPr>
              <w:t>’s capacity shortfall to the sum of all QSEs’ capacity shortfalls, for the RUC process</w:t>
            </w:r>
            <w:r w:rsidRPr="00AB3D81">
              <w:rPr>
                <w:rFonts w:eastAsia="Times New Roman"/>
                <w:i/>
                <w:iCs/>
                <w:sz w:val="20"/>
                <w:szCs w:val="20"/>
              </w:rPr>
              <w:t xml:space="preserve"> </w:t>
            </w:r>
            <w:proofErr w:type="spellStart"/>
            <w:r w:rsidRPr="00AB3D81">
              <w:rPr>
                <w:rFonts w:eastAsia="Times New Roman"/>
                <w:i/>
                <w:iCs/>
                <w:sz w:val="20"/>
                <w:szCs w:val="20"/>
              </w:rPr>
              <w:t>ruc</w:t>
            </w:r>
            <w:proofErr w:type="spellEnd"/>
            <w:r w:rsidRPr="00AB3D81">
              <w:rPr>
                <w:rFonts w:eastAsia="Times New Roman"/>
                <w:iCs/>
                <w:sz w:val="20"/>
                <w:szCs w:val="20"/>
              </w:rPr>
              <w:t xml:space="preserve">, for the 15-minute Settlement Interval </w:t>
            </w:r>
            <w:r w:rsidRPr="00AB3D81">
              <w:rPr>
                <w:rFonts w:eastAsia="Times New Roman"/>
                <w:i/>
                <w:iCs/>
                <w:sz w:val="20"/>
                <w:szCs w:val="20"/>
              </w:rPr>
              <w:t>i</w:t>
            </w:r>
            <w:r w:rsidRPr="00AB3D81">
              <w:rPr>
                <w:rFonts w:eastAsia="Times New Roman"/>
                <w:iCs/>
                <w:sz w:val="20"/>
                <w:szCs w:val="20"/>
              </w:rPr>
              <w:t>.</w:t>
            </w:r>
          </w:p>
        </w:tc>
      </w:tr>
      <w:tr w:rsidR="00214C9F" w:rsidRPr="00AB3D81" w14:paraId="618F838F" w14:textId="77777777" w:rsidTr="00214C9F">
        <w:trPr>
          <w:cantSplit/>
        </w:trPr>
        <w:tc>
          <w:tcPr>
            <w:tcW w:w="1117" w:type="pct"/>
            <w:gridSpan w:val="2"/>
          </w:tcPr>
          <w:p w14:paraId="0315E47F"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 xml:space="preserve">RUCSF </w:t>
            </w:r>
            <w:proofErr w:type="spellStart"/>
            <w:r w:rsidRPr="00AB3D81">
              <w:rPr>
                <w:rFonts w:eastAsia="Times New Roman"/>
                <w:i/>
                <w:iCs/>
                <w:sz w:val="20"/>
                <w:szCs w:val="20"/>
                <w:vertAlign w:val="subscript"/>
              </w:rPr>
              <w:t>ruc</w:t>
            </w:r>
            <w:proofErr w:type="spellEnd"/>
            <w:r w:rsidRPr="00AB3D81">
              <w:rPr>
                <w:rFonts w:eastAsia="Times New Roman"/>
                <w:i/>
                <w:iCs/>
                <w:sz w:val="20"/>
                <w:szCs w:val="20"/>
                <w:vertAlign w:val="subscript"/>
              </w:rPr>
              <w:t>, i, q</w:t>
            </w:r>
          </w:p>
        </w:tc>
        <w:tc>
          <w:tcPr>
            <w:tcW w:w="383" w:type="pct"/>
            <w:gridSpan w:val="2"/>
          </w:tcPr>
          <w:p w14:paraId="79EB8040"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5AA40638" w14:textId="77777777" w:rsidR="00AB3D81" w:rsidRPr="00AB3D81" w:rsidRDefault="00AB3D81" w:rsidP="00AB3D81">
            <w:pPr>
              <w:spacing w:after="60"/>
              <w:rPr>
                <w:rFonts w:eastAsia="Times New Roman"/>
                <w:iCs/>
                <w:sz w:val="20"/>
                <w:szCs w:val="20"/>
              </w:rPr>
            </w:pPr>
            <w:r w:rsidRPr="00AB3D81">
              <w:rPr>
                <w:rFonts w:eastAsia="Times New Roman"/>
                <w:i/>
                <w:iCs/>
                <w:sz w:val="20"/>
                <w:szCs w:val="20"/>
              </w:rPr>
              <w:t>RUC Shortfall</w:t>
            </w:r>
            <w:r w:rsidRPr="00AB3D81">
              <w:rPr>
                <w:rFonts w:eastAsia="Times New Roman"/>
                <w:iCs/>
                <w:sz w:val="20"/>
                <w:szCs w:val="20"/>
              </w:rPr>
              <w:t xml:space="preserve">—The QSE </w:t>
            </w:r>
            <w:r w:rsidRPr="00AB3D81">
              <w:rPr>
                <w:rFonts w:eastAsia="Times New Roman"/>
                <w:i/>
                <w:iCs/>
                <w:sz w:val="20"/>
                <w:szCs w:val="20"/>
              </w:rPr>
              <w:t>q</w:t>
            </w:r>
            <w:r w:rsidRPr="00AB3D81">
              <w:rPr>
                <w:rFonts w:eastAsia="Times New Roman"/>
                <w:iCs/>
                <w:sz w:val="20"/>
                <w:szCs w:val="20"/>
              </w:rPr>
              <w:t xml:space="preserve">’s capacity shortfall for the RUC process </w:t>
            </w:r>
            <w:proofErr w:type="spellStart"/>
            <w:r w:rsidRPr="00AB3D81">
              <w:rPr>
                <w:rFonts w:eastAsia="Times New Roman"/>
                <w:i/>
                <w:iCs/>
                <w:sz w:val="20"/>
                <w:szCs w:val="20"/>
              </w:rPr>
              <w:t>ruc</w:t>
            </w:r>
            <w:proofErr w:type="spellEnd"/>
            <w:r w:rsidRPr="00AB3D81">
              <w:rPr>
                <w:rFonts w:eastAsia="Times New Roman"/>
                <w:iCs/>
                <w:sz w:val="20"/>
                <w:szCs w:val="20"/>
              </w:rPr>
              <w:t xml:space="preserve"> for the 15-minute Settlement Interval</w:t>
            </w:r>
            <w:r w:rsidRPr="00AB3D81">
              <w:rPr>
                <w:rFonts w:eastAsia="Times New Roman"/>
                <w:i/>
                <w:iCs/>
                <w:sz w:val="20"/>
                <w:szCs w:val="20"/>
              </w:rPr>
              <w:t xml:space="preserve"> i</w:t>
            </w:r>
            <w:r w:rsidRPr="00AB3D81">
              <w:rPr>
                <w:rFonts w:eastAsia="Times New Roman"/>
                <w:iCs/>
                <w:sz w:val="20"/>
                <w:szCs w:val="20"/>
              </w:rPr>
              <w:t>.</w:t>
            </w:r>
          </w:p>
        </w:tc>
      </w:tr>
      <w:tr w:rsidR="00214C9F" w:rsidRPr="00AB3D81" w14:paraId="14590533" w14:textId="77777777" w:rsidTr="00214C9F">
        <w:trPr>
          <w:cantSplit/>
        </w:trPr>
        <w:tc>
          <w:tcPr>
            <w:tcW w:w="1117" w:type="pct"/>
            <w:gridSpan w:val="2"/>
          </w:tcPr>
          <w:p w14:paraId="59B6F065"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 xml:space="preserve">RUCSFTOT </w:t>
            </w:r>
            <w:proofErr w:type="spellStart"/>
            <w:r w:rsidRPr="00AB3D81">
              <w:rPr>
                <w:rFonts w:eastAsia="Times New Roman"/>
                <w:i/>
                <w:iCs/>
                <w:sz w:val="20"/>
                <w:szCs w:val="20"/>
                <w:vertAlign w:val="subscript"/>
              </w:rPr>
              <w:t>ruc</w:t>
            </w:r>
            <w:proofErr w:type="spellEnd"/>
            <w:r w:rsidRPr="00AB3D81">
              <w:rPr>
                <w:rFonts w:eastAsia="Times New Roman"/>
                <w:i/>
                <w:iCs/>
                <w:sz w:val="20"/>
                <w:szCs w:val="20"/>
                <w:vertAlign w:val="subscript"/>
              </w:rPr>
              <w:t>, i</w:t>
            </w:r>
          </w:p>
        </w:tc>
        <w:tc>
          <w:tcPr>
            <w:tcW w:w="383" w:type="pct"/>
            <w:gridSpan w:val="2"/>
          </w:tcPr>
          <w:p w14:paraId="5A313EA9"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2E3DCFC8"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RUC Shortfall Total</w:t>
            </w:r>
            <w:r w:rsidRPr="00AB3D81">
              <w:rPr>
                <w:rFonts w:eastAsia="Times New Roman"/>
                <w:iCs/>
                <w:sz w:val="20"/>
                <w:szCs w:val="20"/>
              </w:rPr>
              <w:t>—The sum of all QSEs’ capacity shortfalls, for a RUC process</w:t>
            </w:r>
            <w:r w:rsidRPr="00AB3D81">
              <w:rPr>
                <w:rFonts w:eastAsia="Times New Roman"/>
                <w:i/>
                <w:iCs/>
                <w:sz w:val="20"/>
                <w:szCs w:val="20"/>
              </w:rPr>
              <w:t xml:space="preserve"> </w:t>
            </w:r>
            <w:proofErr w:type="spellStart"/>
            <w:r w:rsidRPr="00AB3D81">
              <w:rPr>
                <w:rFonts w:eastAsia="Times New Roman"/>
                <w:i/>
                <w:iCs/>
                <w:sz w:val="20"/>
                <w:szCs w:val="20"/>
              </w:rPr>
              <w:t>ruc</w:t>
            </w:r>
            <w:proofErr w:type="spellEnd"/>
            <w:r w:rsidRPr="00AB3D81">
              <w:rPr>
                <w:rFonts w:eastAsia="Times New Roman"/>
                <w:iCs/>
                <w:sz w:val="20"/>
                <w:szCs w:val="20"/>
              </w:rPr>
              <w:t>, for a 15-minute Settlement Interval</w:t>
            </w:r>
            <w:r w:rsidRPr="00AB3D81">
              <w:rPr>
                <w:rFonts w:eastAsia="Times New Roman"/>
                <w:i/>
                <w:iCs/>
                <w:sz w:val="20"/>
                <w:szCs w:val="20"/>
              </w:rPr>
              <w:t xml:space="preserve"> i</w:t>
            </w:r>
            <w:r w:rsidRPr="00AB3D81">
              <w:rPr>
                <w:rFonts w:eastAsia="Times New Roman"/>
                <w:iCs/>
                <w:sz w:val="20"/>
                <w:szCs w:val="20"/>
              </w:rPr>
              <w:t>.</w:t>
            </w:r>
          </w:p>
        </w:tc>
      </w:tr>
      <w:tr w:rsidR="00214C9F" w:rsidRPr="00AB3D81" w14:paraId="4B1486E8" w14:textId="77777777" w:rsidTr="00214C9F">
        <w:trPr>
          <w:cantSplit/>
        </w:trPr>
        <w:tc>
          <w:tcPr>
            <w:tcW w:w="1117" w:type="pct"/>
            <w:gridSpan w:val="2"/>
          </w:tcPr>
          <w:p w14:paraId="36292B54"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 xml:space="preserve">RUCSFSNAP </w:t>
            </w:r>
            <w:proofErr w:type="spellStart"/>
            <w:r w:rsidRPr="00AB3D81">
              <w:rPr>
                <w:rFonts w:eastAsia="Times New Roman"/>
                <w:i/>
                <w:iCs/>
                <w:sz w:val="20"/>
                <w:szCs w:val="20"/>
                <w:vertAlign w:val="subscript"/>
              </w:rPr>
              <w:t>ruc</w:t>
            </w:r>
            <w:proofErr w:type="spellEnd"/>
            <w:r w:rsidRPr="00AB3D81">
              <w:rPr>
                <w:rFonts w:eastAsia="Times New Roman"/>
                <w:i/>
                <w:iCs/>
                <w:sz w:val="20"/>
                <w:szCs w:val="20"/>
                <w:vertAlign w:val="subscript"/>
              </w:rPr>
              <w:t>, q, i</w:t>
            </w:r>
          </w:p>
        </w:tc>
        <w:tc>
          <w:tcPr>
            <w:tcW w:w="383" w:type="pct"/>
            <w:gridSpan w:val="2"/>
          </w:tcPr>
          <w:p w14:paraId="646FF906"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36B14E45" w14:textId="77777777" w:rsidR="00AB3D81" w:rsidRPr="00AB3D81" w:rsidRDefault="00AB3D81" w:rsidP="00AB3D81">
            <w:pPr>
              <w:spacing w:after="60"/>
              <w:rPr>
                <w:rFonts w:eastAsia="Times New Roman"/>
                <w:iCs/>
                <w:sz w:val="20"/>
                <w:szCs w:val="20"/>
              </w:rPr>
            </w:pPr>
            <w:r w:rsidRPr="00AB3D81">
              <w:rPr>
                <w:rFonts w:eastAsia="Times New Roman"/>
                <w:i/>
                <w:iCs/>
                <w:sz w:val="20"/>
                <w:szCs w:val="20"/>
              </w:rPr>
              <w:t>RUC Shortfall at Snapshot</w:t>
            </w:r>
            <w:r w:rsidRPr="00AB3D81">
              <w:rPr>
                <w:rFonts w:eastAsia="Times New Roman"/>
                <w:iCs/>
                <w:sz w:val="20"/>
                <w:szCs w:val="20"/>
              </w:rPr>
              <w:t xml:space="preserve">—The QSE </w:t>
            </w:r>
            <w:r w:rsidRPr="00AB3D81">
              <w:rPr>
                <w:rFonts w:eastAsia="Times New Roman"/>
                <w:i/>
                <w:iCs/>
                <w:sz w:val="20"/>
                <w:szCs w:val="20"/>
              </w:rPr>
              <w:t>q</w:t>
            </w:r>
            <w:r w:rsidRPr="00AB3D81">
              <w:rPr>
                <w:rFonts w:eastAsia="Times New Roman"/>
                <w:iCs/>
                <w:sz w:val="20"/>
                <w:szCs w:val="20"/>
              </w:rPr>
              <w:t xml:space="preserve">’s capacity shortfall will be the maximum of the QSE’s overall shortfall or Ancillary Service shortfall, as calculated for the RUC process </w:t>
            </w:r>
            <w:proofErr w:type="spellStart"/>
            <w:r w:rsidRPr="00AB3D81">
              <w:rPr>
                <w:rFonts w:eastAsia="Times New Roman"/>
                <w:i/>
                <w:iCs/>
                <w:sz w:val="20"/>
                <w:szCs w:val="20"/>
              </w:rPr>
              <w:t>ruc</w:t>
            </w:r>
            <w:proofErr w:type="spellEnd"/>
            <w:r w:rsidRPr="00AB3D81">
              <w:rPr>
                <w:rFonts w:eastAsia="Times New Roman"/>
                <w:iCs/>
                <w:sz w:val="20"/>
                <w:szCs w:val="20"/>
              </w:rPr>
              <w:t xml:space="preserve"> for the 15-minute Settlement Interval</w:t>
            </w:r>
            <w:r w:rsidRPr="00AB3D81">
              <w:rPr>
                <w:rFonts w:eastAsia="Times New Roman"/>
                <w:i/>
                <w:iCs/>
                <w:sz w:val="20"/>
                <w:szCs w:val="20"/>
              </w:rPr>
              <w:t xml:space="preserve"> i</w:t>
            </w:r>
            <w:r w:rsidRPr="00AB3D81">
              <w:rPr>
                <w:rFonts w:eastAsia="Times New Roman"/>
                <w:iCs/>
                <w:sz w:val="20"/>
                <w:szCs w:val="20"/>
              </w:rPr>
              <w:t>.</w:t>
            </w:r>
          </w:p>
        </w:tc>
      </w:tr>
      <w:tr w:rsidR="00214C9F" w:rsidRPr="00AB3D81" w14:paraId="3F60A9FA" w14:textId="77777777" w:rsidTr="00214C9F">
        <w:trPr>
          <w:cantSplit/>
        </w:trPr>
        <w:tc>
          <w:tcPr>
            <w:tcW w:w="1117" w:type="pct"/>
            <w:gridSpan w:val="2"/>
          </w:tcPr>
          <w:p w14:paraId="6D8843F3"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 xml:space="preserve">RUCSFADJ </w:t>
            </w:r>
            <w:proofErr w:type="spellStart"/>
            <w:r w:rsidRPr="00AB3D81">
              <w:rPr>
                <w:rFonts w:eastAsia="Times New Roman"/>
                <w:i/>
                <w:iCs/>
                <w:sz w:val="20"/>
                <w:szCs w:val="20"/>
                <w:vertAlign w:val="subscript"/>
              </w:rPr>
              <w:t>ruc</w:t>
            </w:r>
            <w:proofErr w:type="spellEnd"/>
            <w:r w:rsidRPr="00AB3D81">
              <w:rPr>
                <w:rFonts w:eastAsia="Times New Roman"/>
                <w:i/>
                <w:iCs/>
                <w:sz w:val="20"/>
                <w:szCs w:val="20"/>
                <w:vertAlign w:val="subscript"/>
              </w:rPr>
              <w:t>, q, i</w:t>
            </w:r>
          </w:p>
        </w:tc>
        <w:tc>
          <w:tcPr>
            <w:tcW w:w="383" w:type="pct"/>
            <w:gridSpan w:val="2"/>
          </w:tcPr>
          <w:p w14:paraId="1FA3C108"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68311E34" w14:textId="77777777" w:rsidR="00AB3D81" w:rsidRPr="00AB3D81" w:rsidRDefault="00AB3D81" w:rsidP="00AB3D81">
            <w:pPr>
              <w:spacing w:after="60"/>
              <w:rPr>
                <w:rFonts w:eastAsia="Times New Roman"/>
                <w:iCs/>
                <w:sz w:val="20"/>
                <w:szCs w:val="20"/>
              </w:rPr>
            </w:pPr>
            <w:r w:rsidRPr="00AB3D81">
              <w:rPr>
                <w:rFonts w:eastAsia="Times New Roman"/>
                <w:i/>
                <w:iCs/>
                <w:sz w:val="20"/>
                <w:szCs w:val="20"/>
              </w:rPr>
              <w:t>RUC Shortfall at End of Adjustment Period</w:t>
            </w:r>
            <w:r w:rsidRPr="00AB3D81">
              <w:rPr>
                <w:rFonts w:eastAsia="Times New Roman"/>
                <w:iCs/>
                <w:sz w:val="20"/>
                <w:szCs w:val="20"/>
              </w:rPr>
              <w:t xml:space="preserve">—The QSE </w:t>
            </w:r>
            <w:r w:rsidRPr="00AB3D81">
              <w:rPr>
                <w:rFonts w:eastAsia="Times New Roman"/>
                <w:i/>
                <w:iCs/>
                <w:sz w:val="20"/>
                <w:szCs w:val="20"/>
              </w:rPr>
              <w:t>q</w:t>
            </w:r>
            <w:r w:rsidRPr="00AB3D81">
              <w:rPr>
                <w:rFonts w:eastAsia="Times New Roman"/>
                <w:iCs/>
                <w:sz w:val="20"/>
                <w:szCs w:val="20"/>
              </w:rPr>
              <w:t>’s end of Adjustment Period capacity shortfall will be the maximum of the QSE’s overall shortfall or Ancillary Service shortfall, as calculated for the RUC process</w:t>
            </w:r>
            <w:r w:rsidRPr="00AB3D81">
              <w:rPr>
                <w:rFonts w:eastAsia="Times New Roman"/>
                <w:i/>
                <w:iCs/>
                <w:sz w:val="20"/>
                <w:szCs w:val="20"/>
              </w:rPr>
              <w:t xml:space="preserve"> </w:t>
            </w:r>
            <w:proofErr w:type="spellStart"/>
            <w:r w:rsidRPr="00AB3D81">
              <w:rPr>
                <w:rFonts w:eastAsia="Times New Roman"/>
                <w:i/>
                <w:iCs/>
                <w:sz w:val="20"/>
                <w:szCs w:val="20"/>
              </w:rPr>
              <w:t>ruc</w:t>
            </w:r>
            <w:proofErr w:type="spellEnd"/>
            <w:r w:rsidRPr="00AB3D81">
              <w:rPr>
                <w:rFonts w:eastAsia="Times New Roman"/>
                <w:iCs/>
                <w:sz w:val="20"/>
                <w:szCs w:val="20"/>
              </w:rPr>
              <w:t>, for the 15-minute Settlement Interval</w:t>
            </w:r>
            <w:r w:rsidRPr="00AB3D81">
              <w:rPr>
                <w:rFonts w:eastAsia="Times New Roman"/>
                <w:i/>
                <w:iCs/>
                <w:sz w:val="20"/>
                <w:szCs w:val="20"/>
              </w:rPr>
              <w:t xml:space="preserve"> i</w:t>
            </w:r>
            <w:r w:rsidRPr="00AB3D81">
              <w:rPr>
                <w:rFonts w:eastAsia="Times New Roman"/>
                <w:iCs/>
                <w:sz w:val="20"/>
                <w:szCs w:val="20"/>
              </w:rPr>
              <w:t>.</w:t>
            </w:r>
          </w:p>
        </w:tc>
      </w:tr>
      <w:tr w:rsidR="00214C9F" w:rsidRPr="00AB3D81" w14:paraId="3EDB5EFB" w14:textId="77777777" w:rsidTr="00214C9F">
        <w:trPr>
          <w:cantSplit/>
        </w:trPr>
        <w:tc>
          <w:tcPr>
            <w:tcW w:w="1117" w:type="pct"/>
            <w:gridSpan w:val="2"/>
          </w:tcPr>
          <w:p w14:paraId="7A65A3AC"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 xml:space="preserve">RUCCAPCREDIT </w:t>
            </w:r>
            <w:r w:rsidRPr="00AB3D81">
              <w:rPr>
                <w:rFonts w:eastAsia="Times New Roman"/>
                <w:i/>
                <w:iCs/>
                <w:sz w:val="20"/>
                <w:szCs w:val="20"/>
                <w:vertAlign w:val="subscript"/>
              </w:rPr>
              <w:t>q, i, z</w:t>
            </w:r>
          </w:p>
        </w:tc>
        <w:tc>
          <w:tcPr>
            <w:tcW w:w="383" w:type="pct"/>
            <w:gridSpan w:val="2"/>
          </w:tcPr>
          <w:p w14:paraId="2845051B"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7AE1ADF4"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RUC Capacity Credit</w:t>
            </w:r>
            <w:r w:rsidRPr="00AB3D81">
              <w:rPr>
                <w:rFonts w:eastAsia="Times New Roman"/>
                <w:iCs/>
                <w:sz w:val="20"/>
                <w:szCs w:val="20"/>
              </w:rPr>
              <w:t xml:space="preserve">—The QSE </w:t>
            </w:r>
            <w:r w:rsidRPr="00AB3D81">
              <w:rPr>
                <w:rFonts w:eastAsia="Times New Roman"/>
                <w:i/>
                <w:iCs/>
                <w:sz w:val="20"/>
                <w:szCs w:val="20"/>
              </w:rPr>
              <w:t>q</w:t>
            </w:r>
            <w:r w:rsidRPr="00AB3D81">
              <w:rPr>
                <w:rFonts w:eastAsia="Times New Roman"/>
                <w:iCs/>
                <w:sz w:val="20"/>
                <w:szCs w:val="20"/>
              </w:rPr>
              <w:t xml:space="preserve">’s capacity credit resulting from capacity paid through the RUC Capacity-Short Amount for RUC process </w:t>
            </w:r>
            <w:r w:rsidRPr="00AB3D81">
              <w:rPr>
                <w:rFonts w:eastAsia="Times New Roman"/>
                <w:i/>
                <w:iCs/>
                <w:sz w:val="20"/>
                <w:szCs w:val="20"/>
              </w:rPr>
              <w:t>z</w:t>
            </w:r>
            <w:r w:rsidRPr="00AB3D81">
              <w:rPr>
                <w:rFonts w:eastAsia="Times New Roman"/>
                <w:iCs/>
                <w:sz w:val="20"/>
                <w:szCs w:val="20"/>
              </w:rPr>
              <w:t xml:space="preserve"> for the 15-minute Settlement Interval</w:t>
            </w:r>
            <w:r w:rsidRPr="00AB3D81">
              <w:rPr>
                <w:rFonts w:eastAsia="Times New Roman"/>
                <w:i/>
                <w:iCs/>
                <w:sz w:val="20"/>
                <w:szCs w:val="20"/>
              </w:rPr>
              <w:t xml:space="preserve"> i</w:t>
            </w:r>
            <w:r w:rsidRPr="00AB3D81">
              <w:rPr>
                <w:rFonts w:eastAsia="Times New Roman"/>
                <w:iCs/>
                <w:sz w:val="20"/>
                <w:szCs w:val="20"/>
              </w:rPr>
              <w:t>.</w:t>
            </w:r>
          </w:p>
        </w:tc>
      </w:tr>
      <w:tr w:rsidR="00214C9F" w:rsidRPr="00AB3D81" w14:paraId="658A4F68" w14:textId="77777777" w:rsidTr="00214C9F">
        <w:trPr>
          <w:cantSplit/>
        </w:trPr>
        <w:tc>
          <w:tcPr>
            <w:tcW w:w="1117" w:type="pct"/>
            <w:gridSpan w:val="2"/>
          </w:tcPr>
          <w:p w14:paraId="00D7880C"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 xml:space="preserve">RUCOSFSNAP </w:t>
            </w:r>
            <w:proofErr w:type="spellStart"/>
            <w:r w:rsidRPr="00AB3D81">
              <w:rPr>
                <w:rFonts w:eastAsia="Times New Roman"/>
                <w:i/>
                <w:iCs/>
                <w:sz w:val="20"/>
                <w:szCs w:val="20"/>
                <w:vertAlign w:val="subscript"/>
              </w:rPr>
              <w:t>ruc</w:t>
            </w:r>
            <w:proofErr w:type="spellEnd"/>
            <w:r w:rsidRPr="00AB3D81">
              <w:rPr>
                <w:rFonts w:eastAsia="Times New Roman"/>
                <w:i/>
                <w:iCs/>
                <w:sz w:val="20"/>
                <w:szCs w:val="20"/>
                <w:vertAlign w:val="subscript"/>
              </w:rPr>
              <w:t>, q, i</w:t>
            </w:r>
          </w:p>
        </w:tc>
        <w:tc>
          <w:tcPr>
            <w:tcW w:w="383" w:type="pct"/>
            <w:gridSpan w:val="2"/>
          </w:tcPr>
          <w:p w14:paraId="678AE510"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56827333"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RUC Overall Shortfall at Snapshot</w:t>
            </w:r>
            <w:r w:rsidRPr="00AB3D81">
              <w:rPr>
                <w:rFonts w:eastAsia="Times New Roman"/>
                <w:iCs/>
                <w:sz w:val="20"/>
                <w:szCs w:val="20"/>
              </w:rPr>
              <w:t xml:space="preserve">—The QSE </w:t>
            </w:r>
            <w:r w:rsidRPr="00AB3D81">
              <w:rPr>
                <w:rFonts w:eastAsia="Times New Roman"/>
                <w:i/>
                <w:iCs/>
                <w:sz w:val="20"/>
                <w:szCs w:val="20"/>
              </w:rPr>
              <w:t>q</w:t>
            </w:r>
            <w:r w:rsidRPr="00AB3D81">
              <w:rPr>
                <w:rFonts w:eastAsia="Times New Roman"/>
                <w:iCs/>
                <w:sz w:val="20"/>
                <w:szCs w:val="20"/>
              </w:rPr>
              <w:t xml:space="preserve">’s overall capacity shortfall according to the RUC Snapshot for the RUC process </w:t>
            </w:r>
            <w:proofErr w:type="spellStart"/>
            <w:r w:rsidRPr="00AB3D81">
              <w:rPr>
                <w:rFonts w:eastAsia="Times New Roman"/>
                <w:i/>
                <w:iCs/>
                <w:sz w:val="20"/>
                <w:szCs w:val="20"/>
              </w:rPr>
              <w:t>ruc</w:t>
            </w:r>
            <w:proofErr w:type="spellEnd"/>
            <w:r w:rsidRPr="00AB3D81">
              <w:rPr>
                <w:rFonts w:eastAsia="Times New Roman"/>
                <w:iCs/>
                <w:sz w:val="20"/>
                <w:szCs w:val="20"/>
              </w:rPr>
              <w:t xml:space="preserve"> for the 15-minute Settlement Interval </w:t>
            </w:r>
            <w:r w:rsidRPr="00AB3D81">
              <w:rPr>
                <w:rFonts w:eastAsia="Times New Roman"/>
                <w:i/>
                <w:iCs/>
                <w:sz w:val="20"/>
                <w:szCs w:val="20"/>
              </w:rPr>
              <w:t>i</w:t>
            </w:r>
            <w:r w:rsidRPr="00AB3D81">
              <w:rPr>
                <w:rFonts w:eastAsia="Times New Roman"/>
                <w:iCs/>
                <w:sz w:val="20"/>
                <w:szCs w:val="20"/>
              </w:rPr>
              <w:t>.</w:t>
            </w:r>
          </w:p>
        </w:tc>
      </w:tr>
      <w:tr w:rsidR="00214C9F" w:rsidRPr="00AB3D81" w14:paraId="4B107E09" w14:textId="77777777" w:rsidTr="00214C9F">
        <w:trPr>
          <w:cantSplit/>
        </w:trPr>
        <w:tc>
          <w:tcPr>
            <w:tcW w:w="1117" w:type="pct"/>
            <w:gridSpan w:val="2"/>
          </w:tcPr>
          <w:p w14:paraId="0615277F"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 xml:space="preserve">RUCASFSNAP </w:t>
            </w:r>
            <w:proofErr w:type="spellStart"/>
            <w:r w:rsidRPr="00AB3D81">
              <w:rPr>
                <w:rFonts w:eastAsia="Times New Roman"/>
                <w:i/>
                <w:iCs/>
                <w:sz w:val="20"/>
                <w:szCs w:val="20"/>
                <w:vertAlign w:val="subscript"/>
              </w:rPr>
              <w:t>ruc</w:t>
            </w:r>
            <w:proofErr w:type="spellEnd"/>
            <w:r w:rsidRPr="00AB3D81">
              <w:rPr>
                <w:rFonts w:eastAsia="Times New Roman"/>
                <w:i/>
                <w:iCs/>
                <w:sz w:val="20"/>
                <w:szCs w:val="20"/>
                <w:vertAlign w:val="subscript"/>
              </w:rPr>
              <w:t>, q, i</w:t>
            </w:r>
          </w:p>
        </w:tc>
        <w:tc>
          <w:tcPr>
            <w:tcW w:w="383" w:type="pct"/>
            <w:gridSpan w:val="2"/>
          </w:tcPr>
          <w:p w14:paraId="7498D706"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267E019C"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RUC Ancillary Service Shortfall at Snapshot</w:t>
            </w:r>
            <w:r w:rsidRPr="00AB3D81">
              <w:rPr>
                <w:rFonts w:eastAsia="Times New Roman"/>
                <w:iCs/>
                <w:sz w:val="20"/>
                <w:szCs w:val="20"/>
              </w:rPr>
              <w:t xml:space="preserve">—The QSE </w:t>
            </w:r>
            <w:r w:rsidRPr="00AB3D81">
              <w:rPr>
                <w:rFonts w:eastAsia="Times New Roman"/>
                <w:i/>
                <w:iCs/>
                <w:sz w:val="20"/>
                <w:szCs w:val="20"/>
              </w:rPr>
              <w:t>q</w:t>
            </w:r>
            <w:r w:rsidRPr="00AB3D81">
              <w:rPr>
                <w:rFonts w:eastAsia="Times New Roman"/>
                <w:iCs/>
                <w:sz w:val="20"/>
                <w:szCs w:val="20"/>
              </w:rPr>
              <w:t xml:space="preserve">’s Ancillary Service capacity shortfall according to the RUC Snapshot for the RUC process </w:t>
            </w:r>
            <w:proofErr w:type="spellStart"/>
            <w:r w:rsidRPr="00AB3D81">
              <w:rPr>
                <w:rFonts w:eastAsia="Times New Roman"/>
                <w:i/>
                <w:iCs/>
                <w:sz w:val="20"/>
                <w:szCs w:val="20"/>
              </w:rPr>
              <w:t>ruc</w:t>
            </w:r>
            <w:proofErr w:type="spellEnd"/>
            <w:r w:rsidRPr="00AB3D81">
              <w:rPr>
                <w:rFonts w:eastAsia="Times New Roman"/>
                <w:iCs/>
                <w:sz w:val="20"/>
                <w:szCs w:val="20"/>
              </w:rPr>
              <w:t xml:space="preserve"> for the 15-minute Settlement Interval </w:t>
            </w:r>
            <w:r w:rsidRPr="00AB3D81">
              <w:rPr>
                <w:rFonts w:eastAsia="Times New Roman"/>
                <w:i/>
                <w:iCs/>
                <w:sz w:val="20"/>
                <w:szCs w:val="20"/>
              </w:rPr>
              <w:t>i</w:t>
            </w:r>
            <w:r w:rsidRPr="00AB3D81">
              <w:rPr>
                <w:rFonts w:eastAsia="Times New Roman"/>
                <w:iCs/>
                <w:sz w:val="20"/>
                <w:szCs w:val="20"/>
              </w:rPr>
              <w:t>.</w:t>
            </w:r>
          </w:p>
        </w:tc>
      </w:tr>
      <w:tr w:rsidR="00214C9F" w:rsidRPr="00AB3D81" w14:paraId="4217AC30" w14:textId="77777777" w:rsidTr="00214C9F">
        <w:trPr>
          <w:cantSplit/>
        </w:trPr>
        <w:tc>
          <w:tcPr>
            <w:tcW w:w="1117" w:type="pct"/>
            <w:gridSpan w:val="2"/>
          </w:tcPr>
          <w:p w14:paraId="52BFFA3B"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 xml:space="preserve">ASONPOSSNAP </w:t>
            </w:r>
            <w:r w:rsidRPr="00AB3D81">
              <w:rPr>
                <w:rFonts w:eastAsia="Times New Roman"/>
                <w:i/>
                <w:iCs/>
                <w:sz w:val="20"/>
                <w:szCs w:val="20"/>
                <w:vertAlign w:val="subscript"/>
                <w:lang w:val="it-IT"/>
              </w:rPr>
              <w:t>ruc, q, i</w:t>
            </w:r>
          </w:p>
        </w:tc>
        <w:tc>
          <w:tcPr>
            <w:tcW w:w="383" w:type="pct"/>
            <w:gridSpan w:val="2"/>
          </w:tcPr>
          <w:p w14:paraId="29EF96E8"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677D0437"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Ancillary Service On-Line Position at Snapshot</w:t>
            </w:r>
            <w:r w:rsidRPr="00AB3D81">
              <w:rPr>
                <w:rFonts w:eastAsia="Times New Roman"/>
                <w:iCs/>
                <w:sz w:val="20"/>
                <w:szCs w:val="20"/>
              </w:rPr>
              <w:sym w:font="Symbol" w:char="F0BE"/>
            </w:r>
            <w:r w:rsidRPr="00AB3D81">
              <w:rPr>
                <w:rFonts w:eastAsia="Times New Roman"/>
                <w:iCs/>
                <w:sz w:val="20"/>
                <w:szCs w:val="20"/>
              </w:rPr>
              <w:t xml:space="preserve">The QSE </w:t>
            </w:r>
            <w:r w:rsidRPr="00AB3D81">
              <w:rPr>
                <w:rFonts w:eastAsia="Times New Roman"/>
                <w:i/>
                <w:iCs/>
                <w:sz w:val="20"/>
                <w:szCs w:val="20"/>
              </w:rPr>
              <w:t xml:space="preserve">q’s </w:t>
            </w:r>
            <w:r w:rsidRPr="00AB3D81">
              <w:rPr>
                <w:rFonts w:eastAsia="Times New Roman"/>
                <w:iCs/>
                <w:sz w:val="20"/>
                <w:szCs w:val="20"/>
              </w:rPr>
              <w:t xml:space="preserve">total On-Line Ancillary Service position according to the RUC Snapshot for the RUC process </w:t>
            </w:r>
            <w:proofErr w:type="spellStart"/>
            <w:r w:rsidRPr="00AB3D81">
              <w:rPr>
                <w:rFonts w:eastAsia="Times New Roman"/>
                <w:i/>
                <w:iCs/>
                <w:sz w:val="20"/>
                <w:szCs w:val="20"/>
              </w:rPr>
              <w:t>ruc</w:t>
            </w:r>
            <w:proofErr w:type="spellEnd"/>
            <w:r w:rsidRPr="00AB3D81">
              <w:rPr>
                <w:rFonts w:eastAsia="Times New Roman"/>
                <w:i/>
                <w:iCs/>
                <w:sz w:val="20"/>
                <w:szCs w:val="20"/>
              </w:rPr>
              <w:t xml:space="preserve"> </w:t>
            </w:r>
            <w:r w:rsidRPr="00AB3D81">
              <w:rPr>
                <w:rFonts w:eastAsia="Times New Roman"/>
                <w:iCs/>
                <w:sz w:val="20"/>
                <w:szCs w:val="20"/>
              </w:rPr>
              <w:t xml:space="preserve">for the 15-minute Settlement Interval </w:t>
            </w:r>
            <w:r w:rsidRPr="00AB3D81">
              <w:rPr>
                <w:rFonts w:eastAsia="Times New Roman"/>
                <w:i/>
                <w:iCs/>
                <w:sz w:val="20"/>
                <w:szCs w:val="20"/>
              </w:rPr>
              <w:t xml:space="preserve">i. </w:t>
            </w:r>
          </w:p>
        </w:tc>
      </w:tr>
      <w:tr w:rsidR="00214C9F" w:rsidRPr="00AB3D81" w14:paraId="517A628C" w14:textId="77777777" w:rsidTr="00214C9F">
        <w:trPr>
          <w:cantSplit/>
        </w:trPr>
        <w:tc>
          <w:tcPr>
            <w:tcW w:w="1117" w:type="pct"/>
            <w:gridSpan w:val="2"/>
          </w:tcPr>
          <w:p w14:paraId="21359118"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RUPOS</w:t>
            </w:r>
            <w:r w:rsidRPr="00AB3D81">
              <w:rPr>
                <w:rFonts w:eastAsia="Times New Roman"/>
                <w:iCs/>
                <w:sz w:val="20"/>
                <w:szCs w:val="20"/>
                <w:lang w:val="it-IT"/>
              </w:rPr>
              <w:t>SNAP</w:t>
            </w:r>
            <w:r w:rsidRPr="00AB3D81">
              <w:rPr>
                <w:rFonts w:eastAsia="Times New Roman"/>
                <w:iCs/>
                <w:sz w:val="20"/>
                <w:szCs w:val="20"/>
              </w:rPr>
              <w:t xml:space="preserve"> </w:t>
            </w:r>
            <w:r w:rsidRPr="00AB3D81">
              <w:rPr>
                <w:rFonts w:eastAsia="Times New Roman"/>
                <w:i/>
                <w:iCs/>
                <w:sz w:val="20"/>
                <w:szCs w:val="20"/>
                <w:vertAlign w:val="subscript"/>
                <w:lang w:val="it-IT"/>
              </w:rPr>
              <w:t xml:space="preserve">ruc, </w:t>
            </w:r>
            <w:r w:rsidRPr="00AB3D81">
              <w:rPr>
                <w:rFonts w:eastAsia="Times New Roman"/>
                <w:i/>
                <w:iCs/>
                <w:sz w:val="20"/>
                <w:szCs w:val="20"/>
                <w:vertAlign w:val="subscript"/>
              </w:rPr>
              <w:t>q, h</w:t>
            </w:r>
          </w:p>
        </w:tc>
        <w:tc>
          <w:tcPr>
            <w:tcW w:w="383" w:type="pct"/>
            <w:gridSpan w:val="2"/>
          </w:tcPr>
          <w:p w14:paraId="1F0C0F87"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2CBC5E4C"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Regulation Up Position at Snapshot</w:t>
            </w:r>
            <w:r w:rsidRPr="00AB3D81">
              <w:rPr>
                <w:rFonts w:eastAsia="Times New Roman"/>
                <w:iCs/>
                <w:sz w:val="20"/>
                <w:szCs w:val="20"/>
              </w:rPr>
              <w:sym w:font="Symbol" w:char="F0BE"/>
            </w:r>
            <w:r w:rsidRPr="00AB3D81">
              <w:rPr>
                <w:rFonts w:eastAsia="Times New Roman"/>
                <w:iCs/>
                <w:sz w:val="20"/>
                <w:szCs w:val="20"/>
              </w:rPr>
              <w:t xml:space="preserve">The QSE </w:t>
            </w:r>
            <w:r w:rsidRPr="00AB3D81">
              <w:rPr>
                <w:rFonts w:eastAsia="Times New Roman"/>
                <w:i/>
                <w:iCs/>
                <w:sz w:val="20"/>
                <w:szCs w:val="20"/>
              </w:rPr>
              <w:t xml:space="preserve">q’s </w:t>
            </w:r>
            <w:r w:rsidRPr="00AB3D81">
              <w:rPr>
                <w:rFonts w:eastAsia="Times New Roman"/>
                <w:sz w:val="20"/>
                <w:szCs w:val="20"/>
              </w:rPr>
              <w:t xml:space="preserve">net positive </w:t>
            </w:r>
            <w:r w:rsidRPr="00AB3D81">
              <w:rPr>
                <w:rFonts w:eastAsia="Times New Roman"/>
                <w:iCs/>
                <w:sz w:val="20"/>
                <w:szCs w:val="20"/>
              </w:rPr>
              <w:t xml:space="preserve">Real-Time Reg-Up Ancillary Service Position according to the RUC Snapshot for the RUC process </w:t>
            </w:r>
            <w:proofErr w:type="spellStart"/>
            <w:r w:rsidRPr="00AB3D81">
              <w:rPr>
                <w:rFonts w:eastAsia="Times New Roman"/>
                <w:i/>
                <w:iCs/>
                <w:sz w:val="20"/>
                <w:szCs w:val="20"/>
              </w:rPr>
              <w:t>ruc</w:t>
            </w:r>
            <w:proofErr w:type="spellEnd"/>
            <w:r w:rsidRPr="00AB3D81">
              <w:rPr>
                <w:rFonts w:eastAsia="Times New Roman"/>
                <w:iCs/>
                <w:sz w:val="20"/>
                <w:szCs w:val="20"/>
              </w:rPr>
              <w:t xml:space="preserve"> for the hour </w:t>
            </w:r>
            <w:r w:rsidRPr="00AB3D81">
              <w:rPr>
                <w:rFonts w:eastAsia="Times New Roman"/>
                <w:i/>
                <w:iCs/>
                <w:sz w:val="20"/>
                <w:szCs w:val="20"/>
              </w:rPr>
              <w:t xml:space="preserve">h </w:t>
            </w:r>
            <w:r w:rsidRPr="00AB3D81">
              <w:rPr>
                <w:rFonts w:eastAsia="Times New Roman"/>
                <w:iCs/>
                <w:sz w:val="20"/>
                <w:szCs w:val="20"/>
              </w:rPr>
              <w:t>that includes the 15-minute Settlement Interval.</w:t>
            </w:r>
          </w:p>
        </w:tc>
      </w:tr>
      <w:tr w:rsidR="00214C9F" w:rsidRPr="00AB3D81" w14:paraId="0398AC29" w14:textId="77777777" w:rsidTr="00214C9F">
        <w:trPr>
          <w:cantSplit/>
        </w:trPr>
        <w:tc>
          <w:tcPr>
            <w:tcW w:w="1117" w:type="pct"/>
            <w:gridSpan w:val="2"/>
          </w:tcPr>
          <w:p w14:paraId="5F238600"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RRPOS</w:t>
            </w:r>
            <w:r w:rsidRPr="00AB3D81">
              <w:rPr>
                <w:rFonts w:eastAsia="Times New Roman"/>
                <w:iCs/>
                <w:sz w:val="20"/>
                <w:szCs w:val="20"/>
                <w:lang w:val="it-IT"/>
              </w:rPr>
              <w:t>SNAP</w:t>
            </w:r>
            <w:r w:rsidRPr="00AB3D81">
              <w:rPr>
                <w:rFonts w:eastAsia="Times New Roman"/>
                <w:iCs/>
                <w:sz w:val="20"/>
                <w:szCs w:val="20"/>
              </w:rPr>
              <w:t xml:space="preserve"> </w:t>
            </w:r>
            <w:r w:rsidRPr="00AB3D81">
              <w:rPr>
                <w:rFonts w:eastAsia="Times New Roman"/>
                <w:i/>
                <w:iCs/>
                <w:sz w:val="20"/>
                <w:szCs w:val="20"/>
                <w:vertAlign w:val="subscript"/>
                <w:lang w:val="it-IT"/>
              </w:rPr>
              <w:t xml:space="preserve">ruc, </w:t>
            </w:r>
            <w:r w:rsidRPr="00AB3D81">
              <w:rPr>
                <w:rFonts w:eastAsia="Times New Roman"/>
                <w:i/>
                <w:iCs/>
                <w:sz w:val="20"/>
                <w:szCs w:val="20"/>
                <w:vertAlign w:val="subscript"/>
              </w:rPr>
              <w:t>q, h</w:t>
            </w:r>
          </w:p>
        </w:tc>
        <w:tc>
          <w:tcPr>
            <w:tcW w:w="383" w:type="pct"/>
            <w:gridSpan w:val="2"/>
          </w:tcPr>
          <w:p w14:paraId="70D8927A"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3F78426A"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Responsive Reserve Service Position at Snapshot</w:t>
            </w:r>
            <w:r w:rsidRPr="00AB3D81">
              <w:rPr>
                <w:rFonts w:eastAsia="Times New Roman"/>
                <w:iCs/>
                <w:sz w:val="20"/>
                <w:szCs w:val="20"/>
              </w:rPr>
              <w:sym w:font="Symbol" w:char="F0BE"/>
            </w:r>
            <w:r w:rsidRPr="00AB3D81">
              <w:rPr>
                <w:rFonts w:eastAsia="Times New Roman"/>
                <w:iCs/>
                <w:sz w:val="20"/>
                <w:szCs w:val="20"/>
              </w:rPr>
              <w:t xml:space="preserve">The QSE </w:t>
            </w:r>
            <w:r w:rsidRPr="00AB3D81">
              <w:rPr>
                <w:rFonts w:eastAsia="Times New Roman"/>
                <w:i/>
                <w:iCs/>
                <w:sz w:val="20"/>
                <w:szCs w:val="20"/>
              </w:rPr>
              <w:t xml:space="preserve">q’s </w:t>
            </w:r>
            <w:r w:rsidRPr="00AB3D81">
              <w:rPr>
                <w:rFonts w:eastAsia="Times New Roman"/>
                <w:sz w:val="20"/>
                <w:szCs w:val="20"/>
              </w:rPr>
              <w:t xml:space="preserve">net positive </w:t>
            </w:r>
            <w:r w:rsidRPr="00AB3D81">
              <w:rPr>
                <w:rFonts w:eastAsia="Times New Roman"/>
                <w:iCs/>
                <w:sz w:val="20"/>
                <w:szCs w:val="20"/>
              </w:rPr>
              <w:t xml:space="preserve">Real-Time RRS Ancillary Service Position according to the RUC Snapshot for the RUC process </w:t>
            </w:r>
            <w:proofErr w:type="spellStart"/>
            <w:r w:rsidRPr="00AB3D81">
              <w:rPr>
                <w:rFonts w:eastAsia="Times New Roman"/>
                <w:i/>
                <w:iCs/>
                <w:sz w:val="20"/>
                <w:szCs w:val="20"/>
              </w:rPr>
              <w:t>ruc</w:t>
            </w:r>
            <w:proofErr w:type="spellEnd"/>
            <w:r w:rsidRPr="00AB3D81">
              <w:rPr>
                <w:rFonts w:eastAsia="Times New Roman"/>
                <w:iCs/>
                <w:sz w:val="20"/>
                <w:szCs w:val="20"/>
              </w:rPr>
              <w:t xml:space="preserve"> for the hour </w:t>
            </w:r>
            <w:r w:rsidRPr="00AB3D81">
              <w:rPr>
                <w:rFonts w:eastAsia="Times New Roman"/>
                <w:i/>
                <w:iCs/>
                <w:sz w:val="20"/>
                <w:szCs w:val="20"/>
              </w:rPr>
              <w:t xml:space="preserve">h </w:t>
            </w:r>
            <w:r w:rsidRPr="00AB3D81">
              <w:rPr>
                <w:rFonts w:eastAsia="Times New Roman"/>
                <w:iCs/>
                <w:sz w:val="20"/>
                <w:szCs w:val="20"/>
              </w:rPr>
              <w:t>that includes the 15-minute Settlement Interval.</w:t>
            </w:r>
          </w:p>
        </w:tc>
      </w:tr>
      <w:tr w:rsidR="00214C9F" w:rsidRPr="00AB3D81" w14:paraId="4B8C922D" w14:textId="77777777" w:rsidTr="00214C9F">
        <w:trPr>
          <w:cantSplit/>
        </w:trPr>
        <w:tc>
          <w:tcPr>
            <w:tcW w:w="1117" w:type="pct"/>
            <w:gridSpan w:val="2"/>
          </w:tcPr>
          <w:p w14:paraId="13115798"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ECRPOS</w:t>
            </w:r>
            <w:r w:rsidRPr="00AB3D81">
              <w:rPr>
                <w:rFonts w:eastAsia="Times New Roman"/>
                <w:iCs/>
                <w:sz w:val="20"/>
                <w:szCs w:val="20"/>
                <w:lang w:val="it-IT"/>
              </w:rPr>
              <w:t>SNAP</w:t>
            </w:r>
            <w:r w:rsidRPr="00AB3D81">
              <w:rPr>
                <w:rFonts w:eastAsia="Times New Roman"/>
                <w:iCs/>
                <w:sz w:val="20"/>
                <w:szCs w:val="20"/>
              </w:rPr>
              <w:t xml:space="preserve"> </w:t>
            </w:r>
            <w:r w:rsidRPr="00AB3D81">
              <w:rPr>
                <w:rFonts w:eastAsia="Times New Roman"/>
                <w:i/>
                <w:iCs/>
                <w:sz w:val="20"/>
                <w:szCs w:val="20"/>
                <w:vertAlign w:val="subscript"/>
                <w:lang w:val="it-IT"/>
              </w:rPr>
              <w:t xml:space="preserve">ruc, </w:t>
            </w:r>
            <w:r w:rsidRPr="00AB3D81">
              <w:rPr>
                <w:rFonts w:eastAsia="Times New Roman"/>
                <w:i/>
                <w:iCs/>
                <w:sz w:val="20"/>
                <w:szCs w:val="20"/>
                <w:vertAlign w:val="subscript"/>
              </w:rPr>
              <w:t>q, h</w:t>
            </w:r>
          </w:p>
        </w:tc>
        <w:tc>
          <w:tcPr>
            <w:tcW w:w="383" w:type="pct"/>
            <w:gridSpan w:val="2"/>
          </w:tcPr>
          <w:p w14:paraId="1B5A2CA0"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6D6EB7C2"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ERCOT Contingency Reserve Service Position at Snapshot</w:t>
            </w:r>
            <w:r w:rsidRPr="00AB3D81">
              <w:rPr>
                <w:rFonts w:eastAsia="Times New Roman"/>
                <w:iCs/>
                <w:sz w:val="20"/>
                <w:szCs w:val="20"/>
              </w:rPr>
              <w:sym w:font="Symbol" w:char="F0BE"/>
            </w:r>
            <w:r w:rsidRPr="00AB3D81">
              <w:rPr>
                <w:rFonts w:eastAsia="Times New Roman"/>
                <w:iCs/>
                <w:sz w:val="20"/>
                <w:szCs w:val="20"/>
              </w:rPr>
              <w:t xml:space="preserve">The QSE </w:t>
            </w:r>
            <w:r w:rsidRPr="00AB3D81">
              <w:rPr>
                <w:rFonts w:eastAsia="Times New Roman"/>
                <w:i/>
                <w:iCs/>
                <w:sz w:val="20"/>
                <w:szCs w:val="20"/>
              </w:rPr>
              <w:t xml:space="preserve">q’s </w:t>
            </w:r>
            <w:r w:rsidRPr="00AB3D81">
              <w:rPr>
                <w:rFonts w:eastAsia="Times New Roman"/>
                <w:sz w:val="20"/>
                <w:szCs w:val="20"/>
              </w:rPr>
              <w:t xml:space="preserve">net positive </w:t>
            </w:r>
            <w:r w:rsidRPr="00AB3D81">
              <w:rPr>
                <w:rFonts w:eastAsia="Times New Roman"/>
                <w:iCs/>
                <w:sz w:val="20"/>
                <w:szCs w:val="20"/>
              </w:rPr>
              <w:t xml:space="preserve">Real-Time ECRS Ancillary Service Position according to the RUC Snapshot for the RUC process </w:t>
            </w:r>
            <w:proofErr w:type="spellStart"/>
            <w:r w:rsidRPr="00AB3D81">
              <w:rPr>
                <w:rFonts w:eastAsia="Times New Roman"/>
                <w:i/>
                <w:iCs/>
                <w:sz w:val="20"/>
                <w:szCs w:val="20"/>
              </w:rPr>
              <w:t>ruc</w:t>
            </w:r>
            <w:proofErr w:type="spellEnd"/>
            <w:r w:rsidRPr="00AB3D81">
              <w:rPr>
                <w:rFonts w:eastAsia="Times New Roman"/>
                <w:iCs/>
                <w:sz w:val="20"/>
                <w:szCs w:val="20"/>
              </w:rPr>
              <w:t xml:space="preserve"> for the hour </w:t>
            </w:r>
            <w:r w:rsidRPr="00AB3D81">
              <w:rPr>
                <w:rFonts w:eastAsia="Times New Roman"/>
                <w:i/>
                <w:iCs/>
                <w:sz w:val="20"/>
                <w:szCs w:val="20"/>
              </w:rPr>
              <w:t xml:space="preserve">h </w:t>
            </w:r>
            <w:r w:rsidRPr="00AB3D81">
              <w:rPr>
                <w:rFonts w:eastAsia="Times New Roman"/>
                <w:iCs/>
                <w:sz w:val="20"/>
                <w:szCs w:val="20"/>
              </w:rPr>
              <w:t>that includes the 15-minute Settlement Interval.</w:t>
            </w:r>
          </w:p>
        </w:tc>
      </w:tr>
      <w:tr w:rsidR="00214C9F" w:rsidRPr="00AB3D81" w14:paraId="48D985D6" w14:textId="77777777" w:rsidTr="00214C9F">
        <w:trPr>
          <w:cantSplit/>
        </w:trPr>
        <w:tc>
          <w:tcPr>
            <w:tcW w:w="1117" w:type="pct"/>
            <w:gridSpan w:val="2"/>
          </w:tcPr>
          <w:p w14:paraId="6AD09632"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NSPOS</w:t>
            </w:r>
            <w:r w:rsidRPr="00AB3D81">
              <w:rPr>
                <w:rFonts w:eastAsia="Times New Roman"/>
                <w:iCs/>
                <w:sz w:val="20"/>
                <w:szCs w:val="20"/>
                <w:lang w:val="it-IT"/>
              </w:rPr>
              <w:t>SNAP</w:t>
            </w:r>
            <w:r w:rsidRPr="00AB3D81">
              <w:rPr>
                <w:rFonts w:eastAsia="Times New Roman"/>
                <w:iCs/>
                <w:sz w:val="20"/>
                <w:szCs w:val="20"/>
              </w:rPr>
              <w:t xml:space="preserve"> </w:t>
            </w:r>
            <w:r w:rsidRPr="00AB3D81">
              <w:rPr>
                <w:rFonts w:eastAsia="Times New Roman"/>
                <w:i/>
                <w:iCs/>
                <w:sz w:val="20"/>
                <w:szCs w:val="20"/>
                <w:vertAlign w:val="subscript"/>
                <w:lang w:val="it-IT"/>
              </w:rPr>
              <w:t xml:space="preserve">ruc, </w:t>
            </w:r>
            <w:r w:rsidRPr="00AB3D81">
              <w:rPr>
                <w:rFonts w:eastAsia="Times New Roman"/>
                <w:i/>
                <w:iCs/>
                <w:sz w:val="20"/>
                <w:szCs w:val="20"/>
                <w:vertAlign w:val="subscript"/>
              </w:rPr>
              <w:t>q, h</w:t>
            </w:r>
          </w:p>
        </w:tc>
        <w:tc>
          <w:tcPr>
            <w:tcW w:w="383" w:type="pct"/>
            <w:gridSpan w:val="2"/>
          </w:tcPr>
          <w:p w14:paraId="5F1EF1CD"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412F2635"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Non-Spin Reserve Service Position at Snapshot</w:t>
            </w:r>
            <w:r w:rsidRPr="00AB3D81">
              <w:rPr>
                <w:rFonts w:eastAsia="Times New Roman"/>
                <w:iCs/>
                <w:sz w:val="20"/>
                <w:szCs w:val="20"/>
              </w:rPr>
              <w:sym w:font="Symbol" w:char="F0BE"/>
            </w:r>
            <w:r w:rsidRPr="00AB3D81">
              <w:rPr>
                <w:rFonts w:eastAsia="Times New Roman"/>
                <w:iCs/>
                <w:sz w:val="20"/>
                <w:szCs w:val="20"/>
              </w:rPr>
              <w:t xml:space="preserve">The QSE </w:t>
            </w:r>
            <w:r w:rsidRPr="00AB3D81">
              <w:rPr>
                <w:rFonts w:eastAsia="Times New Roman"/>
                <w:i/>
                <w:iCs/>
                <w:sz w:val="20"/>
                <w:szCs w:val="20"/>
              </w:rPr>
              <w:t xml:space="preserve">q’s </w:t>
            </w:r>
            <w:r w:rsidRPr="00AB3D81">
              <w:rPr>
                <w:rFonts w:eastAsia="Times New Roman"/>
                <w:sz w:val="20"/>
                <w:szCs w:val="20"/>
              </w:rPr>
              <w:t xml:space="preserve">net positive </w:t>
            </w:r>
            <w:r w:rsidRPr="00AB3D81">
              <w:rPr>
                <w:rFonts w:eastAsia="Times New Roman"/>
                <w:iCs/>
                <w:sz w:val="20"/>
                <w:szCs w:val="20"/>
              </w:rPr>
              <w:t xml:space="preserve">Real-Time Non-Spin Ancillary Service Position according to the RUC Snapshot for the RUC process </w:t>
            </w:r>
            <w:proofErr w:type="spellStart"/>
            <w:r w:rsidRPr="00AB3D81">
              <w:rPr>
                <w:rFonts w:eastAsia="Times New Roman"/>
                <w:i/>
                <w:iCs/>
                <w:sz w:val="20"/>
                <w:szCs w:val="20"/>
              </w:rPr>
              <w:t>ruc</w:t>
            </w:r>
            <w:proofErr w:type="spellEnd"/>
            <w:r w:rsidRPr="00AB3D81">
              <w:rPr>
                <w:rFonts w:eastAsia="Times New Roman"/>
                <w:iCs/>
                <w:sz w:val="20"/>
                <w:szCs w:val="20"/>
              </w:rPr>
              <w:t xml:space="preserve"> for the hour </w:t>
            </w:r>
            <w:r w:rsidRPr="00AB3D81">
              <w:rPr>
                <w:rFonts w:eastAsia="Times New Roman"/>
                <w:i/>
                <w:iCs/>
                <w:sz w:val="20"/>
                <w:szCs w:val="20"/>
              </w:rPr>
              <w:t xml:space="preserve">h </w:t>
            </w:r>
            <w:r w:rsidRPr="00AB3D81">
              <w:rPr>
                <w:rFonts w:eastAsia="Times New Roman"/>
                <w:iCs/>
                <w:sz w:val="20"/>
                <w:szCs w:val="20"/>
              </w:rPr>
              <w:t>that includes the 15-minute Settlement Interval.</w:t>
            </w:r>
          </w:p>
        </w:tc>
      </w:tr>
      <w:tr w:rsidR="00214C9F" w:rsidRPr="00AB3D81" w14:paraId="6E1ABD75" w14:textId="77777777" w:rsidTr="00214C9F">
        <w:trPr>
          <w:cantSplit/>
        </w:trPr>
        <w:tc>
          <w:tcPr>
            <w:tcW w:w="1117" w:type="pct"/>
            <w:gridSpan w:val="2"/>
          </w:tcPr>
          <w:p w14:paraId="5BF040A0"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RDPOS</w:t>
            </w:r>
            <w:r w:rsidRPr="00AB3D81">
              <w:rPr>
                <w:rFonts w:eastAsia="Times New Roman"/>
                <w:iCs/>
                <w:sz w:val="20"/>
                <w:szCs w:val="20"/>
                <w:lang w:val="it-IT"/>
              </w:rPr>
              <w:t>SNAP</w:t>
            </w:r>
            <w:r w:rsidRPr="00AB3D81">
              <w:rPr>
                <w:rFonts w:eastAsia="Times New Roman"/>
                <w:iCs/>
                <w:sz w:val="20"/>
                <w:szCs w:val="20"/>
              </w:rPr>
              <w:t xml:space="preserve"> </w:t>
            </w:r>
            <w:r w:rsidRPr="00AB3D81">
              <w:rPr>
                <w:rFonts w:eastAsia="Times New Roman"/>
                <w:i/>
                <w:iCs/>
                <w:sz w:val="20"/>
                <w:szCs w:val="20"/>
                <w:vertAlign w:val="subscript"/>
                <w:lang w:val="it-IT"/>
              </w:rPr>
              <w:t xml:space="preserve">ruc, </w:t>
            </w:r>
            <w:r w:rsidRPr="00AB3D81">
              <w:rPr>
                <w:rFonts w:eastAsia="Times New Roman"/>
                <w:i/>
                <w:iCs/>
                <w:sz w:val="20"/>
                <w:szCs w:val="20"/>
                <w:vertAlign w:val="subscript"/>
              </w:rPr>
              <w:t>q, h</w:t>
            </w:r>
          </w:p>
        </w:tc>
        <w:tc>
          <w:tcPr>
            <w:tcW w:w="383" w:type="pct"/>
            <w:gridSpan w:val="2"/>
          </w:tcPr>
          <w:p w14:paraId="2AEC2AD2"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413374F5"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Regulation Down Position at Snapshot</w:t>
            </w:r>
            <w:r w:rsidRPr="00AB3D81">
              <w:rPr>
                <w:rFonts w:eastAsia="Times New Roman"/>
                <w:iCs/>
                <w:sz w:val="20"/>
                <w:szCs w:val="20"/>
              </w:rPr>
              <w:sym w:font="Symbol" w:char="F0BE"/>
            </w:r>
            <w:r w:rsidRPr="00AB3D81">
              <w:rPr>
                <w:rFonts w:eastAsia="Times New Roman"/>
                <w:iCs/>
                <w:sz w:val="20"/>
                <w:szCs w:val="20"/>
              </w:rPr>
              <w:t xml:space="preserve">The QSE </w:t>
            </w:r>
            <w:r w:rsidRPr="00AB3D81">
              <w:rPr>
                <w:rFonts w:eastAsia="Times New Roman"/>
                <w:i/>
                <w:iCs/>
                <w:sz w:val="20"/>
                <w:szCs w:val="20"/>
              </w:rPr>
              <w:t>q’s</w:t>
            </w:r>
            <w:r w:rsidRPr="00AB3D81">
              <w:rPr>
                <w:rFonts w:eastAsia="Times New Roman"/>
                <w:iCs/>
                <w:sz w:val="20"/>
                <w:szCs w:val="20"/>
              </w:rPr>
              <w:t xml:space="preserve"> </w:t>
            </w:r>
            <w:r w:rsidRPr="00AB3D81">
              <w:rPr>
                <w:rFonts w:eastAsia="Times New Roman"/>
                <w:sz w:val="20"/>
                <w:szCs w:val="20"/>
              </w:rPr>
              <w:t xml:space="preserve">net positive </w:t>
            </w:r>
            <w:r w:rsidRPr="00AB3D81">
              <w:rPr>
                <w:rFonts w:eastAsia="Times New Roman"/>
                <w:iCs/>
                <w:sz w:val="20"/>
                <w:szCs w:val="20"/>
              </w:rPr>
              <w:t xml:space="preserve">Real-Time Regulation Down Service (Reg-Down) Ancillary Service Position according to the RUC Snapshot for the RUC process </w:t>
            </w:r>
            <w:proofErr w:type="spellStart"/>
            <w:r w:rsidRPr="00AB3D81">
              <w:rPr>
                <w:rFonts w:eastAsia="Times New Roman"/>
                <w:i/>
                <w:iCs/>
                <w:sz w:val="20"/>
                <w:szCs w:val="20"/>
              </w:rPr>
              <w:t>ruc</w:t>
            </w:r>
            <w:proofErr w:type="spellEnd"/>
            <w:r w:rsidRPr="00AB3D81">
              <w:rPr>
                <w:rFonts w:eastAsia="Times New Roman"/>
                <w:i/>
                <w:iCs/>
                <w:sz w:val="20"/>
                <w:szCs w:val="20"/>
              </w:rPr>
              <w:t xml:space="preserve"> </w:t>
            </w:r>
            <w:r w:rsidRPr="00AB3D81">
              <w:rPr>
                <w:rFonts w:eastAsia="Times New Roman"/>
                <w:iCs/>
                <w:sz w:val="20"/>
                <w:szCs w:val="20"/>
              </w:rPr>
              <w:t xml:space="preserve">for the hour </w:t>
            </w:r>
            <w:r w:rsidRPr="00AB3D81">
              <w:rPr>
                <w:rFonts w:eastAsia="Times New Roman"/>
                <w:i/>
                <w:iCs/>
                <w:sz w:val="20"/>
                <w:szCs w:val="20"/>
              </w:rPr>
              <w:t xml:space="preserve">h </w:t>
            </w:r>
            <w:r w:rsidRPr="00AB3D81">
              <w:rPr>
                <w:rFonts w:eastAsia="Times New Roman"/>
                <w:iCs/>
                <w:sz w:val="20"/>
                <w:szCs w:val="20"/>
              </w:rPr>
              <w:t>that includes the 15-minute Settlement Interval.</w:t>
            </w:r>
          </w:p>
        </w:tc>
      </w:tr>
      <w:tr w:rsidR="00214C9F" w:rsidRPr="00AB3D81" w14:paraId="27D5FDC1" w14:textId="77777777" w:rsidTr="001E1F25">
        <w:trPr>
          <w:cantSplit/>
          <w:ins w:id="740" w:author="ERCOT" w:date="2025-12-08T11:20:00Z"/>
        </w:trPr>
        <w:tc>
          <w:tcPr>
            <w:tcW w:w="1117" w:type="pct"/>
            <w:gridSpan w:val="2"/>
          </w:tcPr>
          <w:p w14:paraId="292E62FC" w14:textId="637DF16B" w:rsidR="00214C9F" w:rsidRPr="00214C9F" w:rsidRDefault="00214C9F" w:rsidP="00214C9F">
            <w:pPr>
              <w:spacing w:after="60"/>
              <w:rPr>
                <w:ins w:id="741" w:author="ERCOT" w:date="2025-12-08T11:20:00Z" w16du:dateUtc="2025-12-08T17:20:00Z"/>
                <w:rFonts w:eastAsia="Times New Roman"/>
                <w:iCs/>
                <w:sz w:val="20"/>
                <w:szCs w:val="20"/>
              </w:rPr>
            </w:pPr>
            <w:ins w:id="742" w:author="ERCOT" w:date="2025-12-08T11:20:00Z" w16du:dateUtc="2025-12-08T17:20:00Z">
              <w:r w:rsidRPr="00214C9F">
                <w:rPr>
                  <w:sz w:val="20"/>
                  <w:szCs w:val="20"/>
                </w:rPr>
                <w:lastRenderedPageBreak/>
                <w:t>DRPOS</w:t>
              </w:r>
              <w:r w:rsidRPr="00214C9F">
                <w:rPr>
                  <w:sz w:val="20"/>
                  <w:szCs w:val="20"/>
                  <w:lang w:val="it-IT"/>
                </w:rPr>
                <w:t>SNAP</w:t>
              </w:r>
              <w:r w:rsidRPr="00214C9F">
                <w:rPr>
                  <w:sz w:val="20"/>
                  <w:szCs w:val="20"/>
                </w:rPr>
                <w:t xml:space="preserve"> </w:t>
              </w:r>
              <w:r w:rsidRPr="00214C9F">
                <w:rPr>
                  <w:i/>
                  <w:sz w:val="20"/>
                  <w:szCs w:val="20"/>
                  <w:vertAlign w:val="subscript"/>
                  <w:lang w:val="it-IT"/>
                </w:rPr>
                <w:t xml:space="preserve">ruc, </w:t>
              </w:r>
              <w:r w:rsidRPr="00214C9F">
                <w:rPr>
                  <w:i/>
                  <w:sz w:val="20"/>
                  <w:szCs w:val="20"/>
                  <w:vertAlign w:val="subscript"/>
                </w:rPr>
                <w:t>q, h</w:t>
              </w:r>
            </w:ins>
          </w:p>
        </w:tc>
        <w:tc>
          <w:tcPr>
            <w:tcW w:w="383" w:type="pct"/>
            <w:gridSpan w:val="2"/>
          </w:tcPr>
          <w:p w14:paraId="73982626" w14:textId="71A37421" w:rsidR="00214C9F" w:rsidRPr="00214C9F" w:rsidRDefault="00214C9F" w:rsidP="00214C9F">
            <w:pPr>
              <w:spacing w:after="60"/>
              <w:jc w:val="center"/>
              <w:rPr>
                <w:ins w:id="743" w:author="ERCOT" w:date="2025-12-08T11:20:00Z" w16du:dateUtc="2025-12-08T17:20:00Z"/>
                <w:rFonts w:eastAsia="Times New Roman"/>
                <w:iCs/>
                <w:sz w:val="20"/>
                <w:szCs w:val="20"/>
              </w:rPr>
            </w:pPr>
            <w:ins w:id="744" w:author="ERCOT" w:date="2025-12-08T11:20:00Z" w16du:dateUtc="2025-12-08T17:20:00Z">
              <w:r w:rsidRPr="00214C9F">
                <w:rPr>
                  <w:sz w:val="20"/>
                  <w:szCs w:val="20"/>
                </w:rPr>
                <w:t>MW</w:t>
              </w:r>
            </w:ins>
          </w:p>
        </w:tc>
        <w:tc>
          <w:tcPr>
            <w:tcW w:w="3501" w:type="pct"/>
          </w:tcPr>
          <w:p w14:paraId="2EFC8062" w14:textId="26AB0329" w:rsidR="00214C9F" w:rsidRPr="00214C9F" w:rsidRDefault="00214C9F" w:rsidP="00214C9F">
            <w:pPr>
              <w:spacing w:after="60"/>
              <w:rPr>
                <w:ins w:id="745" w:author="ERCOT" w:date="2025-12-08T11:20:00Z" w16du:dateUtc="2025-12-08T17:20:00Z"/>
                <w:rFonts w:eastAsia="Times New Roman"/>
                <w:i/>
                <w:iCs/>
                <w:sz w:val="20"/>
                <w:szCs w:val="20"/>
              </w:rPr>
            </w:pPr>
            <w:ins w:id="746" w:author="ERCOT" w:date="2025-12-08T11:20:00Z" w16du:dateUtc="2025-12-08T17:20:00Z">
              <w:r w:rsidRPr="00214C9F">
                <w:rPr>
                  <w:i/>
                  <w:sz w:val="20"/>
                  <w:szCs w:val="20"/>
                </w:rPr>
                <w:t>Dispatchable Reliability Reserve Service Position at Snapshot</w:t>
              </w:r>
              <w:r w:rsidRPr="00214C9F">
                <w:rPr>
                  <w:sz w:val="20"/>
                  <w:szCs w:val="20"/>
                </w:rPr>
                <w:t xml:space="preserve"> </w:t>
              </w:r>
              <w:r w:rsidRPr="00214C9F">
                <w:rPr>
                  <w:rFonts w:eastAsia="Symbol"/>
                  <w:sz w:val="20"/>
                  <w:szCs w:val="20"/>
                </w:rPr>
                <w:t>¾</w:t>
              </w:r>
              <w:r w:rsidRPr="00214C9F">
                <w:rPr>
                  <w:sz w:val="20"/>
                  <w:szCs w:val="20"/>
                </w:rPr>
                <w:t xml:space="preserve">The QSE </w:t>
              </w:r>
              <w:r w:rsidRPr="00214C9F">
                <w:rPr>
                  <w:i/>
                  <w:sz w:val="20"/>
                  <w:szCs w:val="20"/>
                </w:rPr>
                <w:t xml:space="preserve">q’s </w:t>
              </w:r>
              <w:r w:rsidRPr="00214C9F">
                <w:rPr>
                  <w:sz w:val="20"/>
                  <w:szCs w:val="20"/>
                </w:rPr>
                <w:t xml:space="preserve">net positive Real-Time DRRS Ancillary Service Position according to the RUC Snapshot for the RUC process </w:t>
              </w:r>
              <w:proofErr w:type="spellStart"/>
              <w:r w:rsidRPr="00214C9F">
                <w:rPr>
                  <w:i/>
                  <w:sz w:val="20"/>
                  <w:szCs w:val="20"/>
                </w:rPr>
                <w:t>ruc</w:t>
              </w:r>
              <w:proofErr w:type="spellEnd"/>
              <w:r w:rsidRPr="00214C9F">
                <w:rPr>
                  <w:sz w:val="20"/>
                  <w:szCs w:val="20"/>
                </w:rPr>
                <w:t xml:space="preserve"> for the hour </w:t>
              </w:r>
              <w:r w:rsidRPr="00214C9F">
                <w:rPr>
                  <w:i/>
                  <w:sz w:val="20"/>
                  <w:szCs w:val="20"/>
                </w:rPr>
                <w:t xml:space="preserve">h </w:t>
              </w:r>
              <w:r w:rsidRPr="00214C9F">
                <w:rPr>
                  <w:sz w:val="20"/>
                  <w:szCs w:val="20"/>
                </w:rPr>
                <w:t>that includes the 15-minute Settlement Interval.</w:t>
              </w:r>
            </w:ins>
          </w:p>
        </w:tc>
      </w:tr>
      <w:tr w:rsidR="00214C9F" w:rsidRPr="00AB3D81" w14:paraId="726C045D" w14:textId="77777777" w:rsidTr="00214C9F">
        <w:trPr>
          <w:cantSplit/>
        </w:trPr>
        <w:tc>
          <w:tcPr>
            <w:tcW w:w="1117" w:type="pct"/>
            <w:gridSpan w:val="2"/>
          </w:tcPr>
          <w:p w14:paraId="12E32545"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ASOFFOFRSNAP</w:t>
            </w:r>
            <w:r w:rsidRPr="00AB3D81">
              <w:rPr>
                <w:rFonts w:eastAsia="Times New Roman"/>
                <w:i/>
                <w:iCs/>
                <w:sz w:val="20"/>
                <w:szCs w:val="20"/>
                <w:vertAlign w:val="subscript"/>
              </w:rPr>
              <w:t xml:space="preserve"> </w:t>
            </w:r>
            <w:proofErr w:type="spellStart"/>
            <w:r w:rsidRPr="00AB3D81">
              <w:rPr>
                <w:rFonts w:eastAsia="Times New Roman"/>
                <w:i/>
                <w:iCs/>
                <w:sz w:val="20"/>
                <w:szCs w:val="20"/>
                <w:vertAlign w:val="subscript"/>
              </w:rPr>
              <w:t>ruc</w:t>
            </w:r>
            <w:proofErr w:type="spellEnd"/>
            <w:r w:rsidRPr="00AB3D81">
              <w:rPr>
                <w:rFonts w:eastAsia="Times New Roman"/>
                <w:i/>
                <w:iCs/>
                <w:sz w:val="20"/>
                <w:szCs w:val="20"/>
                <w:vertAlign w:val="subscript"/>
              </w:rPr>
              <w:t>, q, r, h</w:t>
            </w:r>
          </w:p>
        </w:tc>
        <w:tc>
          <w:tcPr>
            <w:tcW w:w="383" w:type="pct"/>
            <w:gridSpan w:val="2"/>
          </w:tcPr>
          <w:p w14:paraId="2F1993F8"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034E6B03" w14:textId="3A8797A0" w:rsidR="00AB3D81" w:rsidRPr="00AB3D81" w:rsidRDefault="00AB3D81" w:rsidP="00AB3D81">
            <w:pPr>
              <w:spacing w:after="60"/>
              <w:rPr>
                <w:rFonts w:eastAsia="Times New Roman"/>
                <w:i/>
                <w:iCs/>
                <w:sz w:val="20"/>
                <w:szCs w:val="20"/>
              </w:rPr>
            </w:pPr>
            <w:r w:rsidRPr="00AB3D81">
              <w:rPr>
                <w:rFonts w:eastAsia="Times New Roman"/>
                <w:i/>
                <w:iCs/>
                <w:sz w:val="20"/>
                <w:szCs w:val="20"/>
              </w:rPr>
              <w:t>Ancillary Service Offline Offers at Snapshot</w:t>
            </w:r>
            <w:r w:rsidRPr="00AB3D81">
              <w:rPr>
                <w:rFonts w:eastAsia="Times New Roman"/>
                <w:iCs/>
                <w:sz w:val="20"/>
                <w:szCs w:val="20"/>
              </w:rPr>
              <w:sym w:font="Symbol" w:char="F0BE"/>
            </w:r>
            <w:r w:rsidRPr="00AB3D81">
              <w:rPr>
                <w:rFonts w:eastAsia="Times New Roman"/>
                <w:iCs/>
                <w:sz w:val="20"/>
                <w:szCs w:val="20"/>
              </w:rPr>
              <w:t xml:space="preserve">The capacity represented by validated Ancillary Service Offers for Non-Spin for Resource </w:t>
            </w:r>
            <w:r w:rsidRPr="00AB3D81">
              <w:rPr>
                <w:rFonts w:eastAsia="Times New Roman"/>
                <w:i/>
                <w:iCs/>
                <w:sz w:val="20"/>
                <w:szCs w:val="20"/>
              </w:rPr>
              <w:t xml:space="preserve">r </w:t>
            </w:r>
            <w:r w:rsidRPr="00AB3D81">
              <w:rPr>
                <w:rFonts w:eastAsia="Times New Roman"/>
                <w:sz w:val="20"/>
                <w:szCs w:val="20"/>
              </w:rPr>
              <w:t xml:space="preserve">with COP status of “OFF”, </w:t>
            </w:r>
            <w:ins w:id="747" w:author="ERCOT" w:date="2025-09-10T13:21:00Z" w16du:dateUtc="2025-09-10T18:21:00Z">
              <w:r w:rsidR="00214C9F" w:rsidRPr="00214C9F">
                <w:rPr>
                  <w:sz w:val="20"/>
                  <w:szCs w:val="20"/>
                </w:rPr>
                <w:t>and capacity represented by validated Ancillary Service Offers for DRRS for Resource</w:t>
              </w:r>
              <w:r w:rsidR="00214C9F" w:rsidRPr="00214C9F">
                <w:rPr>
                  <w:i/>
                  <w:sz w:val="20"/>
                  <w:szCs w:val="20"/>
                </w:rPr>
                <w:t xml:space="preserve"> r</w:t>
              </w:r>
              <w:r w:rsidR="00214C9F" w:rsidRPr="00214C9F">
                <w:rPr>
                  <w:sz w:val="20"/>
                  <w:szCs w:val="20"/>
                </w:rPr>
                <w:t xml:space="preserve"> with COP status of “DRRS”, </w:t>
              </w:r>
            </w:ins>
            <w:r w:rsidRPr="00AB3D81">
              <w:rPr>
                <w:rFonts w:eastAsia="Times New Roman"/>
                <w:iCs/>
                <w:sz w:val="20"/>
                <w:szCs w:val="20"/>
              </w:rPr>
              <w:t xml:space="preserve">represented by QSE </w:t>
            </w:r>
            <w:r w:rsidRPr="00AB3D81">
              <w:rPr>
                <w:rFonts w:eastAsia="Times New Roman"/>
                <w:i/>
                <w:iCs/>
                <w:sz w:val="20"/>
                <w:szCs w:val="20"/>
              </w:rPr>
              <w:t xml:space="preserve">q </w:t>
            </w:r>
            <w:r w:rsidRPr="00AB3D81">
              <w:rPr>
                <w:rFonts w:eastAsia="Times New Roman"/>
                <w:iCs/>
                <w:sz w:val="20"/>
                <w:szCs w:val="20"/>
              </w:rPr>
              <w:t xml:space="preserve">according to the RUC Snapshot for the RUC process </w:t>
            </w:r>
            <w:proofErr w:type="spellStart"/>
            <w:r w:rsidRPr="00AB3D81">
              <w:rPr>
                <w:rFonts w:eastAsia="Times New Roman"/>
                <w:i/>
                <w:iCs/>
                <w:sz w:val="20"/>
                <w:szCs w:val="20"/>
              </w:rPr>
              <w:t>ruc</w:t>
            </w:r>
            <w:proofErr w:type="spellEnd"/>
            <w:r w:rsidRPr="00AB3D81">
              <w:rPr>
                <w:rFonts w:eastAsia="Times New Roman"/>
                <w:iCs/>
                <w:sz w:val="20"/>
                <w:szCs w:val="20"/>
              </w:rPr>
              <w:t xml:space="preserve"> for the hour </w:t>
            </w:r>
            <w:r w:rsidRPr="00AB3D81">
              <w:rPr>
                <w:rFonts w:eastAsia="Times New Roman"/>
                <w:i/>
                <w:iCs/>
                <w:sz w:val="20"/>
                <w:szCs w:val="20"/>
              </w:rPr>
              <w:t>h</w:t>
            </w:r>
            <w:r w:rsidRPr="00AB3D81">
              <w:rPr>
                <w:rFonts w:eastAsia="Times New Roman"/>
                <w:iCs/>
                <w:sz w:val="20"/>
                <w:szCs w:val="20"/>
              </w:rPr>
              <w:t xml:space="preserve"> that includes the 15-minute Settlement Interval.  Where for a Combined Cycle Train, the Resource </w:t>
            </w:r>
            <w:r w:rsidRPr="00AB3D81">
              <w:rPr>
                <w:rFonts w:eastAsia="Times New Roman"/>
                <w:i/>
                <w:iCs/>
                <w:sz w:val="20"/>
                <w:szCs w:val="20"/>
              </w:rPr>
              <w:t xml:space="preserve">r </w:t>
            </w:r>
            <w:r w:rsidRPr="00AB3D81">
              <w:rPr>
                <w:rFonts w:eastAsia="Times New Roman"/>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AB3D81">
              <w:rPr>
                <w:rFonts w:eastAsia="Times New Roman"/>
                <w:i/>
                <w:iCs/>
                <w:sz w:val="20"/>
                <w:szCs w:val="20"/>
              </w:rPr>
              <w:t>h</w:t>
            </w:r>
            <w:r w:rsidRPr="00AB3D81">
              <w:rPr>
                <w:rFonts w:eastAsia="Times New Roman"/>
                <w:iCs/>
                <w:sz w:val="20"/>
                <w:szCs w:val="20"/>
              </w:rPr>
              <w:t>.</w:t>
            </w:r>
          </w:p>
        </w:tc>
      </w:tr>
      <w:tr w:rsidR="00214C9F" w:rsidRPr="00AB3D81" w14:paraId="560C217F" w14:textId="77777777" w:rsidTr="00214C9F">
        <w:trPr>
          <w:cantSplit/>
        </w:trPr>
        <w:tc>
          <w:tcPr>
            <w:tcW w:w="1117" w:type="pct"/>
            <w:gridSpan w:val="2"/>
          </w:tcPr>
          <w:p w14:paraId="34F05F6C"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ASOFRLRSNAP</w:t>
            </w:r>
            <w:r w:rsidRPr="00AB3D81">
              <w:rPr>
                <w:rFonts w:eastAsia="Times New Roman"/>
                <w:i/>
                <w:iCs/>
                <w:sz w:val="20"/>
                <w:szCs w:val="20"/>
                <w:vertAlign w:val="subscript"/>
              </w:rPr>
              <w:t xml:space="preserve"> </w:t>
            </w:r>
            <w:r w:rsidRPr="00AB3D81">
              <w:rPr>
                <w:rFonts w:eastAsia="Times New Roman"/>
                <w:i/>
                <w:iCs/>
                <w:sz w:val="20"/>
                <w:szCs w:val="20"/>
                <w:vertAlign w:val="subscript"/>
                <w:lang w:val="it-IT"/>
              </w:rPr>
              <w:t xml:space="preserve">ruc, </w:t>
            </w:r>
            <w:r w:rsidRPr="00AB3D81">
              <w:rPr>
                <w:rFonts w:eastAsia="Times New Roman"/>
                <w:i/>
                <w:iCs/>
                <w:sz w:val="20"/>
                <w:szCs w:val="20"/>
                <w:vertAlign w:val="subscript"/>
              </w:rPr>
              <w:t>q, r, h</w:t>
            </w:r>
          </w:p>
        </w:tc>
        <w:tc>
          <w:tcPr>
            <w:tcW w:w="383" w:type="pct"/>
            <w:gridSpan w:val="2"/>
          </w:tcPr>
          <w:p w14:paraId="0489718E"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27D5F45B"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Ancillary Service Offer per Load Resource at Snapshot</w:t>
            </w:r>
            <w:r w:rsidRPr="00AB3D81">
              <w:rPr>
                <w:rFonts w:eastAsia="Times New Roman"/>
                <w:iCs/>
                <w:sz w:val="20"/>
                <w:szCs w:val="20"/>
              </w:rPr>
              <w:sym w:font="Symbol" w:char="F0BE"/>
            </w:r>
            <w:r w:rsidRPr="00AB3D81">
              <w:rPr>
                <w:rFonts w:eastAsia="Times New Roman"/>
                <w:iCs/>
                <w:sz w:val="20"/>
                <w:szCs w:val="20"/>
              </w:rPr>
              <w:t xml:space="preserve">The capacity represented by validated Ancillary Service Offers for Reg-Up, Non-Spin, RRS, and ECRS for the Load Resource </w:t>
            </w:r>
            <w:r w:rsidRPr="00AB3D81">
              <w:rPr>
                <w:rFonts w:eastAsia="Times New Roman"/>
                <w:i/>
                <w:iCs/>
                <w:sz w:val="20"/>
                <w:szCs w:val="20"/>
              </w:rPr>
              <w:t xml:space="preserve">r </w:t>
            </w:r>
            <w:r w:rsidRPr="00AB3D81">
              <w:rPr>
                <w:rFonts w:eastAsia="Times New Roman"/>
                <w:iCs/>
                <w:sz w:val="20"/>
                <w:szCs w:val="20"/>
              </w:rPr>
              <w:t xml:space="preserve">represented by QSE </w:t>
            </w:r>
            <w:r w:rsidRPr="00AB3D81">
              <w:rPr>
                <w:rFonts w:eastAsia="Times New Roman"/>
                <w:i/>
                <w:iCs/>
                <w:sz w:val="20"/>
                <w:szCs w:val="20"/>
              </w:rPr>
              <w:t xml:space="preserve">q </w:t>
            </w:r>
            <w:r w:rsidRPr="00AB3D81">
              <w:rPr>
                <w:rFonts w:eastAsia="Times New Roman"/>
                <w:iCs/>
                <w:sz w:val="20"/>
                <w:szCs w:val="20"/>
              </w:rPr>
              <w:t xml:space="preserve">according to the RUC Snapshot for the RUC process </w:t>
            </w:r>
            <w:proofErr w:type="spellStart"/>
            <w:r w:rsidRPr="00AB3D81">
              <w:rPr>
                <w:rFonts w:eastAsia="Times New Roman"/>
                <w:i/>
                <w:iCs/>
                <w:sz w:val="20"/>
                <w:szCs w:val="20"/>
              </w:rPr>
              <w:t>ruc</w:t>
            </w:r>
            <w:proofErr w:type="spellEnd"/>
            <w:r w:rsidRPr="00AB3D81">
              <w:rPr>
                <w:rFonts w:eastAsia="Times New Roman"/>
                <w:iCs/>
                <w:sz w:val="20"/>
                <w:szCs w:val="20"/>
              </w:rPr>
              <w:t xml:space="preserve"> for the hour </w:t>
            </w:r>
            <w:r w:rsidRPr="00AB3D81">
              <w:rPr>
                <w:rFonts w:eastAsia="Times New Roman"/>
                <w:i/>
                <w:iCs/>
                <w:sz w:val="20"/>
                <w:szCs w:val="20"/>
              </w:rPr>
              <w:t xml:space="preserve">h </w:t>
            </w:r>
            <w:r w:rsidRPr="00AB3D81">
              <w:rPr>
                <w:rFonts w:eastAsia="Times New Roman"/>
                <w:iCs/>
                <w:sz w:val="20"/>
                <w:szCs w:val="20"/>
              </w:rP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AB3D81">
              <w:rPr>
                <w:rFonts w:eastAsia="Times New Roman"/>
                <w:i/>
                <w:iCs/>
                <w:sz w:val="20"/>
                <w:szCs w:val="20"/>
              </w:rPr>
              <w:t>h</w:t>
            </w:r>
            <w:r w:rsidRPr="00AB3D81">
              <w:rPr>
                <w:rFonts w:eastAsia="Times New Roman"/>
                <w:iCs/>
                <w:sz w:val="20"/>
                <w:szCs w:val="20"/>
              </w:rPr>
              <w:t>.</w:t>
            </w:r>
          </w:p>
        </w:tc>
      </w:tr>
      <w:tr w:rsidR="00214C9F" w:rsidRPr="00AB3D81" w14:paraId="163E6F6D" w14:textId="77777777" w:rsidTr="00214C9F">
        <w:trPr>
          <w:cantSplit/>
        </w:trPr>
        <w:tc>
          <w:tcPr>
            <w:tcW w:w="1117" w:type="pct"/>
            <w:gridSpan w:val="2"/>
          </w:tcPr>
          <w:p w14:paraId="2A6DE832" w14:textId="77777777" w:rsidR="00AB3D81" w:rsidRPr="00AB3D81" w:rsidRDefault="00AB3D81" w:rsidP="00AB3D81">
            <w:pPr>
              <w:spacing w:after="60"/>
              <w:rPr>
                <w:rFonts w:eastAsia="Times New Roman"/>
                <w:iCs/>
                <w:sz w:val="20"/>
                <w:szCs w:val="20"/>
              </w:rPr>
            </w:pPr>
            <w:r w:rsidRPr="00AB3D81">
              <w:rPr>
                <w:rFonts w:eastAsia="Times New Roman"/>
                <w:bCs/>
                <w:iCs/>
                <w:sz w:val="20"/>
                <w:szCs w:val="20"/>
              </w:rPr>
              <w:t xml:space="preserve">PFPOSSNAP </w:t>
            </w:r>
            <w:proofErr w:type="spellStart"/>
            <w:r w:rsidRPr="00AB3D81">
              <w:rPr>
                <w:rFonts w:eastAsia="Times New Roman"/>
                <w:bCs/>
                <w:i/>
                <w:iCs/>
                <w:sz w:val="20"/>
                <w:szCs w:val="20"/>
                <w:vertAlign w:val="subscript"/>
              </w:rPr>
              <w:t>ruc</w:t>
            </w:r>
            <w:proofErr w:type="spellEnd"/>
            <w:r w:rsidRPr="00AB3D81">
              <w:rPr>
                <w:rFonts w:eastAsia="Times New Roman"/>
                <w:bCs/>
                <w:i/>
                <w:iCs/>
                <w:sz w:val="20"/>
                <w:szCs w:val="20"/>
                <w:vertAlign w:val="subscript"/>
              </w:rPr>
              <w:t>, q, h</w:t>
            </w:r>
          </w:p>
        </w:tc>
        <w:tc>
          <w:tcPr>
            <w:tcW w:w="383" w:type="pct"/>
            <w:gridSpan w:val="2"/>
          </w:tcPr>
          <w:p w14:paraId="55717E96"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7E1211B6"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Responsive Reserve (Governor Response or Governor-Like Response) Position at Snapshot</w:t>
            </w:r>
            <w:r w:rsidRPr="00AB3D81">
              <w:rPr>
                <w:rFonts w:eastAsia="Times New Roman"/>
                <w:iCs/>
                <w:sz w:val="20"/>
                <w:szCs w:val="20"/>
              </w:rPr>
              <w:sym w:font="Symbol" w:char="F0BE"/>
            </w:r>
            <w:r w:rsidRPr="00AB3D81">
              <w:rPr>
                <w:rFonts w:eastAsia="Times New Roman"/>
                <w:iCs/>
                <w:sz w:val="20"/>
                <w:szCs w:val="20"/>
              </w:rPr>
              <w:t xml:space="preserve">The QSE </w:t>
            </w:r>
            <w:r w:rsidRPr="00AB3D81">
              <w:rPr>
                <w:rFonts w:eastAsia="Times New Roman"/>
                <w:i/>
                <w:iCs/>
                <w:sz w:val="20"/>
                <w:szCs w:val="20"/>
              </w:rPr>
              <w:t xml:space="preserve">q’s </w:t>
            </w:r>
            <w:r w:rsidRPr="00AB3D81">
              <w:rPr>
                <w:rFonts w:eastAsia="Times New Roman"/>
                <w:sz w:val="20"/>
                <w:szCs w:val="20"/>
              </w:rPr>
              <w:t xml:space="preserve">net </w:t>
            </w:r>
            <w:r w:rsidRPr="00AB3D81">
              <w:rPr>
                <w:rFonts w:eastAsia="Times New Roman"/>
                <w:iCs/>
                <w:sz w:val="20"/>
                <w:szCs w:val="20"/>
              </w:rPr>
              <w:t xml:space="preserve">Real-Time RRS-PFR Ancillary Service Position according to the RUC Snapshot for the RUC process </w:t>
            </w:r>
            <w:proofErr w:type="spellStart"/>
            <w:r w:rsidRPr="00AB3D81">
              <w:rPr>
                <w:rFonts w:eastAsia="Times New Roman"/>
                <w:i/>
                <w:iCs/>
                <w:sz w:val="20"/>
                <w:szCs w:val="20"/>
              </w:rPr>
              <w:t>ruc</w:t>
            </w:r>
            <w:proofErr w:type="spellEnd"/>
            <w:r w:rsidRPr="00AB3D81">
              <w:rPr>
                <w:rFonts w:eastAsia="Times New Roman"/>
                <w:iCs/>
                <w:sz w:val="20"/>
                <w:szCs w:val="20"/>
              </w:rPr>
              <w:t xml:space="preserve"> for the hour </w:t>
            </w:r>
            <w:r w:rsidRPr="00AB3D81">
              <w:rPr>
                <w:rFonts w:eastAsia="Times New Roman"/>
                <w:i/>
                <w:iCs/>
                <w:sz w:val="20"/>
                <w:szCs w:val="20"/>
              </w:rPr>
              <w:t xml:space="preserve">h </w:t>
            </w:r>
            <w:r w:rsidRPr="00AB3D81">
              <w:rPr>
                <w:rFonts w:eastAsia="Times New Roman"/>
                <w:iCs/>
                <w:sz w:val="20"/>
                <w:szCs w:val="20"/>
              </w:rPr>
              <w:t>that includes the 15-minute Settlement Interval.  This value can be positive or negative.</w:t>
            </w:r>
          </w:p>
        </w:tc>
      </w:tr>
      <w:tr w:rsidR="00214C9F" w:rsidRPr="00AB3D81" w14:paraId="579CC366" w14:textId="77777777" w:rsidTr="00214C9F">
        <w:trPr>
          <w:cantSplit/>
        </w:trPr>
        <w:tc>
          <w:tcPr>
            <w:tcW w:w="1117" w:type="pct"/>
            <w:gridSpan w:val="2"/>
          </w:tcPr>
          <w:p w14:paraId="74456942" w14:textId="77777777" w:rsidR="00AB3D81" w:rsidRPr="00AB3D81" w:rsidRDefault="00AB3D81" w:rsidP="00AB3D81">
            <w:pPr>
              <w:spacing w:after="60"/>
              <w:rPr>
                <w:rFonts w:eastAsia="Times New Roman"/>
                <w:iCs/>
                <w:sz w:val="20"/>
                <w:szCs w:val="20"/>
              </w:rPr>
            </w:pPr>
            <w:r w:rsidRPr="00AB3D81">
              <w:rPr>
                <w:rFonts w:eastAsia="Times New Roman"/>
                <w:bCs/>
                <w:iCs/>
                <w:sz w:val="20"/>
                <w:szCs w:val="20"/>
              </w:rPr>
              <w:t xml:space="preserve">UFPOSSNAP </w:t>
            </w:r>
            <w:proofErr w:type="spellStart"/>
            <w:r w:rsidRPr="00AB3D81">
              <w:rPr>
                <w:rFonts w:eastAsia="Times New Roman"/>
                <w:bCs/>
                <w:i/>
                <w:iCs/>
                <w:sz w:val="20"/>
                <w:szCs w:val="20"/>
                <w:vertAlign w:val="subscript"/>
              </w:rPr>
              <w:t>ruc</w:t>
            </w:r>
            <w:proofErr w:type="spellEnd"/>
            <w:r w:rsidRPr="00AB3D81">
              <w:rPr>
                <w:rFonts w:eastAsia="Times New Roman"/>
                <w:bCs/>
                <w:i/>
                <w:iCs/>
                <w:sz w:val="20"/>
                <w:szCs w:val="20"/>
                <w:vertAlign w:val="subscript"/>
              </w:rPr>
              <w:t>, q, h</w:t>
            </w:r>
          </w:p>
        </w:tc>
        <w:tc>
          <w:tcPr>
            <w:tcW w:w="383" w:type="pct"/>
            <w:gridSpan w:val="2"/>
          </w:tcPr>
          <w:p w14:paraId="25E3FFD1"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36D9ABB3"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Responsive Reserve (Under Frequency trigger at 59.7 Hz.) Position at Snapshot</w:t>
            </w:r>
            <w:r w:rsidRPr="00AB3D81">
              <w:rPr>
                <w:rFonts w:eastAsia="Times New Roman"/>
                <w:iCs/>
                <w:sz w:val="20"/>
                <w:szCs w:val="20"/>
              </w:rPr>
              <w:sym w:font="Symbol" w:char="F0BE"/>
            </w:r>
            <w:r w:rsidRPr="00AB3D81">
              <w:rPr>
                <w:rFonts w:eastAsia="Times New Roman"/>
                <w:iCs/>
                <w:sz w:val="20"/>
                <w:szCs w:val="20"/>
              </w:rPr>
              <w:t xml:space="preserve">The QSE </w:t>
            </w:r>
            <w:r w:rsidRPr="00AB3D81">
              <w:rPr>
                <w:rFonts w:eastAsia="Times New Roman"/>
                <w:i/>
                <w:iCs/>
                <w:sz w:val="20"/>
                <w:szCs w:val="20"/>
              </w:rPr>
              <w:t xml:space="preserve">q’s </w:t>
            </w:r>
            <w:r w:rsidRPr="00AB3D81">
              <w:rPr>
                <w:rFonts w:eastAsia="Times New Roman"/>
                <w:sz w:val="20"/>
                <w:szCs w:val="20"/>
              </w:rPr>
              <w:t xml:space="preserve">net </w:t>
            </w:r>
            <w:r w:rsidRPr="00AB3D81">
              <w:rPr>
                <w:rFonts w:eastAsia="Times New Roman"/>
                <w:iCs/>
                <w:sz w:val="20"/>
                <w:szCs w:val="20"/>
              </w:rPr>
              <w:t xml:space="preserve">Real-Time RRS-UFR Ancillary Service Position according to the RUC Snapshot for the RUC process </w:t>
            </w:r>
            <w:proofErr w:type="spellStart"/>
            <w:r w:rsidRPr="00AB3D81">
              <w:rPr>
                <w:rFonts w:eastAsia="Times New Roman"/>
                <w:i/>
                <w:iCs/>
                <w:sz w:val="20"/>
                <w:szCs w:val="20"/>
              </w:rPr>
              <w:t>ruc</w:t>
            </w:r>
            <w:proofErr w:type="spellEnd"/>
            <w:r w:rsidRPr="00AB3D81">
              <w:rPr>
                <w:rFonts w:eastAsia="Times New Roman"/>
                <w:iCs/>
                <w:sz w:val="20"/>
                <w:szCs w:val="20"/>
              </w:rPr>
              <w:t xml:space="preserve"> for the hour </w:t>
            </w:r>
            <w:r w:rsidRPr="00AB3D81">
              <w:rPr>
                <w:rFonts w:eastAsia="Times New Roman"/>
                <w:i/>
                <w:iCs/>
                <w:sz w:val="20"/>
                <w:szCs w:val="20"/>
              </w:rPr>
              <w:t xml:space="preserve">h </w:t>
            </w:r>
            <w:r w:rsidRPr="00AB3D81">
              <w:rPr>
                <w:rFonts w:eastAsia="Times New Roman"/>
                <w:iCs/>
                <w:sz w:val="20"/>
                <w:szCs w:val="20"/>
              </w:rPr>
              <w:t>that includes the 15-minute Settlement Interval.  This value can be positive or negative.</w:t>
            </w:r>
          </w:p>
        </w:tc>
      </w:tr>
      <w:tr w:rsidR="00214C9F" w:rsidRPr="00AB3D81" w14:paraId="0B1E003F" w14:textId="77777777" w:rsidTr="00214C9F">
        <w:trPr>
          <w:cantSplit/>
        </w:trPr>
        <w:tc>
          <w:tcPr>
            <w:tcW w:w="1117" w:type="pct"/>
            <w:gridSpan w:val="2"/>
          </w:tcPr>
          <w:p w14:paraId="340103EF" w14:textId="77777777" w:rsidR="00AB3D81" w:rsidRPr="00AB3D81" w:rsidRDefault="00AB3D81" w:rsidP="00AB3D81">
            <w:pPr>
              <w:spacing w:after="60"/>
              <w:rPr>
                <w:rFonts w:eastAsia="Times New Roman"/>
                <w:iCs/>
                <w:sz w:val="20"/>
                <w:szCs w:val="20"/>
              </w:rPr>
            </w:pPr>
            <w:r w:rsidRPr="00AB3D81">
              <w:rPr>
                <w:rFonts w:eastAsia="Times New Roman"/>
                <w:bCs/>
                <w:iCs/>
                <w:sz w:val="20"/>
                <w:szCs w:val="20"/>
              </w:rPr>
              <w:t xml:space="preserve">FFPOSSNAP </w:t>
            </w:r>
            <w:proofErr w:type="spellStart"/>
            <w:r w:rsidRPr="00AB3D81">
              <w:rPr>
                <w:rFonts w:eastAsia="Times New Roman"/>
                <w:bCs/>
                <w:i/>
                <w:iCs/>
                <w:sz w:val="20"/>
                <w:szCs w:val="20"/>
                <w:vertAlign w:val="subscript"/>
              </w:rPr>
              <w:t>ruc</w:t>
            </w:r>
            <w:proofErr w:type="spellEnd"/>
            <w:r w:rsidRPr="00AB3D81">
              <w:rPr>
                <w:rFonts w:eastAsia="Times New Roman"/>
                <w:bCs/>
                <w:i/>
                <w:iCs/>
                <w:sz w:val="20"/>
                <w:szCs w:val="20"/>
                <w:vertAlign w:val="subscript"/>
              </w:rPr>
              <w:t>, q, h</w:t>
            </w:r>
          </w:p>
        </w:tc>
        <w:tc>
          <w:tcPr>
            <w:tcW w:w="383" w:type="pct"/>
            <w:gridSpan w:val="2"/>
          </w:tcPr>
          <w:p w14:paraId="2600C689"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06CD4007"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Responsive Reserve (Fast Frequency Response) Position at Snapshot</w:t>
            </w:r>
            <w:r w:rsidRPr="00AB3D81">
              <w:rPr>
                <w:rFonts w:eastAsia="Times New Roman"/>
                <w:iCs/>
                <w:sz w:val="20"/>
                <w:szCs w:val="20"/>
              </w:rPr>
              <w:sym w:font="Symbol" w:char="F0BE"/>
            </w:r>
            <w:r w:rsidRPr="00AB3D81">
              <w:rPr>
                <w:rFonts w:eastAsia="Times New Roman"/>
                <w:iCs/>
                <w:sz w:val="20"/>
                <w:szCs w:val="20"/>
              </w:rPr>
              <w:t xml:space="preserve">The QSE </w:t>
            </w:r>
            <w:r w:rsidRPr="00AB3D81">
              <w:rPr>
                <w:rFonts w:eastAsia="Times New Roman"/>
                <w:i/>
                <w:iCs/>
                <w:sz w:val="20"/>
                <w:szCs w:val="20"/>
              </w:rPr>
              <w:t xml:space="preserve">q’s </w:t>
            </w:r>
            <w:r w:rsidRPr="00AB3D81">
              <w:rPr>
                <w:rFonts w:eastAsia="Times New Roman"/>
                <w:sz w:val="20"/>
                <w:szCs w:val="20"/>
              </w:rPr>
              <w:t xml:space="preserve">net positive </w:t>
            </w:r>
            <w:r w:rsidRPr="00AB3D81">
              <w:rPr>
                <w:rFonts w:eastAsia="Times New Roman"/>
                <w:iCs/>
                <w:sz w:val="20"/>
                <w:szCs w:val="20"/>
              </w:rPr>
              <w:t xml:space="preserve">Real-Time RRS-FFR Ancillary Service Position according to the RUC Snapshot for the RUC process </w:t>
            </w:r>
            <w:proofErr w:type="spellStart"/>
            <w:r w:rsidRPr="00AB3D81">
              <w:rPr>
                <w:rFonts w:eastAsia="Times New Roman"/>
                <w:i/>
                <w:iCs/>
                <w:sz w:val="20"/>
                <w:szCs w:val="20"/>
              </w:rPr>
              <w:t>ruc</w:t>
            </w:r>
            <w:proofErr w:type="spellEnd"/>
            <w:r w:rsidRPr="00AB3D81">
              <w:rPr>
                <w:rFonts w:eastAsia="Times New Roman"/>
                <w:iCs/>
                <w:sz w:val="20"/>
                <w:szCs w:val="20"/>
              </w:rPr>
              <w:t xml:space="preserve"> for the hour </w:t>
            </w:r>
            <w:r w:rsidRPr="00AB3D81">
              <w:rPr>
                <w:rFonts w:eastAsia="Times New Roman"/>
                <w:i/>
                <w:iCs/>
                <w:sz w:val="20"/>
                <w:szCs w:val="20"/>
              </w:rPr>
              <w:t xml:space="preserve">h </w:t>
            </w:r>
            <w:r w:rsidRPr="00AB3D81">
              <w:rPr>
                <w:rFonts w:eastAsia="Times New Roman"/>
                <w:iCs/>
                <w:sz w:val="20"/>
                <w:szCs w:val="20"/>
              </w:rPr>
              <w:t>that includes the 15-minute Settlement Interval.</w:t>
            </w:r>
          </w:p>
        </w:tc>
      </w:tr>
      <w:tr w:rsidR="00214C9F" w:rsidRPr="00AB3D81" w14:paraId="54D6DBE3" w14:textId="77777777" w:rsidTr="00214C9F">
        <w:trPr>
          <w:cantSplit/>
        </w:trPr>
        <w:tc>
          <w:tcPr>
            <w:tcW w:w="1117" w:type="pct"/>
            <w:gridSpan w:val="2"/>
          </w:tcPr>
          <w:p w14:paraId="18FC311A" w14:textId="77777777" w:rsidR="00AB3D81" w:rsidRPr="00AB3D81" w:rsidRDefault="00AB3D81" w:rsidP="00AB3D81">
            <w:pPr>
              <w:spacing w:after="60"/>
              <w:rPr>
                <w:rFonts w:eastAsia="Times New Roman"/>
                <w:iCs/>
                <w:sz w:val="20"/>
                <w:szCs w:val="20"/>
              </w:rPr>
            </w:pPr>
            <w:r w:rsidRPr="00AB3D81">
              <w:rPr>
                <w:rFonts w:eastAsia="Times New Roman"/>
                <w:bCs/>
                <w:iCs/>
                <w:sz w:val="20"/>
                <w:szCs w:val="20"/>
              </w:rPr>
              <w:t xml:space="preserve">ECSPOSSNAP </w:t>
            </w:r>
            <w:proofErr w:type="spellStart"/>
            <w:r w:rsidRPr="00AB3D81">
              <w:rPr>
                <w:rFonts w:eastAsia="Times New Roman"/>
                <w:bCs/>
                <w:i/>
                <w:iCs/>
                <w:sz w:val="20"/>
                <w:szCs w:val="20"/>
                <w:vertAlign w:val="subscript"/>
              </w:rPr>
              <w:t>ruc</w:t>
            </w:r>
            <w:proofErr w:type="spellEnd"/>
            <w:r w:rsidRPr="00AB3D81">
              <w:rPr>
                <w:rFonts w:eastAsia="Times New Roman"/>
                <w:bCs/>
                <w:i/>
                <w:iCs/>
                <w:sz w:val="20"/>
                <w:szCs w:val="20"/>
                <w:vertAlign w:val="subscript"/>
              </w:rPr>
              <w:t>, q, h</w:t>
            </w:r>
          </w:p>
        </w:tc>
        <w:tc>
          <w:tcPr>
            <w:tcW w:w="383" w:type="pct"/>
            <w:gridSpan w:val="2"/>
          </w:tcPr>
          <w:p w14:paraId="1DF47F79"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47CB144E"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ERCOT Contingency Reserve Service (SCED Dispatchable) Position at Snapshot</w:t>
            </w:r>
            <w:r w:rsidRPr="00AB3D81">
              <w:rPr>
                <w:rFonts w:eastAsia="Times New Roman"/>
                <w:iCs/>
                <w:sz w:val="20"/>
                <w:szCs w:val="20"/>
              </w:rPr>
              <w:sym w:font="Symbol" w:char="F0BE"/>
            </w:r>
            <w:r w:rsidRPr="00AB3D81">
              <w:rPr>
                <w:rFonts w:eastAsia="Times New Roman"/>
                <w:iCs/>
                <w:sz w:val="20"/>
                <w:szCs w:val="20"/>
              </w:rPr>
              <w:t xml:space="preserve">The QSE </w:t>
            </w:r>
            <w:r w:rsidRPr="00AB3D81">
              <w:rPr>
                <w:rFonts w:eastAsia="Times New Roman"/>
                <w:i/>
                <w:iCs/>
                <w:sz w:val="20"/>
                <w:szCs w:val="20"/>
              </w:rPr>
              <w:t xml:space="preserve">q’s </w:t>
            </w:r>
            <w:r w:rsidRPr="00AB3D81">
              <w:rPr>
                <w:rFonts w:eastAsia="Times New Roman"/>
                <w:sz w:val="20"/>
                <w:szCs w:val="20"/>
              </w:rPr>
              <w:t xml:space="preserve">net </w:t>
            </w:r>
            <w:r w:rsidRPr="00AB3D81">
              <w:rPr>
                <w:rFonts w:eastAsia="Times New Roman"/>
                <w:iCs/>
                <w:sz w:val="20"/>
                <w:szCs w:val="20"/>
              </w:rPr>
              <w:t xml:space="preserve">ECRS Ancillary Service Position that is SCED-dispatchable according to the RUC Snapshot for the RUC process </w:t>
            </w:r>
            <w:proofErr w:type="spellStart"/>
            <w:r w:rsidRPr="00AB3D81">
              <w:rPr>
                <w:rFonts w:eastAsia="Times New Roman"/>
                <w:i/>
                <w:iCs/>
                <w:sz w:val="20"/>
                <w:szCs w:val="20"/>
              </w:rPr>
              <w:t>ruc</w:t>
            </w:r>
            <w:proofErr w:type="spellEnd"/>
            <w:r w:rsidRPr="00AB3D81">
              <w:rPr>
                <w:rFonts w:eastAsia="Times New Roman"/>
                <w:iCs/>
                <w:sz w:val="20"/>
                <w:szCs w:val="20"/>
              </w:rPr>
              <w:t xml:space="preserve"> for the hour </w:t>
            </w:r>
            <w:r w:rsidRPr="00AB3D81">
              <w:rPr>
                <w:rFonts w:eastAsia="Times New Roman"/>
                <w:i/>
                <w:iCs/>
                <w:sz w:val="20"/>
                <w:szCs w:val="20"/>
              </w:rPr>
              <w:t xml:space="preserve">h </w:t>
            </w:r>
            <w:r w:rsidRPr="00AB3D81">
              <w:rPr>
                <w:rFonts w:eastAsia="Times New Roman"/>
                <w:iCs/>
                <w:sz w:val="20"/>
                <w:szCs w:val="20"/>
              </w:rPr>
              <w:t>that includes the 15-minute Settlement Interval.  This value can be positive or negative.</w:t>
            </w:r>
          </w:p>
        </w:tc>
      </w:tr>
      <w:tr w:rsidR="00214C9F" w:rsidRPr="00AB3D81" w14:paraId="21C0B0F7" w14:textId="77777777" w:rsidTr="00214C9F">
        <w:trPr>
          <w:cantSplit/>
        </w:trPr>
        <w:tc>
          <w:tcPr>
            <w:tcW w:w="1117" w:type="pct"/>
            <w:gridSpan w:val="2"/>
          </w:tcPr>
          <w:p w14:paraId="51BE6E5A" w14:textId="77777777" w:rsidR="00AB3D81" w:rsidRPr="00AB3D81" w:rsidRDefault="00AB3D81" w:rsidP="00AB3D81">
            <w:pPr>
              <w:spacing w:after="60"/>
              <w:rPr>
                <w:rFonts w:eastAsia="Times New Roman"/>
                <w:iCs/>
                <w:sz w:val="20"/>
                <w:szCs w:val="20"/>
              </w:rPr>
            </w:pPr>
            <w:r w:rsidRPr="00AB3D81">
              <w:rPr>
                <w:rFonts w:eastAsia="Times New Roman"/>
                <w:bCs/>
                <w:iCs/>
                <w:sz w:val="20"/>
                <w:szCs w:val="20"/>
              </w:rPr>
              <w:t xml:space="preserve">ECMPOSSNAP </w:t>
            </w:r>
            <w:proofErr w:type="spellStart"/>
            <w:r w:rsidRPr="00AB3D81">
              <w:rPr>
                <w:rFonts w:eastAsia="Times New Roman"/>
                <w:bCs/>
                <w:i/>
                <w:iCs/>
                <w:sz w:val="20"/>
                <w:szCs w:val="20"/>
                <w:vertAlign w:val="subscript"/>
              </w:rPr>
              <w:t>ruc</w:t>
            </w:r>
            <w:proofErr w:type="spellEnd"/>
            <w:r w:rsidRPr="00AB3D81">
              <w:rPr>
                <w:rFonts w:eastAsia="Times New Roman"/>
                <w:bCs/>
                <w:i/>
                <w:iCs/>
                <w:sz w:val="20"/>
                <w:szCs w:val="20"/>
                <w:vertAlign w:val="subscript"/>
              </w:rPr>
              <w:t>, q, h</w:t>
            </w:r>
          </w:p>
        </w:tc>
        <w:tc>
          <w:tcPr>
            <w:tcW w:w="383" w:type="pct"/>
            <w:gridSpan w:val="2"/>
          </w:tcPr>
          <w:p w14:paraId="119C5933"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3616BF96"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ERCOT Contingency Reserve Service (Non-SCED Dispatchable) Position at Snapshot</w:t>
            </w:r>
            <w:r w:rsidRPr="00AB3D81">
              <w:rPr>
                <w:rFonts w:eastAsia="Times New Roman"/>
                <w:iCs/>
                <w:sz w:val="20"/>
                <w:szCs w:val="20"/>
              </w:rPr>
              <w:sym w:font="Symbol" w:char="F0BE"/>
            </w:r>
            <w:r w:rsidRPr="00AB3D81">
              <w:rPr>
                <w:rFonts w:eastAsia="Times New Roman"/>
                <w:iCs/>
                <w:sz w:val="20"/>
                <w:szCs w:val="20"/>
              </w:rPr>
              <w:t xml:space="preserve">The QSE </w:t>
            </w:r>
            <w:r w:rsidRPr="00AB3D81">
              <w:rPr>
                <w:rFonts w:eastAsia="Times New Roman"/>
                <w:i/>
                <w:iCs/>
                <w:sz w:val="20"/>
                <w:szCs w:val="20"/>
              </w:rPr>
              <w:t xml:space="preserve">q’s </w:t>
            </w:r>
            <w:r w:rsidRPr="00AB3D81">
              <w:rPr>
                <w:rFonts w:eastAsia="Times New Roman"/>
                <w:sz w:val="20"/>
                <w:szCs w:val="20"/>
              </w:rPr>
              <w:t xml:space="preserve">net positive </w:t>
            </w:r>
            <w:r w:rsidRPr="00AB3D81">
              <w:rPr>
                <w:rFonts w:eastAsia="Times New Roman"/>
                <w:iCs/>
                <w:sz w:val="20"/>
                <w:szCs w:val="20"/>
              </w:rPr>
              <w:t xml:space="preserve">ECRS Ancillary Service Position that is non-SCED-dispatchable according to the RUC Snapshot for the RUC process </w:t>
            </w:r>
            <w:proofErr w:type="spellStart"/>
            <w:r w:rsidRPr="00AB3D81">
              <w:rPr>
                <w:rFonts w:eastAsia="Times New Roman"/>
                <w:i/>
                <w:iCs/>
                <w:sz w:val="20"/>
                <w:szCs w:val="20"/>
              </w:rPr>
              <w:t>ruc</w:t>
            </w:r>
            <w:proofErr w:type="spellEnd"/>
            <w:r w:rsidRPr="00AB3D81">
              <w:rPr>
                <w:rFonts w:eastAsia="Times New Roman"/>
                <w:iCs/>
                <w:sz w:val="20"/>
                <w:szCs w:val="20"/>
              </w:rPr>
              <w:t xml:space="preserve"> for the hour </w:t>
            </w:r>
            <w:r w:rsidRPr="00AB3D81">
              <w:rPr>
                <w:rFonts w:eastAsia="Times New Roman"/>
                <w:i/>
                <w:iCs/>
                <w:sz w:val="20"/>
                <w:szCs w:val="20"/>
              </w:rPr>
              <w:t xml:space="preserve">h </w:t>
            </w:r>
            <w:r w:rsidRPr="00AB3D81">
              <w:rPr>
                <w:rFonts w:eastAsia="Times New Roman"/>
                <w:iCs/>
                <w:sz w:val="20"/>
                <w:szCs w:val="20"/>
              </w:rPr>
              <w:t>that includes the 15-minute Settlement Interval.</w:t>
            </w:r>
          </w:p>
        </w:tc>
      </w:tr>
      <w:tr w:rsidR="00214C9F" w:rsidRPr="00AB3D81" w14:paraId="1225ABCE" w14:textId="77777777" w:rsidTr="00214C9F">
        <w:trPr>
          <w:cantSplit/>
        </w:trPr>
        <w:tc>
          <w:tcPr>
            <w:tcW w:w="1117" w:type="pct"/>
            <w:gridSpan w:val="2"/>
          </w:tcPr>
          <w:p w14:paraId="7851B48A" w14:textId="77777777" w:rsidR="00AB3D81" w:rsidRPr="00AB3D81" w:rsidRDefault="00AB3D81" w:rsidP="00AB3D81">
            <w:pPr>
              <w:spacing w:after="60"/>
              <w:rPr>
                <w:rFonts w:eastAsia="Times New Roman"/>
                <w:iCs/>
                <w:sz w:val="20"/>
                <w:szCs w:val="20"/>
              </w:rPr>
            </w:pPr>
            <w:r w:rsidRPr="00AB3D81">
              <w:rPr>
                <w:rFonts w:eastAsia="Times New Roman"/>
                <w:bCs/>
                <w:iCs/>
                <w:sz w:val="20"/>
                <w:szCs w:val="20"/>
              </w:rPr>
              <w:t xml:space="preserve">NSSPOSSNAP </w:t>
            </w:r>
            <w:proofErr w:type="spellStart"/>
            <w:r w:rsidRPr="00AB3D81">
              <w:rPr>
                <w:rFonts w:eastAsia="Times New Roman"/>
                <w:bCs/>
                <w:i/>
                <w:iCs/>
                <w:sz w:val="20"/>
                <w:szCs w:val="20"/>
                <w:vertAlign w:val="subscript"/>
              </w:rPr>
              <w:t>ruc</w:t>
            </w:r>
            <w:proofErr w:type="spellEnd"/>
            <w:r w:rsidRPr="00AB3D81">
              <w:rPr>
                <w:rFonts w:eastAsia="Times New Roman"/>
                <w:bCs/>
                <w:i/>
                <w:iCs/>
                <w:sz w:val="20"/>
                <w:szCs w:val="20"/>
                <w:vertAlign w:val="subscript"/>
              </w:rPr>
              <w:t>, q, h</w:t>
            </w:r>
          </w:p>
        </w:tc>
        <w:tc>
          <w:tcPr>
            <w:tcW w:w="383" w:type="pct"/>
            <w:gridSpan w:val="2"/>
          </w:tcPr>
          <w:p w14:paraId="718816E7"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0CE39707"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Non-Spin Reserve Service (SCED Dispatchable) Position at Snapshot</w:t>
            </w:r>
            <w:r w:rsidRPr="00AB3D81">
              <w:rPr>
                <w:rFonts w:eastAsia="Times New Roman"/>
                <w:iCs/>
                <w:sz w:val="20"/>
                <w:szCs w:val="20"/>
              </w:rPr>
              <w:sym w:font="Symbol" w:char="F0BE"/>
            </w:r>
            <w:r w:rsidRPr="00AB3D81">
              <w:rPr>
                <w:rFonts w:eastAsia="Times New Roman"/>
                <w:iCs/>
                <w:sz w:val="20"/>
                <w:szCs w:val="20"/>
              </w:rPr>
              <w:t xml:space="preserve">The QSE </w:t>
            </w:r>
            <w:r w:rsidRPr="00AB3D81">
              <w:rPr>
                <w:rFonts w:eastAsia="Times New Roman"/>
                <w:i/>
                <w:iCs/>
                <w:sz w:val="20"/>
                <w:szCs w:val="20"/>
              </w:rPr>
              <w:t xml:space="preserve">q’s </w:t>
            </w:r>
            <w:r w:rsidRPr="00AB3D81">
              <w:rPr>
                <w:rFonts w:eastAsia="Times New Roman"/>
                <w:sz w:val="20"/>
                <w:szCs w:val="20"/>
              </w:rPr>
              <w:t xml:space="preserve">net </w:t>
            </w:r>
            <w:r w:rsidRPr="00AB3D81">
              <w:rPr>
                <w:rFonts w:eastAsia="Times New Roman"/>
                <w:iCs/>
                <w:sz w:val="20"/>
                <w:szCs w:val="20"/>
              </w:rPr>
              <w:t xml:space="preserve">Non-Spin Ancillary Service Position that is SCED-dispatchable according to the RUC Snapshot for the RUC process </w:t>
            </w:r>
            <w:proofErr w:type="spellStart"/>
            <w:r w:rsidRPr="00AB3D81">
              <w:rPr>
                <w:rFonts w:eastAsia="Times New Roman"/>
                <w:i/>
                <w:iCs/>
                <w:sz w:val="20"/>
                <w:szCs w:val="20"/>
              </w:rPr>
              <w:t>ruc</w:t>
            </w:r>
            <w:proofErr w:type="spellEnd"/>
            <w:r w:rsidRPr="00AB3D81">
              <w:rPr>
                <w:rFonts w:eastAsia="Times New Roman"/>
                <w:iCs/>
                <w:sz w:val="20"/>
                <w:szCs w:val="20"/>
              </w:rPr>
              <w:t xml:space="preserve"> for the hour </w:t>
            </w:r>
            <w:r w:rsidRPr="00AB3D81">
              <w:rPr>
                <w:rFonts w:eastAsia="Times New Roman"/>
                <w:i/>
                <w:iCs/>
                <w:sz w:val="20"/>
                <w:szCs w:val="20"/>
              </w:rPr>
              <w:t xml:space="preserve">h </w:t>
            </w:r>
            <w:r w:rsidRPr="00AB3D81">
              <w:rPr>
                <w:rFonts w:eastAsia="Times New Roman"/>
                <w:iCs/>
                <w:sz w:val="20"/>
                <w:szCs w:val="20"/>
              </w:rPr>
              <w:t>that includes the 15-minute Settlement Interval.  This value can be positive or negative.</w:t>
            </w:r>
          </w:p>
        </w:tc>
      </w:tr>
      <w:tr w:rsidR="00214C9F" w:rsidRPr="00AB3D81" w14:paraId="3A435370" w14:textId="77777777" w:rsidTr="00214C9F">
        <w:trPr>
          <w:cantSplit/>
        </w:trPr>
        <w:tc>
          <w:tcPr>
            <w:tcW w:w="1117" w:type="pct"/>
            <w:gridSpan w:val="2"/>
          </w:tcPr>
          <w:p w14:paraId="4A3CC385" w14:textId="77777777" w:rsidR="00AB3D81" w:rsidRPr="00AB3D81" w:rsidRDefault="00AB3D81" w:rsidP="00AB3D81">
            <w:pPr>
              <w:spacing w:after="60"/>
              <w:rPr>
                <w:rFonts w:eastAsia="Times New Roman"/>
                <w:iCs/>
                <w:sz w:val="20"/>
                <w:szCs w:val="20"/>
              </w:rPr>
            </w:pPr>
            <w:r w:rsidRPr="00AB3D81">
              <w:rPr>
                <w:rFonts w:eastAsia="Times New Roman"/>
                <w:bCs/>
                <w:iCs/>
                <w:sz w:val="20"/>
                <w:szCs w:val="20"/>
              </w:rPr>
              <w:lastRenderedPageBreak/>
              <w:t xml:space="preserve">NSMPOSSNAP </w:t>
            </w:r>
            <w:proofErr w:type="spellStart"/>
            <w:r w:rsidRPr="00AB3D81">
              <w:rPr>
                <w:rFonts w:eastAsia="Times New Roman"/>
                <w:bCs/>
                <w:i/>
                <w:iCs/>
                <w:sz w:val="20"/>
                <w:szCs w:val="20"/>
                <w:vertAlign w:val="subscript"/>
              </w:rPr>
              <w:t>ruc</w:t>
            </w:r>
            <w:proofErr w:type="spellEnd"/>
            <w:r w:rsidRPr="00AB3D81">
              <w:rPr>
                <w:rFonts w:eastAsia="Times New Roman"/>
                <w:bCs/>
                <w:i/>
                <w:iCs/>
                <w:sz w:val="20"/>
                <w:szCs w:val="20"/>
                <w:vertAlign w:val="subscript"/>
              </w:rPr>
              <w:t>, q, h</w:t>
            </w:r>
          </w:p>
        </w:tc>
        <w:tc>
          <w:tcPr>
            <w:tcW w:w="383" w:type="pct"/>
            <w:gridSpan w:val="2"/>
          </w:tcPr>
          <w:p w14:paraId="18259C50"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75EA581D"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Non-Spin Reserve Service (Non-SCED Dispatchable) Position at Snapshot</w:t>
            </w:r>
            <w:r w:rsidRPr="00AB3D81">
              <w:rPr>
                <w:rFonts w:eastAsia="Times New Roman"/>
                <w:iCs/>
                <w:sz w:val="20"/>
                <w:szCs w:val="20"/>
              </w:rPr>
              <w:sym w:font="Symbol" w:char="F0BE"/>
            </w:r>
            <w:r w:rsidRPr="00AB3D81">
              <w:rPr>
                <w:rFonts w:eastAsia="Times New Roman"/>
                <w:iCs/>
                <w:sz w:val="20"/>
                <w:szCs w:val="20"/>
              </w:rPr>
              <w:t xml:space="preserve">The QSE </w:t>
            </w:r>
            <w:r w:rsidRPr="00AB3D81">
              <w:rPr>
                <w:rFonts w:eastAsia="Times New Roman"/>
                <w:i/>
                <w:iCs/>
                <w:sz w:val="20"/>
                <w:szCs w:val="20"/>
              </w:rPr>
              <w:t xml:space="preserve">q’s </w:t>
            </w:r>
            <w:r w:rsidRPr="00AB3D81">
              <w:rPr>
                <w:rFonts w:eastAsia="Times New Roman"/>
                <w:sz w:val="20"/>
                <w:szCs w:val="20"/>
              </w:rPr>
              <w:t xml:space="preserve">net positive </w:t>
            </w:r>
            <w:r w:rsidRPr="00AB3D81">
              <w:rPr>
                <w:rFonts w:eastAsia="Times New Roman"/>
                <w:iCs/>
                <w:sz w:val="20"/>
                <w:szCs w:val="20"/>
              </w:rPr>
              <w:t xml:space="preserve">Non-Spin Ancillary Service Position that is non-SCED-dispatchable according to the RUC Snapshot for the RUC process </w:t>
            </w:r>
            <w:proofErr w:type="spellStart"/>
            <w:r w:rsidRPr="00AB3D81">
              <w:rPr>
                <w:rFonts w:eastAsia="Times New Roman"/>
                <w:i/>
                <w:iCs/>
                <w:sz w:val="20"/>
                <w:szCs w:val="20"/>
              </w:rPr>
              <w:t>ruc</w:t>
            </w:r>
            <w:proofErr w:type="spellEnd"/>
            <w:r w:rsidRPr="00AB3D81">
              <w:rPr>
                <w:rFonts w:eastAsia="Times New Roman"/>
                <w:iCs/>
                <w:sz w:val="20"/>
                <w:szCs w:val="20"/>
              </w:rPr>
              <w:t xml:space="preserve"> for the hour </w:t>
            </w:r>
            <w:r w:rsidRPr="00AB3D81">
              <w:rPr>
                <w:rFonts w:eastAsia="Times New Roman"/>
                <w:i/>
                <w:iCs/>
                <w:sz w:val="20"/>
                <w:szCs w:val="20"/>
              </w:rPr>
              <w:t xml:space="preserve">h </w:t>
            </w:r>
            <w:r w:rsidRPr="00AB3D81">
              <w:rPr>
                <w:rFonts w:eastAsia="Times New Roman"/>
                <w:iCs/>
                <w:sz w:val="20"/>
                <w:szCs w:val="20"/>
              </w:rPr>
              <w:t>that includes the 15-minute Settlement Interval.</w:t>
            </w:r>
          </w:p>
        </w:tc>
      </w:tr>
      <w:tr w:rsidR="00214C9F" w:rsidRPr="00AB3D81" w14:paraId="66CFDD7C" w14:textId="77777777" w:rsidTr="00214C9F">
        <w:trPr>
          <w:cantSplit/>
        </w:trPr>
        <w:tc>
          <w:tcPr>
            <w:tcW w:w="1117" w:type="pct"/>
            <w:gridSpan w:val="2"/>
          </w:tcPr>
          <w:p w14:paraId="43E4AFC0" w14:textId="77777777" w:rsidR="00AB3D81" w:rsidRPr="00AB3D81" w:rsidRDefault="00AB3D81" w:rsidP="00AB3D81">
            <w:pPr>
              <w:spacing w:after="60"/>
              <w:rPr>
                <w:rFonts w:eastAsia="Times New Roman"/>
                <w:iCs/>
                <w:sz w:val="20"/>
                <w:szCs w:val="20"/>
              </w:rPr>
            </w:pPr>
            <w:r w:rsidRPr="00AB3D81">
              <w:rPr>
                <w:rFonts w:eastAsia="Times New Roman"/>
                <w:bCs/>
                <w:iCs/>
                <w:sz w:val="20"/>
                <w:szCs w:val="20"/>
              </w:rPr>
              <w:t xml:space="preserve">ASMWCAPUQSNAP </w:t>
            </w:r>
            <w:proofErr w:type="spellStart"/>
            <w:r w:rsidRPr="00AB3D81">
              <w:rPr>
                <w:rFonts w:eastAsia="Times New Roman"/>
                <w:bCs/>
                <w:i/>
                <w:iCs/>
                <w:sz w:val="20"/>
                <w:szCs w:val="20"/>
                <w:vertAlign w:val="subscript"/>
              </w:rPr>
              <w:t>ruc</w:t>
            </w:r>
            <w:proofErr w:type="spellEnd"/>
            <w:r w:rsidRPr="00AB3D81">
              <w:rPr>
                <w:rFonts w:eastAsia="Times New Roman"/>
                <w:bCs/>
                <w:i/>
                <w:iCs/>
                <w:sz w:val="20"/>
                <w:szCs w:val="20"/>
                <w:vertAlign w:val="subscript"/>
              </w:rPr>
              <w:t>, q, h</w:t>
            </w:r>
          </w:p>
        </w:tc>
        <w:tc>
          <w:tcPr>
            <w:tcW w:w="383" w:type="pct"/>
            <w:gridSpan w:val="2"/>
          </w:tcPr>
          <w:p w14:paraId="37373E34"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5D5A287B"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Calculated Total MW Capacity used to cover the QSE’s Ancillary Service Position at Snapshot</w:t>
            </w:r>
            <w:r w:rsidRPr="00AB3D81">
              <w:rPr>
                <w:rFonts w:eastAsia="Times New Roman"/>
                <w:iCs/>
                <w:sz w:val="20"/>
                <w:szCs w:val="20"/>
              </w:rPr>
              <w:t>—</w:t>
            </w:r>
            <w:r w:rsidRPr="00AB3D81">
              <w:rPr>
                <w:rFonts w:eastAsia="Times New Roman"/>
                <w:sz w:val="20"/>
                <w:szCs w:val="20"/>
              </w:rPr>
              <w:t xml:space="preserve">The </w:t>
            </w:r>
            <w:r w:rsidRPr="00AB3D81">
              <w:rPr>
                <w:rFonts w:eastAsia="Times New Roman"/>
                <w:iCs/>
                <w:sz w:val="20"/>
                <w:szCs w:val="20"/>
              </w:rPr>
              <w:t xml:space="preserve">calculated total MW capacity for a QSE </w:t>
            </w:r>
            <w:r w:rsidRPr="00AB3D81">
              <w:rPr>
                <w:rFonts w:eastAsia="Times New Roman"/>
                <w:i/>
                <w:sz w:val="20"/>
                <w:szCs w:val="20"/>
              </w:rPr>
              <w:t>q</w:t>
            </w:r>
            <w:r w:rsidRPr="00AB3D81">
              <w:rPr>
                <w:rFonts w:eastAsia="Times New Roman"/>
                <w:iCs/>
                <w:sz w:val="20"/>
                <w:szCs w:val="20"/>
              </w:rPr>
              <w:t xml:space="preserve"> that represents the amount of the QSE’s Ancillary Service Position covered by its Resources</w:t>
            </w:r>
            <w:r w:rsidRPr="00AB3D81">
              <w:rPr>
                <w:rFonts w:eastAsia="Times New Roman"/>
                <w:i/>
                <w:iCs/>
                <w:sz w:val="20"/>
                <w:szCs w:val="20"/>
              </w:rPr>
              <w:t xml:space="preserve"> </w:t>
            </w:r>
            <w:r w:rsidRPr="00AB3D81">
              <w:rPr>
                <w:rFonts w:eastAsia="Times New Roman"/>
                <w:iCs/>
                <w:sz w:val="20"/>
                <w:szCs w:val="20"/>
              </w:rPr>
              <w:t xml:space="preserve">for the RUC process </w:t>
            </w:r>
            <w:proofErr w:type="spellStart"/>
            <w:r w:rsidRPr="00AB3D81">
              <w:rPr>
                <w:rFonts w:eastAsia="Times New Roman"/>
                <w:i/>
                <w:iCs/>
                <w:sz w:val="20"/>
                <w:szCs w:val="20"/>
              </w:rPr>
              <w:t>ruc</w:t>
            </w:r>
            <w:proofErr w:type="spellEnd"/>
            <w:r w:rsidRPr="00AB3D81">
              <w:rPr>
                <w:rFonts w:eastAsia="Times New Roman"/>
                <w:iCs/>
                <w:sz w:val="20"/>
                <w:szCs w:val="20"/>
              </w:rPr>
              <w:t xml:space="preserve"> for the hour </w:t>
            </w:r>
            <w:r w:rsidRPr="00AB3D81">
              <w:rPr>
                <w:rFonts w:eastAsia="Times New Roman"/>
                <w:i/>
                <w:iCs/>
                <w:sz w:val="20"/>
                <w:szCs w:val="20"/>
              </w:rPr>
              <w:t xml:space="preserve">h </w:t>
            </w:r>
            <w:r w:rsidRPr="00AB3D81">
              <w:rPr>
                <w:rFonts w:eastAsia="Times New Roman"/>
                <w:iCs/>
                <w:sz w:val="20"/>
                <w:szCs w:val="20"/>
              </w:rPr>
              <w:t>that includes the 15-minute Settlement Interval.</w:t>
            </w:r>
          </w:p>
        </w:tc>
      </w:tr>
      <w:tr w:rsidR="00214C9F" w:rsidRPr="00AB3D81" w14:paraId="0B5500F0" w14:textId="77777777" w:rsidTr="00214C9F">
        <w:trPr>
          <w:cantSplit/>
        </w:trPr>
        <w:tc>
          <w:tcPr>
            <w:tcW w:w="1117" w:type="pct"/>
            <w:gridSpan w:val="2"/>
          </w:tcPr>
          <w:p w14:paraId="4F70BFFA" w14:textId="77777777" w:rsidR="00AB3D81" w:rsidRPr="00AB3D81" w:rsidRDefault="00AB3D81" w:rsidP="00AB3D81">
            <w:pPr>
              <w:spacing w:after="60"/>
              <w:rPr>
                <w:rFonts w:eastAsia="Times New Roman"/>
                <w:iCs/>
                <w:sz w:val="20"/>
                <w:szCs w:val="20"/>
              </w:rPr>
            </w:pPr>
            <w:r w:rsidRPr="00AB3D81">
              <w:rPr>
                <w:rFonts w:eastAsia="Times New Roman"/>
                <w:bCs/>
                <w:iCs/>
                <w:sz w:val="20"/>
                <w:szCs w:val="20"/>
              </w:rPr>
              <w:t xml:space="preserve">ASMWCAPUSNAP </w:t>
            </w:r>
            <w:proofErr w:type="spellStart"/>
            <w:r w:rsidRPr="00AB3D81">
              <w:rPr>
                <w:rFonts w:eastAsia="Times New Roman"/>
                <w:bCs/>
                <w:i/>
                <w:iCs/>
                <w:sz w:val="20"/>
                <w:szCs w:val="20"/>
                <w:vertAlign w:val="subscript"/>
              </w:rPr>
              <w:t>ruc</w:t>
            </w:r>
            <w:proofErr w:type="spellEnd"/>
            <w:r w:rsidRPr="00AB3D81">
              <w:rPr>
                <w:rFonts w:eastAsia="Times New Roman"/>
                <w:bCs/>
                <w:i/>
                <w:iCs/>
                <w:sz w:val="20"/>
                <w:szCs w:val="20"/>
                <w:vertAlign w:val="subscript"/>
              </w:rPr>
              <w:t xml:space="preserve">, q, h, </w:t>
            </w:r>
            <w:proofErr w:type="spellStart"/>
            <w:r w:rsidRPr="00AB3D81">
              <w:rPr>
                <w:rFonts w:eastAsia="Times New Roman"/>
                <w:bCs/>
                <w:i/>
                <w:iCs/>
                <w:sz w:val="20"/>
                <w:szCs w:val="20"/>
                <w:vertAlign w:val="subscript"/>
              </w:rPr>
              <w:t>ASSubType</w:t>
            </w:r>
            <w:proofErr w:type="spellEnd"/>
            <w:r w:rsidRPr="00AB3D81">
              <w:rPr>
                <w:rFonts w:eastAsia="Times New Roman"/>
                <w:bCs/>
                <w:i/>
                <w:iCs/>
                <w:sz w:val="20"/>
                <w:szCs w:val="20"/>
                <w:vertAlign w:val="subscript"/>
              </w:rPr>
              <w:t>, r</w:t>
            </w:r>
          </w:p>
        </w:tc>
        <w:tc>
          <w:tcPr>
            <w:tcW w:w="383" w:type="pct"/>
            <w:gridSpan w:val="2"/>
          </w:tcPr>
          <w:p w14:paraId="3381C32C"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1429314D"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Calculated MW Capacity used to cover the QSE’s ‘</w:t>
            </w:r>
            <w:proofErr w:type="spellStart"/>
            <w:r w:rsidRPr="00AB3D81">
              <w:rPr>
                <w:rFonts w:eastAsia="Times New Roman"/>
                <w:i/>
                <w:iCs/>
                <w:sz w:val="20"/>
                <w:szCs w:val="20"/>
              </w:rPr>
              <w:t>AStype</w:t>
            </w:r>
            <w:proofErr w:type="spellEnd"/>
            <w:r w:rsidRPr="00AB3D81">
              <w:rPr>
                <w:rFonts w:eastAsia="Times New Roman"/>
                <w:i/>
                <w:iCs/>
                <w:sz w:val="20"/>
                <w:szCs w:val="20"/>
              </w:rPr>
              <w:t>’ Ancillary Service Position at Snapshot</w:t>
            </w:r>
            <w:r w:rsidRPr="00AB3D81">
              <w:rPr>
                <w:rFonts w:eastAsia="Times New Roman"/>
                <w:iCs/>
                <w:sz w:val="20"/>
                <w:szCs w:val="20"/>
              </w:rPr>
              <w:t>—</w:t>
            </w:r>
            <w:r w:rsidRPr="00AB3D81">
              <w:rPr>
                <w:rFonts w:eastAsia="Times New Roman"/>
                <w:sz w:val="20"/>
                <w:szCs w:val="20"/>
              </w:rPr>
              <w:t xml:space="preserve">The </w:t>
            </w:r>
            <w:r w:rsidRPr="00AB3D81">
              <w:rPr>
                <w:rFonts w:eastAsia="Times New Roman"/>
                <w:iCs/>
                <w:sz w:val="20"/>
                <w:szCs w:val="20"/>
              </w:rPr>
              <w:t xml:space="preserve">calculated MW Capacity of a Resource </w:t>
            </w:r>
            <w:r w:rsidRPr="00AB3D81">
              <w:rPr>
                <w:rFonts w:eastAsia="Times New Roman"/>
                <w:i/>
                <w:sz w:val="20"/>
                <w:szCs w:val="20"/>
              </w:rPr>
              <w:t>r</w:t>
            </w:r>
            <w:r w:rsidRPr="00AB3D81">
              <w:rPr>
                <w:rFonts w:eastAsia="Times New Roman"/>
                <w:iCs/>
                <w:sz w:val="20"/>
                <w:szCs w:val="20"/>
              </w:rPr>
              <w:t xml:space="preserve"> represented by QSE </w:t>
            </w:r>
            <w:r w:rsidRPr="00AB3D81">
              <w:rPr>
                <w:rFonts w:eastAsia="Times New Roman"/>
                <w:i/>
                <w:sz w:val="20"/>
                <w:szCs w:val="20"/>
              </w:rPr>
              <w:t>q</w:t>
            </w:r>
            <w:r w:rsidRPr="00AB3D81">
              <w:rPr>
                <w:rFonts w:eastAsia="Times New Roman"/>
                <w:iCs/>
                <w:sz w:val="20"/>
                <w:szCs w:val="20"/>
              </w:rPr>
              <w:t xml:space="preserve"> that is used to cover its QSE’s “</w:t>
            </w:r>
            <w:proofErr w:type="spellStart"/>
            <w:r w:rsidRPr="00AB3D81">
              <w:rPr>
                <w:rFonts w:eastAsia="Times New Roman"/>
                <w:iCs/>
                <w:sz w:val="20"/>
                <w:szCs w:val="20"/>
              </w:rPr>
              <w:t>ASSubType</w:t>
            </w:r>
            <w:proofErr w:type="spellEnd"/>
            <w:r w:rsidRPr="00AB3D81">
              <w:rPr>
                <w:rFonts w:eastAsia="Times New Roman"/>
                <w:iCs/>
                <w:sz w:val="20"/>
                <w:szCs w:val="20"/>
              </w:rPr>
              <w:t>” Ancillary Service Position</w:t>
            </w:r>
            <w:r w:rsidRPr="00AB3D81">
              <w:rPr>
                <w:rFonts w:eastAsia="Times New Roman"/>
                <w:i/>
                <w:iCs/>
                <w:sz w:val="20"/>
                <w:szCs w:val="20"/>
              </w:rPr>
              <w:t xml:space="preserve"> </w:t>
            </w:r>
            <w:r w:rsidRPr="00AB3D81">
              <w:rPr>
                <w:rFonts w:eastAsia="Times New Roman"/>
                <w:iCs/>
                <w:sz w:val="20"/>
                <w:szCs w:val="20"/>
              </w:rPr>
              <w:t xml:space="preserve">for the RUC process </w:t>
            </w:r>
            <w:proofErr w:type="spellStart"/>
            <w:r w:rsidRPr="00AB3D81">
              <w:rPr>
                <w:rFonts w:eastAsia="Times New Roman"/>
                <w:i/>
                <w:iCs/>
                <w:sz w:val="20"/>
                <w:szCs w:val="20"/>
              </w:rPr>
              <w:t>ruc</w:t>
            </w:r>
            <w:proofErr w:type="spellEnd"/>
            <w:r w:rsidRPr="00AB3D81">
              <w:rPr>
                <w:rFonts w:eastAsia="Times New Roman"/>
                <w:iCs/>
                <w:sz w:val="20"/>
                <w:szCs w:val="20"/>
              </w:rPr>
              <w:t xml:space="preserve"> for the hour </w:t>
            </w:r>
            <w:r w:rsidRPr="00AB3D81">
              <w:rPr>
                <w:rFonts w:eastAsia="Times New Roman"/>
                <w:i/>
                <w:iCs/>
                <w:sz w:val="20"/>
                <w:szCs w:val="20"/>
              </w:rPr>
              <w:t xml:space="preserve">h </w:t>
            </w:r>
            <w:r w:rsidRPr="00AB3D81">
              <w:rPr>
                <w:rFonts w:eastAsia="Times New Roman"/>
                <w:iCs/>
                <w:sz w:val="20"/>
                <w:szCs w:val="20"/>
              </w:rPr>
              <w:t>that includes the 15-minute Settlement Interval.</w:t>
            </w:r>
          </w:p>
        </w:tc>
      </w:tr>
      <w:tr w:rsidR="00214C9F" w:rsidRPr="00AB3D81" w14:paraId="1E0B43B9" w14:textId="77777777" w:rsidTr="00214C9F">
        <w:trPr>
          <w:cantSplit/>
        </w:trPr>
        <w:tc>
          <w:tcPr>
            <w:tcW w:w="1117" w:type="pct"/>
            <w:gridSpan w:val="2"/>
          </w:tcPr>
          <w:p w14:paraId="57119FDF" w14:textId="77777777" w:rsidR="00AB3D81" w:rsidRPr="00AB3D81" w:rsidRDefault="00AB3D81" w:rsidP="00AB3D81">
            <w:pPr>
              <w:spacing w:after="60"/>
              <w:rPr>
                <w:rFonts w:eastAsia="Times New Roman"/>
                <w:iCs/>
                <w:sz w:val="20"/>
                <w:szCs w:val="20"/>
              </w:rPr>
            </w:pPr>
            <w:r w:rsidRPr="00AB3D81">
              <w:rPr>
                <w:rFonts w:eastAsia="Times New Roman"/>
                <w:iCs/>
                <w:sz w:val="20"/>
                <w:szCs w:val="28"/>
              </w:rPr>
              <w:t xml:space="preserve">MWSNAP </w:t>
            </w:r>
            <w:proofErr w:type="spellStart"/>
            <w:r w:rsidRPr="00AB3D81">
              <w:rPr>
                <w:rFonts w:eastAsia="Times New Roman"/>
                <w:i/>
                <w:iCs/>
                <w:sz w:val="20"/>
                <w:szCs w:val="20"/>
                <w:vertAlign w:val="subscript"/>
              </w:rPr>
              <w:t>ruc</w:t>
            </w:r>
            <w:proofErr w:type="spellEnd"/>
            <w:r w:rsidRPr="00AB3D81">
              <w:rPr>
                <w:rFonts w:eastAsia="Times New Roman"/>
                <w:i/>
                <w:iCs/>
                <w:sz w:val="20"/>
                <w:szCs w:val="20"/>
                <w:vertAlign w:val="subscript"/>
              </w:rPr>
              <w:t>, q, h, r</w:t>
            </w:r>
          </w:p>
        </w:tc>
        <w:tc>
          <w:tcPr>
            <w:tcW w:w="383" w:type="pct"/>
            <w:gridSpan w:val="2"/>
          </w:tcPr>
          <w:p w14:paraId="5A2F200D"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5CED7E18"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Calculated MW required to support ESR’s calculated Ancillary Service coverage at Snapshot</w:t>
            </w:r>
            <w:r w:rsidRPr="00AB3D81">
              <w:rPr>
                <w:rFonts w:eastAsia="Times New Roman"/>
                <w:iCs/>
                <w:sz w:val="20"/>
                <w:szCs w:val="20"/>
              </w:rPr>
              <w:t>—</w:t>
            </w:r>
            <w:r w:rsidRPr="00AB3D81">
              <w:rPr>
                <w:rFonts w:eastAsia="Times New Roman"/>
                <w:sz w:val="20"/>
                <w:szCs w:val="20"/>
              </w:rPr>
              <w:t>T</w:t>
            </w:r>
            <w:r w:rsidRPr="00AB3D81">
              <w:rPr>
                <w:rFonts w:eastAsia="Times New Roman"/>
                <w:iCs/>
                <w:sz w:val="20"/>
              </w:rPr>
              <w:t xml:space="preserve">he MW discharge (positive) or charge (negative) required to support the ESR’s calculated Ancillary Service coverage considering the submitted COP values for HBSOC, </w:t>
            </w:r>
            <w:proofErr w:type="spellStart"/>
            <w:r w:rsidRPr="00AB3D81">
              <w:rPr>
                <w:rFonts w:eastAsia="Times New Roman"/>
                <w:iCs/>
                <w:sz w:val="20"/>
              </w:rPr>
              <w:t>MinSOC</w:t>
            </w:r>
            <w:proofErr w:type="spellEnd"/>
            <w:r w:rsidRPr="00AB3D81">
              <w:rPr>
                <w:rFonts w:eastAsia="Times New Roman"/>
                <w:iCs/>
                <w:sz w:val="20"/>
              </w:rPr>
              <w:t xml:space="preserve">, </w:t>
            </w:r>
            <w:proofErr w:type="spellStart"/>
            <w:r w:rsidRPr="00AB3D81">
              <w:rPr>
                <w:rFonts w:eastAsia="Times New Roman"/>
                <w:iCs/>
                <w:sz w:val="20"/>
              </w:rPr>
              <w:t>MaxSOC</w:t>
            </w:r>
            <w:proofErr w:type="spellEnd"/>
            <w:r w:rsidRPr="00AB3D81">
              <w:rPr>
                <w:rFonts w:eastAsia="Times New Roman"/>
                <w:iCs/>
                <w:sz w:val="20"/>
              </w:rPr>
              <w:t xml:space="preserve"> and the difference in the HBSOC for the hour under consideration and the next hour while accounting for Ancillary Service deployment factors and the duration requirements for energy and different Ancillary Service types</w:t>
            </w:r>
            <w:r w:rsidRPr="00AB3D81">
              <w:rPr>
                <w:rFonts w:eastAsia="Times New Roman"/>
                <w:iCs/>
                <w:sz w:val="20"/>
                <w:szCs w:val="20"/>
              </w:rPr>
              <w:t xml:space="preserve"> Position</w:t>
            </w:r>
            <w:r w:rsidRPr="00AB3D81">
              <w:rPr>
                <w:rFonts w:eastAsia="Times New Roman"/>
                <w:i/>
                <w:iCs/>
                <w:sz w:val="20"/>
                <w:szCs w:val="20"/>
              </w:rPr>
              <w:t xml:space="preserve"> </w:t>
            </w:r>
            <w:r w:rsidRPr="00AB3D81">
              <w:rPr>
                <w:rFonts w:eastAsia="Times New Roman"/>
                <w:iCs/>
                <w:sz w:val="20"/>
                <w:szCs w:val="20"/>
              </w:rPr>
              <w:t xml:space="preserve">for the RUC process </w:t>
            </w:r>
            <w:proofErr w:type="spellStart"/>
            <w:r w:rsidRPr="00AB3D81">
              <w:rPr>
                <w:rFonts w:eastAsia="Times New Roman"/>
                <w:i/>
                <w:iCs/>
                <w:sz w:val="20"/>
                <w:szCs w:val="20"/>
              </w:rPr>
              <w:t>ruc</w:t>
            </w:r>
            <w:proofErr w:type="spellEnd"/>
            <w:r w:rsidRPr="00AB3D81">
              <w:rPr>
                <w:rFonts w:eastAsia="Times New Roman"/>
                <w:iCs/>
                <w:sz w:val="20"/>
                <w:szCs w:val="20"/>
              </w:rPr>
              <w:t xml:space="preserve"> for the hour </w:t>
            </w:r>
            <w:r w:rsidRPr="00AB3D81">
              <w:rPr>
                <w:rFonts w:eastAsia="Times New Roman"/>
                <w:i/>
                <w:iCs/>
                <w:sz w:val="20"/>
                <w:szCs w:val="20"/>
              </w:rPr>
              <w:t xml:space="preserve">h </w:t>
            </w:r>
            <w:r w:rsidRPr="00AB3D81">
              <w:rPr>
                <w:rFonts w:eastAsia="Times New Roman"/>
                <w:iCs/>
                <w:sz w:val="20"/>
                <w:szCs w:val="20"/>
              </w:rPr>
              <w:t>that includes the 15-minute Settlement Interval.</w:t>
            </w:r>
          </w:p>
        </w:tc>
      </w:tr>
      <w:tr w:rsidR="00214C9F" w:rsidRPr="00AB3D81" w14:paraId="483C5E6D" w14:textId="77777777" w:rsidTr="00214C9F">
        <w:trPr>
          <w:cantSplit/>
        </w:trPr>
        <w:tc>
          <w:tcPr>
            <w:tcW w:w="1117" w:type="pct"/>
            <w:gridSpan w:val="2"/>
          </w:tcPr>
          <w:p w14:paraId="3131E45A" w14:textId="77777777" w:rsidR="00AB3D81" w:rsidRPr="00AB3D81" w:rsidRDefault="00AB3D81" w:rsidP="00AB3D81">
            <w:pPr>
              <w:spacing w:after="60"/>
              <w:rPr>
                <w:rFonts w:eastAsia="Times New Roman"/>
                <w:iCs/>
                <w:sz w:val="20"/>
                <w:szCs w:val="20"/>
              </w:rPr>
            </w:pPr>
            <w:r w:rsidRPr="00AB3D81">
              <w:rPr>
                <w:rFonts w:eastAsia="Times New Roman"/>
                <w:bCs/>
                <w:iCs/>
                <w:sz w:val="20"/>
                <w:szCs w:val="20"/>
              </w:rPr>
              <w:t>ESRASSNAP</w:t>
            </w:r>
            <w:r w:rsidRPr="00AB3D81">
              <w:rPr>
                <w:rFonts w:eastAsia="Times New Roman"/>
                <w:b/>
                <w:iCs/>
                <w:sz w:val="20"/>
                <w:szCs w:val="20"/>
              </w:rPr>
              <w:t xml:space="preserve"> </w:t>
            </w:r>
            <w:proofErr w:type="spellStart"/>
            <w:r w:rsidRPr="00AB3D81">
              <w:rPr>
                <w:rFonts w:eastAsia="Times New Roman"/>
                <w:b/>
                <w:i/>
                <w:iCs/>
                <w:sz w:val="20"/>
                <w:szCs w:val="20"/>
                <w:vertAlign w:val="subscript"/>
              </w:rPr>
              <w:t>ruc</w:t>
            </w:r>
            <w:proofErr w:type="spellEnd"/>
            <w:r w:rsidRPr="00AB3D81">
              <w:rPr>
                <w:rFonts w:eastAsia="Times New Roman"/>
                <w:b/>
                <w:i/>
                <w:iCs/>
                <w:sz w:val="20"/>
                <w:szCs w:val="20"/>
                <w:vertAlign w:val="subscript"/>
              </w:rPr>
              <w:t>, q, h</w:t>
            </w:r>
          </w:p>
        </w:tc>
        <w:tc>
          <w:tcPr>
            <w:tcW w:w="383" w:type="pct"/>
            <w:gridSpan w:val="2"/>
          </w:tcPr>
          <w:p w14:paraId="621229DC"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6DDCBC9A"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Calculated Ancillary Service MW Capacity Provided By QSE’s ESR Portfolio at Snapshot</w:t>
            </w:r>
            <w:r w:rsidRPr="00AB3D81">
              <w:rPr>
                <w:rFonts w:eastAsia="Times New Roman"/>
                <w:iCs/>
                <w:sz w:val="20"/>
                <w:szCs w:val="20"/>
              </w:rPr>
              <w:t>—The total ESR MW capacity used to cover the QSE</w:t>
            </w:r>
            <w:r w:rsidRPr="00AB3D81">
              <w:rPr>
                <w:rFonts w:eastAsia="Times New Roman"/>
                <w:i/>
                <w:sz w:val="20"/>
                <w:szCs w:val="20"/>
              </w:rPr>
              <w:t xml:space="preserve"> q’s</w:t>
            </w:r>
            <w:r w:rsidRPr="00AB3D81">
              <w:rPr>
                <w:rFonts w:eastAsia="Times New Roman"/>
                <w:iCs/>
                <w:sz w:val="20"/>
                <w:szCs w:val="20"/>
              </w:rPr>
              <w:t xml:space="preserve"> Upward Ancillary Service position for Reg-Up, RRS, ECRS, and Non-Spin in the RUC Snapshot for the RUC process </w:t>
            </w:r>
            <w:proofErr w:type="spellStart"/>
            <w:r w:rsidRPr="00AB3D81">
              <w:rPr>
                <w:rFonts w:eastAsia="Times New Roman"/>
                <w:i/>
                <w:sz w:val="20"/>
                <w:szCs w:val="20"/>
              </w:rPr>
              <w:t>ruc</w:t>
            </w:r>
            <w:proofErr w:type="spellEnd"/>
            <w:r w:rsidRPr="00AB3D81">
              <w:rPr>
                <w:rFonts w:eastAsia="Times New Roman"/>
                <w:iCs/>
                <w:sz w:val="20"/>
                <w:szCs w:val="20"/>
              </w:rPr>
              <w:t xml:space="preserve">, for the hour </w:t>
            </w:r>
            <w:r w:rsidRPr="00AB3D81">
              <w:rPr>
                <w:rFonts w:eastAsia="Times New Roman"/>
                <w:i/>
                <w:iCs/>
                <w:sz w:val="20"/>
                <w:szCs w:val="20"/>
              </w:rPr>
              <w:t>h</w:t>
            </w:r>
            <w:r w:rsidRPr="00AB3D81">
              <w:rPr>
                <w:rFonts w:eastAsia="Times New Roman"/>
                <w:sz w:val="20"/>
                <w:szCs w:val="20"/>
              </w:rPr>
              <w:t xml:space="preserve"> that includes the 15-minute Settlement Interval</w:t>
            </w:r>
            <w:r w:rsidRPr="00AB3D81">
              <w:rPr>
                <w:rFonts w:eastAsia="Times New Roman"/>
                <w:iCs/>
                <w:sz w:val="20"/>
                <w:szCs w:val="20"/>
              </w:rPr>
              <w:t>.</w:t>
            </w:r>
          </w:p>
        </w:tc>
      </w:tr>
      <w:tr w:rsidR="00214C9F" w:rsidRPr="00AB3D81" w14:paraId="739ABE3B" w14:textId="77777777" w:rsidTr="00214C9F">
        <w:trPr>
          <w:cantSplit/>
        </w:trPr>
        <w:tc>
          <w:tcPr>
            <w:tcW w:w="1117" w:type="pct"/>
            <w:gridSpan w:val="2"/>
          </w:tcPr>
          <w:p w14:paraId="4EFF4673" w14:textId="77777777" w:rsidR="00AB3D81" w:rsidRPr="00AB3D81" w:rsidRDefault="00AB3D81" w:rsidP="00AB3D81">
            <w:pPr>
              <w:spacing w:after="60"/>
              <w:rPr>
                <w:rFonts w:eastAsia="Times New Roman"/>
                <w:iCs/>
                <w:sz w:val="20"/>
                <w:szCs w:val="20"/>
              </w:rPr>
            </w:pPr>
            <w:r w:rsidRPr="00AB3D81">
              <w:rPr>
                <w:rFonts w:eastAsia="Times New Roman"/>
                <w:bCs/>
                <w:iCs/>
                <w:sz w:val="20"/>
                <w:szCs w:val="20"/>
              </w:rPr>
              <w:t>ESRMWSNAP</w:t>
            </w:r>
            <w:r w:rsidRPr="00AB3D81">
              <w:rPr>
                <w:rFonts w:eastAsia="Times New Roman"/>
                <w:b/>
                <w:iCs/>
                <w:sz w:val="20"/>
                <w:szCs w:val="20"/>
              </w:rPr>
              <w:t xml:space="preserve"> </w:t>
            </w:r>
            <w:proofErr w:type="spellStart"/>
            <w:r w:rsidRPr="00AB3D81">
              <w:rPr>
                <w:rFonts w:eastAsia="Times New Roman"/>
                <w:b/>
                <w:i/>
                <w:iCs/>
                <w:sz w:val="20"/>
                <w:szCs w:val="20"/>
                <w:vertAlign w:val="subscript"/>
              </w:rPr>
              <w:t>ruc</w:t>
            </w:r>
            <w:proofErr w:type="spellEnd"/>
            <w:r w:rsidRPr="00AB3D81">
              <w:rPr>
                <w:rFonts w:eastAsia="Times New Roman"/>
                <w:b/>
                <w:i/>
                <w:iCs/>
                <w:sz w:val="20"/>
                <w:szCs w:val="20"/>
                <w:vertAlign w:val="subscript"/>
              </w:rPr>
              <w:t>, q, h</w:t>
            </w:r>
          </w:p>
        </w:tc>
        <w:tc>
          <w:tcPr>
            <w:tcW w:w="383" w:type="pct"/>
            <w:gridSpan w:val="2"/>
          </w:tcPr>
          <w:p w14:paraId="323E953A"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25EF97AE"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Calculated QSE Total ESR MW Discharging or Charging Required To Support Ancillary Service at Snapshot</w:t>
            </w:r>
            <w:r w:rsidRPr="00AB3D81">
              <w:rPr>
                <w:rFonts w:eastAsia="Times New Roman"/>
                <w:iCs/>
                <w:sz w:val="20"/>
                <w:szCs w:val="20"/>
              </w:rPr>
              <w:t xml:space="preserve">—The total net ESR MW discharging or charging required to cover the QSE </w:t>
            </w:r>
            <w:r w:rsidRPr="00AB3D81">
              <w:rPr>
                <w:rFonts w:eastAsia="Times New Roman"/>
                <w:i/>
                <w:sz w:val="20"/>
                <w:szCs w:val="20"/>
              </w:rPr>
              <w:t>q’s</w:t>
            </w:r>
            <w:r w:rsidRPr="00AB3D81">
              <w:rPr>
                <w:rFonts w:eastAsia="Times New Roman"/>
                <w:iCs/>
                <w:sz w:val="20"/>
                <w:szCs w:val="20"/>
              </w:rPr>
              <w:t xml:space="preserve"> Ancillary Service position provided by the QSE ESR portfolio in the RUC Snapshot for the RUC process </w:t>
            </w:r>
            <w:proofErr w:type="spellStart"/>
            <w:r w:rsidRPr="00AB3D81">
              <w:rPr>
                <w:rFonts w:eastAsia="Times New Roman"/>
                <w:i/>
                <w:sz w:val="20"/>
                <w:szCs w:val="20"/>
              </w:rPr>
              <w:t>ruc</w:t>
            </w:r>
            <w:proofErr w:type="spellEnd"/>
            <w:r w:rsidRPr="00AB3D81">
              <w:rPr>
                <w:rFonts w:eastAsia="Times New Roman"/>
                <w:iCs/>
                <w:sz w:val="20"/>
                <w:szCs w:val="20"/>
              </w:rPr>
              <w:t xml:space="preserve">, for the hour </w:t>
            </w:r>
            <w:r w:rsidRPr="00AB3D81">
              <w:rPr>
                <w:rFonts w:eastAsia="Times New Roman"/>
                <w:i/>
                <w:iCs/>
                <w:sz w:val="20"/>
                <w:szCs w:val="20"/>
              </w:rPr>
              <w:t>h</w:t>
            </w:r>
            <w:r w:rsidRPr="00AB3D81">
              <w:rPr>
                <w:rFonts w:eastAsia="Times New Roman"/>
                <w:sz w:val="20"/>
                <w:szCs w:val="20"/>
              </w:rPr>
              <w:t xml:space="preserve"> that includes the 15-minute Settlement Interval</w:t>
            </w:r>
            <w:r w:rsidRPr="00AB3D81">
              <w:rPr>
                <w:rFonts w:eastAsia="Times New Roman"/>
                <w:iCs/>
                <w:sz w:val="20"/>
                <w:szCs w:val="20"/>
              </w:rPr>
              <w:t xml:space="preserve">, </w:t>
            </w:r>
            <w:proofErr w:type="gramStart"/>
            <w:r w:rsidRPr="00AB3D81">
              <w:rPr>
                <w:rFonts w:eastAsia="Times New Roman"/>
                <w:iCs/>
                <w:sz w:val="20"/>
                <w:szCs w:val="20"/>
              </w:rPr>
              <w:t>taking into account</w:t>
            </w:r>
            <w:proofErr w:type="gramEnd"/>
            <w:r w:rsidRPr="00AB3D81">
              <w:rPr>
                <w:rFonts w:eastAsia="Times New Roman"/>
                <w:iCs/>
                <w:sz w:val="20"/>
                <w:szCs w:val="20"/>
              </w:rPr>
              <w:t xml:space="preserve"> the COP SOC values from COP.</w:t>
            </w:r>
          </w:p>
        </w:tc>
      </w:tr>
      <w:tr w:rsidR="00214C9F" w:rsidRPr="00AB3D81" w14:paraId="12471104" w14:textId="77777777" w:rsidTr="00214C9F">
        <w:trPr>
          <w:cantSplit/>
        </w:trPr>
        <w:tc>
          <w:tcPr>
            <w:tcW w:w="1117" w:type="pct"/>
            <w:gridSpan w:val="2"/>
          </w:tcPr>
          <w:p w14:paraId="1280DD57"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 xml:space="preserve">RUCOSFADJ </w:t>
            </w:r>
            <w:proofErr w:type="spellStart"/>
            <w:r w:rsidRPr="00AB3D81">
              <w:rPr>
                <w:rFonts w:eastAsia="Times New Roman"/>
                <w:i/>
                <w:iCs/>
                <w:sz w:val="20"/>
                <w:szCs w:val="20"/>
                <w:vertAlign w:val="subscript"/>
              </w:rPr>
              <w:t>ruc</w:t>
            </w:r>
            <w:proofErr w:type="spellEnd"/>
            <w:r w:rsidRPr="00AB3D81">
              <w:rPr>
                <w:rFonts w:eastAsia="Times New Roman"/>
                <w:i/>
                <w:iCs/>
                <w:sz w:val="20"/>
                <w:szCs w:val="20"/>
                <w:vertAlign w:val="subscript"/>
              </w:rPr>
              <w:t>, q, i</w:t>
            </w:r>
          </w:p>
        </w:tc>
        <w:tc>
          <w:tcPr>
            <w:tcW w:w="383" w:type="pct"/>
            <w:gridSpan w:val="2"/>
          </w:tcPr>
          <w:p w14:paraId="74B8087A"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532A2129"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RUC Overall Shortfall at End of Adjustment Period</w:t>
            </w:r>
            <w:r w:rsidRPr="00AB3D81">
              <w:rPr>
                <w:rFonts w:eastAsia="Times New Roman"/>
                <w:iCs/>
                <w:sz w:val="20"/>
                <w:szCs w:val="20"/>
              </w:rPr>
              <w:t xml:space="preserve">—The QSE </w:t>
            </w:r>
            <w:r w:rsidRPr="00AB3D81">
              <w:rPr>
                <w:rFonts w:eastAsia="Times New Roman"/>
                <w:i/>
                <w:iCs/>
                <w:sz w:val="20"/>
                <w:szCs w:val="20"/>
              </w:rPr>
              <w:t xml:space="preserve">q’s </w:t>
            </w:r>
            <w:r w:rsidRPr="00AB3D81">
              <w:rPr>
                <w:rFonts w:eastAsia="Times New Roman"/>
                <w:iCs/>
                <w:sz w:val="20"/>
                <w:szCs w:val="20"/>
              </w:rPr>
              <w:t>overall capacity shortfall at the end of the Adjustment Period, including capacity from IRRs as seen in the RUC Snapshot for the RUC process</w:t>
            </w:r>
            <w:r w:rsidRPr="00AB3D81">
              <w:rPr>
                <w:rFonts w:eastAsia="Times New Roman"/>
                <w:i/>
                <w:iCs/>
                <w:sz w:val="20"/>
                <w:szCs w:val="20"/>
              </w:rPr>
              <w:t xml:space="preserve"> </w:t>
            </w:r>
            <w:proofErr w:type="spellStart"/>
            <w:r w:rsidRPr="00AB3D81">
              <w:rPr>
                <w:rFonts w:eastAsia="Times New Roman"/>
                <w:i/>
                <w:iCs/>
                <w:sz w:val="20"/>
                <w:szCs w:val="20"/>
              </w:rPr>
              <w:t>ruc</w:t>
            </w:r>
            <w:proofErr w:type="spellEnd"/>
            <w:r w:rsidRPr="00AB3D81">
              <w:rPr>
                <w:rFonts w:eastAsia="Times New Roman"/>
                <w:iCs/>
                <w:sz w:val="20"/>
                <w:szCs w:val="20"/>
              </w:rPr>
              <w:t xml:space="preserve">, for the 15-minute Settlement Interval </w:t>
            </w:r>
            <w:r w:rsidRPr="00AB3D81">
              <w:rPr>
                <w:rFonts w:eastAsia="Times New Roman"/>
                <w:i/>
                <w:iCs/>
                <w:sz w:val="20"/>
                <w:szCs w:val="20"/>
              </w:rPr>
              <w:t>i</w:t>
            </w:r>
            <w:r w:rsidRPr="00AB3D81">
              <w:rPr>
                <w:rFonts w:eastAsia="Times New Roman"/>
                <w:iCs/>
                <w:sz w:val="20"/>
                <w:szCs w:val="20"/>
              </w:rPr>
              <w:t>.</w:t>
            </w:r>
          </w:p>
        </w:tc>
      </w:tr>
      <w:tr w:rsidR="00214C9F" w:rsidRPr="00AB3D81" w14:paraId="6B7F63FA" w14:textId="77777777" w:rsidTr="00214C9F">
        <w:trPr>
          <w:cantSplit/>
        </w:trPr>
        <w:tc>
          <w:tcPr>
            <w:tcW w:w="1117" w:type="pct"/>
            <w:gridSpan w:val="2"/>
          </w:tcPr>
          <w:p w14:paraId="4B64883D"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 xml:space="preserve">RUCASFADJ </w:t>
            </w:r>
            <w:r w:rsidRPr="00AB3D81">
              <w:rPr>
                <w:rFonts w:eastAsia="Times New Roman"/>
                <w:i/>
                <w:iCs/>
                <w:sz w:val="20"/>
                <w:szCs w:val="20"/>
                <w:vertAlign w:val="subscript"/>
              </w:rPr>
              <w:t>q, i</w:t>
            </w:r>
          </w:p>
        </w:tc>
        <w:tc>
          <w:tcPr>
            <w:tcW w:w="383" w:type="pct"/>
            <w:gridSpan w:val="2"/>
          </w:tcPr>
          <w:p w14:paraId="6ACB786E"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1AD7FFDC"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RUC Ancillary Service Shortfall at End of Adjustment Period</w:t>
            </w:r>
            <w:r w:rsidRPr="00AB3D81">
              <w:rPr>
                <w:rFonts w:eastAsia="Times New Roman"/>
                <w:iCs/>
                <w:sz w:val="20"/>
                <w:szCs w:val="20"/>
              </w:rPr>
              <w:t xml:space="preserve">—The QSE </w:t>
            </w:r>
            <w:r w:rsidRPr="00AB3D81">
              <w:rPr>
                <w:rFonts w:eastAsia="Times New Roman"/>
                <w:i/>
                <w:iCs/>
                <w:sz w:val="20"/>
                <w:szCs w:val="20"/>
              </w:rPr>
              <w:t>q’s</w:t>
            </w:r>
            <w:r w:rsidRPr="00AB3D81">
              <w:rPr>
                <w:rFonts w:eastAsia="Times New Roman"/>
                <w:iCs/>
                <w:sz w:val="20"/>
                <w:szCs w:val="20"/>
              </w:rPr>
              <w:t xml:space="preserve"> Ancillary Service capacity shortfall at the end of the Adjustment Period for the 15-minute Settlement Interval </w:t>
            </w:r>
            <w:r w:rsidRPr="00AB3D81">
              <w:rPr>
                <w:rFonts w:eastAsia="Times New Roman"/>
                <w:i/>
                <w:iCs/>
                <w:sz w:val="20"/>
                <w:szCs w:val="20"/>
              </w:rPr>
              <w:t>i</w:t>
            </w:r>
            <w:r w:rsidRPr="00AB3D81">
              <w:rPr>
                <w:rFonts w:eastAsia="Times New Roman"/>
                <w:iCs/>
                <w:sz w:val="20"/>
                <w:szCs w:val="20"/>
              </w:rPr>
              <w:t>.</w:t>
            </w:r>
          </w:p>
        </w:tc>
      </w:tr>
      <w:tr w:rsidR="00214C9F" w:rsidRPr="00AB3D81" w14:paraId="7D0D7805" w14:textId="77777777" w:rsidTr="00214C9F">
        <w:trPr>
          <w:cantSplit/>
        </w:trPr>
        <w:tc>
          <w:tcPr>
            <w:tcW w:w="1117" w:type="pct"/>
            <w:gridSpan w:val="2"/>
          </w:tcPr>
          <w:p w14:paraId="112B4B7C"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 xml:space="preserve">ASONPOSADJ </w:t>
            </w:r>
            <w:r w:rsidRPr="00AB3D81">
              <w:rPr>
                <w:rFonts w:eastAsia="Times New Roman"/>
                <w:i/>
                <w:iCs/>
                <w:sz w:val="20"/>
                <w:szCs w:val="20"/>
                <w:vertAlign w:val="subscript"/>
                <w:lang w:val="it-IT"/>
              </w:rPr>
              <w:t>q ,i</w:t>
            </w:r>
          </w:p>
        </w:tc>
        <w:tc>
          <w:tcPr>
            <w:tcW w:w="383" w:type="pct"/>
            <w:gridSpan w:val="2"/>
          </w:tcPr>
          <w:p w14:paraId="44FB899F"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00DB6DBC"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Ancillary Service On-Line Position at End of Adjustment Period</w:t>
            </w:r>
            <w:r w:rsidRPr="00AB3D81">
              <w:rPr>
                <w:rFonts w:eastAsia="Times New Roman"/>
                <w:iCs/>
                <w:sz w:val="20"/>
                <w:szCs w:val="20"/>
              </w:rPr>
              <w:sym w:font="Symbol" w:char="F0BE"/>
            </w:r>
            <w:r w:rsidRPr="00AB3D81">
              <w:rPr>
                <w:rFonts w:eastAsia="Times New Roman"/>
                <w:iCs/>
                <w:sz w:val="20"/>
                <w:szCs w:val="20"/>
              </w:rPr>
              <w:t xml:space="preserve">The QSE </w:t>
            </w:r>
            <w:r w:rsidRPr="00AB3D81">
              <w:rPr>
                <w:rFonts w:eastAsia="Times New Roman"/>
                <w:i/>
                <w:iCs/>
                <w:sz w:val="20"/>
                <w:szCs w:val="20"/>
              </w:rPr>
              <w:t xml:space="preserve">q’s </w:t>
            </w:r>
            <w:r w:rsidRPr="00AB3D81">
              <w:rPr>
                <w:rFonts w:eastAsia="Times New Roman"/>
                <w:iCs/>
                <w:sz w:val="20"/>
                <w:szCs w:val="20"/>
              </w:rPr>
              <w:t>total On-Line Ancillary Service position at the end of the Adjustment Period</w:t>
            </w:r>
            <w:r w:rsidRPr="00AB3D81">
              <w:rPr>
                <w:rFonts w:eastAsia="Times New Roman"/>
                <w:i/>
                <w:iCs/>
                <w:sz w:val="20"/>
                <w:szCs w:val="20"/>
              </w:rPr>
              <w:t xml:space="preserve"> </w:t>
            </w:r>
            <w:r w:rsidRPr="00AB3D81">
              <w:rPr>
                <w:rFonts w:eastAsia="Times New Roman"/>
                <w:iCs/>
                <w:sz w:val="20"/>
                <w:szCs w:val="20"/>
              </w:rPr>
              <w:t xml:space="preserve">for the 15-minute Settlement Interval </w:t>
            </w:r>
            <w:r w:rsidRPr="00AB3D81">
              <w:rPr>
                <w:rFonts w:eastAsia="Times New Roman"/>
                <w:i/>
                <w:iCs/>
                <w:sz w:val="20"/>
                <w:szCs w:val="20"/>
              </w:rPr>
              <w:t>i.</w:t>
            </w:r>
          </w:p>
        </w:tc>
      </w:tr>
      <w:tr w:rsidR="00214C9F" w:rsidRPr="00AB3D81" w14:paraId="43BEDBD2" w14:textId="77777777" w:rsidTr="00214C9F">
        <w:trPr>
          <w:cantSplit/>
        </w:trPr>
        <w:tc>
          <w:tcPr>
            <w:tcW w:w="1117" w:type="pct"/>
            <w:gridSpan w:val="2"/>
          </w:tcPr>
          <w:p w14:paraId="08C256E6"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RUPOS</w:t>
            </w:r>
            <w:r w:rsidRPr="00AB3D81">
              <w:rPr>
                <w:rFonts w:eastAsia="Times New Roman"/>
                <w:iCs/>
                <w:sz w:val="20"/>
                <w:szCs w:val="20"/>
                <w:lang w:val="it-IT"/>
              </w:rPr>
              <w:t>ADJ</w:t>
            </w:r>
            <w:r w:rsidRPr="00AB3D81">
              <w:rPr>
                <w:rFonts w:eastAsia="Times New Roman"/>
                <w:iCs/>
                <w:sz w:val="20"/>
                <w:szCs w:val="20"/>
              </w:rPr>
              <w:t xml:space="preserve"> </w:t>
            </w:r>
            <w:r w:rsidRPr="00AB3D81">
              <w:rPr>
                <w:rFonts w:eastAsia="Times New Roman"/>
                <w:i/>
                <w:iCs/>
                <w:sz w:val="20"/>
                <w:szCs w:val="20"/>
                <w:vertAlign w:val="subscript"/>
              </w:rPr>
              <w:t>q, h</w:t>
            </w:r>
          </w:p>
        </w:tc>
        <w:tc>
          <w:tcPr>
            <w:tcW w:w="383" w:type="pct"/>
            <w:gridSpan w:val="2"/>
          </w:tcPr>
          <w:p w14:paraId="228C76F8"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01BCD187"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Regulation Up Position at End of Adjustment Period</w:t>
            </w:r>
            <w:r w:rsidRPr="00AB3D81">
              <w:rPr>
                <w:rFonts w:eastAsia="Times New Roman"/>
                <w:iCs/>
                <w:sz w:val="20"/>
                <w:szCs w:val="20"/>
              </w:rPr>
              <w:sym w:font="Symbol" w:char="F0BE"/>
            </w:r>
            <w:r w:rsidRPr="00AB3D81">
              <w:rPr>
                <w:rFonts w:eastAsia="Times New Roman"/>
                <w:iCs/>
                <w:sz w:val="20"/>
                <w:szCs w:val="20"/>
              </w:rPr>
              <w:t xml:space="preserve">The QSE </w:t>
            </w:r>
            <w:r w:rsidRPr="00AB3D81">
              <w:rPr>
                <w:rFonts w:eastAsia="Times New Roman"/>
                <w:i/>
                <w:iCs/>
                <w:sz w:val="20"/>
                <w:szCs w:val="20"/>
              </w:rPr>
              <w:t xml:space="preserve">q’s </w:t>
            </w:r>
            <w:r w:rsidRPr="00AB3D81">
              <w:rPr>
                <w:rFonts w:eastAsia="Times New Roman"/>
                <w:sz w:val="20"/>
                <w:szCs w:val="20"/>
              </w:rPr>
              <w:t>net positive</w:t>
            </w:r>
            <w:r w:rsidRPr="00AB3D81">
              <w:rPr>
                <w:rFonts w:eastAsia="Times New Roman"/>
                <w:iCs/>
                <w:sz w:val="20"/>
                <w:szCs w:val="20"/>
              </w:rPr>
              <w:t xml:space="preserve"> Reg-Up Ancillary Service Position at the end of the Adjustment Period for the hour </w:t>
            </w:r>
            <w:r w:rsidRPr="00AB3D81">
              <w:rPr>
                <w:rFonts w:eastAsia="Times New Roman"/>
                <w:i/>
                <w:iCs/>
                <w:sz w:val="20"/>
                <w:szCs w:val="20"/>
              </w:rPr>
              <w:t xml:space="preserve">h </w:t>
            </w:r>
            <w:r w:rsidRPr="00AB3D81">
              <w:rPr>
                <w:rFonts w:eastAsia="Times New Roman"/>
                <w:iCs/>
                <w:sz w:val="20"/>
                <w:szCs w:val="20"/>
              </w:rPr>
              <w:t>that includes the 15-minute Settlement Interval.</w:t>
            </w:r>
          </w:p>
        </w:tc>
      </w:tr>
      <w:tr w:rsidR="00214C9F" w:rsidRPr="00AB3D81" w14:paraId="3D8C6331" w14:textId="77777777" w:rsidTr="00214C9F">
        <w:trPr>
          <w:cantSplit/>
        </w:trPr>
        <w:tc>
          <w:tcPr>
            <w:tcW w:w="1117" w:type="pct"/>
            <w:gridSpan w:val="2"/>
          </w:tcPr>
          <w:p w14:paraId="0C03CE7A"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RRPOS</w:t>
            </w:r>
            <w:r w:rsidRPr="00AB3D81">
              <w:rPr>
                <w:rFonts w:eastAsia="Times New Roman"/>
                <w:iCs/>
                <w:sz w:val="20"/>
                <w:szCs w:val="20"/>
                <w:lang w:val="it-IT"/>
              </w:rPr>
              <w:t>ADJ</w:t>
            </w:r>
            <w:r w:rsidRPr="00AB3D81">
              <w:rPr>
                <w:rFonts w:eastAsia="Times New Roman"/>
                <w:iCs/>
                <w:sz w:val="20"/>
                <w:szCs w:val="20"/>
              </w:rPr>
              <w:t xml:space="preserve"> </w:t>
            </w:r>
            <w:r w:rsidRPr="00AB3D81">
              <w:rPr>
                <w:rFonts w:eastAsia="Times New Roman"/>
                <w:i/>
                <w:iCs/>
                <w:sz w:val="20"/>
                <w:szCs w:val="20"/>
                <w:vertAlign w:val="subscript"/>
              </w:rPr>
              <w:t>q, h</w:t>
            </w:r>
          </w:p>
        </w:tc>
        <w:tc>
          <w:tcPr>
            <w:tcW w:w="383" w:type="pct"/>
            <w:gridSpan w:val="2"/>
          </w:tcPr>
          <w:p w14:paraId="0914D7DE"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7FAA264D"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Responsive Reserve Service Position at End of Adjustment Period</w:t>
            </w:r>
            <w:r w:rsidRPr="00AB3D81">
              <w:rPr>
                <w:rFonts w:eastAsia="Times New Roman"/>
                <w:iCs/>
                <w:sz w:val="20"/>
                <w:szCs w:val="20"/>
              </w:rPr>
              <w:sym w:font="Symbol" w:char="F0BE"/>
            </w:r>
            <w:r w:rsidRPr="00AB3D81">
              <w:rPr>
                <w:rFonts w:eastAsia="Times New Roman"/>
                <w:iCs/>
                <w:sz w:val="20"/>
                <w:szCs w:val="20"/>
              </w:rPr>
              <w:t xml:space="preserve">The QSE </w:t>
            </w:r>
            <w:r w:rsidRPr="00AB3D81">
              <w:rPr>
                <w:rFonts w:eastAsia="Times New Roman"/>
                <w:i/>
                <w:iCs/>
                <w:sz w:val="20"/>
                <w:szCs w:val="20"/>
              </w:rPr>
              <w:t xml:space="preserve">q’s </w:t>
            </w:r>
            <w:r w:rsidRPr="00AB3D81">
              <w:rPr>
                <w:rFonts w:eastAsia="Times New Roman"/>
                <w:sz w:val="20"/>
                <w:szCs w:val="20"/>
              </w:rPr>
              <w:t>net positive</w:t>
            </w:r>
            <w:r w:rsidRPr="00AB3D81">
              <w:rPr>
                <w:rFonts w:eastAsia="Times New Roman"/>
                <w:i/>
                <w:iCs/>
                <w:sz w:val="20"/>
                <w:szCs w:val="20"/>
              </w:rPr>
              <w:t xml:space="preserve"> </w:t>
            </w:r>
            <w:r w:rsidRPr="00AB3D81">
              <w:rPr>
                <w:rFonts w:eastAsia="Times New Roman"/>
                <w:iCs/>
                <w:sz w:val="20"/>
                <w:szCs w:val="20"/>
              </w:rPr>
              <w:t xml:space="preserve">RRS Ancillary Service Position at the end of the Adjustment Period for the hour </w:t>
            </w:r>
            <w:r w:rsidRPr="00AB3D81">
              <w:rPr>
                <w:rFonts w:eastAsia="Times New Roman"/>
                <w:i/>
                <w:iCs/>
                <w:sz w:val="20"/>
                <w:szCs w:val="20"/>
              </w:rPr>
              <w:t xml:space="preserve">h </w:t>
            </w:r>
            <w:r w:rsidRPr="00AB3D81">
              <w:rPr>
                <w:rFonts w:eastAsia="Times New Roman"/>
                <w:iCs/>
                <w:sz w:val="20"/>
                <w:szCs w:val="20"/>
              </w:rPr>
              <w:t>that includes the 15-minute Settlement Interval.</w:t>
            </w:r>
          </w:p>
        </w:tc>
      </w:tr>
      <w:tr w:rsidR="00214C9F" w:rsidRPr="00AB3D81" w14:paraId="0076B217" w14:textId="77777777" w:rsidTr="00214C9F">
        <w:trPr>
          <w:cantSplit/>
        </w:trPr>
        <w:tc>
          <w:tcPr>
            <w:tcW w:w="1117" w:type="pct"/>
            <w:gridSpan w:val="2"/>
          </w:tcPr>
          <w:p w14:paraId="4DC61528"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lastRenderedPageBreak/>
              <w:t>ECRPOS</w:t>
            </w:r>
            <w:r w:rsidRPr="00AB3D81">
              <w:rPr>
                <w:rFonts w:eastAsia="Times New Roman"/>
                <w:iCs/>
                <w:sz w:val="20"/>
                <w:szCs w:val="20"/>
                <w:lang w:val="it-IT"/>
              </w:rPr>
              <w:t>ADJ</w:t>
            </w:r>
            <w:r w:rsidRPr="00AB3D81">
              <w:rPr>
                <w:rFonts w:eastAsia="Times New Roman"/>
                <w:iCs/>
                <w:sz w:val="20"/>
                <w:szCs w:val="20"/>
              </w:rPr>
              <w:t xml:space="preserve"> </w:t>
            </w:r>
            <w:r w:rsidRPr="00AB3D81">
              <w:rPr>
                <w:rFonts w:eastAsia="Times New Roman"/>
                <w:i/>
                <w:iCs/>
                <w:sz w:val="20"/>
                <w:szCs w:val="20"/>
                <w:vertAlign w:val="subscript"/>
              </w:rPr>
              <w:t>q, h</w:t>
            </w:r>
          </w:p>
        </w:tc>
        <w:tc>
          <w:tcPr>
            <w:tcW w:w="383" w:type="pct"/>
            <w:gridSpan w:val="2"/>
          </w:tcPr>
          <w:p w14:paraId="43268EE0"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3943FE11"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ERCOT Contingency Reserve Service Position at End of Adjustment Period</w:t>
            </w:r>
            <w:r w:rsidRPr="00AB3D81">
              <w:rPr>
                <w:rFonts w:eastAsia="Times New Roman"/>
                <w:iCs/>
                <w:sz w:val="20"/>
                <w:szCs w:val="20"/>
              </w:rPr>
              <w:sym w:font="Symbol" w:char="F0BE"/>
            </w:r>
            <w:r w:rsidRPr="00AB3D81">
              <w:rPr>
                <w:rFonts w:eastAsia="Times New Roman"/>
                <w:iCs/>
                <w:sz w:val="20"/>
                <w:szCs w:val="20"/>
              </w:rPr>
              <w:t xml:space="preserve">The QSE </w:t>
            </w:r>
            <w:r w:rsidRPr="00AB3D81">
              <w:rPr>
                <w:rFonts w:eastAsia="Times New Roman"/>
                <w:i/>
                <w:iCs/>
                <w:sz w:val="20"/>
                <w:szCs w:val="20"/>
              </w:rPr>
              <w:t xml:space="preserve">q’s </w:t>
            </w:r>
            <w:r w:rsidRPr="00AB3D81">
              <w:rPr>
                <w:rFonts w:eastAsia="Times New Roman"/>
                <w:sz w:val="20"/>
                <w:szCs w:val="20"/>
              </w:rPr>
              <w:t>net positive</w:t>
            </w:r>
            <w:r w:rsidRPr="00AB3D81">
              <w:rPr>
                <w:rFonts w:eastAsia="Times New Roman"/>
                <w:iCs/>
                <w:sz w:val="20"/>
                <w:szCs w:val="20"/>
              </w:rPr>
              <w:t xml:space="preserve"> ECRS Ancillary Service Position at the end of the Adjustment Period for the hour </w:t>
            </w:r>
            <w:r w:rsidRPr="00AB3D81">
              <w:rPr>
                <w:rFonts w:eastAsia="Times New Roman"/>
                <w:i/>
                <w:iCs/>
                <w:sz w:val="20"/>
                <w:szCs w:val="20"/>
              </w:rPr>
              <w:t xml:space="preserve">h </w:t>
            </w:r>
            <w:r w:rsidRPr="00AB3D81">
              <w:rPr>
                <w:rFonts w:eastAsia="Times New Roman"/>
                <w:iCs/>
                <w:sz w:val="20"/>
                <w:szCs w:val="20"/>
              </w:rPr>
              <w:t>that includes the 15-minute Settlement Interval.</w:t>
            </w:r>
          </w:p>
        </w:tc>
      </w:tr>
      <w:tr w:rsidR="00214C9F" w:rsidRPr="00AB3D81" w14:paraId="3D884B11" w14:textId="77777777" w:rsidTr="00214C9F">
        <w:trPr>
          <w:cantSplit/>
        </w:trPr>
        <w:tc>
          <w:tcPr>
            <w:tcW w:w="1117" w:type="pct"/>
            <w:gridSpan w:val="2"/>
          </w:tcPr>
          <w:p w14:paraId="649ABCA6"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NSPOS</w:t>
            </w:r>
            <w:r w:rsidRPr="00AB3D81">
              <w:rPr>
                <w:rFonts w:eastAsia="Times New Roman"/>
                <w:iCs/>
                <w:sz w:val="20"/>
                <w:szCs w:val="20"/>
                <w:lang w:val="it-IT"/>
              </w:rPr>
              <w:t>ADJ</w:t>
            </w:r>
            <w:r w:rsidRPr="00AB3D81">
              <w:rPr>
                <w:rFonts w:eastAsia="Times New Roman"/>
                <w:iCs/>
                <w:sz w:val="20"/>
                <w:szCs w:val="20"/>
              </w:rPr>
              <w:t xml:space="preserve"> </w:t>
            </w:r>
            <w:r w:rsidRPr="00AB3D81">
              <w:rPr>
                <w:rFonts w:eastAsia="Times New Roman"/>
                <w:i/>
                <w:iCs/>
                <w:sz w:val="20"/>
                <w:szCs w:val="20"/>
                <w:vertAlign w:val="subscript"/>
              </w:rPr>
              <w:t>q, h</w:t>
            </w:r>
          </w:p>
        </w:tc>
        <w:tc>
          <w:tcPr>
            <w:tcW w:w="383" w:type="pct"/>
            <w:gridSpan w:val="2"/>
          </w:tcPr>
          <w:p w14:paraId="1F441129"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11532392"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Non-Spin Reserve Service Position at End of Adjustment Period</w:t>
            </w:r>
            <w:r w:rsidRPr="00AB3D81">
              <w:rPr>
                <w:rFonts w:eastAsia="Times New Roman"/>
                <w:iCs/>
                <w:sz w:val="20"/>
                <w:szCs w:val="20"/>
              </w:rPr>
              <w:sym w:font="Symbol" w:char="F0BE"/>
            </w:r>
            <w:r w:rsidRPr="00AB3D81">
              <w:rPr>
                <w:rFonts w:eastAsia="Times New Roman"/>
                <w:iCs/>
                <w:sz w:val="20"/>
                <w:szCs w:val="20"/>
              </w:rPr>
              <w:t xml:space="preserve">The QSE </w:t>
            </w:r>
            <w:r w:rsidRPr="00AB3D81">
              <w:rPr>
                <w:rFonts w:eastAsia="Times New Roman"/>
                <w:i/>
                <w:iCs/>
                <w:sz w:val="20"/>
                <w:szCs w:val="20"/>
              </w:rPr>
              <w:t xml:space="preserve">q’s </w:t>
            </w:r>
            <w:r w:rsidRPr="00AB3D81">
              <w:rPr>
                <w:rFonts w:eastAsia="Times New Roman"/>
                <w:sz w:val="20"/>
                <w:szCs w:val="20"/>
              </w:rPr>
              <w:t>net positive</w:t>
            </w:r>
            <w:r w:rsidRPr="00AB3D81">
              <w:rPr>
                <w:rFonts w:eastAsia="Times New Roman"/>
                <w:iCs/>
                <w:sz w:val="20"/>
                <w:szCs w:val="20"/>
              </w:rPr>
              <w:t xml:space="preserve"> Non-Spin Ancillary Service Position at the end of the Adjustment Period for the hour </w:t>
            </w:r>
            <w:r w:rsidRPr="00AB3D81">
              <w:rPr>
                <w:rFonts w:eastAsia="Times New Roman"/>
                <w:i/>
                <w:iCs/>
                <w:sz w:val="20"/>
                <w:szCs w:val="20"/>
              </w:rPr>
              <w:t xml:space="preserve">h </w:t>
            </w:r>
            <w:r w:rsidRPr="00AB3D81">
              <w:rPr>
                <w:rFonts w:eastAsia="Times New Roman"/>
                <w:iCs/>
                <w:sz w:val="20"/>
                <w:szCs w:val="20"/>
              </w:rPr>
              <w:t>that includes the 15-minute Settlement Interval.</w:t>
            </w:r>
          </w:p>
        </w:tc>
      </w:tr>
      <w:tr w:rsidR="00214C9F" w:rsidRPr="00AB3D81" w14:paraId="1DB70540" w14:textId="77777777" w:rsidTr="00214C9F">
        <w:trPr>
          <w:cantSplit/>
        </w:trPr>
        <w:tc>
          <w:tcPr>
            <w:tcW w:w="1117" w:type="pct"/>
            <w:gridSpan w:val="2"/>
          </w:tcPr>
          <w:p w14:paraId="30B49967"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RDPOS</w:t>
            </w:r>
            <w:r w:rsidRPr="00AB3D81">
              <w:rPr>
                <w:rFonts w:eastAsia="Times New Roman"/>
                <w:iCs/>
                <w:sz w:val="20"/>
                <w:szCs w:val="20"/>
                <w:lang w:val="it-IT"/>
              </w:rPr>
              <w:t>ADJ</w:t>
            </w:r>
            <w:r w:rsidRPr="00AB3D81">
              <w:rPr>
                <w:rFonts w:eastAsia="Times New Roman"/>
                <w:iCs/>
                <w:sz w:val="20"/>
                <w:szCs w:val="20"/>
              </w:rPr>
              <w:t xml:space="preserve"> </w:t>
            </w:r>
            <w:r w:rsidRPr="00AB3D81">
              <w:rPr>
                <w:rFonts w:eastAsia="Times New Roman"/>
                <w:i/>
                <w:iCs/>
                <w:sz w:val="20"/>
                <w:szCs w:val="20"/>
                <w:vertAlign w:val="subscript"/>
              </w:rPr>
              <w:t>q, h</w:t>
            </w:r>
          </w:p>
        </w:tc>
        <w:tc>
          <w:tcPr>
            <w:tcW w:w="383" w:type="pct"/>
            <w:gridSpan w:val="2"/>
          </w:tcPr>
          <w:p w14:paraId="1B6DD02C"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5ED7F3F6"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Regulation Down Position at End of Adjustment Period</w:t>
            </w:r>
            <w:r w:rsidRPr="00AB3D81">
              <w:rPr>
                <w:rFonts w:eastAsia="Times New Roman"/>
                <w:iCs/>
                <w:sz w:val="20"/>
                <w:szCs w:val="20"/>
              </w:rPr>
              <w:sym w:font="Symbol" w:char="F0BE"/>
            </w:r>
            <w:r w:rsidRPr="00AB3D81">
              <w:rPr>
                <w:rFonts w:eastAsia="Times New Roman"/>
                <w:iCs/>
                <w:sz w:val="20"/>
                <w:szCs w:val="20"/>
              </w:rPr>
              <w:t xml:space="preserve">The QSE </w:t>
            </w:r>
            <w:r w:rsidRPr="00AB3D81">
              <w:rPr>
                <w:rFonts w:eastAsia="Times New Roman"/>
                <w:i/>
                <w:iCs/>
                <w:sz w:val="20"/>
                <w:szCs w:val="20"/>
              </w:rPr>
              <w:t xml:space="preserve">q’s </w:t>
            </w:r>
            <w:r w:rsidRPr="00AB3D81">
              <w:rPr>
                <w:rFonts w:eastAsia="Times New Roman"/>
                <w:sz w:val="20"/>
                <w:szCs w:val="20"/>
              </w:rPr>
              <w:t>net positive</w:t>
            </w:r>
            <w:r w:rsidRPr="00AB3D81">
              <w:rPr>
                <w:rFonts w:eastAsia="Times New Roman"/>
                <w:iCs/>
                <w:sz w:val="20"/>
                <w:szCs w:val="20"/>
              </w:rPr>
              <w:t xml:space="preserve"> Reg-Down Ancillary Service Position at the end of the Adjustment period for the hour </w:t>
            </w:r>
            <w:r w:rsidRPr="00AB3D81">
              <w:rPr>
                <w:rFonts w:eastAsia="Times New Roman"/>
                <w:i/>
                <w:iCs/>
                <w:sz w:val="20"/>
                <w:szCs w:val="20"/>
              </w:rPr>
              <w:t xml:space="preserve">h </w:t>
            </w:r>
            <w:r w:rsidRPr="00AB3D81">
              <w:rPr>
                <w:rFonts w:eastAsia="Times New Roman"/>
                <w:iCs/>
                <w:sz w:val="20"/>
                <w:szCs w:val="20"/>
              </w:rPr>
              <w:t>that includes the 15-minute Settlement Interval.</w:t>
            </w:r>
          </w:p>
        </w:tc>
      </w:tr>
      <w:tr w:rsidR="00214C9F" w:rsidRPr="00AB3D81" w14:paraId="2E3B032A" w14:textId="77777777" w:rsidTr="00214C9F">
        <w:trPr>
          <w:cantSplit/>
          <w:ins w:id="748" w:author="ERCOT" w:date="2025-12-08T11:23:00Z"/>
        </w:trPr>
        <w:tc>
          <w:tcPr>
            <w:tcW w:w="1110" w:type="pct"/>
          </w:tcPr>
          <w:p w14:paraId="0F19A9F7" w14:textId="55EAC403" w:rsidR="00214C9F" w:rsidRPr="00214C9F" w:rsidRDefault="00214C9F" w:rsidP="00214C9F">
            <w:pPr>
              <w:spacing w:after="60"/>
              <w:rPr>
                <w:ins w:id="749" w:author="ERCOT" w:date="2025-12-08T11:23:00Z" w16du:dateUtc="2025-12-08T17:23:00Z"/>
                <w:rFonts w:eastAsia="Times New Roman"/>
                <w:iCs/>
                <w:sz w:val="20"/>
                <w:szCs w:val="20"/>
              </w:rPr>
            </w:pPr>
            <w:ins w:id="750" w:author="ERCOT" w:date="2025-12-08T11:23:00Z" w16du:dateUtc="2025-12-08T17:23:00Z">
              <w:r w:rsidRPr="00214C9F">
                <w:rPr>
                  <w:sz w:val="20"/>
                  <w:szCs w:val="20"/>
                </w:rPr>
                <w:t>DRPOS</w:t>
              </w:r>
              <w:r w:rsidRPr="00214C9F">
                <w:rPr>
                  <w:sz w:val="20"/>
                  <w:szCs w:val="20"/>
                  <w:lang w:val="it-IT"/>
                </w:rPr>
                <w:t>ADJ</w:t>
              </w:r>
              <w:r w:rsidRPr="00214C9F">
                <w:rPr>
                  <w:sz w:val="20"/>
                  <w:szCs w:val="20"/>
                </w:rPr>
                <w:t xml:space="preserve"> </w:t>
              </w:r>
              <w:r w:rsidRPr="00214C9F">
                <w:rPr>
                  <w:i/>
                  <w:sz w:val="20"/>
                  <w:szCs w:val="20"/>
                  <w:vertAlign w:val="subscript"/>
                </w:rPr>
                <w:t>q, h</w:t>
              </w:r>
            </w:ins>
          </w:p>
        </w:tc>
        <w:tc>
          <w:tcPr>
            <w:tcW w:w="380" w:type="pct"/>
            <w:gridSpan w:val="2"/>
          </w:tcPr>
          <w:p w14:paraId="669A2605" w14:textId="2A6E8713" w:rsidR="00214C9F" w:rsidRPr="00214C9F" w:rsidRDefault="00214C9F" w:rsidP="00214C9F">
            <w:pPr>
              <w:spacing w:after="60"/>
              <w:jc w:val="center"/>
              <w:rPr>
                <w:ins w:id="751" w:author="ERCOT" w:date="2025-12-08T11:23:00Z" w16du:dateUtc="2025-12-08T17:23:00Z"/>
                <w:rFonts w:eastAsia="Times New Roman"/>
                <w:iCs/>
                <w:sz w:val="20"/>
                <w:szCs w:val="20"/>
              </w:rPr>
            </w:pPr>
            <w:ins w:id="752" w:author="ERCOT" w:date="2025-12-08T11:23:00Z" w16du:dateUtc="2025-12-08T17:23:00Z">
              <w:r w:rsidRPr="00214C9F">
                <w:rPr>
                  <w:sz w:val="20"/>
                  <w:szCs w:val="20"/>
                </w:rPr>
                <w:t>MW</w:t>
              </w:r>
            </w:ins>
          </w:p>
        </w:tc>
        <w:tc>
          <w:tcPr>
            <w:tcW w:w="3510" w:type="pct"/>
            <w:gridSpan w:val="2"/>
          </w:tcPr>
          <w:p w14:paraId="42B17DFC" w14:textId="6D40B187" w:rsidR="00214C9F" w:rsidRPr="00214C9F" w:rsidRDefault="00214C9F" w:rsidP="00214C9F">
            <w:pPr>
              <w:spacing w:after="60"/>
              <w:rPr>
                <w:ins w:id="753" w:author="ERCOT" w:date="2025-12-08T11:23:00Z" w16du:dateUtc="2025-12-08T17:23:00Z"/>
                <w:rFonts w:eastAsia="Times New Roman"/>
                <w:i/>
                <w:iCs/>
                <w:sz w:val="20"/>
                <w:szCs w:val="20"/>
              </w:rPr>
            </w:pPr>
            <w:ins w:id="754" w:author="ERCOT" w:date="2025-12-08T11:23:00Z" w16du:dateUtc="2025-12-08T17:23:00Z">
              <w:r w:rsidRPr="00214C9F">
                <w:rPr>
                  <w:i/>
                  <w:sz w:val="20"/>
                  <w:szCs w:val="20"/>
                </w:rPr>
                <w:t>Dispatchable Reliability Reserve Service Position at End of Adjustment Period</w:t>
              </w:r>
              <w:r w:rsidRPr="00214C9F">
                <w:rPr>
                  <w:sz w:val="20"/>
                  <w:szCs w:val="20"/>
                </w:rPr>
                <w:t xml:space="preserve"> </w:t>
              </w:r>
              <w:r w:rsidRPr="00214C9F">
                <w:rPr>
                  <w:rFonts w:ascii="Symbol" w:eastAsia="Symbol" w:hAnsi="Symbol" w:cs="Symbol"/>
                  <w:sz w:val="20"/>
                  <w:szCs w:val="20"/>
                </w:rPr>
                <w:t>¾</w:t>
              </w:r>
              <w:r w:rsidRPr="00214C9F">
                <w:rPr>
                  <w:sz w:val="20"/>
                  <w:szCs w:val="20"/>
                </w:rPr>
                <w:t xml:space="preserve">The QSE </w:t>
              </w:r>
              <w:r w:rsidRPr="00214C9F">
                <w:rPr>
                  <w:i/>
                  <w:sz w:val="20"/>
                  <w:szCs w:val="20"/>
                </w:rPr>
                <w:t xml:space="preserve">q’s </w:t>
              </w:r>
              <w:r w:rsidRPr="00214C9F">
                <w:rPr>
                  <w:sz w:val="20"/>
                  <w:szCs w:val="20"/>
                </w:rPr>
                <w:t xml:space="preserve">net positive DRRS Ancillary Service Position at the end of the Adjustment Period for the hour </w:t>
              </w:r>
              <w:r w:rsidRPr="00214C9F">
                <w:rPr>
                  <w:i/>
                  <w:sz w:val="20"/>
                  <w:szCs w:val="20"/>
                </w:rPr>
                <w:t xml:space="preserve">h </w:t>
              </w:r>
              <w:r w:rsidRPr="00214C9F">
                <w:rPr>
                  <w:sz w:val="20"/>
                  <w:szCs w:val="20"/>
                </w:rPr>
                <w:t>that includes the 15-minute Settlement Interval.</w:t>
              </w:r>
            </w:ins>
          </w:p>
        </w:tc>
      </w:tr>
      <w:tr w:rsidR="00214C9F" w:rsidRPr="00AB3D81" w14:paraId="4B303FCD" w14:textId="77777777" w:rsidTr="00214C9F">
        <w:trPr>
          <w:cantSplit/>
        </w:trPr>
        <w:tc>
          <w:tcPr>
            <w:tcW w:w="1117" w:type="pct"/>
            <w:gridSpan w:val="2"/>
          </w:tcPr>
          <w:p w14:paraId="11513CC6"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ASOFFOFRADJ</w:t>
            </w:r>
            <w:r w:rsidRPr="00AB3D81">
              <w:rPr>
                <w:rFonts w:eastAsia="Times New Roman"/>
                <w:i/>
                <w:iCs/>
                <w:sz w:val="20"/>
                <w:szCs w:val="20"/>
                <w:vertAlign w:val="subscript"/>
              </w:rPr>
              <w:t xml:space="preserve">  q, r, h</w:t>
            </w:r>
          </w:p>
        </w:tc>
        <w:tc>
          <w:tcPr>
            <w:tcW w:w="383" w:type="pct"/>
            <w:gridSpan w:val="2"/>
          </w:tcPr>
          <w:p w14:paraId="74952735"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190E0DB3" w14:textId="4EE2ECAA" w:rsidR="00AB3D81" w:rsidRPr="00AB3D81" w:rsidRDefault="00AB3D81" w:rsidP="00AB3D81">
            <w:pPr>
              <w:spacing w:after="60"/>
              <w:rPr>
                <w:rFonts w:eastAsia="Times New Roman"/>
                <w:i/>
                <w:iCs/>
                <w:sz w:val="20"/>
                <w:szCs w:val="20"/>
              </w:rPr>
            </w:pPr>
            <w:r w:rsidRPr="00AB3D81">
              <w:rPr>
                <w:rFonts w:eastAsia="Times New Roman"/>
                <w:i/>
                <w:iCs/>
                <w:sz w:val="20"/>
                <w:szCs w:val="20"/>
              </w:rPr>
              <w:t>Ancillary Service Offline Offers at End of Adjustment Period</w:t>
            </w:r>
            <w:r w:rsidRPr="00AB3D81">
              <w:rPr>
                <w:rFonts w:eastAsia="Times New Roman"/>
                <w:iCs/>
                <w:sz w:val="20"/>
                <w:szCs w:val="20"/>
              </w:rPr>
              <w:sym w:font="Symbol" w:char="F0BE"/>
            </w:r>
            <w:r w:rsidRPr="00AB3D81">
              <w:rPr>
                <w:rFonts w:eastAsia="Times New Roman"/>
                <w:iCs/>
                <w:sz w:val="20"/>
                <w:szCs w:val="20"/>
              </w:rPr>
              <w:t xml:space="preserve">The capacity represented by validated Ancillary Service Offers for Non-Spin for Resource </w:t>
            </w:r>
            <w:r w:rsidRPr="00AB3D81">
              <w:rPr>
                <w:rFonts w:eastAsia="Times New Roman"/>
                <w:i/>
                <w:iCs/>
                <w:sz w:val="20"/>
                <w:szCs w:val="20"/>
              </w:rPr>
              <w:t>r</w:t>
            </w:r>
            <w:r w:rsidRPr="00AB3D81">
              <w:rPr>
                <w:rFonts w:eastAsia="Times New Roman"/>
                <w:sz w:val="20"/>
                <w:szCs w:val="20"/>
              </w:rPr>
              <w:t xml:space="preserve"> with COP status of “OFF”,</w:t>
            </w:r>
            <w:r w:rsidRPr="00AB3D81">
              <w:rPr>
                <w:rFonts w:eastAsia="Times New Roman"/>
                <w:i/>
                <w:iCs/>
                <w:sz w:val="20"/>
                <w:szCs w:val="20"/>
              </w:rPr>
              <w:t xml:space="preserve"> </w:t>
            </w:r>
            <w:ins w:id="755" w:author="ERCOT" w:date="2025-09-10T14:23:00Z" w16du:dateUtc="2025-09-10T19:23:00Z">
              <w:r w:rsidR="00214C9F" w:rsidRPr="00214C9F">
                <w:rPr>
                  <w:sz w:val="20"/>
                  <w:szCs w:val="20"/>
                </w:rPr>
                <w:t xml:space="preserve">and capacity represented by validated Ancillary Service Offers for DRRS for Resource </w:t>
              </w:r>
              <w:r w:rsidR="00214C9F" w:rsidRPr="00214C9F">
                <w:rPr>
                  <w:i/>
                  <w:sz w:val="20"/>
                  <w:szCs w:val="20"/>
                </w:rPr>
                <w:t>r</w:t>
              </w:r>
              <w:r w:rsidR="00214C9F" w:rsidRPr="00214C9F">
                <w:rPr>
                  <w:sz w:val="20"/>
                  <w:szCs w:val="20"/>
                </w:rPr>
                <w:t xml:space="preserve"> with COP status of “DRRS”,</w:t>
              </w:r>
            </w:ins>
            <w:r w:rsidR="00214C9F" w:rsidRPr="00214C9F">
              <w:rPr>
                <w:i/>
                <w:sz w:val="20"/>
                <w:szCs w:val="20"/>
              </w:rPr>
              <w:t xml:space="preserve"> </w:t>
            </w:r>
            <w:r w:rsidRPr="00AB3D81">
              <w:rPr>
                <w:rFonts w:eastAsia="Times New Roman"/>
                <w:iCs/>
                <w:sz w:val="20"/>
                <w:szCs w:val="20"/>
              </w:rPr>
              <w:t xml:space="preserve">represented by QSE </w:t>
            </w:r>
            <w:r w:rsidRPr="00AB3D81">
              <w:rPr>
                <w:rFonts w:eastAsia="Times New Roman"/>
                <w:i/>
                <w:iCs/>
                <w:sz w:val="20"/>
                <w:szCs w:val="20"/>
              </w:rPr>
              <w:t xml:space="preserve">q </w:t>
            </w:r>
            <w:r w:rsidRPr="00AB3D81">
              <w:rPr>
                <w:rFonts w:eastAsia="Times New Roman"/>
                <w:iCs/>
                <w:sz w:val="20"/>
                <w:szCs w:val="20"/>
              </w:rPr>
              <w:t xml:space="preserve">at the end of the Adjustment Period for the hour </w:t>
            </w:r>
            <w:r w:rsidRPr="00AB3D81">
              <w:rPr>
                <w:rFonts w:eastAsia="Times New Roman"/>
                <w:i/>
                <w:iCs/>
                <w:sz w:val="20"/>
                <w:szCs w:val="20"/>
              </w:rPr>
              <w:t>h</w:t>
            </w:r>
            <w:r w:rsidRPr="00AB3D81">
              <w:rPr>
                <w:rFonts w:eastAsia="Times New Roman"/>
                <w:iCs/>
                <w:sz w:val="20"/>
                <w:szCs w:val="20"/>
              </w:rPr>
              <w:t xml:space="preserve"> that includes the 15-minute Settlement Interval.  Where for a Combined Cycle Train, the Resource </w:t>
            </w:r>
            <w:r w:rsidRPr="00AB3D81">
              <w:rPr>
                <w:rFonts w:eastAsia="Times New Roman"/>
                <w:i/>
                <w:iCs/>
                <w:sz w:val="20"/>
                <w:szCs w:val="20"/>
              </w:rPr>
              <w:t xml:space="preserve">r </w:t>
            </w:r>
            <w:r w:rsidRPr="00AB3D81">
              <w:rPr>
                <w:rFonts w:eastAsia="Times New Roman"/>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AB3D81">
              <w:rPr>
                <w:rFonts w:eastAsia="Times New Roman"/>
                <w:i/>
                <w:iCs/>
                <w:sz w:val="20"/>
                <w:szCs w:val="20"/>
              </w:rPr>
              <w:t>h</w:t>
            </w:r>
            <w:r w:rsidRPr="00AB3D81">
              <w:rPr>
                <w:rFonts w:eastAsia="Times New Roman"/>
                <w:iCs/>
                <w:sz w:val="20"/>
                <w:szCs w:val="20"/>
              </w:rPr>
              <w:t>.</w:t>
            </w:r>
          </w:p>
        </w:tc>
      </w:tr>
      <w:tr w:rsidR="00214C9F" w:rsidRPr="00AB3D81" w14:paraId="4F686B7D" w14:textId="77777777" w:rsidTr="00214C9F">
        <w:trPr>
          <w:cantSplit/>
        </w:trPr>
        <w:tc>
          <w:tcPr>
            <w:tcW w:w="1117" w:type="pct"/>
            <w:gridSpan w:val="2"/>
          </w:tcPr>
          <w:p w14:paraId="150C8905"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ASOFRLRADJ</w:t>
            </w:r>
            <w:r w:rsidRPr="00AB3D81">
              <w:rPr>
                <w:rFonts w:eastAsia="Times New Roman"/>
                <w:i/>
                <w:iCs/>
                <w:sz w:val="20"/>
                <w:szCs w:val="20"/>
                <w:vertAlign w:val="subscript"/>
              </w:rPr>
              <w:t xml:space="preserve"> </w:t>
            </w:r>
            <w:r w:rsidRPr="00AB3D81">
              <w:rPr>
                <w:rFonts w:eastAsia="Times New Roman"/>
                <w:i/>
                <w:iCs/>
                <w:sz w:val="20"/>
                <w:szCs w:val="20"/>
                <w:vertAlign w:val="subscript"/>
                <w:lang w:val="it-IT"/>
              </w:rPr>
              <w:t xml:space="preserve"> </w:t>
            </w:r>
            <w:r w:rsidRPr="00AB3D81">
              <w:rPr>
                <w:rFonts w:eastAsia="Times New Roman"/>
                <w:i/>
                <w:iCs/>
                <w:sz w:val="20"/>
                <w:szCs w:val="20"/>
                <w:vertAlign w:val="subscript"/>
              </w:rPr>
              <w:t>q, r, h</w:t>
            </w:r>
          </w:p>
        </w:tc>
        <w:tc>
          <w:tcPr>
            <w:tcW w:w="383" w:type="pct"/>
            <w:gridSpan w:val="2"/>
          </w:tcPr>
          <w:p w14:paraId="1CF14DB9"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703F81EE"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Ancillary Service Offer per Load Resource at End of Adjustment Period</w:t>
            </w:r>
            <w:r w:rsidRPr="00AB3D81">
              <w:rPr>
                <w:rFonts w:eastAsia="Times New Roman"/>
                <w:iCs/>
                <w:sz w:val="20"/>
                <w:szCs w:val="20"/>
              </w:rPr>
              <w:sym w:font="Symbol" w:char="F0BE"/>
            </w:r>
            <w:r w:rsidRPr="00AB3D81">
              <w:rPr>
                <w:rFonts w:eastAsia="Times New Roman"/>
                <w:iCs/>
                <w:sz w:val="20"/>
                <w:szCs w:val="20"/>
              </w:rPr>
              <w:t xml:space="preserve">The capacity represented by validated Ancillary Service Offers for Reg-Up, Non-Spin, RRS, and ECRS for the Load Resource </w:t>
            </w:r>
            <w:r w:rsidRPr="00AB3D81">
              <w:rPr>
                <w:rFonts w:eastAsia="Times New Roman"/>
                <w:i/>
                <w:iCs/>
                <w:sz w:val="20"/>
                <w:szCs w:val="20"/>
              </w:rPr>
              <w:t xml:space="preserve">r </w:t>
            </w:r>
            <w:r w:rsidRPr="00AB3D81">
              <w:rPr>
                <w:rFonts w:eastAsia="Times New Roman"/>
                <w:iCs/>
                <w:sz w:val="20"/>
                <w:szCs w:val="20"/>
              </w:rPr>
              <w:t xml:space="preserve">represented by QSE </w:t>
            </w:r>
            <w:r w:rsidRPr="00AB3D81">
              <w:rPr>
                <w:rFonts w:eastAsia="Times New Roman"/>
                <w:i/>
                <w:iCs/>
                <w:sz w:val="20"/>
                <w:szCs w:val="20"/>
              </w:rPr>
              <w:t xml:space="preserve">q </w:t>
            </w:r>
            <w:r w:rsidRPr="00AB3D81">
              <w:rPr>
                <w:rFonts w:eastAsia="Times New Roman"/>
                <w:iCs/>
                <w:sz w:val="20"/>
                <w:szCs w:val="20"/>
              </w:rPr>
              <w:t xml:space="preserve">at the end of the Adjustment Period for the hour </w:t>
            </w:r>
            <w:r w:rsidRPr="00AB3D81">
              <w:rPr>
                <w:rFonts w:eastAsia="Times New Roman"/>
                <w:i/>
                <w:iCs/>
                <w:sz w:val="20"/>
                <w:szCs w:val="20"/>
              </w:rPr>
              <w:t xml:space="preserve">h </w:t>
            </w:r>
            <w:r w:rsidRPr="00AB3D81">
              <w:rPr>
                <w:rFonts w:eastAsia="Times New Roman"/>
                <w:iCs/>
                <w:sz w:val="20"/>
                <w:szCs w:val="20"/>
              </w:rP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AB3D81">
              <w:rPr>
                <w:rFonts w:eastAsia="Times New Roman"/>
                <w:i/>
                <w:iCs/>
                <w:sz w:val="20"/>
                <w:szCs w:val="20"/>
              </w:rPr>
              <w:t>h.</w:t>
            </w:r>
          </w:p>
        </w:tc>
      </w:tr>
      <w:tr w:rsidR="00214C9F" w:rsidRPr="00AB3D81" w14:paraId="049633C4" w14:textId="77777777" w:rsidTr="00214C9F">
        <w:trPr>
          <w:cantSplit/>
        </w:trPr>
        <w:tc>
          <w:tcPr>
            <w:tcW w:w="1117" w:type="pct"/>
            <w:gridSpan w:val="2"/>
          </w:tcPr>
          <w:p w14:paraId="73F08721" w14:textId="77777777" w:rsidR="00AB3D81" w:rsidRPr="00AB3D81" w:rsidRDefault="00AB3D81" w:rsidP="00AB3D81">
            <w:pPr>
              <w:spacing w:after="60"/>
              <w:rPr>
                <w:rFonts w:eastAsia="Times New Roman"/>
                <w:iCs/>
                <w:sz w:val="20"/>
                <w:szCs w:val="20"/>
              </w:rPr>
            </w:pPr>
            <w:r w:rsidRPr="00AB3D81">
              <w:rPr>
                <w:rFonts w:eastAsia="Times New Roman"/>
                <w:bCs/>
                <w:iCs/>
                <w:sz w:val="20"/>
                <w:szCs w:val="20"/>
              </w:rPr>
              <w:t xml:space="preserve">PFPOSADJ </w:t>
            </w:r>
            <w:r w:rsidRPr="00AB3D81">
              <w:rPr>
                <w:rFonts w:eastAsia="Times New Roman"/>
                <w:bCs/>
                <w:i/>
                <w:iCs/>
                <w:sz w:val="20"/>
                <w:szCs w:val="20"/>
                <w:vertAlign w:val="subscript"/>
              </w:rPr>
              <w:t>q, h</w:t>
            </w:r>
          </w:p>
        </w:tc>
        <w:tc>
          <w:tcPr>
            <w:tcW w:w="383" w:type="pct"/>
            <w:gridSpan w:val="2"/>
          </w:tcPr>
          <w:p w14:paraId="6D7CEC54"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6C834FB8"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Responsive Reserve (Governor Response or Governor-Like Response) Position at End of Adjustment Period</w:t>
            </w:r>
            <w:r w:rsidRPr="00AB3D81">
              <w:rPr>
                <w:rFonts w:eastAsia="Times New Roman"/>
                <w:iCs/>
                <w:sz w:val="20"/>
                <w:szCs w:val="20"/>
              </w:rPr>
              <w:t xml:space="preserve">—The QSE </w:t>
            </w:r>
            <w:r w:rsidRPr="00AB3D81">
              <w:rPr>
                <w:rFonts w:eastAsia="Times New Roman"/>
                <w:i/>
                <w:iCs/>
                <w:sz w:val="20"/>
                <w:szCs w:val="20"/>
              </w:rPr>
              <w:t xml:space="preserve">q’s </w:t>
            </w:r>
            <w:r w:rsidRPr="00AB3D81">
              <w:rPr>
                <w:rFonts w:eastAsia="Times New Roman"/>
                <w:sz w:val="20"/>
                <w:szCs w:val="20"/>
              </w:rPr>
              <w:t xml:space="preserve">net </w:t>
            </w:r>
            <w:r w:rsidRPr="00AB3D81">
              <w:rPr>
                <w:rFonts w:eastAsia="Times New Roman"/>
                <w:iCs/>
                <w:sz w:val="20"/>
                <w:szCs w:val="20"/>
              </w:rPr>
              <w:t xml:space="preserve">RRS-PFR Ancillary Service Position at the end of the Adjustment Period for the hour </w:t>
            </w:r>
            <w:r w:rsidRPr="00AB3D81">
              <w:rPr>
                <w:rFonts w:eastAsia="Times New Roman"/>
                <w:i/>
                <w:iCs/>
                <w:sz w:val="20"/>
                <w:szCs w:val="20"/>
              </w:rPr>
              <w:t xml:space="preserve">h </w:t>
            </w:r>
            <w:r w:rsidRPr="00AB3D81">
              <w:rPr>
                <w:rFonts w:eastAsia="Times New Roman"/>
                <w:iCs/>
                <w:sz w:val="20"/>
                <w:szCs w:val="20"/>
              </w:rPr>
              <w:t>that includes the 15-minute Settlement Interval.  This value can be positive or negative.</w:t>
            </w:r>
          </w:p>
        </w:tc>
      </w:tr>
      <w:tr w:rsidR="00214C9F" w:rsidRPr="00AB3D81" w14:paraId="6EB15CA9" w14:textId="77777777" w:rsidTr="00214C9F">
        <w:trPr>
          <w:cantSplit/>
        </w:trPr>
        <w:tc>
          <w:tcPr>
            <w:tcW w:w="1117" w:type="pct"/>
            <w:gridSpan w:val="2"/>
          </w:tcPr>
          <w:p w14:paraId="114CABAA" w14:textId="77777777" w:rsidR="00AB3D81" w:rsidRPr="00AB3D81" w:rsidRDefault="00AB3D81" w:rsidP="00AB3D81">
            <w:pPr>
              <w:spacing w:after="60"/>
              <w:rPr>
                <w:rFonts w:eastAsia="Times New Roman"/>
                <w:iCs/>
                <w:sz w:val="20"/>
                <w:szCs w:val="20"/>
              </w:rPr>
            </w:pPr>
            <w:r w:rsidRPr="00AB3D81">
              <w:rPr>
                <w:rFonts w:eastAsia="Times New Roman"/>
                <w:bCs/>
                <w:iCs/>
                <w:sz w:val="20"/>
                <w:szCs w:val="20"/>
              </w:rPr>
              <w:t xml:space="preserve">UFPOSADJ </w:t>
            </w:r>
            <w:r w:rsidRPr="00AB3D81">
              <w:rPr>
                <w:rFonts w:eastAsia="Times New Roman"/>
                <w:bCs/>
                <w:i/>
                <w:iCs/>
                <w:sz w:val="20"/>
                <w:szCs w:val="20"/>
                <w:vertAlign w:val="subscript"/>
              </w:rPr>
              <w:t>q, h</w:t>
            </w:r>
          </w:p>
        </w:tc>
        <w:tc>
          <w:tcPr>
            <w:tcW w:w="383" w:type="pct"/>
            <w:gridSpan w:val="2"/>
          </w:tcPr>
          <w:p w14:paraId="45625AD8"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6943F23F"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Responsive Reserve (Under Frequency trigger at 59.7 Hz.) Position at End of Adjustment Period</w:t>
            </w:r>
            <w:r w:rsidRPr="00AB3D81">
              <w:rPr>
                <w:rFonts w:eastAsia="Times New Roman"/>
                <w:iCs/>
                <w:sz w:val="20"/>
                <w:szCs w:val="20"/>
              </w:rPr>
              <w:t xml:space="preserve">—The QSE </w:t>
            </w:r>
            <w:r w:rsidRPr="00AB3D81">
              <w:rPr>
                <w:rFonts w:eastAsia="Times New Roman"/>
                <w:i/>
                <w:iCs/>
                <w:sz w:val="20"/>
                <w:szCs w:val="20"/>
              </w:rPr>
              <w:t xml:space="preserve">q’s </w:t>
            </w:r>
            <w:r w:rsidRPr="00AB3D81">
              <w:rPr>
                <w:rFonts w:eastAsia="Times New Roman"/>
                <w:sz w:val="20"/>
                <w:szCs w:val="20"/>
              </w:rPr>
              <w:t xml:space="preserve">net </w:t>
            </w:r>
            <w:r w:rsidRPr="00AB3D81">
              <w:rPr>
                <w:rFonts w:eastAsia="Times New Roman"/>
                <w:iCs/>
                <w:sz w:val="20"/>
                <w:szCs w:val="20"/>
              </w:rPr>
              <w:t xml:space="preserve">RRS-UFR Ancillary Service Position at the end of the Adjustment Period for the hour </w:t>
            </w:r>
            <w:r w:rsidRPr="00AB3D81">
              <w:rPr>
                <w:rFonts w:eastAsia="Times New Roman"/>
                <w:i/>
                <w:iCs/>
                <w:sz w:val="20"/>
                <w:szCs w:val="20"/>
              </w:rPr>
              <w:t xml:space="preserve">h </w:t>
            </w:r>
            <w:r w:rsidRPr="00AB3D81">
              <w:rPr>
                <w:rFonts w:eastAsia="Times New Roman"/>
                <w:iCs/>
                <w:sz w:val="20"/>
                <w:szCs w:val="20"/>
              </w:rPr>
              <w:t>that includes the 15-minute Settlement Interval.  This value can be positive or negative.</w:t>
            </w:r>
          </w:p>
        </w:tc>
      </w:tr>
      <w:tr w:rsidR="00214C9F" w:rsidRPr="00AB3D81" w14:paraId="6A9E021D" w14:textId="77777777" w:rsidTr="00214C9F">
        <w:trPr>
          <w:cantSplit/>
        </w:trPr>
        <w:tc>
          <w:tcPr>
            <w:tcW w:w="1117" w:type="pct"/>
            <w:gridSpan w:val="2"/>
          </w:tcPr>
          <w:p w14:paraId="253CB050" w14:textId="77777777" w:rsidR="00AB3D81" w:rsidRPr="00AB3D81" w:rsidRDefault="00AB3D81" w:rsidP="00AB3D81">
            <w:pPr>
              <w:spacing w:after="60"/>
              <w:rPr>
                <w:rFonts w:eastAsia="Times New Roman"/>
                <w:iCs/>
                <w:sz w:val="20"/>
                <w:szCs w:val="20"/>
              </w:rPr>
            </w:pPr>
            <w:r w:rsidRPr="00AB3D81">
              <w:rPr>
                <w:rFonts w:eastAsia="Times New Roman"/>
                <w:bCs/>
                <w:iCs/>
                <w:sz w:val="20"/>
                <w:szCs w:val="20"/>
              </w:rPr>
              <w:t xml:space="preserve">FFPOSADJ </w:t>
            </w:r>
            <w:r w:rsidRPr="00AB3D81">
              <w:rPr>
                <w:rFonts w:eastAsia="Times New Roman"/>
                <w:bCs/>
                <w:i/>
                <w:iCs/>
                <w:sz w:val="20"/>
                <w:szCs w:val="20"/>
                <w:vertAlign w:val="subscript"/>
              </w:rPr>
              <w:t>q, h</w:t>
            </w:r>
          </w:p>
        </w:tc>
        <w:tc>
          <w:tcPr>
            <w:tcW w:w="383" w:type="pct"/>
            <w:gridSpan w:val="2"/>
          </w:tcPr>
          <w:p w14:paraId="2444BCB7"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7C086F2D"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Responsive Reserve (Fast Frequency Response) Position at End of Adjustment Period</w:t>
            </w:r>
            <w:r w:rsidRPr="00AB3D81">
              <w:rPr>
                <w:rFonts w:eastAsia="Times New Roman"/>
                <w:iCs/>
                <w:sz w:val="20"/>
                <w:szCs w:val="20"/>
              </w:rPr>
              <w:t xml:space="preserve">—The QSE </w:t>
            </w:r>
            <w:r w:rsidRPr="00AB3D81">
              <w:rPr>
                <w:rFonts w:eastAsia="Times New Roman"/>
                <w:i/>
                <w:iCs/>
                <w:sz w:val="20"/>
                <w:szCs w:val="20"/>
              </w:rPr>
              <w:t xml:space="preserve">q’s </w:t>
            </w:r>
            <w:r w:rsidRPr="00AB3D81">
              <w:rPr>
                <w:rFonts w:eastAsia="Times New Roman"/>
                <w:sz w:val="20"/>
                <w:szCs w:val="20"/>
              </w:rPr>
              <w:t xml:space="preserve">net positive </w:t>
            </w:r>
            <w:r w:rsidRPr="00AB3D81">
              <w:rPr>
                <w:rFonts w:eastAsia="Times New Roman"/>
                <w:iCs/>
                <w:sz w:val="20"/>
                <w:szCs w:val="20"/>
              </w:rPr>
              <w:t xml:space="preserve">RRS-FFR Ancillary Service Position at the end of the Adjustment Period for the hour </w:t>
            </w:r>
            <w:r w:rsidRPr="00AB3D81">
              <w:rPr>
                <w:rFonts w:eastAsia="Times New Roman"/>
                <w:i/>
                <w:iCs/>
                <w:sz w:val="20"/>
                <w:szCs w:val="20"/>
              </w:rPr>
              <w:t xml:space="preserve">h </w:t>
            </w:r>
            <w:r w:rsidRPr="00AB3D81">
              <w:rPr>
                <w:rFonts w:eastAsia="Times New Roman"/>
                <w:iCs/>
                <w:sz w:val="20"/>
                <w:szCs w:val="20"/>
              </w:rPr>
              <w:t>that includes the 15-minute Settlement Interval.</w:t>
            </w:r>
          </w:p>
        </w:tc>
      </w:tr>
      <w:tr w:rsidR="00214C9F" w:rsidRPr="00AB3D81" w14:paraId="226F6001" w14:textId="77777777" w:rsidTr="00214C9F">
        <w:trPr>
          <w:cantSplit/>
        </w:trPr>
        <w:tc>
          <w:tcPr>
            <w:tcW w:w="1117" w:type="pct"/>
            <w:gridSpan w:val="2"/>
          </w:tcPr>
          <w:p w14:paraId="4AC3FA9C" w14:textId="77777777" w:rsidR="00AB3D81" w:rsidRPr="00AB3D81" w:rsidRDefault="00AB3D81" w:rsidP="00AB3D81">
            <w:pPr>
              <w:spacing w:after="60"/>
              <w:rPr>
                <w:rFonts w:eastAsia="Times New Roman"/>
                <w:iCs/>
                <w:sz w:val="20"/>
                <w:szCs w:val="20"/>
              </w:rPr>
            </w:pPr>
            <w:r w:rsidRPr="00AB3D81">
              <w:rPr>
                <w:rFonts w:eastAsia="Times New Roman"/>
                <w:bCs/>
                <w:iCs/>
                <w:sz w:val="20"/>
                <w:szCs w:val="20"/>
              </w:rPr>
              <w:lastRenderedPageBreak/>
              <w:t xml:space="preserve">ECSPOSADJ </w:t>
            </w:r>
            <w:r w:rsidRPr="00AB3D81">
              <w:rPr>
                <w:rFonts w:eastAsia="Times New Roman"/>
                <w:bCs/>
                <w:i/>
                <w:iCs/>
                <w:sz w:val="20"/>
                <w:szCs w:val="20"/>
                <w:vertAlign w:val="subscript"/>
              </w:rPr>
              <w:t>q, h</w:t>
            </w:r>
          </w:p>
        </w:tc>
        <w:tc>
          <w:tcPr>
            <w:tcW w:w="383" w:type="pct"/>
            <w:gridSpan w:val="2"/>
          </w:tcPr>
          <w:p w14:paraId="5B7217F9"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430E9B7A"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ERCOT Contingency Reserve Service (SCED Dispatchable) Position at End of Adjustment Period</w:t>
            </w:r>
            <w:r w:rsidRPr="00AB3D81">
              <w:rPr>
                <w:rFonts w:eastAsia="Times New Roman"/>
                <w:iCs/>
                <w:sz w:val="20"/>
                <w:szCs w:val="20"/>
              </w:rPr>
              <w:t xml:space="preserve">—The QSE </w:t>
            </w:r>
            <w:r w:rsidRPr="00AB3D81">
              <w:rPr>
                <w:rFonts w:eastAsia="Times New Roman"/>
                <w:i/>
                <w:iCs/>
                <w:sz w:val="20"/>
                <w:szCs w:val="20"/>
              </w:rPr>
              <w:t xml:space="preserve">q’s </w:t>
            </w:r>
            <w:r w:rsidRPr="00AB3D81">
              <w:rPr>
                <w:rFonts w:eastAsia="Times New Roman"/>
                <w:sz w:val="20"/>
                <w:szCs w:val="20"/>
              </w:rPr>
              <w:t xml:space="preserve">net </w:t>
            </w:r>
            <w:r w:rsidRPr="00AB3D81">
              <w:rPr>
                <w:rFonts w:eastAsia="Times New Roman"/>
                <w:iCs/>
                <w:sz w:val="20"/>
                <w:szCs w:val="20"/>
              </w:rPr>
              <w:t xml:space="preserve">ECRS SCED Dispatchable Ancillary Service Position at the end of the Adjustment Period for the hour </w:t>
            </w:r>
            <w:r w:rsidRPr="00AB3D81">
              <w:rPr>
                <w:rFonts w:eastAsia="Times New Roman"/>
                <w:i/>
                <w:iCs/>
                <w:sz w:val="20"/>
                <w:szCs w:val="20"/>
              </w:rPr>
              <w:t xml:space="preserve">h </w:t>
            </w:r>
            <w:r w:rsidRPr="00AB3D81">
              <w:rPr>
                <w:rFonts w:eastAsia="Times New Roman"/>
                <w:iCs/>
                <w:sz w:val="20"/>
                <w:szCs w:val="20"/>
              </w:rPr>
              <w:t>that includes the 15-minute Settlement Interval.  This value can be positive or negative.</w:t>
            </w:r>
          </w:p>
        </w:tc>
      </w:tr>
      <w:tr w:rsidR="00214C9F" w:rsidRPr="00AB3D81" w14:paraId="379688AC" w14:textId="77777777" w:rsidTr="00214C9F">
        <w:trPr>
          <w:cantSplit/>
        </w:trPr>
        <w:tc>
          <w:tcPr>
            <w:tcW w:w="1117" w:type="pct"/>
            <w:gridSpan w:val="2"/>
          </w:tcPr>
          <w:p w14:paraId="25C2C12F" w14:textId="77777777" w:rsidR="00AB3D81" w:rsidRPr="00AB3D81" w:rsidRDefault="00AB3D81" w:rsidP="00AB3D81">
            <w:pPr>
              <w:spacing w:after="60"/>
              <w:rPr>
                <w:rFonts w:eastAsia="Times New Roman"/>
                <w:iCs/>
                <w:sz w:val="20"/>
                <w:szCs w:val="20"/>
              </w:rPr>
            </w:pPr>
            <w:r w:rsidRPr="00AB3D81">
              <w:rPr>
                <w:rFonts w:eastAsia="Times New Roman"/>
                <w:bCs/>
                <w:iCs/>
                <w:sz w:val="20"/>
                <w:szCs w:val="20"/>
              </w:rPr>
              <w:t xml:space="preserve">ECMPOSADJ </w:t>
            </w:r>
            <w:r w:rsidRPr="00AB3D81">
              <w:rPr>
                <w:rFonts w:eastAsia="Times New Roman"/>
                <w:bCs/>
                <w:i/>
                <w:iCs/>
                <w:sz w:val="20"/>
                <w:szCs w:val="20"/>
                <w:vertAlign w:val="subscript"/>
              </w:rPr>
              <w:t>q, h</w:t>
            </w:r>
          </w:p>
        </w:tc>
        <w:tc>
          <w:tcPr>
            <w:tcW w:w="383" w:type="pct"/>
            <w:gridSpan w:val="2"/>
          </w:tcPr>
          <w:p w14:paraId="3B79F21B"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5049BAF7"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ERCOT Contingency Reserve Service (Non-SCED Dispatchable) Position at End of Adjustment Period</w:t>
            </w:r>
            <w:r w:rsidRPr="00AB3D81">
              <w:rPr>
                <w:rFonts w:eastAsia="Times New Roman"/>
                <w:iCs/>
                <w:sz w:val="20"/>
                <w:szCs w:val="20"/>
              </w:rPr>
              <w:t xml:space="preserve">—The QSE </w:t>
            </w:r>
            <w:r w:rsidRPr="00AB3D81">
              <w:rPr>
                <w:rFonts w:eastAsia="Times New Roman"/>
                <w:i/>
                <w:iCs/>
                <w:sz w:val="20"/>
                <w:szCs w:val="20"/>
              </w:rPr>
              <w:t xml:space="preserve">q’s </w:t>
            </w:r>
            <w:r w:rsidRPr="00AB3D81">
              <w:rPr>
                <w:rFonts w:eastAsia="Times New Roman"/>
                <w:sz w:val="20"/>
                <w:szCs w:val="20"/>
              </w:rPr>
              <w:t xml:space="preserve">net positive </w:t>
            </w:r>
            <w:r w:rsidRPr="00AB3D81">
              <w:rPr>
                <w:rFonts w:eastAsia="Times New Roman"/>
                <w:iCs/>
                <w:sz w:val="20"/>
                <w:szCs w:val="20"/>
              </w:rPr>
              <w:t xml:space="preserve">ECRS non-SCED-dispatchable Ancillary Service Position at the end of the Adjustment Period for the hour </w:t>
            </w:r>
            <w:r w:rsidRPr="00AB3D81">
              <w:rPr>
                <w:rFonts w:eastAsia="Times New Roman"/>
                <w:i/>
                <w:iCs/>
                <w:sz w:val="20"/>
                <w:szCs w:val="20"/>
              </w:rPr>
              <w:t xml:space="preserve">h </w:t>
            </w:r>
            <w:r w:rsidRPr="00AB3D81">
              <w:rPr>
                <w:rFonts w:eastAsia="Times New Roman"/>
                <w:iCs/>
                <w:sz w:val="20"/>
                <w:szCs w:val="20"/>
              </w:rPr>
              <w:t>that includes the 15-minute Settlement Interval.</w:t>
            </w:r>
          </w:p>
        </w:tc>
      </w:tr>
      <w:tr w:rsidR="00214C9F" w:rsidRPr="00AB3D81" w14:paraId="20C2F795" w14:textId="77777777" w:rsidTr="00214C9F">
        <w:trPr>
          <w:cantSplit/>
        </w:trPr>
        <w:tc>
          <w:tcPr>
            <w:tcW w:w="1117" w:type="pct"/>
            <w:gridSpan w:val="2"/>
          </w:tcPr>
          <w:p w14:paraId="2505FA64" w14:textId="77777777" w:rsidR="00AB3D81" w:rsidRPr="00AB3D81" w:rsidRDefault="00AB3D81" w:rsidP="00AB3D81">
            <w:pPr>
              <w:spacing w:after="60"/>
              <w:rPr>
                <w:rFonts w:eastAsia="Times New Roman"/>
                <w:iCs/>
                <w:sz w:val="20"/>
                <w:szCs w:val="20"/>
              </w:rPr>
            </w:pPr>
            <w:r w:rsidRPr="00AB3D81">
              <w:rPr>
                <w:rFonts w:eastAsia="Times New Roman"/>
                <w:bCs/>
                <w:iCs/>
                <w:sz w:val="20"/>
                <w:szCs w:val="20"/>
              </w:rPr>
              <w:t xml:space="preserve">NSSPOSADJ </w:t>
            </w:r>
            <w:r w:rsidRPr="00AB3D81">
              <w:rPr>
                <w:rFonts w:eastAsia="Times New Roman"/>
                <w:bCs/>
                <w:i/>
                <w:iCs/>
                <w:sz w:val="20"/>
                <w:szCs w:val="20"/>
                <w:vertAlign w:val="subscript"/>
              </w:rPr>
              <w:t>q, h</w:t>
            </w:r>
          </w:p>
        </w:tc>
        <w:tc>
          <w:tcPr>
            <w:tcW w:w="383" w:type="pct"/>
            <w:gridSpan w:val="2"/>
          </w:tcPr>
          <w:p w14:paraId="716381E0"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117A6D62"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Non-Spin Reserve Service (SCED Dispatchable) Position at End of Adjustment Period</w:t>
            </w:r>
            <w:r w:rsidRPr="00AB3D81">
              <w:rPr>
                <w:rFonts w:eastAsia="Times New Roman"/>
                <w:iCs/>
                <w:sz w:val="20"/>
                <w:szCs w:val="20"/>
              </w:rPr>
              <w:sym w:font="Symbol" w:char="F0BE"/>
            </w:r>
            <w:r w:rsidRPr="00AB3D81">
              <w:rPr>
                <w:rFonts w:eastAsia="Times New Roman"/>
                <w:iCs/>
                <w:sz w:val="20"/>
                <w:szCs w:val="20"/>
              </w:rPr>
              <w:t xml:space="preserve">The QSE </w:t>
            </w:r>
            <w:r w:rsidRPr="00AB3D81">
              <w:rPr>
                <w:rFonts w:eastAsia="Times New Roman"/>
                <w:i/>
                <w:iCs/>
                <w:sz w:val="20"/>
                <w:szCs w:val="20"/>
              </w:rPr>
              <w:t xml:space="preserve">q’s </w:t>
            </w:r>
            <w:r w:rsidRPr="00AB3D81">
              <w:rPr>
                <w:rFonts w:eastAsia="Times New Roman"/>
                <w:sz w:val="20"/>
                <w:szCs w:val="20"/>
              </w:rPr>
              <w:t xml:space="preserve">net </w:t>
            </w:r>
            <w:r w:rsidRPr="00AB3D81">
              <w:rPr>
                <w:rFonts w:eastAsia="Times New Roman"/>
                <w:iCs/>
                <w:sz w:val="20"/>
                <w:szCs w:val="20"/>
              </w:rPr>
              <w:t xml:space="preserve">Non-Spin SCED-dispatchable Ancillary Service Position at the end of the Adjustment Period for the hour </w:t>
            </w:r>
            <w:r w:rsidRPr="00AB3D81">
              <w:rPr>
                <w:rFonts w:eastAsia="Times New Roman"/>
                <w:i/>
                <w:iCs/>
                <w:sz w:val="20"/>
                <w:szCs w:val="20"/>
              </w:rPr>
              <w:t xml:space="preserve">h </w:t>
            </w:r>
            <w:r w:rsidRPr="00AB3D81">
              <w:rPr>
                <w:rFonts w:eastAsia="Times New Roman"/>
                <w:iCs/>
                <w:sz w:val="20"/>
                <w:szCs w:val="20"/>
              </w:rPr>
              <w:t>that includes the 15-minute Settlement Interval.  This value can be positive or negative.</w:t>
            </w:r>
          </w:p>
        </w:tc>
      </w:tr>
      <w:tr w:rsidR="00214C9F" w:rsidRPr="00AB3D81" w14:paraId="31C08CC2" w14:textId="77777777" w:rsidTr="00214C9F">
        <w:trPr>
          <w:cantSplit/>
        </w:trPr>
        <w:tc>
          <w:tcPr>
            <w:tcW w:w="1117" w:type="pct"/>
            <w:gridSpan w:val="2"/>
          </w:tcPr>
          <w:p w14:paraId="72A0E4B2" w14:textId="77777777" w:rsidR="00AB3D81" w:rsidRPr="00AB3D81" w:rsidRDefault="00AB3D81" w:rsidP="00AB3D81">
            <w:pPr>
              <w:spacing w:after="60"/>
              <w:rPr>
                <w:rFonts w:eastAsia="Times New Roman"/>
                <w:iCs/>
                <w:sz w:val="20"/>
                <w:szCs w:val="20"/>
              </w:rPr>
            </w:pPr>
            <w:r w:rsidRPr="00AB3D81">
              <w:rPr>
                <w:rFonts w:eastAsia="Times New Roman"/>
                <w:bCs/>
                <w:iCs/>
                <w:sz w:val="20"/>
                <w:szCs w:val="20"/>
              </w:rPr>
              <w:t xml:space="preserve">NSMPOSADJ </w:t>
            </w:r>
            <w:r w:rsidRPr="00AB3D81">
              <w:rPr>
                <w:rFonts w:eastAsia="Times New Roman"/>
                <w:bCs/>
                <w:i/>
                <w:iCs/>
                <w:sz w:val="20"/>
                <w:szCs w:val="20"/>
                <w:vertAlign w:val="subscript"/>
              </w:rPr>
              <w:t>q, h</w:t>
            </w:r>
          </w:p>
        </w:tc>
        <w:tc>
          <w:tcPr>
            <w:tcW w:w="383" w:type="pct"/>
            <w:gridSpan w:val="2"/>
          </w:tcPr>
          <w:p w14:paraId="21726B24"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3D84FBE6"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Non-Spin Reserve Service (Non-SCED Dispatchable) Position at End of Adjustment Period</w:t>
            </w:r>
            <w:r w:rsidRPr="00AB3D81">
              <w:rPr>
                <w:rFonts w:eastAsia="Times New Roman"/>
                <w:iCs/>
                <w:sz w:val="20"/>
                <w:szCs w:val="20"/>
              </w:rPr>
              <w:t xml:space="preserve">—The QSE </w:t>
            </w:r>
            <w:r w:rsidRPr="00AB3D81">
              <w:rPr>
                <w:rFonts w:eastAsia="Times New Roman"/>
                <w:i/>
                <w:iCs/>
                <w:sz w:val="20"/>
                <w:szCs w:val="20"/>
              </w:rPr>
              <w:t xml:space="preserve">q’s </w:t>
            </w:r>
            <w:r w:rsidRPr="00AB3D81">
              <w:rPr>
                <w:rFonts w:eastAsia="Times New Roman"/>
                <w:sz w:val="20"/>
                <w:szCs w:val="20"/>
              </w:rPr>
              <w:t xml:space="preserve">net positive </w:t>
            </w:r>
            <w:r w:rsidRPr="00AB3D81">
              <w:rPr>
                <w:rFonts w:eastAsia="Times New Roman"/>
                <w:iCs/>
                <w:sz w:val="20"/>
                <w:szCs w:val="20"/>
              </w:rPr>
              <w:t xml:space="preserve">Non-Spin non-SCED-dispatchable Ancillary Service Position at the end of the Adjustment Period for the hour </w:t>
            </w:r>
            <w:r w:rsidRPr="00AB3D81">
              <w:rPr>
                <w:rFonts w:eastAsia="Times New Roman"/>
                <w:i/>
                <w:iCs/>
                <w:sz w:val="20"/>
                <w:szCs w:val="20"/>
              </w:rPr>
              <w:t xml:space="preserve">h </w:t>
            </w:r>
            <w:r w:rsidRPr="00AB3D81">
              <w:rPr>
                <w:rFonts w:eastAsia="Times New Roman"/>
                <w:iCs/>
                <w:sz w:val="20"/>
                <w:szCs w:val="20"/>
              </w:rPr>
              <w:t>that includes the 15-minute Settlement Interval.</w:t>
            </w:r>
          </w:p>
        </w:tc>
      </w:tr>
      <w:tr w:rsidR="00214C9F" w:rsidRPr="00AB3D81" w14:paraId="2EF0940A" w14:textId="77777777" w:rsidTr="00214C9F">
        <w:trPr>
          <w:cantSplit/>
        </w:trPr>
        <w:tc>
          <w:tcPr>
            <w:tcW w:w="1117" w:type="pct"/>
            <w:gridSpan w:val="2"/>
          </w:tcPr>
          <w:p w14:paraId="42E4BF06" w14:textId="77777777" w:rsidR="00AB3D81" w:rsidRPr="00AB3D81" w:rsidRDefault="00AB3D81" w:rsidP="00AB3D81">
            <w:pPr>
              <w:spacing w:after="60"/>
              <w:rPr>
                <w:rFonts w:eastAsia="Times New Roman"/>
                <w:iCs/>
                <w:sz w:val="20"/>
                <w:szCs w:val="20"/>
              </w:rPr>
            </w:pPr>
            <w:r w:rsidRPr="00AB3D81">
              <w:rPr>
                <w:rFonts w:eastAsia="Times New Roman"/>
                <w:bCs/>
                <w:iCs/>
                <w:sz w:val="20"/>
                <w:szCs w:val="20"/>
              </w:rPr>
              <w:t xml:space="preserve">ASMWCAPUQADJ </w:t>
            </w:r>
            <w:r w:rsidRPr="00AB3D81">
              <w:rPr>
                <w:rFonts w:eastAsia="Times New Roman"/>
                <w:bCs/>
                <w:i/>
                <w:iCs/>
                <w:sz w:val="20"/>
                <w:szCs w:val="20"/>
                <w:vertAlign w:val="subscript"/>
              </w:rPr>
              <w:t>q, h</w:t>
            </w:r>
          </w:p>
        </w:tc>
        <w:tc>
          <w:tcPr>
            <w:tcW w:w="383" w:type="pct"/>
            <w:gridSpan w:val="2"/>
          </w:tcPr>
          <w:p w14:paraId="5C812D22"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62AD5707"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Calculated Total MW Capacity used to cover the QSE’s Ancillary Service Position at End of Adjustment Period</w:t>
            </w:r>
            <w:r w:rsidRPr="00AB3D81">
              <w:rPr>
                <w:rFonts w:eastAsia="Times New Roman"/>
                <w:iCs/>
                <w:sz w:val="20"/>
                <w:szCs w:val="20"/>
              </w:rPr>
              <w:t>—</w:t>
            </w:r>
            <w:r w:rsidRPr="00AB3D81">
              <w:rPr>
                <w:rFonts w:eastAsia="Times New Roman"/>
                <w:sz w:val="20"/>
                <w:szCs w:val="20"/>
              </w:rPr>
              <w:t xml:space="preserve">The </w:t>
            </w:r>
            <w:r w:rsidRPr="00AB3D81">
              <w:rPr>
                <w:rFonts w:eastAsia="Times New Roman"/>
                <w:iCs/>
                <w:sz w:val="20"/>
                <w:szCs w:val="20"/>
              </w:rPr>
              <w:t xml:space="preserve">calculated total MW capacity for a QSE </w:t>
            </w:r>
            <w:r w:rsidRPr="00AB3D81">
              <w:rPr>
                <w:rFonts w:eastAsia="Times New Roman"/>
                <w:i/>
                <w:sz w:val="20"/>
                <w:szCs w:val="20"/>
              </w:rPr>
              <w:t>q</w:t>
            </w:r>
            <w:r w:rsidRPr="00AB3D81">
              <w:rPr>
                <w:rFonts w:eastAsia="Times New Roman"/>
                <w:iCs/>
                <w:sz w:val="20"/>
                <w:szCs w:val="20"/>
              </w:rPr>
              <w:t xml:space="preserve"> that represents the amount of the QSE’s Ancillary Service Position covered by its Resources</w:t>
            </w:r>
            <w:r w:rsidRPr="00AB3D81">
              <w:rPr>
                <w:rFonts w:eastAsia="Times New Roman"/>
                <w:i/>
                <w:iCs/>
                <w:sz w:val="20"/>
                <w:szCs w:val="20"/>
              </w:rPr>
              <w:t xml:space="preserve"> </w:t>
            </w:r>
            <w:r w:rsidRPr="00AB3D81">
              <w:rPr>
                <w:rFonts w:eastAsia="Times New Roman"/>
                <w:iCs/>
                <w:sz w:val="20"/>
                <w:szCs w:val="20"/>
              </w:rPr>
              <w:t xml:space="preserve">at the end of Adjustment Period for the hour </w:t>
            </w:r>
            <w:r w:rsidRPr="00AB3D81">
              <w:rPr>
                <w:rFonts w:eastAsia="Times New Roman"/>
                <w:i/>
                <w:iCs/>
                <w:sz w:val="20"/>
                <w:szCs w:val="20"/>
              </w:rPr>
              <w:t xml:space="preserve">h </w:t>
            </w:r>
            <w:r w:rsidRPr="00AB3D81">
              <w:rPr>
                <w:rFonts w:eastAsia="Times New Roman"/>
                <w:iCs/>
                <w:sz w:val="20"/>
                <w:szCs w:val="20"/>
              </w:rPr>
              <w:t>that includes the 15-minute Settlement Interval.</w:t>
            </w:r>
          </w:p>
        </w:tc>
      </w:tr>
      <w:tr w:rsidR="00214C9F" w:rsidRPr="00AB3D81" w14:paraId="366DD8A9" w14:textId="77777777" w:rsidTr="00214C9F">
        <w:trPr>
          <w:cantSplit/>
        </w:trPr>
        <w:tc>
          <w:tcPr>
            <w:tcW w:w="1117" w:type="pct"/>
            <w:gridSpan w:val="2"/>
          </w:tcPr>
          <w:p w14:paraId="5E6C1E12" w14:textId="77777777" w:rsidR="00AB3D81" w:rsidRPr="00AB3D81" w:rsidRDefault="00AB3D81" w:rsidP="00AB3D81">
            <w:pPr>
              <w:spacing w:after="60"/>
              <w:rPr>
                <w:rFonts w:eastAsia="Times New Roman"/>
                <w:iCs/>
                <w:sz w:val="20"/>
                <w:szCs w:val="20"/>
              </w:rPr>
            </w:pPr>
            <w:r w:rsidRPr="00AB3D81">
              <w:rPr>
                <w:rFonts w:eastAsia="Times New Roman"/>
                <w:bCs/>
                <w:iCs/>
                <w:sz w:val="20"/>
                <w:szCs w:val="20"/>
              </w:rPr>
              <w:t xml:space="preserve">ASMWCAPUADJ </w:t>
            </w:r>
            <w:r w:rsidRPr="00AB3D81">
              <w:rPr>
                <w:rFonts w:eastAsia="Times New Roman"/>
                <w:bCs/>
                <w:i/>
                <w:iCs/>
                <w:sz w:val="20"/>
                <w:szCs w:val="20"/>
                <w:vertAlign w:val="subscript"/>
              </w:rPr>
              <w:t xml:space="preserve">q, h, </w:t>
            </w:r>
            <w:proofErr w:type="spellStart"/>
            <w:r w:rsidRPr="00AB3D81">
              <w:rPr>
                <w:rFonts w:eastAsia="Times New Roman"/>
                <w:bCs/>
                <w:i/>
                <w:iCs/>
                <w:sz w:val="20"/>
                <w:szCs w:val="20"/>
                <w:vertAlign w:val="subscript"/>
              </w:rPr>
              <w:t>ASSubType</w:t>
            </w:r>
            <w:proofErr w:type="spellEnd"/>
            <w:r w:rsidRPr="00AB3D81">
              <w:rPr>
                <w:rFonts w:eastAsia="Times New Roman"/>
                <w:bCs/>
                <w:i/>
                <w:iCs/>
                <w:sz w:val="20"/>
                <w:szCs w:val="20"/>
                <w:vertAlign w:val="subscript"/>
              </w:rPr>
              <w:t>, r</w:t>
            </w:r>
          </w:p>
        </w:tc>
        <w:tc>
          <w:tcPr>
            <w:tcW w:w="383" w:type="pct"/>
            <w:gridSpan w:val="2"/>
          </w:tcPr>
          <w:p w14:paraId="74CA7B97"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16F45502"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Calculated MW Capacity used to cover the QSE’s ‘</w:t>
            </w:r>
            <w:proofErr w:type="spellStart"/>
            <w:r w:rsidRPr="00AB3D81">
              <w:rPr>
                <w:rFonts w:eastAsia="Times New Roman"/>
                <w:i/>
                <w:iCs/>
                <w:sz w:val="20"/>
                <w:szCs w:val="20"/>
              </w:rPr>
              <w:t>AStype</w:t>
            </w:r>
            <w:proofErr w:type="spellEnd"/>
            <w:r w:rsidRPr="00AB3D81">
              <w:rPr>
                <w:rFonts w:eastAsia="Times New Roman"/>
                <w:i/>
                <w:iCs/>
                <w:sz w:val="20"/>
                <w:szCs w:val="20"/>
              </w:rPr>
              <w:t>’ Ancillary Service Position at End of Adjustment Period</w:t>
            </w:r>
            <w:r w:rsidRPr="00AB3D81">
              <w:rPr>
                <w:rFonts w:eastAsia="Times New Roman"/>
                <w:iCs/>
                <w:sz w:val="20"/>
                <w:szCs w:val="20"/>
              </w:rPr>
              <w:t>—</w:t>
            </w:r>
            <w:r w:rsidRPr="00AB3D81">
              <w:rPr>
                <w:rFonts w:eastAsia="Times New Roman"/>
                <w:sz w:val="20"/>
                <w:szCs w:val="20"/>
              </w:rPr>
              <w:t xml:space="preserve">The </w:t>
            </w:r>
            <w:r w:rsidRPr="00AB3D81">
              <w:rPr>
                <w:rFonts w:eastAsia="Times New Roman"/>
                <w:iCs/>
                <w:sz w:val="20"/>
                <w:szCs w:val="20"/>
              </w:rPr>
              <w:t xml:space="preserve">calculated MW </w:t>
            </w:r>
            <w:r w:rsidRPr="00AB3D81" w:rsidDel="00934E33">
              <w:rPr>
                <w:rFonts w:eastAsia="Times New Roman"/>
                <w:iCs/>
                <w:sz w:val="20"/>
                <w:szCs w:val="20"/>
              </w:rPr>
              <w:t>C</w:t>
            </w:r>
            <w:r w:rsidRPr="00AB3D81">
              <w:rPr>
                <w:rFonts w:eastAsia="Times New Roman"/>
                <w:iCs/>
                <w:sz w:val="20"/>
                <w:szCs w:val="20"/>
              </w:rPr>
              <w:t xml:space="preserve">apacity of a Resource </w:t>
            </w:r>
            <w:r w:rsidRPr="00AB3D81">
              <w:rPr>
                <w:rFonts w:eastAsia="Times New Roman"/>
                <w:i/>
                <w:sz w:val="20"/>
                <w:szCs w:val="20"/>
              </w:rPr>
              <w:t>r</w:t>
            </w:r>
            <w:r w:rsidRPr="00AB3D81">
              <w:rPr>
                <w:rFonts w:eastAsia="Times New Roman"/>
                <w:iCs/>
                <w:sz w:val="20"/>
                <w:szCs w:val="20"/>
              </w:rPr>
              <w:t xml:space="preserve"> represented by QSE </w:t>
            </w:r>
            <w:r w:rsidRPr="00AB3D81">
              <w:rPr>
                <w:rFonts w:eastAsia="Times New Roman"/>
                <w:i/>
                <w:sz w:val="20"/>
                <w:szCs w:val="20"/>
              </w:rPr>
              <w:t>q</w:t>
            </w:r>
            <w:r w:rsidRPr="00AB3D81">
              <w:rPr>
                <w:rFonts w:eastAsia="Times New Roman"/>
                <w:iCs/>
                <w:sz w:val="20"/>
                <w:szCs w:val="20"/>
              </w:rPr>
              <w:t xml:space="preserve"> that is used to cover its QSE’s “</w:t>
            </w:r>
            <w:proofErr w:type="spellStart"/>
            <w:r w:rsidRPr="00AB3D81">
              <w:rPr>
                <w:rFonts w:eastAsia="Times New Roman"/>
                <w:iCs/>
                <w:sz w:val="20"/>
                <w:szCs w:val="20"/>
              </w:rPr>
              <w:t>ASSubType</w:t>
            </w:r>
            <w:proofErr w:type="spellEnd"/>
            <w:r w:rsidRPr="00AB3D81">
              <w:rPr>
                <w:rFonts w:eastAsia="Times New Roman"/>
                <w:iCs/>
                <w:sz w:val="20"/>
                <w:szCs w:val="20"/>
              </w:rPr>
              <w:t>” Ancillary Service Position</w:t>
            </w:r>
            <w:r w:rsidRPr="00AB3D81">
              <w:rPr>
                <w:rFonts w:eastAsia="Times New Roman"/>
                <w:i/>
                <w:iCs/>
                <w:sz w:val="20"/>
                <w:szCs w:val="20"/>
              </w:rPr>
              <w:t xml:space="preserve"> </w:t>
            </w:r>
            <w:r w:rsidRPr="00AB3D81">
              <w:rPr>
                <w:rFonts w:eastAsia="Times New Roman"/>
                <w:iCs/>
                <w:sz w:val="20"/>
                <w:szCs w:val="20"/>
              </w:rPr>
              <w:t xml:space="preserve">at the end of Adjustment Period for the hour </w:t>
            </w:r>
            <w:r w:rsidRPr="00AB3D81">
              <w:rPr>
                <w:rFonts w:eastAsia="Times New Roman"/>
                <w:i/>
                <w:iCs/>
                <w:sz w:val="20"/>
                <w:szCs w:val="20"/>
              </w:rPr>
              <w:t xml:space="preserve">h </w:t>
            </w:r>
            <w:r w:rsidRPr="00AB3D81">
              <w:rPr>
                <w:rFonts w:eastAsia="Times New Roman"/>
                <w:iCs/>
                <w:sz w:val="20"/>
                <w:szCs w:val="20"/>
              </w:rPr>
              <w:t>that includes the 15-minute Settlement Interval.</w:t>
            </w:r>
          </w:p>
        </w:tc>
      </w:tr>
      <w:tr w:rsidR="00214C9F" w:rsidRPr="00AB3D81" w14:paraId="72852E15" w14:textId="77777777" w:rsidTr="00214C9F">
        <w:trPr>
          <w:cantSplit/>
        </w:trPr>
        <w:tc>
          <w:tcPr>
            <w:tcW w:w="1117" w:type="pct"/>
            <w:gridSpan w:val="2"/>
          </w:tcPr>
          <w:p w14:paraId="2F1DA84F" w14:textId="77777777" w:rsidR="00AB3D81" w:rsidRPr="00AB3D81" w:rsidRDefault="00AB3D81" w:rsidP="00AB3D81">
            <w:pPr>
              <w:spacing w:after="60"/>
              <w:rPr>
                <w:rFonts w:eastAsia="Times New Roman"/>
                <w:iCs/>
                <w:sz w:val="20"/>
                <w:szCs w:val="20"/>
              </w:rPr>
            </w:pPr>
            <w:r w:rsidRPr="00AB3D81">
              <w:rPr>
                <w:rFonts w:eastAsia="Times New Roman"/>
                <w:iCs/>
                <w:sz w:val="20"/>
                <w:szCs w:val="28"/>
              </w:rPr>
              <w:t xml:space="preserve">MWADJ </w:t>
            </w:r>
            <w:r w:rsidRPr="00AB3D81">
              <w:rPr>
                <w:rFonts w:eastAsia="Times New Roman"/>
                <w:i/>
                <w:iCs/>
                <w:sz w:val="20"/>
                <w:szCs w:val="20"/>
                <w:vertAlign w:val="subscript"/>
              </w:rPr>
              <w:t>q, h, r</w:t>
            </w:r>
          </w:p>
        </w:tc>
        <w:tc>
          <w:tcPr>
            <w:tcW w:w="383" w:type="pct"/>
            <w:gridSpan w:val="2"/>
          </w:tcPr>
          <w:p w14:paraId="1FCE9B2B"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54238A80"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Calculated MW discharge (positive) or charge (negative) required to support ESR’s calculated Ancillary Service coverage at End of Adjustment Period</w:t>
            </w:r>
            <w:r w:rsidRPr="00AB3D81">
              <w:rPr>
                <w:rFonts w:eastAsia="Times New Roman"/>
                <w:iCs/>
                <w:sz w:val="20"/>
                <w:szCs w:val="20"/>
              </w:rPr>
              <w:t>—</w:t>
            </w:r>
            <w:r w:rsidRPr="00AB3D81">
              <w:rPr>
                <w:rFonts w:eastAsia="Times New Roman"/>
                <w:sz w:val="20"/>
                <w:szCs w:val="20"/>
              </w:rPr>
              <w:t>T</w:t>
            </w:r>
            <w:r w:rsidRPr="00AB3D81">
              <w:rPr>
                <w:rFonts w:eastAsia="Times New Roman"/>
                <w:iCs/>
                <w:sz w:val="20"/>
              </w:rPr>
              <w:t xml:space="preserve">he MW discharge (positive) or charge (negative) required to support the ESR’s calculated Ancillary Service coverage considering the submitted COP values for HBSOC, </w:t>
            </w:r>
            <w:proofErr w:type="spellStart"/>
            <w:r w:rsidRPr="00AB3D81">
              <w:rPr>
                <w:rFonts w:eastAsia="Times New Roman"/>
                <w:iCs/>
                <w:sz w:val="20"/>
              </w:rPr>
              <w:t>MinSOC</w:t>
            </w:r>
            <w:proofErr w:type="spellEnd"/>
            <w:r w:rsidRPr="00AB3D81">
              <w:rPr>
                <w:rFonts w:eastAsia="Times New Roman"/>
                <w:iCs/>
                <w:sz w:val="20"/>
              </w:rPr>
              <w:t xml:space="preserve">, </w:t>
            </w:r>
            <w:proofErr w:type="spellStart"/>
            <w:r w:rsidRPr="00AB3D81">
              <w:rPr>
                <w:rFonts w:eastAsia="Times New Roman"/>
                <w:iCs/>
                <w:sz w:val="20"/>
              </w:rPr>
              <w:t>MaxSOC</w:t>
            </w:r>
            <w:proofErr w:type="spellEnd"/>
            <w:r w:rsidRPr="00AB3D81">
              <w:rPr>
                <w:rFonts w:eastAsia="Times New Roman"/>
                <w:iCs/>
                <w:sz w:val="20"/>
              </w:rPr>
              <w:t xml:space="preserve"> and the difference in the HBSOC for the hour under consideration and the next hour while accounting for Ancillary Service deployment factors and the duration requirements for energy and different Ancillary Service types</w:t>
            </w:r>
            <w:r w:rsidRPr="00AB3D81">
              <w:rPr>
                <w:rFonts w:eastAsia="Times New Roman"/>
                <w:iCs/>
                <w:sz w:val="20"/>
                <w:szCs w:val="20"/>
              </w:rPr>
              <w:t xml:space="preserve"> Position</w:t>
            </w:r>
            <w:r w:rsidRPr="00AB3D81">
              <w:rPr>
                <w:rFonts w:eastAsia="Times New Roman"/>
                <w:i/>
                <w:iCs/>
                <w:sz w:val="20"/>
                <w:szCs w:val="20"/>
              </w:rPr>
              <w:t xml:space="preserve"> </w:t>
            </w:r>
            <w:r w:rsidRPr="00AB3D81">
              <w:rPr>
                <w:rFonts w:eastAsia="Times New Roman"/>
                <w:iCs/>
                <w:sz w:val="20"/>
                <w:szCs w:val="20"/>
              </w:rPr>
              <w:t xml:space="preserve">at the end of Adjustment Period for the hour </w:t>
            </w:r>
            <w:r w:rsidRPr="00AB3D81">
              <w:rPr>
                <w:rFonts w:eastAsia="Times New Roman"/>
                <w:i/>
                <w:iCs/>
                <w:sz w:val="20"/>
                <w:szCs w:val="20"/>
              </w:rPr>
              <w:t xml:space="preserve">h </w:t>
            </w:r>
            <w:r w:rsidRPr="00AB3D81">
              <w:rPr>
                <w:rFonts w:eastAsia="Times New Roman"/>
                <w:iCs/>
                <w:sz w:val="20"/>
                <w:szCs w:val="20"/>
              </w:rPr>
              <w:t>that includes the 15-minute Settlement Interval.</w:t>
            </w:r>
          </w:p>
        </w:tc>
      </w:tr>
      <w:tr w:rsidR="00214C9F" w:rsidRPr="00AB3D81" w14:paraId="1CE1D10C" w14:textId="77777777" w:rsidTr="00214C9F">
        <w:trPr>
          <w:cantSplit/>
        </w:trPr>
        <w:tc>
          <w:tcPr>
            <w:tcW w:w="1117" w:type="pct"/>
            <w:gridSpan w:val="2"/>
          </w:tcPr>
          <w:p w14:paraId="7A45D6CF" w14:textId="77777777" w:rsidR="00AB3D81" w:rsidRPr="00AB3D81" w:rsidRDefault="00AB3D81" w:rsidP="00AB3D81">
            <w:pPr>
              <w:spacing w:after="60"/>
              <w:rPr>
                <w:rFonts w:eastAsia="Times New Roman"/>
                <w:iCs/>
                <w:sz w:val="20"/>
                <w:szCs w:val="20"/>
              </w:rPr>
            </w:pPr>
            <w:r w:rsidRPr="00AB3D81">
              <w:rPr>
                <w:rFonts w:eastAsia="Times New Roman"/>
                <w:bCs/>
                <w:iCs/>
                <w:sz w:val="20"/>
                <w:szCs w:val="20"/>
              </w:rPr>
              <w:t xml:space="preserve">ESRASADJ </w:t>
            </w:r>
            <w:r w:rsidRPr="00AB3D81">
              <w:rPr>
                <w:rFonts w:eastAsia="Times New Roman"/>
                <w:bCs/>
                <w:i/>
                <w:iCs/>
                <w:sz w:val="20"/>
                <w:szCs w:val="20"/>
                <w:vertAlign w:val="subscript"/>
              </w:rPr>
              <w:t>q, h</w:t>
            </w:r>
          </w:p>
        </w:tc>
        <w:tc>
          <w:tcPr>
            <w:tcW w:w="383" w:type="pct"/>
            <w:gridSpan w:val="2"/>
          </w:tcPr>
          <w:p w14:paraId="644EB4B7"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3A77B183"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Calculated Ancillary Service MW Capacity Provided By QSE’s ESR Portfolio at the End of Adjustment Period</w:t>
            </w:r>
            <w:r w:rsidRPr="00AB3D81">
              <w:rPr>
                <w:rFonts w:eastAsia="Times New Roman"/>
                <w:iCs/>
                <w:sz w:val="20"/>
                <w:szCs w:val="20"/>
              </w:rPr>
              <w:t>—The total ESR MW capacity used to cover the QSE</w:t>
            </w:r>
            <w:r w:rsidRPr="00AB3D81">
              <w:rPr>
                <w:rFonts w:eastAsia="Times New Roman"/>
                <w:i/>
                <w:sz w:val="20"/>
                <w:szCs w:val="20"/>
              </w:rPr>
              <w:t xml:space="preserve"> q’s</w:t>
            </w:r>
            <w:r w:rsidRPr="00AB3D81">
              <w:rPr>
                <w:rFonts w:eastAsia="Times New Roman"/>
                <w:iCs/>
                <w:sz w:val="20"/>
                <w:szCs w:val="20"/>
              </w:rPr>
              <w:t xml:space="preserve"> Upward Ancillary Service position for Reg-Up, RRS, ECRS, and Non-Spin at the end of Adjustment Period for the hour </w:t>
            </w:r>
            <w:r w:rsidRPr="00AB3D81">
              <w:rPr>
                <w:rFonts w:eastAsia="Times New Roman"/>
                <w:i/>
                <w:iCs/>
                <w:sz w:val="20"/>
                <w:szCs w:val="20"/>
              </w:rPr>
              <w:t>h</w:t>
            </w:r>
            <w:r w:rsidRPr="00AB3D81">
              <w:rPr>
                <w:rFonts w:eastAsia="Times New Roman"/>
                <w:sz w:val="20"/>
                <w:szCs w:val="20"/>
              </w:rPr>
              <w:t xml:space="preserve"> that includes the 15-minute Settlement Interval</w:t>
            </w:r>
            <w:r w:rsidRPr="00AB3D81">
              <w:rPr>
                <w:rFonts w:eastAsia="Times New Roman"/>
                <w:iCs/>
                <w:sz w:val="20"/>
                <w:szCs w:val="20"/>
              </w:rPr>
              <w:t>.</w:t>
            </w:r>
          </w:p>
        </w:tc>
      </w:tr>
      <w:tr w:rsidR="00214C9F" w:rsidRPr="00AB3D81" w14:paraId="1B4DF204" w14:textId="77777777" w:rsidTr="00214C9F">
        <w:trPr>
          <w:cantSplit/>
        </w:trPr>
        <w:tc>
          <w:tcPr>
            <w:tcW w:w="1117" w:type="pct"/>
            <w:gridSpan w:val="2"/>
          </w:tcPr>
          <w:p w14:paraId="1E1D86C3" w14:textId="77777777" w:rsidR="00AB3D81" w:rsidRPr="00AB3D81" w:rsidRDefault="00AB3D81" w:rsidP="00AB3D81">
            <w:pPr>
              <w:spacing w:after="60"/>
              <w:rPr>
                <w:rFonts w:eastAsia="Times New Roman"/>
                <w:iCs/>
                <w:sz w:val="20"/>
                <w:szCs w:val="20"/>
              </w:rPr>
            </w:pPr>
            <w:r w:rsidRPr="00AB3D81">
              <w:rPr>
                <w:rFonts w:eastAsia="Times New Roman"/>
                <w:bCs/>
                <w:iCs/>
                <w:sz w:val="20"/>
                <w:szCs w:val="20"/>
              </w:rPr>
              <w:t xml:space="preserve">ESRMWADJ </w:t>
            </w:r>
            <w:r w:rsidRPr="00AB3D81">
              <w:rPr>
                <w:rFonts w:eastAsia="Times New Roman"/>
                <w:bCs/>
                <w:i/>
                <w:iCs/>
                <w:sz w:val="20"/>
                <w:szCs w:val="20"/>
                <w:vertAlign w:val="subscript"/>
              </w:rPr>
              <w:t>q, h</w:t>
            </w:r>
          </w:p>
        </w:tc>
        <w:tc>
          <w:tcPr>
            <w:tcW w:w="383" w:type="pct"/>
            <w:gridSpan w:val="2"/>
          </w:tcPr>
          <w:p w14:paraId="6DC7B2AA"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211E1D12"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Calculated QSE Total ESR MW Discharging or Charging Required To Support Ancillary Service at End of Adjustment Period</w:t>
            </w:r>
            <w:r w:rsidRPr="00AB3D81">
              <w:rPr>
                <w:rFonts w:eastAsia="Times New Roman"/>
                <w:iCs/>
                <w:sz w:val="20"/>
                <w:szCs w:val="20"/>
              </w:rPr>
              <w:t xml:space="preserve">—The total net ESR MW discharging or charging required to cover the QSE </w:t>
            </w:r>
            <w:r w:rsidRPr="00AB3D81">
              <w:rPr>
                <w:rFonts w:eastAsia="Times New Roman"/>
                <w:i/>
                <w:sz w:val="20"/>
                <w:szCs w:val="20"/>
              </w:rPr>
              <w:t>q’s</w:t>
            </w:r>
            <w:r w:rsidRPr="00AB3D81">
              <w:rPr>
                <w:rFonts w:eastAsia="Times New Roman"/>
                <w:iCs/>
                <w:sz w:val="20"/>
                <w:szCs w:val="20"/>
              </w:rPr>
              <w:t xml:space="preserve"> Ancillary Service position provided by the QSE ESR portfolio at the end of Adjustment Period for the hour </w:t>
            </w:r>
            <w:r w:rsidRPr="00AB3D81">
              <w:rPr>
                <w:rFonts w:eastAsia="Times New Roman"/>
                <w:i/>
                <w:iCs/>
                <w:sz w:val="20"/>
                <w:szCs w:val="20"/>
              </w:rPr>
              <w:t>h</w:t>
            </w:r>
            <w:r w:rsidRPr="00AB3D81">
              <w:rPr>
                <w:rFonts w:eastAsia="Times New Roman"/>
                <w:sz w:val="20"/>
                <w:szCs w:val="20"/>
              </w:rPr>
              <w:t xml:space="preserve"> that includes the 15-minute Settlement Interval</w:t>
            </w:r>
            <w:r w:rsidRPr="00AB3D81">
              <w:rPr>
                <w:rFonts w:eastAsia="Times New Roman"/>
                <w:iCs/>
                <w:sz w:val="20"/>
                <w:szCs w:val="20"/>
              </w:rPr>
              <w:t xml:space="preserve">, </w:t>
            </w:r>
            <w:proofErr w:type="gramStart"/>
            <w:r w:rsidRPr="00AB3D81">
              <w:rPr>
                <w:rFonts w:eastAsia="Times New Roman"/>
                <w:iCs/>
                <w:sz w:val="20"/>
                <w:szCs w:val="20"/>
              </w:rPr>
              <w:t>taking into account</w:t>
            </w:r>
            <w:proofErr w:type="gramEnd"/>
            <w:r w:rsidRPr="00AB3D81">
              <w:rPr>
                <w:rFonts w:eastAsia="Times New Roman"/>
                <w:iCs/>
                <w:sz w:val="20"/>
                <w:szCs w:val="20"/>
              </w:rPr>
              <w:t xml:space="preserve"> the COP SOC values from COP.</w:t>
            </w:r>
          </w:p>
        </w:tc>
      </w:tr>
      <w:tr w:rsidR="00214C9F" w:rsidRPr="00AB3D81" w14:paraId="11C0B3BA" w14:textId="77777777" w:rsidTr="00214C9F">
        <w:trPr>
          <w:cantSplit/>
        </w:trPr>
        <w:tc>
          <w:tcPr>
            <w:tcW w:w="1117" w:type="pct"/>
            <w:gridSpan w:val="2"/>
          </w:tcPr>
          <w:p w14:paraId="184A38F4"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 xml:space="preserve">RTAML </w:t>
            </w:r>
            <w:r w:rsidRPr="00AB3D81">
              <w:rPr>
                <w:rFonts w:eastAsia="Times New Roman"/>
                <w:i/>
                <w:iCs/>
                <w:sz w:val="20"/>
                <w:szCs w:val="20"/>
                <w:vertAlign w:val="subscript"/>
              </w:rPr>
              <w:t>q, p, i</w:t>
            </w:r>
          </w:p>
        </w:tc>
        <w:tc>
          <w:tcPr>
            <w:tcW w:w="383" w:type="pct"/>
            <w:gridSpan w:val="2"/>
          </w:tcPr>
          <w:p w14:paraId="7277B6A3"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MWh</w:t>
            </w:r>
          </w:p>
        </w:tc>
        <w:tc>
          <w:tcPr>
            <w:tcW w:w="3501" w:type="pct"/>
          </w:tcPr>
          <w:p w14:paraId="75A68EC9"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Real-Time Adjusted Metered Load</w:t>
            </w:r>
            <w:r w:rsidRPr="00AB3D81">
              <w:rPr>
                <w:rFonts w:eastAsia="Times New Roman"/>
                <w:iCs/>
                <w:sz w:val="20"/>
                <w:szCs w:val="20"/>
              </w:rPr>
              <w:t xml:space="preserve">—The QSE </w:t>
            </w:r>
            <w:r w:rsidRPr="00AB3D81">
              <w:rPr>
                <w:rFonts w:eastAsia="Times New Roman"/>
                <w:i/>
                <w:iCs/>
                <w:sz w:val="20"/>
                <w:szCs w:val="20"/>
              </w:rPr>
              <w:t>q</w:t>
            </w:r>
            <w:r w:rsidRPr="00AB3D81">
              <w:rPr>
                <w:rFonts w:eastAsia="Times New Roman"/>
                <w:iCs/>
                <w:sz w:val="20"/>
                <w:szCs w:val="20"/>
              </w:rPr>
              <w:t xml:space="preserve">’s Adjusted Metered Load (AML) at the Settlement Point </w:t>
            </w:r>
            <w:r w:rsidRPr="00AB3D81">
              <w:rPr>
                <w:rFonts w:eastAsia="Times New Roman"/>
                <w:i/>
                <w:iCs/>
                <w:sz w:val="20"/>
                <w:szCs w:val="20"/>
              </w:rPr>
              <w:t>p</w:t>
            </w:r>
            <w:r w:rsidRPr="00AB3D81">
              <w:rPr>
                <w:rFonts w:eastAsia="Times New Roman"/>
                <w:iCs/>
                <w:sz w:val="20"/>
                <w:szCs w:val="20"/>
              </w:rPr>
              <w:t xml:space="preserve"> for the 15-minute Settlement Interval</w:t>
            </w:r>
            <w:r w:rsidRPr="00AB3D81">
              <w:rPr>
                <w:rFonts w:eastAsia="Times New Roman"/>
                <w:i/>
                <w:iCs/>
                <w:sz w:val="20"/>
                <w:szCs w:val="20"/>
              </w:rPr>
              <w:t xml:space="preserve"> i</w:t>
            </w:r>
            <w:r w:rsidRPr="00AB3D81">
              <w:rPr>
                <w:rFonts w:eastAsia="Times New Roman"/>
                <w:iCs/>
                <w:sz w:val="20"/>
                <w:szCs w:val="20"/>
              </w:rPr>
              <w:t>.</w:t>
            </w:r>
          </w:p>
        </w:tc>
      </w:tr>
      <w:tr w:rsidR="00214C9F" w:rsidRPr="00AB3D81" w14:paraId="41EDAE0E" w14:textId="77777777" w:rsidTr="00214C9F">
        <w:trPr>
          <w:cantSplit/>
        </w:trPr>
        <w:tc>
          <w:tcPr>
            <w:tcW w:w="1117" w:type="pct"/>
            <w:gridSpan w:val="2"/>
          </w:tcPr>
          <w:p w14:paraId="28BBA00B"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lastRenderedPageBreak/>
              <w:t xml:space="preserve">RUCCAPSNAP </w:t>
            </w:r>
            <w:proofErr w:type="spellStart"/>
            <w:r w:rsidRPr="00AB3D81">
              <w:rPr>
                <w:rFonts w:eastAsia="Times New Roman"/>
                <w:i/>
                <w:iCs/>
                <w:sz w:val="20"/>
                <w:szCs w:val="20"/>
                <w:vertAlign w:val="subscript"/>
              </w:rPr>
              <w:t>ruc</w:t>
            </w:r>
            <w:proofErr w:type="spellEnd"/>
            <w:r w:rsidRPr="00AB3D81">
              <w:rPr>
                <w:rFonts w:eastAsia="Times New Roman"/>
                <w:i/>
                <w:iCs/>
                <w:sz w:val="20"/>
                <w:szCs w:val="20"/>
                <w:vertAlign w:val="subscript"/>
              </w:rPr>
              <w:t>, q, i</w:t>
            </w:r>
          </w:p>
        </w:tc>
        <w:tc>
          <w:tcPr>
            <w:tcW w:w="383" w:type="pct"/>
            <w:gridSpan w:val="2"/>
          </w:tcPr>
          <w:p w14:paraId="40F785AF"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72D0738C"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RUC Capacity Snapshot at time of RUC</w:t>
            </w:r>
            <w:r w:rsidRPr="00AB3D81">
              <w:rPr>
                <w:rFonts w:eastAsia="Times New Roman"/>
                <w:iCs/>
                <w:sz w:val="20"/>
                <w:szCs w:val="20"/>
              </w:rPr>
              <w:t>—The amount of the QSE</w:t>
            </w:r>
            <w:r w:rsidRPr="00AB3D81">
              <w:rPr>
                <w:rFonts w:eastAsia="Times New Roman"/>
                <w:i/>
                <w:iCs/>
                <w:sz w:val="20"/>
                <w:szCs w:val="20"/>
              </w:rPr>
              <w:t xml:space="preserve"> q</w:t>
            </w:r>
            <w:r w:rsidRPr="00AB3D81">
              <w:rPr>
                <w:rFonts w:eastAsia="Times New Roman"/>
                <w:iCs/>
                <w:sz w:val="20"/>
                <w:szCs w:val="20"/>
              </w:rPr>
              <w:t xml:space="preserve">’s calculated capacity in the RUC Snapshot for the RUC process </w:t>
            </w:r>
            <w:proofErr w:type="spellStart"/>
            <w:r w:rsidRPr="00AB3D81">
              <w:rPr>
                <w:rFonts w:eastAsia="Times New Roman"/>
                <w:i/>
                <w:iCs/>
                <w:sz w:val="20"/>
                <w:szCs w:val="20"/>
              </w:rPr>
              <w:t>ruc</w:t>
            </w:r>
            <w:proofErr w:type="spellEnd"/>
            <w:r w:rsidRPr="00AB3D81">
              <w:rPr>
                <w:rFonts w:eastAsia="Times New Roman"/>
                <w:iCs/>
                <w:sz w:val="20"/>
                <w:szCs w:val="20"/>
              </w:rPr>
              <w:t xml:space="preserve"> for a 15-minute Settlement Interval</w:t>
            </w:r>
            <w:r w:rsidRPr="00AB3D81">
              <w:rPr>
                <w:rFonts w:eastAsia="Times New Roman"/>
                <w:i/>
                <w:iCs/>
                <w:sz w:val="20"/>
                <w:szCs w:val="20"/>
              </w:rPr>
              <w:t xml:space="preserve"> i</w:t>
            </w:r>
            <w:r w:rsidRPr="00AB3D81">
              <w:rPr>
                <w:rFonts w:eastAsia="Times New Roman"/>
                <w:iCs/>
                <w:sz w:val="20"/>
                <w:szCs w:val="20"/>
              </w:rPr>
              <w:t xml:space="preserve">.  </w:t>
            </w:r>
          </w:p>
        </w:tc>
      </w:tr>
      <w:tr w:rsidR="00214C9F" w:rsidRPr="00AB3D81" w14:paraId="7CC38E3C" w14:textId="77777777" w:rsidTr="00214C9F">
        <w:trPr>
          <w:cantSplit/>
        </w:trPr>
        <w:tc>
          <w:tcPr>
            <w:tcW w:w="1117" w:type="pct"/>
            <w:gridSpan w:val="2"/>
          </w:tcPr>
          <w:p w14:paraId="563B3403"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 xml:space="preserve">RCAPSNAP </w:t>
            </w:r>
            <w:proofErr w:type="spellStart"/>
            <w:r w:rsidRPr="00AB3D81">
              <w:rPr>
                <w:rFonts w:eastAsia="Times New Roman"/>
                <w:i/>
                <w:iCs/>
                <w:sz w:val="20"/>
                <w:szCs w:val="20"/>
                <w:vertAlign w:val="subscript"/>
              </w:rPr>
              <w:t>ruc</w:t>
            </w:r>
            <w:proofErr w:type="spellEnd"/>
            <w:r w:rsidRPr="00AB3D81">
              <w:rPr>
                <w:rFonts w:eastAsia="Times New Roman"/>
                <w:i/>
                <w:iCs/>
                <w:sz w:val="20"/>
                <w:szCs w:val="20"/>
                <w:vertAlign w:val="subscript"/>
              </w:rPr>
              <w:t>, q, r, h</w:t>
            </w:r>
          </w:p>
        </w:tc>
        <w:tc>
          <w:tcPr>
            <w:tcW w:w="383" w:type="pct"/>
            <w:gridSpan w:val="2"/>
          </w:tcPr>
          <w:p w14:paraId="38474AA1"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2206DFC7"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Resource Capacity at Snapshot</w:t>
            </w:r>
            <w:r w:rsidRPr="00AB3D81">
              <w:rPr>
                <w:rFonts w:eastAsia="Times New Roman"/>
                <w:iCs/>
                <w:sz w:val="20"/>
                <w:szCs w:val="20"/>
              </w:rPr>
              <w:t xml:space="preserve">—The available capacity of Generation Resource </w:t>
            </w:r>
            <w:r w:rsidRPr="00AB3D81">
              <w:rPr>
                <w:rFonts w:eastAsia="Times New Roman"/>
                <w:i/>
                <w:iCs/>
                <w:sz w:val="20"/>
                <w:szCs w:val="20"/>
              </w:rPr>
              <w:t>r</w:t>
            </w:r>
            <w:r w:rsidRPr="00AB3D81">
              <w:rPr>
                <w:rFonts w:eastAsia="Times New Roman"/>
                <w:iCs/>
                <w:sz w:val="20"/>
                <w:szCs w:val="20"/>
              </w:rPr>
              <w:t xml:space="preserve"> represented by the QSE </w:t>
            </w:r>
            <w:r w:rsidRPr="00AB3D81">
              <w:rPr>
                <w:rFonts w:eastAsia="Times New Roman"/>
                <w:i/>
                <w:iCs/>
                <w:sz w:val="20"/>
                <w:szCs w:val="20"/>
              </w:rPr>
              <w:t>q</w:t>
            </w:r>
            <w:r w:rsidRPr="00AB3D81">
              <w:rPr>
                <w:rFonts w:eastAsia="Times New Roman"/>
                <w:iCs/>
                <w:sz w:val="20"/>
                <w:szCs w:val="20"/>
              </w:rPr>
              <w:t xml:space="preserve">, according to the RUC Snapshot for the RUC process </w:t>
            </w:r>
            <w:proofErr w:type="spellStart"/>
            <w:r w:rsidRPr="00AB3D81">
              <w:rPr>
                <w:rFonts w:eastAsia="Times New Roman"/>
                <w:i/>
                <w:iCs/>
                <w:sz w:val="20"/>
                <w:szCs w:val="20"/>
              </w:rPr>
              <w:t>ruc</w:t>
            </w:r>
            <w:proofErr w:type="spellEnd"/>
            <w:r w:rsidRPr="00AB3D81">
              <w:rPr>
                <w:rFonts w:eastAsia="Times New Roman"/>
                <w:i/>
                <w:iCs/>
                <w:sz w:val="20"/>
                <w:szCs w:val="20"/>
              </w:rPr>
              <w:t xml:space="preserve"> </w:t>
            </w:r>
            <w:r w:rsidRPr="00AB3D81">
              <w:rPr>
                <w:rFonts w:eastAsia="Times New Roman"/>
                <w:iCs/>
                <w:sz w:val="20"/>
                <w:szCs w:val="20"/>
              </w:rPr>
              <w:t xml:space="preserve">for the hour </w:t>
            </w:r>
            <w:r w:rsidRPr="00AB3D81">
              <w:rPr>
                <w:rFonts w:eastAsia="Times New Roman"/>
                <w:i/>
                <w:iCs/>
                <w:sz w:val="20"/>
                <w:szCs w:val="20"/>
              </w:rPr>
              <w:t>h</w:t>
            </w:r>
            <w:r w:rsidRPr="00AB3D81">
              <w:rPr>
                <w:rFonts w:eastAsia="Times New Roman"/>
                <w:iCs/>
                <w:sz w:val="20"/>
                <w:szCs w:val="20"/>
              </w:rPr>
              <w:t xml:space="preserve"> that includes the 15-minute Settlement Interval.  For Generation Resources that are not IRRs, the available capacity shall be equal to HSL.  For WGRs and PVGRs, the available capacity shall be equal to the lesser of the HSL or the WGRPP and the PVGRPP, respectively.  Where for a Combined Cycle Train, the Resource </w:t>
            </w:r>
            <w:r w:rsidRPr="00AB3D81">
              <w:rPr>
                <w:rFonts w:eastAsia="Times New Roman"/>
                <w:i/>
                <w:iCs/>
                <w:sz w:val="20"/>
                <w:szCs w:val="20"/>
              </w:rPr>
              <w:t xml:space="preserve">r </w:t>
            </w:r>
            <w:r w:rsidRPr="00AB3D81">
              <w:rPr>
                <w:rFonts w:eastAsia="Times New Roman"/>
                <w:iCs/>
                <w:sz w:val="20"/>
                <w:szCs w:val="20"/>
              </w:rPr>
              <w:t xml:space="preserve">is a Combined Cycle Generation Resource within the Combined Cycle Train. </w:t>
            </w:r>
          </w:p>
        </w:tc>
      </w:tr>
      <w:tr w:rsidR="00214C9F" w:rsidRPr="00AB3D81" w14:paraId="6D44EE4D" w14:textId="77777777" w:rsidTr="00214C9F">
        <w:trPr>
          <w:cantSplit/>
        </w:trPr>
        <w:tc>
          <w:tcPr>
            <w:tcW w:w="1117" w:type="pct"/>
            <w:gridSpan w:val="2"/>
          </w:tcPr>
          <w:p w14:paraId="753495CB"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 xml:space="preserve">DCIMPSNAP </w:t>
            </w:r>
            <w:r w:rsidRPr="00AB3D81">
              <w:rPr>
                <w:rFonts w:eastAsia="Times New Roman"/>
                <w:i/>
                <w:iCs/>
                <w:sz w:val="20"/>
                <w:szCs w:val="20"/>
                <w:vertAlign w:val="subscript"/>
                <w:lang w:val="it-IT"/>
              </w:rPr>
              <w:t xml:space="preserve">ruc, </w:t>
            </w:r>
            <w:r w:rsidRPr="00AB3D81">
              <w:rPr>
                <w:rFonts w:eastAsia="Times New Roman"/>
                <w:i/>
                <w:iCs/>
                <w:sz w:val="20"/>
                <w:szCs w:val="20"/>
                <w:vertAlign w:val="subscript"/>
              </w:rPr>
              <w:t>q, p, i</w:t>
            </w:r>
          </w:p>
        </w:tc>
        <w:tc>
          <w:tcPr>
            <w:tcW w:w="383" w:type="pct"/>
            <w:gridSpan w:val="2"/>
          </w:tcPr>
          <w:p w14:paraId="7D6392A4"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6FFD8E31"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DC Import at Snapshot</w:t>
            </w:r>
            <w:r w:rsidRPr="00AB3D81">
              <w:rPr>
                <w:rFonts w:eastAsia="Times New Roman"/>
                <w:iCs/>
                <w:sz w:val="20"/>
                <w:szCs w:val="20"/>
              </w:rPr>
              <w:t xml:space="preserve">—The approved aggregated DC Tie Schedule submitted by QSE </w:t>
            </w:r>
            <w:r w:rsidRPr="00AB3D81">
              <w:rPr>
                <w:rFonts w:eastAsia="Times New Roman"/>
                <w:i/>
                <w:iCs/>
                <w:sz w:val="20"/>
                <w:szCs w:val="20"/>
              </w:rPr>
              <w:t>q</w:t>
            </w:r>
            <w:r w:rsidRPr="00AB3D81">
              <w:rPr>
                <w:rFonts w:eastAsia="Times New Roman"/>
                <w:iCs/>
                <w:sz w:val="20"/>
                <w:szCs w:val="20"/>
              </w:rPr>
              <w:t xml:space="preserve"> as an importer into the ERCOT System through DC Tie </w:t>
            </w:r>
            <w:r w:rsidRPr="00AB3D81">
              <w:rPr>
                <w:rFonts w:eastAsia="Times New Roman"/>
                <w:i/>
                <w:iCs/>
                <w:sz w:val="20"/>
                <w:szCs w:val="20"/>
              </w:rPr>
              <w:t>p</w:t>
            </w:r>
            <w:r w:rsidRPr="00AB3D81">
              <w:rPr>
                <w:rFonts w:eastAsia="Times New Roman"/>
                <w:iCs/>
                <w:sz w:val="20"/>
                <w:szCs w:val="20"/>
              </w:rPr>
              <w:t xml:space="preserve">, according to the RUC Snapshot for the RUC process </w:t>
            </w:r>
            <w:proofErr w:type="spellStart"/>
            <w:r w:rsidRPr="00AB3D81">
              <w:rPr>
                <w:rFonts w:eastAsia="Times New Roman"/>
                <w:i/>
                <w:iCs/>
                <w:sz w:val="20"/>
                <w:szCs w:val="20"/>
              </w:rPr>
              <w:t>ruc</w:t>
            </w:r>
            <w:proofErr w:type="spellEnd"/>
            <w:r w:rsidRPr="00AB3D81">
              <w:rPr>
                <w:rFonts w:eastAsia="Times New Roman"/>
                <w:iCs/>
                <w:sz w:val="20"/>
                <w:szCs w:val="20"/>
              </w:rPr>
              <w:t xml:space="preserve"> for the 15-minute Settlement Interval</w:t>
            </w:r>
            <w:r w:rsidRPr="00AB3D81">
              <w:rPr>
                <w:rFonts w:eastAsia="Times New Roman"/>
                <w:i/>
                <w:iCs/>
                <w:sz w:val="20"/>
                <w:szCs w:val="20"/>
              </w:rPr>
              <w:t xml:space="preserve"> i</w:t>
            </w:r>
            <w:r w:rsidRPr="00AB3D81">
              <w:rPr>
                <w:rFonts w:eastAsia="Times New Roman"/>
                <w:iCs/>
                <w:sz w:val="20"/>
                <w:szCs w:val="20"/>
              </w:rPr>
              <w:t>.</w:t>
            </w:r>
          </w:p>
        </w:tc>
      </w:tr>
      <w:tr w:rsidR="00214C9F" w:rsidRPr="00AB3D81" w14:paraId="76131C15" w14:textId="77777777" w:rsidTr="00214C9F">
        <w:trPr>
          <w:cantSplit/>
        </w:trPr>
        <w:tc>
          <w:tcPr>
            <w:tcW w:w="1117" w:type="pct"/>
            <w:gridSpan w:val="2"/>
          </w:tcPr>
          <w:p w14:paraId="0876ED99"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DCIMPADJ</w:t>
            </w:r>
            <w:r w:rsidRPr="00AB3D81">
              <w:rPr>
                <w:rFonts w:eastAsia="Times New Roman"/>
                <w:i/>
                <w:iCs/>
                <w:sz w:val="20"/>
                <w:szCs w:val="20"/>
              </w:rPr>
              <w:t xml:space="preserve"> </w:t>
            </w:r>
            <w:r w:rsidRPr="00AB3D81">
              <w:rPr>
                <w:rFonts w:eastAsia="Times New Roman"/>
                <w:i/>
                <w:iCs/>
                <w:sz w:val="20"/>
                <w:szCs w:val="20"/>
                <w:vertAlign w:val="subscript"/>
              </w:rPr>
              <w:t>q, p, i</w:t>
            </w:r>
          </w:p>
        </w:tc>
        <w:tc>
          <w:tcPr>
            <w:tcW w:w="383" w:type="pct"/>
            <w:gridSpan w:val="2"/>
          </w:tcPr>
          <w:p w14:paraId="5585B02B"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1" w:type="pct"/>
          </w:tcPr>
          <w:p w14:paraId="04C43432"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DC Import per QSE per Settlement Point</w:t>
            </w:r>
            <w:r w:rsidRPr="00AB3D81">
              <w:rPr>
                <w:rFonts w:eastAsia="Times New Roman"/>
                <w:iCs/>
                <w:sz w:val="20"/>
                <w:szCs w:val="20"/>
              </w:rPr>
              <w:t xml:space="preserve">—The approved aggregated DC Tie Schedule submitted by QSE </w:t>
            </w:r>
            <w:r w:rsidRPr="00AB3D81">
              <w:rPr>
                <w:rFonts w:eastAsia="Times New Roman"/>
                <w:i/>
                <w:iCs/>
                <w:sz w:val="20"/>
                <w:szCs w:val="20"/>
              </w:rPr>
              <w:t>q</w:t>
            </w:r>
            <w:r w:rsidRPr="00AB3D81">
              <w:rPr>
                <w:rFonts w:eastAsia="Times New Roman"/>
                <w:iCs/>
                <w:sz w:val="20"/>
                <w:szCs w:val="20"/>
              </w:rPr>
              <w:t xml:space="preserve"> as an importer into the ERCOT System through DC Tie </w:t>
            </w:r>
            <w:r w:rsidRPr="00AB3D81">
              <w:rPr>
                <w:rFonts w:eastAsia="Times New Roman"/>
                <w:i/>
                <w:iCs/>
                <w:sz w:val="20"/>
                <w:szCs w:val="20"/>
              </w:rPr>
              <w:t>p</w:t>
            </w:r>
            <w:r w:rsidRPr="00AB3D81">
              <w:rPr>
                <w:rFonts w:eastAsia="Times New Roman"/>
                <w:iCs/>
                <w:sz w:val="20"/>
                <w:szCs w:val="20"/>
              </w:rPr>
              <w:t xml:space="preserve"> according to the Adjustment Period snapshot, for the 15-minute Settlement Interval</w:t>
            </w:r>
            <w:r w:rsidRPr="00AB3D81">
              <w:rPr>
                <w:rFonts w:eastAsia="Times New Roman"/>
                <w:i/>
                <w:iCs/>
                <w:sz w:val="20"/>
                <w:szCs w:val="20"/>
              </w:rPr>
              <w:t xml:space="preserve"> i</w:t>
            </w:r>
            <w:r w:rsidRPr="00AB3D81">
              <w:rPr>
                <w:rFonts w:eastAsia="Times New Roman"/>
                <w:iCs/>
                <w:sz w:val="20"/>
                <w:szCs w:val="20"/>
              </w:rPr>
              <w:t>.</w:t>
            </w:r>
          </w:p>
        </w:tc>
      </w:tr>
      <w:tr w:rsidR="00AB3D81" w:rsidRPr="00AB3D81" w14:paraId="6331B661" w14:textId="77777777" w:rsidTr="002A5BF3">
        <w:trPr>
          <w:cantSplit/>
        </w:trPr>
        <w:tc>
          <w:tcPr>
            <w:tcW w:w="5000" w:type="pct"/>
            <w:gridSpan w:val="5"/>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AB3D81" w:rsidRPr="00AB3D81" w14:paraId="3A72A73F" w14:textId="77777777" w:rsidTr="002A5BF3">
              <w:trPr>
                <w:trHeight w:val="656"/>
              </w:trPr>
              <w:tc>
                <w:tcPr>
                  <w:tcW w:w="9350" w:type="dxa"/>
                  <w:shd w:val="pct12" w:color="auto" w:fill="auto"/>
                </w:tcPr>
                <w:p w14:paraId="56293B20" w14:textId="77777777" w:rsidR="00AB3D81" w:rsidRPr="00AB3D81" w:rsidRDefault="00AB3D81" w:rsidP="00AB3D81">
                  <w:pPr>
                    <w:spacing w:after="240"/>
                    <w:rPr>
                      <w:rFonts w:eastAsia="Times New Roman"/>
                      <w:b/>
                      <w:i/>
                      <w:iCs/>
                      <w:szCs w:val="20"/>
                    </w:rPr>
                  </w:pPr>
                  <w:r w:rsidRPr="00AB3D81">
                    <w:rPr>
                      <w:rFonts w:eastAsia="Times New Roman"/>
                      <w:b/>
                      <w:i/>
                      <w:iCs/>
                      <w:szCs w:val="20"/>
                    </w:rPr>
                    <w:t>[NPRR1032:  Replace the variable “</w:t>
                  </w:r>
                  <w:r w:rsidRPr="00AB3D81">
                    <w:rPr>
                      <w:rFonts w:eastAsia="Times New Roman"/>
                      <w:b/>
                      <w:bCs/>
                      <w:i/>
                      <w:iCs/>
                      <w:szCs w:val="20"/>
                    </w:rPr>
                    <w:t xml:space="preserve">DCIMPADJ </w:t>
                  </w:r>
                  <w:r w:rsidRPr="00AB3D81">
                    <w:rPr>
                      <w:rFonts w:eastAsia="Times New Roman"/>
                      <w:b/>
                      <w:bCs/>
                      <w:i/>
                      <w:iCs/>
                      <w:szCs w:val="20"/>
                      <w:vertAlign w:val="subscript"/>
                    </w:rPr>
                    <w:t>q, p, i</w:t>
                  </w:r>
                  <w:r w:rsidRPr="00AB3D81">
                    <w:rPr>
                      <w:rFonts w:eastAsia="Times New Roman"/>
                      <w:b/>
                      <w:i/>
                      <w:iCs/>
                      <w:szCs w:val="20"/>
                    </w:rPr>
                    <w:t>” above with the following upon system implementation:]</w:t>
                  </w:r>
                </w:p>
                <w:tbl>
                  <w:tblPr>
                    <w:tblW w:w="894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28"/>
                    <w:gridCol w:w="694"/>
                    <w:gridCol w:w="6225"/>
                  </w:tblGrid>
                  <w:tr w:rsidR="00AB3D81" w:rsidRPr="00AB3D81" w14:paraId="5CBDE7C9" w14:textId="77777777" w:rsidTr="002A5BF3">
                    <w:trPr>
                      <w:cantSplit/>
                    </w:trPr>
                    <w:tc>
                      <w:tcPr>
                        <w:tcW w:w="1133" w:type="pct"/>
                      </w:tcPr>
                      <w:p w14:paraId="06CE313E"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 xml:space="preserve">RTDCIMP </w:t>
                        </w:r>
                        <w:r w:rsidRPr="00AB3D81">
                          <w:rPr>
                            <w:rFonts w:eastAsia="Times New Roman"/>
                            <w:i/>
                            <w:iCs/>
                            <w:sz w:val="20"/>
                            <w:szCs w:val="20"/>
                            <w:vertAlign w:val="subscript"/>
                          </w:rPr>
                          <w:t>q, p</w:t>
                        </w:r>
                      </w:p>
                    </w:tc>
                    <w:tc>
                      <w:tcPr>
                        <w:tcW w:w="388" w:type="pct"/>
                      </w:tcPr>
                      <w:p w14:paraId="2F43B93E"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479" w:type="pct"/>
                      </w:tcPr>
                      <w:p w14:paraId="54264F52"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Real-Time DC Import per QSE per Settlement Point</w:t>
                        </w:r>
                        <w:r w:rsidRPr="00AB3D81">
                          <w:rPr>
                            <w:rFonts w:eastAsia="Times New Roman"/>
                            <w:iCs/>
                            <w:sz w:val="20"/>
                            <w:szCs w:val="20"/>
                          </w:rPr>
                          <w:t xml:space="preserve">—The aggregated final, approved DC Tie Schedule submitted by QSE </w:t>
                        </w:r>
                        <w:r w:rsidRPr="00AB3D81">
                          <w:rPr>
                            <w:rFonts w:eastAsia="Times New Roman"/>
                            <w:i/>
                            <w:iCs/>
                            <w:sz w:val="20"/>
                            <w:szCs w:val="20"/>
                          </w:rPr>
                          <w:t>q</w:t>
                        </w:r>
                        <w:r w:rsidRPr="00AB3D81">
                          <w:rPr>
                            <w:rFonts w:eastAsia="Times New Roman"/>
                            <w:iCs/>
                            <w:sz w:val="20"/>
                            <w:szCs w:val="20"/>
                          </w:rPr>
                          <w:t xml:space="preserve"> as an importer into the ERCOT System through DC Tie </w:t>
                        </w:r>
                        <w:r w:rsidRPr="00AB3D81">
                          <w:rPr>
                            <w:rFonts w:eastAsia="Times New Roman"/>
                            <w:i/>
                            <w:iCs/>
                            <w:sz w:val="20"/>
                            <w:szCs w:val="20"/>
                          </w:rPr>
                          <w:t>p</w:t>
                        </w:r>
                        <w:r w:rsidRPr="00AB3D81">
                          <w:rPr>
                            <w:rFonts w:eastAsia="Times New Roman"/>
                            <w:iCs/>
                            <w:sz w:val="20"/>
                            <w:szCs w:val="20"/>
                          </w:rPr>
                          <w:t>, for the 15-minute Settlement Interval.</w:t>
                        </w:r>
                      </w:p>
                    </w:tc>
                  </w:tr>
                </w:tbl>
                <w:p w14:paraId="7C71F28B" w14:textId="77777777" w:rsidR="00AB3D81" w:rsidRPr="00AB3D81" w:rsidRDefault="00AB3D81" w:rsidP="00AB3D81">
                  <w:pPr>
                    <w:spacing w:after="240"/>
                    <w:ind w:left="2880" w:right="145" w:hanging="2160"/>
                    <w:rPr>
                      <w:rFonts w:eastAsia="Times New Roman"/>
                      <w:i/>
                      <w:szCs w:val="20"/>
                      <w:vertAlign w:val="subscript"/>
                    </w:rPr>
                  </w:pPr>
                </w:p>
              </w:tc>
            </w:tr>
          </w:tbl>
          <w:p w14:paraId="5B86F354" w14:textId="77777777" w:rsidR="00AB3D81" w:rsidRPr="00AB3D81" w:rsidRDefault="00AB3D81" w:rsidP="00AB3D81">
            <w:pPr>
              <w:spacing w:after="60"/>
              <w:rPr>
                <w:rFonts w:eastAsia="Times New Roman"/>
                <w:i/>
                <w:iCs/>
                <w:sz w:val="20"/>
                <w:szCs w:val="20"/>
              </w:rPr>
            </w:pPr>
          </w:p>
        </w:tc>
      </w:tr>
      <w:tr w:rsidR="00214C9F" w:rsidRPr="00AB3D81" w14:paraId="6765AD31" w14:textId="77777777" w:rsidTr="00214C9F">
        <w:trPr>
          <w:cantSplit/>
        </w:trPr>
        <w:tc>
          <w:tcPr>
            <w:tcW w:w="1117" w:type="pct"/>
            <w:gridSpan w:val="2"/>
          </w:tcPr>
          <w:p w14:paraId="052E916A"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 xml:space="preserve">RUCCPSNAP </w:t>
            </w:r>
            <w:r w:rsidRPr="00AB3D81">
              <w:rPr>
                <w:rFonts w:eastAsia="Times New Roman"/>
                <w:i/>
                <w:iCs/>
                <w:sz w:val="20"/>
                <w:szCs w:val="20"/>
                <w:vertAlign w:val="subscript"/>
                <w:lang w:val="it-IT"/>
              </w:rPr>
              <w:t xml:space="preserve">ruc, </w:t>
            </w:r>
            <w:r w:rsidRPr="00AB3D81">
              <w:rPr>
                <w:rFonts w:eastAsia="Times New Roman"/>
                <w:i/>
                <w:iCs/>
                <w:sz w:val="20"/>
                <w:szCs w:val="20"/>
                <w:vertAlign w:val="subscript"/>
              </w:rPr>
              <w:t>q, h</w:t>
            </w:r>
          </w:p>
        </w:tc>
        <w:tc>
          <w:tcPr>
            <w:tcW w:w="378" w:type="pct"/>
          </w:tcPr>
          <w:p w14:paraId="668D51BE"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5" w:type="pct"/>
            <w:gridSpan w:val="2"/>
          </w:tcPr>
          <w:p w14:paraId="5685D5BE"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RUC Capacity Purchase at Snapshot</w:t>
            </w:r>
            <w:r w:rsidRPr="00AB3D81">
              <w:rPr>
                <w:rFonts w:eastAsia="Times New Roman"/>
                <w:iCs/>
                <w:sz w:val="20"/>
                <w:szCs w:val="20"/>
              </w:rPr>
              <w:t xml:space="preserve">—The QSE </w:t>
            </w:r>
            <w:r w:rsidRPr="00AB3D81">
              <w:rPr>
                <w:rFonts w:eastAsia="Times New Roman"/>
                <w:i/>
                <w:iCs/>
                <w:sz w:val="20"/>
                <w:szCs w:val="20"/>
              </w:rPr>
              <w:t>q</w:t>
            </w:r>
            <w:r w:rsidRPr="00AB3D81">
              <w:rPr>
                <w:rFonts w:eastAsia="Times New Roman"/>
                <w:iCs/>
                <w:sz w:val="20"/>
                <w:szCs w:val="20"/>
              </w:rPr>
              <w:t xml:space="preserve">’s capacity purchase, according to the RUC Snapshot for the RUC process </w:t>
            </w:r>
            <w:proofErr w:type="spellStart"/>
            <w:r w:rsidRPr="00AB3D81">
              <w:rPr>
                <w:rFonts w:eastAsia="Times New Roman"/>
                <w:i/>
                <w:iCs/>
                <w:sz w:val="20"/>
                <w:szCs w:val="20"/>
              </w:rPr>
              <w:t>ruc</w:t>
            </w:r>
            <w:proofErr w:type="spellEnd"/>
            <w:r w:rsidRPr="00AB3D81">
              <w:rPr>
                <w:rFonts w:eastAsia="Times New Roman"/>
                <w:iCs/>
                <w:sz w:val="20"/>
                <w:szCs w:val="20"/>
              </w:rPr>
              <w:t xml:space="preserve"> for the hour</w:t>
            </w:r>
            <w:r w:rsidRPr="00AB3D81">
              <w:rPr>
                <w:rFonts w:eastAsia="Times New Roman"/>
                <w:i/>
                <w:iCs/>
                <w:sz w:val="20"/>
                <w:szCs w:val="20"/>
              </w:rPr>
              <w:t xml:space="preserve"> h</w:t>
            </w:r>
            <w:r w:rsidRPr="00AB3D81">
              <w:rPr>
                <w:rFonts w:eastAsia="Times New Roman"/>
                <w:iCs/>
                <w:sz w:val="20"/>
                <w:szCs w:val="20"/>
              </w:rPr>
              <w:t xml:space="preserve"> that includes the 15-minute Settlement Interval.</w:t>
            </w:r>
          </w:p>
        </w:tc>
      </w:tr>
      <w:tr w:rsidR="00214C9F" w:rsidRPr="00AB3D81" w14:paraId="49EF3148" w14:textId="77777777" w:rsidTr="00214C9F">
        <w:trPr>
          <w:cantSplit/>
        </w:trPr>
        <w:tc>
          <w:tcPr>
            <w:tcW w:w="1117" w:type="pct"/>
            <w:gridSpan w:val="2"/>
          </w:tcPr>
          <w:p w14:paraId="42B22278"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 xml:space="preserve">RUCCSSNAP </w:t>
            </w:r>
            <w:r w:rsidRPr="00AB3D81">
              <w:rPr>
                <w:rFonts w:eastAsia="Times New Roman"/>
                <w:i/>
                <w:iCs/>
                <w:sz w:val="20"/>
                <w:szCs w:val="20"/>
                <w:vertAlign w:val="subscript"/>
                <w:lang w:val="it-IT"/>
              </w:rPr>
              <w:t xml:space="preserve">ruc, </w:t>
            </w:r>
            <w:r w:rsidRPr="00AB3D81">
              <w:rPr>
                <w:rFonts w:eastAsia="Times New Roman"/>
                <w:i/>
                <w:iCs/>
                <w:sz w:val="20"/>
                <w:szCs w:val="20"/>
                <w:vertAlign w:val="subscript"/>
              </w:rPr>
              <w:t>q, h</w:t>
            </w:r>
          </w:p>
        </w:tc>
        <w:tc>
          <w:tcPr>
            <w:tcW w:w="378" w:type="pct"/>
          </w:tcPr>
          <w:p w14:paraId="46E11E20"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5" w:type="pct"/>
            <w:gridSpan w:val="2"/>
          </w:tcPr>
          <w:p w14:paraId="454D84DF"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RUC Capacity Sale at Snapshot</w:t>
            </w:r>
            <w:r w:rsidRPr="00AB3D81">
              <w:rPr>
                <w:rFonts w:eastAsia="Times New Roman"/>
                <w:iCs/>
                <w:sz w:val="20"/>
                <w:szCs w:val="20"/>
              </w:rPr>
              <w:t xml:space="preserve">—The QSE </w:t>
            </w:r>
            <w:r w:rsidRPr="00AB3D81">
              <w:rPr>
                <w:rFonts w:eastAsia="Times New Roman"/>
                <w:i/>
                <w:iCs/>
                <w:sz w:val="20"/>
                <w:szCs w:val="20"/>
              </w:rPr>
              <w:t>q</w:t>
            </w:r>
            <w:r w:rsidRPr="00AB3D81">
              <w:rPr>
                <w:rFonts w:eastAsia="Times New Roman"/>
                <w:iCs/>
                <w:sz w:val="20"/>
                <w:szCs w:val="20"/>
              </w:rPr>
              <w:t xml:space="preserve">’s capacity sale, according to the RUC Snapshot for the RUC process </w:t>
            </w:r>
            <w:proofErr w:type="spellStart"/>
            <w:r w:rsidRPr="00AB3D81">
              <w:rPr>
                <w:rFonts w:eastAsia="Times New Roman"/>
                <w:i/>
                <w:iCs/>
                <w:sz w:val="20"/>
                <w:szCs w:val="20"/>
              </w:rPr>
              <w:t>ruc</w:t>
            </w:r>
            <w:proofErr w:type="spellEnd"/>
            <w:r w:rsidRPr="00AB3D81">
              <w:rPr>
                <w:rFonts w:eastAsia="Times New Roman"/>
                <w:iCs/>
                <w:sz w:val="20"/>
                <w:szCs w:val="20"/>
              </w:rPr>
              <w:t xml:space="preserve"> for the hour</w:t>
            </w:r>
            <w:r w:rsidRPr="00AB3D81">
              <w:rPr>
                <w:rFonts w:eastAsia="Times New Roman"/>
                <w:i/>
                <w:iCs/>
                <w:sz w:val="20"/>
                <w:szCs w:val="20"/>
              </w:rPr>
              <w:t xml:space="preserve"> h</w:t>
            </w:r>
            <w:r w:rsidRPr="00AB3D81">
              <w:rPr>
                <w:rFonts w:eastAsia="Times New Roman"/>
                <w:iCs/>
                <w:sz w:val="20"/>
                <w:szCs w:val="20"/>
              </w:rPr>
              <w:t xml:space="preserve"> that includes the 15-minute Settlement Interval.</w:t>
            </w:r>
          </w:p>
        </w:tc>
      </w:tr>
      <w:tr w:rsidR="00214C9F" w:rsidRPr="00AB3D81" w14:paraId="174C7669" w14:textId="77777777" w:rsidTr="00214C9F">
        <w:trPr>
          <w:cantSplit/>
        </w:trPr>
        <w:tc>
          <w:tcPr>
            <w:tcW w:w="1117" w:type="pct"/>
            <w:gridSpan w:val="2"/>
          </w:tcPr>
          <w:p w14:paraId="784281ED"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 xml:space="preserve">RUCCAPADJ </w:t>
            </w:r>
            <w:r w:rsidRPr="00AB3D81">
              <w:rPr>
                <w:rFonts w:eastAsia="Times New Roman"/>
                <w:i/>
                <w:iCs/>
                <w:sz w:val="20"/>
                <w:szCs w:val="20"/>
                <w:vertAlign w:val="subscript"/>
              </w:rPr>
              <w:t>q, i</w:t>
            </w:r>
          </w:p>
        </w:tc>
        <w:tc>
          <w:tcPr>
            <w:tcW w:w="378" w:type="pct"/>
          </w:tcPr>
          <w:p w14:paraId="2A7F5B15"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5" w:type="pct"/>
            <w:gridSpan w:val="2"/>
          </w:tcPr>
          <w:p w14:paraId="72D60360"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RUC Capacity at End of Adjustment Period</w:t>
            </w:r>
            <w:r w:rsidRPr="00AB3D81">
              <w:rPr>
                <w:rFonts w:eastAsia="Times New Roman"/>
                <w:iCs/>
                <w:sz w:val="20"/>
                <w:szCs w:val="20"/>
              </w:rPr>
              <w:t>—The amount of the QSE</w:t>
            </w:r>
            <w:r w:rsidRPr="00AB3D81">
              <w:rPr>
                <w:rFonts w:eastAsia="Times New Roman"/>
                <w:i/>
                <w:iCs/>
                <w:sz w:val="20"/>
                <w:szCs w:val="20"/>
              </w:rPr>
              <w:t xml:space="preserve"> q</w:t>
            </w:r>
            <w:r w:rsidRPr="00AB3D81">
              <w:rPr>
                <w:rFonts w:eastAsia="Times New Roman"/>
                <w:iCs/>
                <w:sz w:val="20"/>
                <w:szCs w:val="20"/>
              </w:rPr>
              <w:t>’s calculated capacity, excluding capacity for IRRs, at the end of the Adjustment Period for a 15-minute Settlement Interval</w:t>
            </w:r>
            <w:r w:rsidRPr="00AB3D81">
              <w:rPr>
                <w:rFonts w:eastAsia="Times New Roman"/>
                <w:i/>
                <w:iCs/>
                <w:sz w:val="20"/>
                <w:szCs w:val="20"/>
              </w:rPr>
              <w:t xml:space="preserve"> i.</w:t>
            </w:r>
          </w:p>
        </w:tc>
      </w:tr>
      <w:tr w:rsidR="00214C9F" w:rsidRPr="00AB3D81" w14:paraId="59372C2A" w14:textId="77777777" w:rsidTr="00214C9F">
        <w:trPr>
          <w:cantSplit/>
        </w:trPr>
        <w:tc>
          <w:tcPr>
            <w:tcW w:w="1117" w:type="pct"/>
            <w:gridSpan w:val="2"/>
          </w:tcPr>
          <w:p w14:paraId="6B67496C" w14:textId="77777777" w:rsidR="00AB3D81" w:rsidRPr="00AB3D81" w:rsidRDefault="00AB3D81" w:rsidP="00AB3D81">
            <w:pPr>
              <w:spacing w:after="60"/>
              <w:rPr>
                <w:rFonts w:eastAsia="Times New Roman"/>
                <w:i/>
                <w:iCs/>
                <w:sz w:val="20"/>
                <w:szCs w:val="20"/>
              </w:rPr>
            </w:pPr>
            <w:r w:rsidRPr="00AB3D81">
              <w:rPr>
                <w:rFonts w:eastAsia="Times New Roman"/>
                <w:iCs/>
                <w:sz w:val="20"/>
                <w:szCs w:val="20"/>
              </w:rPr>
              <w:t xml:space="preserve">RCAPADJ </w:t>
            </w:r>
            <w:r w:rsidRPr="00AB3D81">
              <w:rPr>
                <w:rFonts w:eastAsia="Times New Roman"/>
                <w:i/>
                <w:iCs/>
                <w:sz w:val="20"/>
                <w:szCs w:val="20"/>
                <w:vertAlign w:val="subscript"/>
              </w:rPr>
              <w:t>q, r, h</w:t>
            </w:r>
          </w:p>
        </w:tc>
        <w:tc>
          <w:tcPr>
            <w:tcW w:w="378" w:type="pct"/>
          </w:tcPr>
          <w:p w14:paraId="7478A5AC"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5" w:type="pct"/>
            <w:gridSpan w:val="2"/>
          </w:tcPr>
          <w:p w14:paraId="5378B7FC"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Resource Capacity at End of Adjustment Period</w:t>
            </w:r>
            <w:r w:rsidRPr="00AB3D81">
              <w:rPr>
                <w:rFonts w:eastAsia="Times New Roman"/>
                <w:iCs/>
                <w:sz w:val="20"/>
                <w:szCs w:val="20"/>
              </w:rPr>
              <w:t xml:space="preserve">—The HSL of a non-IRR Generation Resource </w:t>
            </w:r>
            <w:r w:rsidRPr="00AB3D81">
              <w:rPr>
                <w:rFonts w:eastAsia="Times New Roman"/>
                <w:i/>
                <w:iCs/>
                <w:sz w:val="20"/>
                <w:szCs w:val="20"/>
              </w:rPr>
              <w:t>r</w:t>
            </w:r>
            <w:r w:rsidRPr="00AB3D81">
              <w:rPr>
                <w:rFonts w:eastAsia="Times New Roman"/>
                <w:iCs/>
                <w:sz w:val="20"/>
                <w:szCs w:val="20"/>
              </w:rPr>
              <w:t xml:space="preserve"> represented by the QSE </w:t>
            </w:r>
            <w:r w:rsidRPr="00AB3D81">
              <w:rPr>
                <w:rFonts w:eastAsia="Times New Roman"/>
                <w:i/>
                <w:iCs/>
                <w:sz w:val="20"/>
                <w:szCs w:val="20"/>
              </w:rPr>
              <w:t>q</w:t>
            </w:r>
            <w:r w:rsidRPr="00AB3D81">
              <w:rPr>
                <w:rFonts w:eastAsia="Times New Roman"/>
                <w:iCs/>
                <w:sz w:val="20"/>
                <w:szCs w:val="20"/>
              </w:rPr>
              <w:t xml:space="preserve"> at the end of the Adjustment Period, for the hour </w:t>
            </w:r>
            <w:r w:rsidRPr="00AB3D81">
              <w:rPr>
                <w:rFonts w:eastAsia="Times New Roman"/>
                <w:i/>
                <w:iCs/>
                <w:sz w:val="20"/>
                <w:szCs w:val="20"/>
              </w:rPr>
              <w:t>h</w:t>
            </w:r>
            <w:r w:rsidRPr="00AB3D81">
              <w:rPr>
                <w:rFonts w:eastAsia="Times New Roman"/>
                <w:iCs/>
                <w:sz w:val="20"/>
                <w:szCs w:val="20"/>
              </w:rPr>
              <w:t xml:space="preserve"> that includes the 15-minute Settlement Interval.  Where for a Combined Cycle Train, the Resource </w:t>
            </w:r>
            <w:r w:rsidRPr="00AB3D81">
              <w:rPr>
                <w:rFonts w:eastAsia="Times New Roman"/>
                <w:i/>
                <w:iCs/>
                <w:sz w:val="20"/>
                <w:szCs w:val="20"/>
              </w:rPr>
              <w:t xml:space="preserve">r </w:t>
            </w:r>
            <w:r w:rsidRPr="00AB3D81">
              <w:rPr>
                <w:rFonts w:eastAsia="Times New Roman"/>
                <w:iCs/>
                <w:sz w:val="20"/>
                <w:szCs w:val="20"/>
              </w:rPr>
              <w:t xml:space="preserve">is a Combined Cycle Generation Resource within the Combined Cycle Train. </w:t>
            </w:r>
          </w:p>
        </w:tc>
      </w:tr>
      <w:tr w:rsidR="00214C9F" w:rsidRPr="00AB3D81" w14:paraId="7CDD25EF" w14:textId="77777777" w:rsidTr="00214C9F">
        <w:trPr>
          <w:cantSplit/>
        </w:trPr>
        <w:tc>
          <w:tcPr>
            <w:tcW w:w="1117" w:type="pct"/>
            <w:gridSpan w:val="2"/>
          </w:tcPr>
          <w:p w14:paraId="34A63D7F"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 xml:space="preserve">RUCCPADJ </w:t>
            </w:r>
            <w:r w:rsidRPr="00AB3D81">
              <w:rPr>
                <w:rFonts w:eastAsia="Times New Roman"/>
                <w:i/>
                <w:iCs/>
                <w:sz w:val="20"/>
                <w:szCs w:val="20"/>
                <w:vertAlign w:val="subscript"/>
              </w:rPr>
              <w:t>q, h</w:t>
            </w:r>
          </w:p>
        </w:tc>
        <w:tc>
          <w:tcPr>
            <w:tcW w:w="378" w:type="pct"/>
          </w:tcPr>
          <w:p w14:paraId="6891FCBD"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5" w:type="pct"/>
            <w:gridSpan w:val="2"/>
          </w:tcPr>
          <w:p w14:paraId="4399C310"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RUC Capacity Purchase at End of Adjustment Period</w:t>
            </w:r>
            <w:r w:rsidRPr="00AB3D81">
              <w:rPr>
                <w:rFonts w:eastAsia="Times New Roman"/>
                <w:iCs/>
                <w:sz w:val="20"/>
                <w:szCs w:val="20"/>
              </w:rPr>
              <w:t xml:space="preserve">—The QSE </w:t>
            </w:r>
            <w:r w:rsidRPr="00AB3D81">
              <w:rPr>
                <w:rFonts w:eastAsia="Times New Roman"/>
                <w:i/>
                <w:iCs/>
                <w:sz w:val="20"/>
                <w:szCs w:val="20"/>
              </w:rPr>
              <w:t>q</w:t>
            </w:r>
            <w:r w:rsidRPr="00AB3D81">
              <w:rPr>
                <w:rFonts w:eastAsia="Times New Roman"/>
                <w:iCs/>
                <w:sz w:val="20"/>
                <w:szCs w:val="20"/>
              </w:rPr>
              <w:t xml:space="preserve">’s capacity purchase, at the end of Adjustment Period for the hour </w:t>
            </w:r>
            <w:r w:rsidRPr="00AB3D81">
              <w:rPr>
                <w:rFonts w:eastAsia="Times New Roman"/>
                <w:i/>
                <w:iCs/>
                <w:sz w:val="20"/>
                <w:szCs w:val="20"/>
              </w:rPr>
              <w:t>h</w:t>
            </w:r>
            <w:r w:rsidRPr="00AB3D81">
              <w:rPr>
                <w:rFonts w:eastAsia="Times New Roman"/>
                <w:iCs/>
                <w:sz w:val="20"/>
                <w:szCs w:val="20"/>
              </w:rPr>
              <w:t xml:space="preserve"> that includes the 15-minute Settlement Interval.</w:t>
            </w:r>
          </w:p>
        </w:tc>
      </w:tr>
      <w:tr w:rsidR="00214C9F" w:rsidRPr="00AB3D81" w14:paraId="7A097117" w14:textId="77777777" w:rsidTr="00214C9F">
        <w:trPr>
          <w:cantSplit/>
        </w:trPr>
        <w:tc>
          <w:tcPr>
            <w:tcW w:w="1117" w:type="pct"/>
            <w:gridSpan w:val="2"/>
          </w:tcPr>
          <w:p w14:paraId="4B053BF5"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 xml:space="preserve">RUCCSADJ </w:t>
            </w:r>
            <w:r w:rsidRPr="00AB3D81">
              <w:rPr>
                <w:rFonts w:eastAsia="Times New Roman"/>
                <w:i/>
                <w:iCs/>
                <w:sz w:val="20"/>
                <w:szCs w:val="20"/>
                <w:vertAlign w:val="subscript"/>
              </w:rPr>
              <w:t>q, h</w:t>
            </w:r>
          </w:p>
        </w:tc>
        <w:tc>
          <w:tcPr>
            <w:tcW w:w="378" w:type="pct"/>
          </w:tcPr>
          <w:p w14:paraId="22DA02D8"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5" w:type="pct"/>
            <w:gridSpan w:val="2"/>
          </w:tcPr>
          <w:p w14:paraId="20ABCDF8"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RUC Capacity Sale at End of Adjustment Period</w:t>
            </w:r>
            <w:r w:rsidRPr="00AB3D81">
              <w:rPr>
                <w:rFonts w:eastAsia="Times New Roman"/>
                <w:iCs/>
                <w:sz w:val="20"/>
                <w:szCs w:val="20"/>
              </w:rPr>
              <w:t xml:space="preserve">—The QSE </w:t>
            </w:r>
            <w:r w:rsidRPr="00AB3D81">
              <w:rPr>
                <w:rFonts w:eastAsia="Times New Roman"/>
                <w:i/>
                <w:iCs/>
                <w:sz w:val="20"/>
                <w:szCs w:val="20"/>
              </w:rPr>
              <w:t>q</w:t>
            </w:r>
            <w:r w:rsidRPr="00AB3D81">
              <w:rPr>
                <w:rFonts w:eastAsia="Times New Roman"/>
                <w:iCs/>
                <w:sz w:val="20"/>
                <w:szCs w:val="20"/>
              </w:rPr>
              <w:t xml:space="preserve">’s capacity sale, at the end of Adjustment Period for the hour </w:t>
            </w:r>
            <w:r w:rsidRPr="00AB3D81">
              <w:rPr>
                <w:rFonts w:eastAsia="Times New Roman"/>
                <w:i/>
                <w:iCs/>
                <w:sz w:val="20"/>
                <w:szCs w:val="20"/>
              </w:rPr>
              <w:t>h</w:t>
            </w:r>
            <w:r w:rsidRPr="00AB3D81">
              <w:rPr>
                <w:rFonts w:eastAsia="Times New Roman"/>
                <w:iCs/>
                <w:sz w:val="20"/>
                <w:szCs w:val="20"/>
              </w:rPr>
              <w:t xml:space="preserve"> that includes the 15-minute Settlement Interval.</w:t>
            </w:r>
          </w:p>
        </w:tc>
      </w:tr>
      <w:tr w:rsidR="00214C9F" w:rsidRPr="00AB3D81" w14:paraId="79728AAA" w14:textId="77777777" w:rsidTr="00214C9F">
        <w:trPr>
          <w:cantSplit/>
        </w:trPr>
        <w:tc>
          <w:tcPr>
            <w:tcW w:w="1117" w:type="pct"/>
            <w:gridSpan w:val="2"/>
          </w:tcPr>
          <w:p w14:paraId="574482EE"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 xml:space="preserve">DAEP </w:t>
            </w:r>
            <w:r w:rsidRPr="00AB3D81">
              <w:rPr>
                <w:rFonts w:eastAsia="Times New Roman"/>
                <w:i/>
                <w:iCs/>
                <w:sz w:val="20"/>
                <w:szCs w:val="20"/>
                <w:vertAlign w:val="subscript"/>
              </w:rPr>
              <w:t>q, p, h</w:t>
            </w:r>
          </w:p>
        </w:tc>
        <w:tc>
          <w:tcPr>
            <w:tcW w:w="378" w:type="pct"/>
          </w:tcPr>
          <w:p w14:paraId="7A5FBCCC"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5" w:type="pct"/>
            <w:gridSpan w:val="2"/>
          </w:tcPr>
          <w:p w14:paraId="45DAE43B" w14:textId="77777777" w:rsidR="00AB3D81" w:rsidRPr="00AB3D81" w:rsidRDefault="00AB3D81" w:rsidP="00AB3D81">
            <w:pPr>
              <w:spacing w:after="60"/>
              <w:rPr>
                <w:rFonts w:eastAsia="Times New Roman"/>
                <w:iCs/>
                <w:sz w:val="20"/>
                <w:szCs w:val="20"/>
              </w:rPr>
            </w:pPr>
            <w:r w:rsidRPr="00AB3D81">
              <w:rPr>
                <w:rFonts w:eastAsia="Times New Roman"/>
                <w:i/>
                <w:iCs/>
                <w:sz w:val="20"/>
                <w:szCs w:val="20"/>
              </w:rPr>
              <w:t>Day-Ahead Energy Purchase</w:t>
            </w:r>
            <w:r w:rsidRPr="00AB3D81">
              <w:rPr>
                <w:rFonts w:eastAsia="Times New Roman"/>
                <w:iCs/>
                <w:sz w:val="20"/>
                <w:szCs w:val="20"/>
              </w:rPr>
              <w:t xml:space="preserve">—The QSE </w:t>
            </w:r>
            <w:r w:rsidRPr="00AB3D81">
              <w:rPr>
                <w:rFonts w:eastAsia="Times New Roman"/>
                <w:i/>
                <w:iCs/>
                <w:sz w:val="20"/>
                <w:szCs w:val="20"/>
              </w:rPr>
              <w:t>q</w:t>
            </w:r>
            <w:r w:rsidRPr="00AB3D81">
              <w:rPr>
                <w:rFonts w:eastAsia="Times New Roman"/>
                <w:iCs/>
                <w:sz w:val="20"/>
                <w:szCs w:val="20"/>
              </w:rPr>
              <w:t xml:space="preserve">’s energy purchased in the DAM at the Settlement Point </w:t>
            </w:r>
            <w:r w:rsidRPr="00AB3D81">
              <w:rPr>
                <w:rFonts w:eastAsia="Times New Roman"/>
                <w:i/>
                <w:iCs/>
                <w:sz w:val="20"/>
                <w:szCs w:val="20"/>
              </w:rPr>
              <w:t>p</w:t>
            </w:r>
            <w:r w:rsidRPr="00AB3D81">
              <w:rPr>
                <w:rFonts w:eastAsia="Times New Roman"/>
                <w:iCs/>
                <w:sz w:val="20"/>
                <w:szCs w:val="20"/>
              </w:rPr>
              <w:t xml:space="preserve"> for the hour</w:t>
            </w:r>
            <w:r w:rsidRPr="00AB3D81">
              <w:rPr>
                <w:rFonts w:eastAsia="Times New Roman"/>
                <w:i/>
                <w:iCs/>
                <w:sz w:val="20"/>
                <w:szCs w:val="20"/>
              </w:rPr>
              <w:t xml:space="preserve"> h</w:t>
            </w:r>
            <w:r w:rsidRPr="00AB3D81">
              <w:rPr>
                <w:rFonts w:eastAsia="Times New Roman"/>
                <w:iCs/>
                <w:sz w:val="20"/>
                <w:szCs w:val="20"/>
              </w:rPr>
              <w:t xml:space="preserve"> that includes the 15-minute Settlement Interval.</w:t>
            </w:r>
          </w:p>
        </w:tc>
      </w:tr>
      <w:tr w:rsidR="00214C9F" w:rsidRPr="00AB3D81" w14:paraId="6FFBAD31" w14:textId="77777777" w:rsidTr="00214C9F">
        <w:trPr>
          <w:cantSplit/>
        </w:trPr>
        <w:tc>
          <w:tcPr>
            <w:tcW w:w="1117" w:type="pct"/>
            <w:gridSpan w:val="2"/>
          </w:tcPr>
          <w:p w14:paraId="3A3E96CA"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lastRenderedPageBreak/>
              <w:t xml:space="preserve">DAES </w:t>
            </w:r>
            <w:r w:rsidRPr="00AB3D81">
              <w:rPr>
                <w:rFonts w:eastAsia="Times New Roman"/>
                <w:i/>
                <w:iCs/>
                <w:sz w:val="20"/>
                <w:szCs w:val="20"/>
                <w:vertAlign w:val="subscript"/>
              </w:rPr>
              <w:t>q, p, h</w:t>
            </w:r>
          </w:p>
        </w:tc>
        <w:tc>
          <w:tcPr>
            <w:tcW w:w="378" w:type="pct"/>
          </w:tcPr>
          <w:p w14:paraId="0E2BA71E"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5" w:type="pct"/>
            <w:gridSpan w:val="2"/>
          </w:tcPr>
          <w:p w14:paraId="3BB6D44F" w14:textId="77777777" w:rsidR="00AB3D81" w:rsidRPr="00AB3D81" w:rsidRDefault="00AB3D81" w:rsidP="00AB3D81">
            <w:pPr>
              <w:spacing w:after="60"/>
              <w:rPr>
                <w:rFonts w:eastAsia="Times New Roman"/>
                <w:iCs/>
                <w:sz w:val="20"/>
                <w:szCs w:val="20"/>
              </w:rPr>
            </w:pPr>
            <w:r w:rsidRPr="00AB3D81">
              <w:rPr>
                <w:rFonts w:eastAsia="Times New Roman"/>
                <w:i/>
                <w:iCs/>
                <w:sz w:val="20"/>
                <w:szCs w:val="20"/>
              </w:rPr>
              <w:t>Day-Ahead Energy Sale</w:t>
            </w:r>
            <w:r w:rsidRPr="00AB3D81">
              <w:rPr>
                <w:rFonts w:eastAsia="Times New Roman"/>
                <w:iCs/>
                <w:sz w:val="20"/>
                <w:szCs w:val="20"/>
              </w:rPr>
              <w:t xml:space="preserve">—The QSE </w:t>
            </w:r>
            <w:r w:rsidRPr="00AB3D81">
              <w:rPr>
                <w:rFonts w:eastAsia="Times New Roman"/>
                <w:i/>
                <w:iCs/>
                <w:sz w:val="20"/>
                <w:szCs w:val="20"/>
              </w:rPr>
              <w:t>q</w:t>
            </w:r>
            <w:r w:rsidRPr="00AB3D81">
              <w:rPr>
                <w:rFonts w:eastAsia="Times New Roman"/>
                <w:iCs/>
                <w:sz w:val="20"/>
                <w:szCs w:val="20"/>
              </w:rPr>
              <w:t xml:space="preserve">’s energy sold in the DAM at the Settlement Point </w:t>
            </w:r>
            <w:r w:rsidRPr="00AB3D81">
              <w:rPr>
                <w:rFonts w:eastAsia="Times New Roman"/>
                <w:i/>
                <w:iCs/>
                <w:sz w:val="20"/>
                <w:szCs w:val="20"/>
              </w:rPr>
              <w:t>p</w:t>
            </w:r>
            <w:r w:rsidRPr="00AB3D81">
              <w:rPr>
                <w:rFonts w:eastAsia="Times New Roman"/>
                <w:iCs/>
                <w:sz w:val="20"/>
                <w:szCs w:val="20"/>
              </w:rPr>
              <w:t xml:space="preserve"> for the hour</w:t>
            </w:r>
            <w:r w:rsidRPr="00AB3D81">
              <w:rPr>
                <w:rFonts w:eastAsia="Times New Roman"/>
                <w:i/>
                <w:iCs/>
                <w:sz w:val="20"/>
                <w:szCs w:val="20"/>
              </w:rPr>
              <w:t xml:space="preserve"> h</w:t>
            </w:r>
            <w:r w:rsidRPr="00AB3D81">
              <w:rPr>
                <w:rFonts w:eastAsia="Times New Roman"/>
                <w:iCs/>
                <w:sz w:val="20"/>
                <w:szCs w:val="20"/>
              </w:rPr>
              <w:t xml:space="preserve"> that includes the 15-minute Settlement Interval.</w:t>
            </w:r>
          </w:p>
        </w:tc>
      </w:tr>
      <w:tr w:rsidR="00214C9F" w:rsidRPr="00AB3D81" w14:paraId="0F23C734" w14:textId="77777777" w:rsidTr="00214C9F">
        <w:trPr>
          <w:cantSplit/>
        </w:trPr>
        <w:tc>
          <w:tcPr>
            <w:tcW w:w="1117" w:type="pct"/>
            <w:gridSpan w:val="2"/>
          </w:tcPr>
          <w:p w14:paraId="2530307B"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 xml:space="preserve">RTQQEPSNAP </w:t>
            </w:r>
            <w:proofErr w:type="spellStart"/>
            <w:r w:rsidRPr="00AB3D81">
              <w:rPr>
                <w:rFonts w:eastAsia="Times New Roman"/>
                <w:i/>
                <w:iCs/>
                <w:sz w:val="20"/>
                <w:szCs w:val="20"/>
                <w:vertAlign w:val="subscript"/>
              </w:rPr>
              <w:t>ruc</w:t>
            </w:r>
            <w:proofErr w:type="spellEnd"/>
            <w:r w:rsidRPr="00AB3D81">
              <w:rPr>
                <w:rFonts w:eastAsia="Times New Roman"/>
                <w:i/>
                <w:iCs/>
                <w:sz w:val="20"/>
                <w:szCs w:val="20"/>
                <w:vertAlign w:val="subscript"/>
              </w:rPr>
              <w:t>, q, p, i</w:t>
            </w:r>
          </w:p>
        </w:tc>
        <w:tc>
          <w:tcPr>
            <w:tcW w:w="378" w:type="pct"/>
          </w:tcPr>
          <w:p w14:paraId="44C0A5F1"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5" w:type="pct"/>
            <w:gridSpan w:val="2"/>
          </w:tcPr>
          <w:p w14:paraId="2DAADE6D"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Real-Time QSE-to-QSE Energy Purchase at Snapshot</w:t>
            </w:r>
            <w:r w:rsidRPr="00AB3D81">
              <w:rPr>
                <w:rFonts w:eastAsia="Times New Roman"/>
                <w:iCs/>
                <w:sz w:val="20"/>
                <w:szCs w:val="20"/>
              </w:rPr>
              <w:t xml:space="preserve">—The QSE </w:t>
            </w:r>
            <w:r w:rsidRPr="00AB3D81">
              <w:rPr>
                <w:rFonts w:eastAsia="Times New Roman"/>
                <w:i/>
                <w:iCs/>
                <w:sz w:val="20"/>
                <w:szCs w:val="20"/>
              </w:rPr>
              <w:t>q</w:t>
            </w:r>
            <w:r w:rsidRPr="00AB3D81">
              <w:rPr>
                <w:rFonts w:eastAsia="Times New Roman"/>
                <w:iCs/>
                <w:sz w:val="20"/>
                <w:szCs w:val="20"/>
              </w:rPr>
              <w:t xml:space="preserve">’s Energy Trades in which the QSE is the buyer at the delivery Settlement Point </w:t>
            </w:r>
            <w:r w:rsidRPr="00AB3D81">
              <w:rPr>
                <w:rFonts w:eastAsia="Times New Roman"/>
                <w:i/>
                <w:iCs/>
                <w:sz w:val="20"/>
                <w:szCs w:val="20"/>
              </w:rPr>
              <w:t>p</w:t>
            </w:r>
            <w:r w:rsidRPr="00AB3D81">
              <w:rPr>
                <w:rFonts w:eastAsia="Times New Roman"/>
                <w:iCs/>
                <w:sz w:val="20"/>
                <w:szCs w:val="20"/>
              </w:rPr>
              <w:t xml:space="preserve"> for the 15-minute Settlement Interval</w:t>
            </w:r>
            <w:r w:rsidRPr="00AB3D81">
              <w:rPr>
                <w:rFonts w:eastAsia="Times New Roman"/>
                <w:i/>
                <w:iCs/>
                <w:sz w:val="20"/>
                <w:szCs w:val="20"/>
              </w:rPr>
              <w:t xml:space="preserve"> i</w:t>
            </w:r>
            <w:r w:rsidRPr="00AB3D81">
              <w:rPr>
                <w:rFonts w:eastAsia="Times New Roman"/>
                <w:iCs/>
                <w:sz w:val="20"/>
                <w:szCs w:val="20"/>
              </w:rPr>
              <w:t xml:space="preserve">, in the RUC Snapshot for the RUC process </w:t>
            </w:r>
            <w:proofErr w:type="spellStart"/>
            <w:r w:rsidRPr="00AB3D81">
              <w:rPr>
                <w:rFonts w:eastAsia="Times New Roman"/>
                <w:i/>
                <w:iCs/>
                <w:sz w:val="20"/>
                <w:szCs w:val="20"/>
              </w:rPr>
              <w:t>ruc</w:t>
            </w:r>
            <w:proofErr w:type="spellEnd"/>
            <w:r w:rsidRPr="00AB3D81">
              <w:rPr>
                <w:rFonts w:eastAsia="Times New Roman"/>
                <w:iCs/>
                <w:sz w:val="20"/>
                <w:szCs w:val="20"/>
              </w:rPr>
              <w:t>.</w:t>
            </w:r>
          </w:p>
        </w:tc>
      </w:tr>
      <w:tr w:rsidR="00214C9F" w:rsidRPr="00AB3D81" w14:paraId="6215C706" w14:textId="77777777" w:rsidTr="00214C9F">
        <w:trPr>
          <w:cantSplit/>
        </w:trPr>
        <w:tc>
          <w:tcPr>
            <w:tcW w:w="1117" w:type="pct"/>
            <w:gridSpan w:val="2"/>
          </w:tcPr>
          <w:p w14:paraId="6A9DD3EE"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 xml:space="preserve">RTQQESSNAP </w:t>
            </w:r>
            <w:proofErr w:type="spellStart"/>
            <w:r w:rsidRPr="00AB3D81">
              <w:rPr>
                <w:rFonts w:eastAsia="Times New Roman"/>
                <w:i/>
                <w:iCs/>
                <w:sz w:val="20"/>
                <w:szCs w:val="20"/>
                <w:vertAlign w:val="subscript"/>
              </w:rPr>
              <w:t>ruc</w:t>
            </w:r>
            <w:proofErr w:type="spellEnd"/>
            <w:r w:rsidRPr="00AB3D81">
              <w:rPr>
                <w:rFonts w:eastAsia="Times New Roman"/>
                <w:i/>
                <w:iCs/>
                <w:sz w:val="20"/>
                <w:szCs w:val="20"/>
                <w:vertAlign w:val="subscript"/>
              </w:rPr>
              <w:t>, q, p, i</w:t>
            </w:r>
          </w:p>
        </w:tc>
        <w:tc>
          <w:tcPr>
            <w:tcW w:w="378" w:type="pct"/>
          </w:tcPr>
          <w:p w14:paraId="43D83A96"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5" w:type="pct"/>
            <w:gridSpan w:val="2"/>
          </w:tcPr>
          <w:p w14:paraId="594C6043"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Real-Time QSE-to-QSE Energy Sale at Snapshot</w:t>
            </w:r>
            <w:r w:rsidRPr="00AB3D81">
              <w:rPr>
                <w:rFonts w:eastAsia="Times New Roman"/>
                <w:iCs/>
                <w:sz w:val="20"/>
                <w:szCs w:val="20"/>
              </w:rPr>
              <w:t xml:space="preserve">—The QSE </w:t>
            </w:r>
            <w:r w:rsidRPr="00AB3D81">
              <w:rPr>
                <w:rFonts w:eastAsia="Times New Roman"/>
                <w:i/>
                <w:iCs/>
                <w:sz w:val="20"/>
                <w:szCs w:val="20"/>
              </w:rPr>
              <w:t>q</w:t>
            </w:r>
            <w:r w:rsidRPr="00AB3D81">
              <w:rPr>
                <w:rFonts w:eastAsia="Times New Roman"/>
                <w:iCs/>
                <w:sz w:val="20"/>
                <w:szCs w:val="20"/>
              </w:rPr>
              <w:t xml:space="preserve">’s Energy Trades in which the QSE is the seller at the delivery Settlement Point </w:t>
            </w:r>
            <w:r w:rsidRPr="00AB3D81">
              <w:rPr>
                <w:rFonts w:eastAsia="Times New Roman"/>
                <w:i/>
                <w:iCs/>
                <w:sz w:val="20"/>
                <w:szCs w:val="20"/>
              </w:rPr>
              <w:t>p</w:t>
            </w:r>
            <w:r w:rsidRPr="00AB3D81">
              <w:rPr>
                <w:rFonts w:eastAsia="Times New Roman"/>
                <w:iCs/>
                <w:sz w:val="20"/>
                <w:szCs w:val="20"/>
              </w:rPr>
              <w:t xml:space="preserve"> for the 15-minute Settlement Interval</w:t>
            </w:r>
            <w:r w:rsidRPr="00AB3D81">
              <w:rPr>
                <w:rFonts w:eastAsia="Times New Roman"/>
                <w:i/>
                <w:iCs/>
                <w:sz w:val="20"/>
                <w:szCs w:val="20"/>
              </w:rPr>
              <w:t xml:space="preserve"> i</w:t>
            </w:r>
            <w:r w:rsidRPr="00AB3D81">
              <w:rPr>
                <w:rFonts w:eastAsia="Times New Roman"/>
                <w:iCs/>
                <w:sz w:val="20"/>
                <w:szCs w:val="20"/>
              </w:rPr>
              <w:t xml:space="preserve">, in the RUC Snapshot for the RUC process </w:t>
            </w:r>
            <w:proofErr w:type="spellStart"/>
            <w:r w:rsidRPr="00AB3D81">
              <w:rPr>
                <w:rFonts w:eastAsia="Times New Roman"/>
                <w:i/>
                <w:iCs/>
                <w:sz w:val="20"/>
                <w:szCs w:val="20"/>
              </w:rPr>
              <w:t>ruc</w:t>
            </w:r>
            <w:proofErr w:type="spellEnd"/>
            <w:r w:rsidRPr="00AB3D81">
              <w:rPr>
                <w:rFonts w:eastAsia="Times New Roman"/>
                <w:iCs/>
                <w:sz w:val="20"/>
                <w:szCs w:val="20"/>
              </w:rPr>
              <w:t>.</w:t>
            </w:r>
          </w:p>
        </w:tc>
      </w:tr>
      <w:tr w:rsidR="00214C9F" w:rsidRPr="00AB3D81" w14:paraId="5EAAD225" w14:textId="77777777" w:rsidTr="00214C9F">
        <w:trPr>
          <w:cantSplit/>
        </w:trPr>
        <w:tc>
          <w:tcPr>
            <w:tcW w:w="1117" w:type="pct"/>
            <w:gridSpan w:val="2"/>
          </w:tcPr>
          <w:p w14:paraId="78812577"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 xml:space="preserve">RTQQEPADJ </w:t>
            </w:r>
            <w:r w:rsidRPr="00AB3D81">
              <w:rPr>
                <w:rFonts w:eastAsia="Times New Roman"/>
                <w:i/>
                <w:iCs/>
                <w:sz w:val="20"/>
                <w:szCs w:val="20"/>
                <w:vertAlign w:val="subscript"/>
              </w:rPr>
              <w:t>q, p, i</w:t>
            </w:r>
          </w:p>
        </w:tc>
        <w:tc>
          <w:tcPr>
            <w:tcW w:w="378" w:type="pct"/>
          </w:tcPr>
          <w:p w14:paraId="0D8742D7"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5" w:type="pct"/>
            <w:gridSpan w:val="2"/>
          </w:tcPr>
          <w:p w14:paraId="191BE848"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Real-Time QSE-to-QSE Energy Purchase at End of Adjustment Period</w:t>
            </w:r>
            <w:r w:rsidRPr="00AB3D81">
              <w:rPr>
                <w:rFonts w:eastAsia="Times New Roman"/>
                <w:iCs/>
                <w:sz w:val="20"/>
                <w:szCs w:val="20"/>
              </w:rPr>
              <w:t xml:space="preserve">—The QSE </w:t>
            </w:r>
            <w:r w:rsidRPr="00AB3D81">
              <w:rPr>
                <w:rFonts w:eastAsia="Times New Roman"/>
                <w:i/>
                <w:iCs/>
                <w:sz w:val="20"/>
                <w:szCs w:val="20"/>
              </w:rPr>
              <w:t>q</w:t>
            </w:r>
            <w:r w:rsidRPr="00AB3D81">
              <w:rPr>
                <w:rFonts w:eastAsia="Times New Roman"/>
                <w:iCs/>
                <w:sz w:val="20"/>
                <w:szCs w:val="20"/>
              </w:rPr>
              <w:t xml:space="preserve">’s Energy Trades in which the QSE is the buyer at the delivery Settlement Point </w:t>
            </w:r>
            <w:r w:rsidRPr="00AB3D81">
              <w:rPr>
                <w:rFonts w:eastAsia="Times New Roman"/>
                <w:i/>
                <w:iCs/>
                <w:sz w:val="20"/>
                <w:szCs w:val="20"/>
              </w:rPr>
              <w:t>p</w:t>
            </w:r>
            <w:r w:rsidRPr="00AB3D81">
              <w:rPr>
                <w:rFonts w:eastAsia="Times New Roman"/>
                <w:iCs/>
                <w:sz w:val="20"/>
                <w:szCs w:val="20"/>
              </w:rPr>
              <w:t xml:space="preserve"> for the 15-minute Settlement Interval</w:t>
            </w:r>
            <w:r w:rsidRPr="00AB3D81">
              <w:rPr>
                <w:rFonts w:eastAsia="Times New Roman"/>
                <w:i/>
                <w:iCs/>
                <w:sz w:val="20"/>
                <w:szCs w:val="20"/>
              </w:rPr>
              <w:t xml:space="preserve"> i</w:t>
            </w:r>
            <w:r w:rsidRPr="00AB3D81">
              <w:rPr>
                <w:rFonts w:eastAsia="Times New Roman"/>
                <w:iCs/>
                <w:sz w:val="20"/>
                <w:szCs w:val="20"/>
              </w:rPr>
              <w:t>, at the end of the Adjustment Period for that Settlement Interval.</w:t>
            </w:r>
          </w:p>
        </w:tc>
      </w:tr>
      <w:tr w:rsidR="00214C9F" w:rsidRPr="00AB3D81" w14:paraId="27705494" w14:textId="77777777" w:rsidTr="00214C9F">
        <w:trPr>
          <w:cantSplit/>
        </w:trPr>
        <w:tc>
          <w:tcPr>
            <w:tcW w:w="1117" w:type="pct"/>
            <w:gridSpan w:val="2"/>
          </w:tcPr>
          <w:p w14:paraId="5A4CB3ED"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 xml:space="preserve">RTQQESADJ </w:t>
            </w:r>
            <w:r w:rsidRPr="00AB3D81">
              <w:rPr>
                <w:rFonts w:eastAsia="Times New Roman"/>
                <w:i/>
                <w:iCs/>
                <w:sz w:val="20"/>
                <w:szCs w:val="20"/>
                <w:vertAlign w:val="subscript"/>
              </w:rPr>
              <w:t>q, p, i</w:t>
            </w:r>
          </w:p>
        </w:tc>
        <w:tc>
          <w:tcPr>
            <w:tcW w:w="378" w:type="pct"/>
          </w:tcPr>
          <w:p w14:paraId="4B9F66CF"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MW</w:t>
            </w:r>
          </w:p>
        </w:tc>
        <w:tc>
          <w:tcPr>
            <w:tcW w:w="3505" w:type="pct"/>
            <w:gridSpan w:val="2"/>
          </w:tcPr>
          <w:p w14:paraId="3D37F9A0"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Real-Time QSE-to-QSE Energy Sale at End of Adjustment Period</w:t>
            </w:r>
            <w:r w:rsidRPr="00AB3D81">
              <w:rPr>
                <w:rFonts w:eastAsia="Times New Roman"/>
                <w:iCs/>
                <w:sz w:val="20"/>
                <w:szCs w:val="20"/>
              </w:rPr>
              <w:t xml:space="preserve">—The QSE </w:t>
            </w:r>
            <w:r w:rsidRPr="00AB3D81">
              <w:rPr>
                <w:rFonts w:eastAsia="Times New Roman"/>
                <w:i/>
                <w:iCs/>
                <w:sz w:val="20"/>
                <w:szCs w:val="20"/>
              </w:rPr>
              <w:t>q</w:t>
            </w:r>
            <w:r w:rsidRPr="00AB3D81">
              <w:rPr>
                <w:rFonts w:eastAsia="Times New Roman"/>
                <w:iCs/>
                <w:sz w:val="20"/>
                <w:szCs w:val="20"/>
              </w:rPr>
              <w:t xml:space="preserve">’s Energy Trades in which the QSE is the seller at the delivery Settlement Point </w:t>
            </w:r>
            <w:r w:rsidRPr="00AB3D81">
              <w:rPr>
                <w:rFonts w:eastAsia="Times New Roman"/>
                <w:i/>
                <w:iCs/>
                <w:sz w:val="20"/>
                <w:szCs w:val="20"/>
              </w:rPr>
              <w:t>p</w:t>
            </w:r>
            <w:r w:rsidRPr="00AB3D81">
              <w:rPr>
                <w:rFonts w:eastAsia="Times New Roman"/>
                <w:iCs/>
                <w:sz w:val="20"/>
                <w:szCs w:val="20"/>
              </w:rPr>
              <w:t xml:space="preserve"> for the 15-minute Settlement Interval</w:t>
            </w:r>
            <w:r w:rsidRPr="00AB3D81">
              <w:rPr>
                <w:rFonts w:eastAsia="Times New Roman"/>
                <w:i/>
                <w:iCs/>
                <w:sz w:val="20"/>
                <w:szCs w:val="20"/>
              </w:rPr>
              <w:t xml:space="preserve"> i</w:t>
            </w:r>
            <w:r w:rsidRPr="00AB3D81">
              <w:rPr>
                <w:rFonts w:eastAsia="Times New Roman"/>
                <w:iCs/>
                <w:sz w:val="20"/>
                <w:szCs w:val="20"/>
              </w:rPr>
              <w:t>, at the end of the Adjustment Period for that Settlement Interval.</w:t>
            </w:r>
          </w:p>
        </w:tc>
      </w:tr>
      <w:tr w:rsidR="00214C9F" w:rsidRPr="00AB3D81" w14:paraId="461DA78B" w14:textId="77777777" w:rsidTr="00214C9F">
        <w:trPr>
          <w:cantSplit/>
        </w:trPr>
        <w:tc>
          <w:tcPr>
            <w:tcW w:w="1117" w:type="pct"/>
            <w:gridSpan w:val="2"/>
          </w:tcPr>
          <w:p w14:paraId="1B69895C"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q</w:t>
            </w:r>
          </w:p>
        </w:tc>
        <w:tc>
          <w:tcPr>
            <w:tcW w:w="378" w:type="pct"/>
          </w:tcPr>
          <w:p w14:paraId="3AC74EDC"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none</w:t>
            </w:r>
          </w:p>
        </w:tc>
        <w:tc>
          <w:tcPr>
            <w:tcW w:w="3505" w:type="pct"/>
            <w:gridSpan w:val="2"/>
          </w:tcPr>
          <w:p w14:paraId="0B292FDB"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A QSE.</w:t>
            </w:r>
          </w:p>
        </w:tc>
      </w:tr>
      <w:tr w:rsidR="00214C9F" w:rsidRPr="00AB3D81" w14:paraId="0057326F" w14:textId="77777777" w:rsidTr="00214C9F">
        <w:trPr>
          <w:cantSplit/>
        </w:trPr>
        <w:tc>
          <w:tcPr>
            <w:tcW w:w="1117" w:type="pct"/>
            <w:gridSpan w:val="2"/>
          </w:tcPr>
          <w:p w14:paraId="7AB1682B"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p</w:t>
            </w:r>
          </w:p>
        </w:tc>
        <w:tc>
          <w:tcPr>
            <w:tcW w:w="378" w:type="pct"/>
          </w:tcPr>
          <w:p w14:paraId="02F63050"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none</w:t>
            </w:r>
          </w:p>
        </w:tc>
        <w:tc>
          <w:tcPr>
            <w:tcW w:w="3505" w:type="pct"/>
            <w:gridSpan w:val="2"/>
          </w:tcPr>
          <w:p w14:paraId="39A815C0"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A Settlement Point.</w:t>
            </w:r>
          </w:p>
        </w:tc>
      </w:tr>
      <w:tr w:rsidR="00214C9F" w:rsidRPr="00AB3D81" w14:paraId="1AD9DFA8" w14:textId="77777777" w:rsidTr="00214C9F">
        <w:trPr>
          <w:cantSplit/>
        </w:trPr>
        <w:tc>
          <w:tcPr>
            <w:tcW w:w="1117" w:type="pct"/>
            <w:gridSpan w:val="2"/>
          </w:tcPr>
          <w:p w14:paraId="2C3681F9"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r</w:t>
            </w:r>
          </w:p>
        </w:tc>
        <w:tc>
          <w:tcPr>
            <w:tcW w:w="378" w:type="pct"/>
          </w:tcPr>
          <w:p w14:paraId="42250965"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none</w:t>
            </w:r>
          </w:p>
        </w:tc>
        <w:tc>
          <w:tcPr>
            <w:tcW w:w="3505" w:type="pct"/>
            <w:gridSpan w:val="2"/>
          </w:tcPr>
          <w:p w14:paraId="21E64B0C"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A Generation Resource, an ESR, or a Load Resource.</w:t>
            </w:r>
          </w:p>
        </w:tc>
      </w:tr>
      <w:tr w:rsidR="00214C9F" w:rsidRPr="00AB3D81" w14:paraId="54D1B107" w14:textId="77777777" w:rsidTr="00214C9F">
        <w:trPr>
          <w:cantSplit/>
        </w:trPr>
        <w:tc>
          <w:tcPr>
            <w:tcW w:w="1117" w:type="pct"/>
            <w:gridSpan w:val="2"/>
          </w:tcPr>
          <w:p w14:paraId="3365F0C5" w14:textId="77777777" w:rsidR="00AB3D81" w:rsidRPr="00AB3D81" w:rsidRDefault="00AB3D81" w:rsidP="00AB3D81">
            <w:pPr>
              <w:spacing w:after="60"/>
              <w:rPr>
                <w:rFonts w:eastAsia="Times New Roman"/>
                <w:i/>
                <w:iCs/>
                <w:sz w:val="20"/>
                <w:szCs w:val="20"/>
              </w:rPr>
            </w:pPr>
            <w:proofErr w:type="spellStart"/>
            <w:r w:rsidRPr="00AB3D81">
              <w:rPr>
                <w:rFonts w:eastAsia="Times New Roman"/>
                <w:i/>
                <w:iCs/>
                <w:sz w:val="20"/>
                <w:szCs w:val="20"/>
              </w:rPr>
              <w:t>ASSubType</w:t>
            </w:r>
            <w:proofErr w:type="spellEnd"/>
          </w:p>
        </w:tc>
        <w:tc>
          <w:tcPr>
            <w:tcW w:w="378" w:type="pct"/>
          </w:tcPr>
          <w:p w14:paraId="68D28D01"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none</w:t>
            </w:r>
          </w:p>
        </w:tc>
        <w:tc>
          <w:tcPr>
            <w:tcW w:w="3505" w:type="pct"/>
            <w:gridSpan w:val="2"/>
          </w:tcPr>
          <w:p w14:paraId="70785E97" w14:textId="6A8B03CD" w:rsidR="00AB3D81" w:rsidRPr="00AB3D81" w:rsidRDefault="00AB3D81" w:rsidP="00AB3D81">
            <w:pPr>
              <w:spacing w:after="60"/>
              <w:rPr>
                <w:rFonts w:eastAsia="Times New Roman"/>
                <w:iCs/>
                <w:sz w:val="20"/>
                <w:szCs w:val="20"/>
              </w:rPr>
            </w:pPr>
            <w:r w:rsidRPr="00AB3D81">
              <w:rPr>
                <w:rFonts w:eastAsia="Times New Roman"/>
                <w:iCs/>
                <w:sz w:val="20"/>
                <w:szCs w:val="20"/>
              </w:rPr>
              <w:t>Ancillary Service Sub-Type: Reg-Up, Reg-Down, RRS provided as Primary Frequency Response, RRS provided via a high-set under-frequency relay, Fast Frequency Response (FFR), ECRS that is SCED-dispatchable, ECRS that is non-SCED dispatchable, Non-Spin that is SCED-dispatchable,</w:t>
            </w:r>
            <w:del w:id="756" w:author="ERCOT" w:date="2025-12-08T11:26:00Z" w16du:dateUtc="2025-12-08T17:26:00Z">
              <w:r w:rsidRPr="00AB3D81" w:rsidDel="00214C9F">
                <w:rPr>
                  <w:rFonts w:eastAsia="Times New Roman"/>
                  <w:iCs/>
                  <w:sz w:val="20"/>
                  <w:szCs w:val="20"/>
                </w:rPr>
                <w:delText xml:space="preserve"> and</w:delText>
              </w:r>
            </w:del>
            <w:r w:rsidRPr="00AB3D81">
              <w:rPr>
                <w:rFonts w:eastAsia="Times New Roman"/>
                <w:iCs/>
                <w:sz w:val="20"/>
                <w:szCs w:val="20"/>
              </w:rPr>
              <w:t xml:space="preserve"> Non-Spin that is non-SCED-dispatchable</w:t>
            </w:r>
            <w:ins w:id="757" w:author="ERCOT" w:date="2025-12-08T11:26:00Z" w16du:dateUtc="2025-12-08T17:26:00Z">
              <w:r w:rsidR="00214C9F" w:rsidRPr="00214C9F">
                <w:rPr>
                  <w:sz w:val="20"/>
                  <w:szCs w:val="20"/>
                </w:rPr>
                <w:t>, and DRRS</w:t>
              </w:r>
            </w:ins>
            <w:r w:rsidRPr="00AB3D81">
              <w:rPr>
                <w:rFonts w:eastAsia="Times New Roman"/>
                <w:iCs/>
                <w:sz w:val="20"/>
                <w:szCs w:val="20"/>
              </w:rPr>
              <w:t>.</w:t>
            </w:r>
          </w:p>
        </w:tc>
      </w:tr>
      <w:tr w:rsidR="00214C9F" w:rsidRPr="00AB3D81" w14:paraId="7EA3D4BC" w14:textId="77777777" w:rsidTr="00214C9F">
        <w:trPr>
          <w:cantSplit/>
        </w:trPr>
        <w:tc>
          <w:tcPr>
            <w:tcW w:w="1117" w:type="pct"/>
            <w:gridSpan w:val="2"/>
          </w:tcPr>
          <w:p w14:paraId="0B814239"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z</w:t>
            </w:r>
          </w:p>
        </w:tc>
        <w:tc>
          <w:tcPr>
            <w:tcW w:w="378" w:type="pct"/>
          </w:tcPr>
          <w:p w14:paraId="78D62EAA"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none</w:t>
            </w:r>
          </w:p>
        </w:tc>
        <w:tc>
          <w:tcPr>
            <w:tcW w:w="3505" w:type="pct"/>
            <w:gridSpan w:val="2"/>
          </w:tcPr>
          <w:p w14:paraId="4BC9252C"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A previous RUC process for the Operating Day.</w:t>
            </w:r>
          </w:p>
        </w:tc>
      </w:tr>
      <w:tr w:rsidR="00214C9F" w:rsidRPr="00AB3D81" w14:paraId="7EB4EC3D" w14:textId="77777777" w:rsidTr="00214C9F">
        <w:trPr>
          <w:cantSplit/>
        </w:trPr>
        <w:tc>
          <w:tcPr>
            <w:tcW w:w="1117" w:type="pct"/>
            <w:gridSpan w:val="2"/>
          </w:tcPr>
          <w:p w14:paraId="6E2522A3"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i</w:t>
            </w:r>
          </w:p>
        </w:tc>
        <w:tc>
          <w:tcPr>
            <w:tcW w:w="378" w:type="pct"/>
          </w:tcPr>
          <w:p w14:paraId="21AEA840"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none</w:t>
            </w:r>
          </w:p>
        </w:tc>
        <w:tc>
          <w:tcPr>
            <w:tcW w:w="3505" w:type="pct"/>
            <w:gridSpan w:val="2"/>
          </w:tcPr>
          <w:p w14:paraId="44795B6B"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A 15-minute Settlement Interval.</w:t>
            </w:r>
          </w:p>
        </w:tc>
      </w:tr>
      <w:tr w:rsidR="00214C9F" w:rsidRPr="00AB3D81" w14:paraId="0B79BE1D" w14:textId="77777777" w:rsidTr="00214C9F">
        <w:trPr>
          <w:cantSplit/>
        </w:trPr>
        <w:tc>
          <w:tcPr>
            <w:tcW w:w="1117" w:type="pct"/>
            <w:gridSpan w:val="2"/>
          </w:tcPr>
          <w:p w14:paraId="7DD7CE3A" w14:textId="77777777" w:rsidR="00AB3D81" w:rsidRPr="00AB3D81" w:rsidRDefault="00AB3D81" w:rsidP="00AB3D81">
            <w:pPr>
              <w:spacing w:after="60"/>
              <w:rPr>
                <w:rFonts w:eastAsia="Times New Roman"/>
                <w:i/>
                <w:iCs/>
                <w:sz w:val="20"/>
                <w:szCs w:val="20"/>
              </w:rPr>
            </w:pPr>
            <w:r w:rsidRPr="00AB3D81">
              <w:rPr>
                <w:rFonts w:eastAsia="Times New Roman"/>
                <w:i/>
                <w:iCs/>
                <w:sz w:val="20"/>
                <w:szCs w:val="20"/>
              </w:rPr>
              <w:t>h</w:t>
            </w:r>
          </w:p>
        </w:tc>
        <w:tc>
          <w:tcPr>
            <w:tcW w:w="378" w:type="pct"/>
          </w:tcPr>
          <w:p w14:paraId="5B0F80D4"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none</w:t>
            </w:r>
          </w:p>
        </w:tc>
        <w:tc>
          <w:tcPr>
            <w:tcW w:w="3505" w:type="pct"/>
            <w:gridSpan w:val="2"/>
          </w:tcPr>
          <w:p w14:paraId="7CCE254C"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 xml:space="preserve">The hour that includes the Settlement Interval </w:t>
            </w:r>
            <w:r w:rsidRPr="00AB3D81">
              <w:rPr>
                <w:rFonts w:eastAsia="Times New Roman"/>
                <w:i/>
                <w:iCs/>
                <w:sz w:val="20"/>
                <w:szCs w:val="20"/>
              </w:rPr>
              <w:t>i</w:t>
            </w:r>
            <w:r w:rsidRPr="00AB3D81">
              <w:rPr>
                <w:rFonts w:eastAsia="Times New Roman"/>
                <w:iCs/>
                <w:sz w:val="20"/>
                <w:szCs w:val="20"/>
              </w:rPr>
              <w:t xml:space="preserve">. </w:t>
            </w:r>
          </w:p>
        </w:tc>
      </w:tr>
      <w:tr w:rsidR="00214C9F" w:rsidRPr="00AB3D81" w14:paraId="2D0BD3B5" w14:textId="77777777" w:rsidTr="00214C9F">
        <w:trPr>
          <w:cantSplit/>
        </w:trPr>
        <w:tc>
          <w:tcPr>
            <w:tcW w:w="1117" w:type="pct"/>
            <w:gridSpan w:val="2"/>
          </w:tcPr>
          <w:p w14:paraId="587F086B" w14:textId="77777777" w:rsidR="00AB3D81" w:rsidRPr="00AB3D81" w:rsidRDefault="00AB3D81" w:rsidP="00AB3D81">
            <w:pPr>
              <w:spacing w:after="60"/>
              <w:rPr>
                <w:rFonts w:eastAsia="Times New Roman"/>
                <w:i/>
                <w:iCs/>
                <w:sz w:val="20"/>
                <w:szCs w:val="20"/>
              </w:rPr>
            </w:pPr>
            <w:proofErr w:type="spellStart"/>
            <w:r w:rsidRPr="00AB3D81">
              <w:rPr>
                <w:rFonts w:eastAsia="Times New Roman"/>
                <w:i/>
                <w:iCs/>
                <w:sz w:val="20"/>
                <w:szCs w:val="20"/>
              </w:rPr>
              <w:t>ruc</w:t>
            </w:r>
            <w:proofErr w:type="spellEnd"/>
          </w:p>
        </w:tc>
        <w:tc>
          <w:tcPr>
            <w:tcW w:w="378" w:type="pct"/>
          </w:tcPr>
          <w:p w14:paraId="1C72DF51" w14:textId="77777777" w:rsidR="00AB3D81" w:rsidRPr="00AB3D81" w:rsidRDefault="00AB3D81" w:rsidP="00AB3D81">
            <w:pPr>
              <w:spacing w:after="60"/>
              <w:jc w:val="center"/>
              <w:rPr>
                <w:rFonts w:eastAsia="Times New Roman"/>
                <w:iCs/>
                <w:sz w:val="20"/>
                <w:szCs w:val="20"/>
              </w:rPr>
            </w:pPr>
            <w:r w:rsidRPr="00AB3D81">
              <w:rPr>
                <w:rFonts w:eastAsia="Times New Roman"/>
                <w:iCs/>
                <w:sz w:val="20"/>
                <w:szCs w:val="20"/>
              </w:rPr>
              <w:t>none</w:t>
            </w:r>
          </w:p>
        </w:tc>
        <w:tc>
          <w:tcPr>
            <w:tcW w:w="3505" w:type="pct"/>
            <w:gridSpan w:val="2"/>
          </w:tcPr>
          <w:p w14:paraId="7DEDF639" w14:textId="77777777" w:rsidR="00AB3D81" w:rsidRPr="00AB3D81" w:rsidRDefault="00AB3D81" w:rsidP="00AB3D81">
            <w:pPr>
              <w:spacing w:after="60"/>
              <w:rPr>
                <w:rFonts w:eastAsia="Times New Roman"/>
                <w:iCs/>
                <w:sz w:val="20"/>
                <w:szCs w:val="20"/>
              </w:rPr>
            </w:pPr>
            <w:r w:rsidRPr="00AB3D81">
              <w:rPr>
                <w:rFonts w:eastAsia="Times New Roman"/>
                <w:iCs/>
                <w:sz w:val="20"/>
                <w:szCs w:val="20"/>
              </w:rPr>
              <w:t>The RUC process for which this RUC Shortfall Ratio Share is calculated.</w:t>
            </w:r>
          </w:p>
        </w:tc>
      </w:tr>
    </w:tbl>
    <w:p w14:paraId="2DDE5439" w14:textId="235F8411" w:rsidR="00C03425" w:rsidRDefault="00C03425" w:rsidP="00C03425">
      <w:pPr>
        <w:pStyle w:val="H2"/>
      </w:pPr>
      <w:bookmarkStart w:id="758" w:name="_Toc73215970"/>
      <w:bookmarkStart w:id="759" w:name="_Toc397504905"/>
      <w:bookmarkStart w:id="760" w:name="_Toc402357033"/>
      <w:bookmarkStart w:id="761" w:name="_Toc422486413"/>
      <w:bookmarkStart w:id="762" w:name="_Toc433093265"/>
      <w:bookmarkStart w:id="763" w:name="_Toc433093423"/>
      <w:bookmarkStart w:id="764" w:name="_Toc440874654"/>
      <w:bookmarkStart w:id="765" w:name="_Toc448142209"/>
      <w:bookmarkStart w:id="766" w:name="_Toc448142366"/>
      <w:bookmarkStart w:id="767" w:name="_Toc458770202"/>
      <w:bookmarkStart w:id="768" w:name="_Toc459294170"/>
      <w:bookmarkStart w:id="769" w:name="_Toc463262663"/>
      <w:bookmarkStart w:id="770" w:name="_Toc468286735"/>
      <w:bookmarkStart w:id="771" w:name="_Toc481502781"/>
      <w:bookmarkStart w:id="772" w:name="_Toc496079951"/>
      <w:bookmarkStart w:id="773" w:name="_Toc135992206"/>
      <w:bookmarkStart w:id="774" w:name="_Toc13599223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commentRangeStart w:id="775"/>
      <w:r>
        <w:t>6.1</w:t>
      </w:r>
      <w:commentRangeEnd w:id="775"/>
      <w:r w:rsidR="00AE2304">
        <w:rPr>
          <w:rStyle w:val="CommentReference"/>
          <w:b w:val="0"/>
        </w:rPr>
        <w:commentReference w:id="775"/>
      </w:r>
      <w:r>
        <w:tab/>
        <w:t>Introduction</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p>
    <w:p w14:paraId="4551E7CC" w14:textId="77777777" w:rsidR="00C03425" w:rsidRDefault="00C03425" w:rsidP="00C03425">
      <w:pPr>
        <w:pStyle w:val="BodyTextNumbered"/>
      </w:pPr>
      <w:r>
        <w:t>(1)</w:t>
      </w:r>
      <w:r>
        <w:tab/>
        <w:t>This Section addresses the following components: the Adjustment Period and Real-Time Operations, including Emergency Operations.</w:t>
      </w:r>
    </w:p>
    <w:p w14:paraId="723655D2" w14:textId="2EB87EA9" w:rsidR="00C03425" w:rsidRDefault="00C03425" w:rsidP="00C03425">
      <w:pPr>
        <w:pStyle w:val="BodyTextNumbered"/>
      </w:pPr>
      <w:r>
        <w:t>(2)</w:t>
      </w:r>
      <w:r>
        <w:tab/>
      </w:r>
      <w:r w:rsidR="001E1F25" w:rsidRPr="003161DC">
        <w:t xml:space="preserve">The Adjustment Period provides each Qualified Scheduling Entity (QSE) </w:t>
      </w:r>
      <w:proofErr w:type="gramStart"/>
      <w:r w:rsidR="001E1F25" w:rsidRPr="003161DC">
        <w:t>the</w:t>
      </w:r>
      <w:proofErr w:type="gramEnd"/>
      <w:r w:rsidR="001E1F25" w:rsidRPr="003161DC">
        <w:t xml:space="preserve"> opportunity to adjust its trades, Self-Schedules, and Resource commitments as more accurate information becomes available under Section 6.4, Adjustment Period.  During the Adjustment Period, ERCOT continues to evaluate system sufficiency and security by </w:t>
      </w:r>
      <w:proofErr w:type="gramStart"/>
      <w:r w:rsidR="001E1F25" w:rsidRPr="003161DC">
        <w:t>use of</w:t>
      </w:r>
      <w:proofErr w:type="gramEnd"/>
      <w:r w:rsidR="001E1F25" w:rsidRPr="003161DC">
        <w:t xml:space="preserve"> Hour-Ahead Reliability Unit Commitment (RUC) processes, as described in Section 5, Transmission Security Analysis and Reliability Unit Commitment.</w:t>
      </w:r>
    </w:p>
    <w:p w14:paraId="6666DB70" w14:textId="7D60CF13" w:rsidR="00C03425" w:rsidRDefault="00C03425" w:rsidP="00C03425">
      <w:pPr>
        <w:pStyle w:val="BodyTextNumbered"/>
        <w:spacing w:before="240"/>
      </w:pPr>
      <w:r>
        <w:t>(3)</w:t>
      </w:r>
      <w:r>
        <w:tab/>
      </w:r>
      <w:r w:rsidR="001E1F25">
        <w:t>During Real-Time operations,</w:t>
      </w:r>
      <w:r w:rsidR="001E1F25" w:rsidRPr="54C8B83F">
        <w:rPr>
          <w:b/>
          <w:bCs/>
        </w:rPr>
        <w:t xml:space="preserve"> </w:t>
      </w:r>
      <w:r w:rsidR="001E1F25">
        <w:t xml:space="preserve">ERCOT dispatches Resources under normal system conditions and behavior based on economics and reliability to match system Load with On-Line generation while observing Resource and transmission constraints. The </w:t>
      </w:r>
      <w:r w:rsidR="001E1F25">
        <w:lastRenderedPageBreak/>
        <w:t xml:space="preserve">Security-Constrained Economic Dispatch (SCED) process produces Base Points and Ancillary Service awards for Resources.  ERCOT uses the Base Points from the SCED process and uses the deployment of Regulation Up Service (Reg-Up), Regulation Down Service (Reg-Down), ERCOT Contingency Reserve Service (ECRS), Responsive Reserve (RRS), </w:t>
      </w:r>
      <w:del w:id="776" w:author="ERCOT" w:date="2024-03-19T14:34:00Z">
        <w:r w:rsidR="001E1F25" w:rsidDel="009C2DEC">
          <w:delText xml:space="preserve">and </w:delText>
        </w:r>
      </w:del>
      <w:r w:rsidR="001E1F25">
        <w:t>Non-Spinning Reserve (Non-Spin)</w:t>
      </w:r>
      <w:ins w:id="777" w:author="ERCOT" w:date="2024-01-17T13:14:00Z">
        <w:r w:rsidR="001E1F25">
          <w:t xml:space="preserve">, and </w:t>
        </w:r>
      </w:ins>
      <w:ins w:id="778" w:author="ERCOT" w:date="2025-07-29T11:48:00Z" w16du:dateUtc="2025-07-29T16:48:00Z">
        <w:r w:rsidR="001E1F25">
          <w:t>Dispatchable Reliability Reserve Service (</w:t>
        </w:r>
      </w:ins>
      <w:ins w:id="779" w:author="ERCOT" w:date="2024-01-17T13:14:00Z">
        <w:r w:rsidR="001E1F25">
          <w:t>DRRS</w:t>
        </w:r>
      </w:ins>
      <w:ins w:id="780" w:author="ERCOT" w:date="2025-07-29T11:48:00Z" w16du:dateUtc="2025-07-29T16:48:00Z">
        <w:r w:rsidR="001E1F25">
          <w:t>)</w:t>
        </w:r>
      </w:ins>
      <w:r w:rsidR="001E1F25">
        <w:t xml:space="preserve"> to control frequency and solve potential reliability issues.</w:t>
      </w:r>
    </w:p>
    <w:p w14:paraId="50B2C46F" w14:textId="3248E22F" w:rsidR="00C03425" w:rsidRDefault="00C03425" w:rsidP="001E1F25">
      <w:pPr>
        <w:pStyle w:val="BodyTextNumbered"/>
      </w:pPr>
      <w:r>
        <w:t>(4)</w:t>
      </w:r>
      <w:r>
        <w:tab/>
      </w:r>
      <w:r w:rsidR="001E1F25" w:rsidRPr="003161DC">
        <w:t xml:space="preserve">Real-Time energy settlements use Real-Time Settlement Point Prices that are calculated for Resource Nodes, Load Zones, and Hubs for a 15-minute Settlement Interval, using the Locational Marginal Prices (LMPs) from </w:t>
      </w:r>
      <w:proofErr w:type="gramStart"/>
      <w:r w:rsidR="001E1F25" w:rsidRPr="003161DC">
        <w:t>all of</w:t>
      </w:r>
      <w:proofErr w:type="gramEnd"/>
      <w:r w:rsidR="001E1F25" w:rsidRPr="003161DC">
        <w:t xml:space="preserve"> the executions of SCED in the Settlement Interval.  </w:t>
      </w:r>
      <w:r w:rsidR="001E1F25">
        <w:t xml:space="preserve">Similarly, Real-Time Ancillary Service Settlements use Real-Time Market Clearing Prices for Capacity (MCPCs) for a 15-minute Settlement Interval, using the MCPCs from </w:t>
      </w:r>
      <w:proofErr w:type="gramStart"/>
      <w:r w:rsidR="001E1F25">
        <w:t>all of</w:t>
      </w:r>
      <w:proofErr w:type="gramEnd"/>
      <w:r w:rsidR="001E1F25">
        <w:t xml:space="preserve"> the executions of SCED in the Settlement Interval.  </w:t>
      </w:r>
      <w:r w:rsidR="001E1F25" w:rsidRPr="003161DC">
        <w:t>In contrast, the Day-Ahead Market (DAM) energy settlements will use DAM Settlement Point Prices that are calculated for Resource Nodes, Load Zones, and Hubs for a one-hour Settlement Interval</w:t>
      </w:r>
      <w:r w:rsidR="001E1F25">
        <w:t>, and DAM Ancillary Service Settlements will use DAM MCPCs for a one-hour Settlement Interval.</w:t>
      </w:r>
    </w:p>
    <w:p w14:paraId="469B9FAA" w14:textId="77777777" w:rsidR="00C03425" w:rsidRDefault="00C03425" w:rsidP="00C03425">
      <w:pPr>
        <w:pStyle w:val="BodyText"/>
        <w:spacing w:before="240"/>
        <w:ind w:left="720" w:hanging="720"/>
      </w:pPr>
      <w:r>
        <w:t>(5)</w:t>
      </w:r>
      <w:r>
        <w:tab/>
      </w:r>
      <w:r w:rsidRPr="00AC08D4">
        <w:t xml:space="preserve">To the extent </w:t>
      </w:r>
      <w:r>
        <w:t>that the ERCOT CEO or designee determines that Market Participant activities have</w:t>
      </w:r>
      <w:r w:rsidRPr="00AC08D4">
        <w:t xml:space="preserve"> produce</w:t>
      </w:r>
      <w:r>
        <w:t>d an outcome inconsistent with the efficient operation of the ERCOT-administered markets as defined in subsection (c)(2) of P.U.C. S</w:t>
      </w:r>
      <w:r w:rsidRPr="006B60E2">
        <w:rPr>
          <w:smallCaps/>
        </w:rPr>
        <w:t>ubst</w:t>
      </w:r>
      <w:r>
        <w:t>. R.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and Board Priority Nodal Protocol Revision Requests and System Change Requests.</w:t>
      </w:r>
    </w:p>
    <w:p w14:paraId="33D7C3DD" w14:textId="77777777" w:rsidR="00BF6610" w:rsidRPr="00BF6610" w:rsidRDefault="00BF6610" w:rsidP="00BF6610">
      <w:pPr>
        <w:keepNext/>
        <w:widowControl w:val="0"/>
        <w:tabs>
          <w:tab w:val="left" w:pos="1260"/>
        </w:tabs>
        <w:spacing w:before="480" w:after="240"/>
        <w:ind w:left="1267" w:hanging="1267"/>
        <w:outlineLvl w:val="3"/>
        <w:rPr>
          <w:rFonts w:eastAsia="Times New Roman"/>
          <w:b/>
          <w:bCs/>
          <w:snapToGrid w:val="0"/>
          <w:szCs w:val="20"/>
        </w:rPr>
      </w:pPr>
      <w:bookmarkStart w:id="781" w:name="_Toc204411610"/>
      <w:commentRangeStart w:id="782"/>
      <w:r w:rsidRPr="00BF6610">
        <w:rPr>
          <w:rFonts w:eastAsia="Times New Roman"/>
          <w:b/>
          <w:bCs/>
          <w:snapToGrid w:val="0"/>
          <w:szCs w:val="20"/>
        </w:rPr>
        <w:t>6.5.7.3</w:t>
      </w:r>
      <w:commentRangeEnd w:id="782"/>
      <w:r w:rsidR="00AE2304">
        <w:rPr>
          <w:rStyle w:val="CommentReference"/>
        </w:rPr>
        <w:commentReference w:id="782"/>
      </w:r>
      <w:r w:rsidRPr="00BF6610">
        <w:rPr>
          <w:rFonts w:eastAsia="Times New Roman"/>
          <w:b/>
          <w:bCs/>
          <w:snapToGrid w:val="0"/>
          <w:szCs w:val="20"/>
        </w:rPr>
        <w:tab/>
        <w:t>Security Constrained Economic Dispatch</w:t>
      </w:r>
      <w:bookmarkEnd w:id="781"/>
    </w:p>
    <w:p w14:paraId="4EDF4AE0" w14:textId="4539B131" w:rsidR="001E1F25" w:rsidRPr="001E1F25" w:rsidRDefault="001E1F25" w:rsidP="001E1F25">
      <w:pPr>
        <w:spacing w:after="240"/>
        <w:ind w:left="720" w:hanging="720"/>
        <w:rPr>
          <w:rFonts w:eastAsia="Times New Roman"/>
          <w:szCs w:val="20"/>
        </w:rPr>
      </w:pPr>
      <w:bookmarkStart w:id="783" w:name="_Toc135992286"/>
      <w:bookmarkEnd w:id="774"/>
      <w:r w:rsidRPr="001E1F25">
        <w:rPr>
          <w:rFonts w:eastAsia="Times New Roman"/>
          <w:iCs/>
          <w:szCs w:val="20"/>
        </w:rPr>
        <w:t>(1)</w:t>
      </w:r>
      <w:r w:rsidRPr="001E1F25">
        <w:rPr>
          <w:rFonts w:eastAsia="Times New Roman"/>
          <w:iCs/>
          <w:szCs w:val="20"/>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RTM Energy Bids to determine Resource Dispatch Instructions and Ancillary Service awards by maximizing bid-based revenues minus offer-based costs, subject </w:t>
      </w:r>
      <w:proofErr w:type="gramStart"/>
      <w:r w:rsidRPr="001E1F25">
        <w:rPr>
          <w:rFonts w:eastAsia="Times New Roman"/>
          <w:iCs/>
          <w:szCs w:val="20"/>
        </w:rPr>
        <w:t>to power</w:t>
      </w:r>
      <w:proofErr w:type="gramEnd"/>
      <w:r w:rsidRPr="001E1F25">
        <w:rPr>
          <w:rFonts w:eastAsia="Times New Roman"/>
          <w:iCs/>
          <w:szCs w:val="20"/>
        </w:rPr>
        <w:t xml:space="preserve">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rsidRPr="001E1F25">
        <w:rPr>
          <w:rFonts w:eastAsia="Times New Roman"/>
          <w:szCs w:val="20"/>
        </w:rPr>
        <w:t xml:space="preserve">In addition, the SCED process accounts for each ESR’s State of Charge (SOC) and SOC operating limits.  This is to ensure that the SCED process will issue ESR Base Points and Ancillary Services </w:t>
      </w:r>
      <w:r w:rsidRPr="001E1F25">
        <w:rPr>
          <w:rFonts w:eastAsia="Times New Roman"/>
          <w:szCs w:val="20"/>
        </w:rPr>
        <w:lastRenderedPageBreak/>
        <w:t xml:space="preserve">that are feasible </w:t>
      </w:r>
      <w:proofErr w:type="gramStart"/>
      <w:r w:rsidRPr="001E1F25">
        <w:rPr>
          <w:rFonts w:eastAsia="Times New Roman"/>
          <w:szCs w:val="20"/>
        </w:rPr>
        <w:t>taking into account</w:t>
      </w:r>
      <w:proofErr w:type="gramEnd"/>
      <w:r w:rsidRPr="001E1F25">
        <w:rPr>
          <w:rFonts w:eastAsia="Times New Roman"/>
          <w:szCs w:val="20"/>
        </w:rPr>
        <w:t xml:space="preserve"> SCED duration requirements for energy and Ancillary Services </w:t>
      </w:r>
      <w:proofErr w:type="gramStart"/>
      <w:r w:rsidRPr="001E1F25">
        <w:rPr>
          <w:rFonts w:eastAsia="Times New Roman"/>
          <w:szCs w:val="20"/>
        </w:rPr>
        <w:t>and also</w:t>
      </w:r>
      <w:proofErr w:type="gramEnd"/>
      <w:r w:rsidRPr="001E1F25">
        <w:rPr>
          <w:rFonts w:eastAsia="Times New Roman"/>
          <w:szCs w:val="20"/>
        </w:rPr>
        <w:t xml:space="preserve"> that do not violate the ESR’s Minimum State of Charge (</w:t>
      </w:r>
      <w:proofErr w:type="spellStart"/>
      <w:r w:rsidRPr="001E1F25">
        <w:rPr>
          <w:rFonts w:eastAsia="Times New Roman"/>
          <w:szCs w:val="20"/>
        </w:rPr>
        <w:t>MinSOC</w:t>
      </w:r>
      <w:proofErr w:type="spellEnd"/>
      <w:r w:rsidRPr="001E1F25">
        <w:rPr>
          <w:rFonts w:eastAsia="Times New Roman"/>
          <w:szCs w:val="20"/>
        </w:rPr>
        <w:t>) and Maximum State of Charge (</w:t>
      </w:r>
      <w:proofErr w:type="spellStart"/>
      <w:r w:rsidRPr="001E1F25">
        <w:rPr>
          <w:rFonts w:eastAsia="Times New Roman"/>
          <w:szCs w:val="20"/>
        </w:rPr>
        <w:t>MaxSOC</w:t>
      </w:r>
      <w:proofErr w:type="spellEnd"/>
      <w:r w:rsidRPr="001E1F25">
        <w:rPr>
          <w:rFonts w:eastAsia="Times New Roman"/>
          <w:szCs w:val="20"/>
        </w:rPr>
        <w:t>)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1F25" w:rsidRPr="001E1F25" w14:paraId="73A4DF4F" w14:textId="77777777" w:rsidTr="001A7377">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67485335" w14:textId="77777777" w:rsidR="001E1F25" w:rsidRPr="001E1F25" w:rsidRDefault="001E1F25" w:rsidP="001E1F25">
            <w:pPr>
              <w:spacing w:before="120" w:after="240"/>
              <w:rPr>
                <w:rFonts w:eastAsia="Times New Roman"/>
                <w:b/>
                <w:i/>
                <w:iCs/>
              </w:rPr>
            </w:pPr>
            <w:r w:rsidRPr="001E1F25">
              <w:rPr>
                <w:rFonts w:eastAsia="Times New Roman"/>
                <w:b/>
                <w:i/>
                <w:iCs/>
              </w:rPr>
              <w:t>[NPRR1188:  Replace paragraph (1) above with the following upon system implementation:]</w:t>
            </w:r>
          </w:p>
          <w:p w14:paraId="5CACFE4E" w14:textId="77777777" w:rsidR="001E1F25" w:rsidRPr="001E1F25" w:rsidRDefault="001E1F25" w:rsidP="001E1F25">
            <w:pPr>
              <w:spacing w:after="240"/>
              <w:ind w:left="720" w:hanging="720"/>
              <w:rPr>
                <w:rFonts w:eastAsia="Times New Roman"/>
                <w:szCs w:val="20"/>
              </w:rPr>
            </w:pPr>
            <w:r w:rsidRPr="001E1F25">
              <w:rPr>
                <w:rFonts w:eastAsia="Times New Roman"/>
                <w:iCs/>
                <w:szCs w:val="20"/>
              </w:rPr>
              <w:t>(1)</w:t>
            </w:r>
            <w:r w:rsidRPr="001E1F25">
              <w:rPr>
                <w:rFonts w:eastAsia="Times New Roman"/>
                <w:iCs/>
                <w:szCs w:val="20"/>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Energy Bid Curves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rsidRPr="001E1F25">
              <w:rPr>
                <w:rFonts w:eastAsia="Times New Roman"/>
                <w:szCs w:val="20"/>
              </w:rPr>
              <w:t xml:space="preserve">In addition, the SCED process accounts for each ESR’s State of Charge (SOC) and SOC operating limits.  This is to ensure that the SCED process will issue ESR Base Points and Ancillary Services that are feasible </w:t>
            </w:r>
            <w:proofErr w:type="gramStart"/>
            <w:r w:rsidRPr="001E1F25">
              <w:rPr>
                <w:rFonts w:eastAsia="Times New Roman"/>
                <w:szCs w:val="20"/>
              </w:rPr>
              <w:t>taking into account</w:t>
            </w:r>
            <w:proofErr w:type="gramEnd"/>
            <w:r w:rsidRPr="001E1F25">
              <w:rPr>
                <w:rFonts w:eastAsia="Times New Roman"/>
                <w:szCs w:val="20"/>
              </w:rPr>
              <w:t xml:space="preserve"> SCED duration requirements for energy and Ancillary Services </w:t>
            </w:r>
            <w:proofErr w:type="gramStart"/>
            <w:r w:rsidRPr="001E1F25">
              <w:rPr>
                <w:rFonts w:eastAsia="Times New Roman"/>
                <w:szCs w:val="20"/>
              </w:rPr>
              <w:t>and also</w:t>
            </w:r>
            <w:proofErr w:type="gramEnd"/>
            <w:r w:rsidRPr="001E1F25">
              <w:rPr>
                <w:rFonts w:eastAsia="Times New Roman"/>
                <w:szCs w:val="20"/>
              </w:rPr>
              <w:t xml:space="preserve"> that do not violate the ESR’s Minimum State of Charge (</w:t>
            </w:r>
            <w:proofErr w:type="spellStart"/>
            <w:r w:rsidRPr="001E1F25">
              <w:rPr>
                <w:rFonts w:eastAsia="Times New Roman"/>
                <w:szCs w:val="20"/>
              </w:rPr>
              <w:t>MinSOC</w:t>
            </w:r>
            <w:proofErr w:type="spellEnd"/>
            <w:r w:rsidRPr="001E1F25">
              <w:rPr>
                <w:rFonts w:eastAsia="Times New Roman"/>
                <w:szCs w:val="20"/>
              </w:rPr>
              <w:t>) and Maximum State of Charge (</w:t>
            </w:r>
            <w:proofErr w:type="spellStart"/>
            <w:r w:rsidRPr="001E1F25">
              <w:rPr>
                <w:rFonts w:eastAsia="Times New Roman"/>
                <w:szCs w:val="20"/>
              </w:rPr>
              <w:t>MaxSOC</w:t>
            </w:r>
            <w:proofErr w:type="spellEnd"/>
            <w:r w:rsidRPr="001E1F25">
              <w:rPr>
                <w:rFonts w:eastAsia="Times New Roman"/>
                <w:szCs w:val="20"/>
              </w:rPr>
              <w:t>) limits.</w:t>
            </w:r>
          </w:p>
        </w:tc>
      </w:tr>
    </w:tbl>
    <w:p w14:paraId="1717C5E6" w14:textId="77777777" w:rsidR="001E1F25" w:rsidRPr="001E1F25" w:rsidRDefault="001E1F25" w:rsidP="001E1F25">
      <w:pPr>
        <w:spacing w:before="240" w:after="240"/>
        <w:ind w:left="720" w:hanging="720"/>
        <w:rPr>
          <w:rFonts w:eastAsia="Times New Roman"/>
          <w:szCs w:val="20"/>
        </w:rPr>
      </w:pPr>
      <w:r w:rsidRPr="001E1F25">
        <w:rPr>
          <w:rFonts w:eastAsia="Times New Roman"/>
          <w:szCs w:val="20"/>
        </w:rPr>
        <w:t>(2)</w:t>
      </w:r>
      <w:r w:rsidRPr="001E1F25">
        <w:rPr>
          <w:rFonts w:eastAsia="Times New Roman"/>
          <w:szCs w:val="20"/>
        </w:rPr>
        <w:tab/>
        <w:t>The SCED solution must monitor cumulative deployment of Regulation Services and ensure that Regulation Services deployment is minimized over time.</w:t>
      </w:r>
    </w:p>
    <w:p w14:paraId="060FC720" w14:textId="77777777" w:rsidR="001E1F25" w:rsidRPr="001E1F25" w:rsidRDefault="001E1F25" w:rsidP="001E1F25">
      <w:pPr>
        <w:spacing w:before="240" w:after="240"/>
        <w:ind w:left="720" w:hanging="720"/>
        <w:rPr>
          <w:rFonts w:eastAsia="Times New Roman"/>
          <w:szCs w:val="20"/>
        </w:rPr>
      </w:pPr>
      <w:r w:rsidRPr="001E1F25">
        <w:rPr>
          <w:rFonts w:eastAsia="Times New Roman"/>
          <w:szCs w:val="20"/>
        </w:rPr>
        <w:t>(3)</w:t>
      </w:r>
      <w:r w:rsidRPr="001E1F25">
        <w:rPr>
          <w:rFonts w:eastAsia="Times New Roman"/>
          <w:szCs w:val="20"/>
        </w:rPr>
        <w:tab/>
        <w:t>In the Generation To Be Dispatched (GTBD) determined by LFC, ERCOT shall subtract the sum of the telemetered net real power consumption from all CLRs available to SCED.</w:t>
      </w:r>
    </w:p>
    <w:p w14:paraId="2656BD71" w14:textId="77777777" w:rsidR="001E1F25" w:rsidRPr="001E1F25" w:rsidRDefault="001E1F25" w:rsidP="001E1F25">
      <w:pPr>
        <w:spacing w:before="240" w:after="240"/>
        <w:ind w:left="720" w:hanging="720"/>
        <w:rPr>
          <w:rFonts w:eastAsia="Times New Roman"/>
          <w:szCs w:val="20"/>
        </w:rPr>
      </w:pPr>
      <w:r w:rsidRPr="001E1F25">
        <w:rPr>
          <w:rFonts w:eastAsia="Times New Roman"/>
          <w:szCs w:val="20"/>
        </w:rPr>
        <w:t>(4)</w:t>
      </w:r>
      <w:r w:rsidRPr="001E1F25">
        <w:rPr>
          <w:rFonts w:eastAsia="Times New Roman"/>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68AE4EF9" w14:textId="77777777" w:rsidR="001E1F25" w:rsidRPr="001E1F25" w:rsidRDefault="001E1F25" w:rsidP="001E1F25">
      <w:pPr>
        <w:spacing w:after="240"/>
        <w:ind w:left="1440" w:hanging="720"/>
        <w:rPr>
          <w:rFonts w:eastAsia="Times New Roman"/>
          <w:szCs w:val="20"/>
        </w:rPr>
      </w:pPr>
      <w:r w:rsidRPr="001E1F25">
        <w:rPr>
          <w:rFonts w:eastAsia="Times New Roman"/>
          <w:szCs w:val="20"/>
        </w:rPr>
        <w:t>(a)</w:t>
      </w:r>
      <w:r w:rsidRPr="001E1F25">
        <w:rPr>
          <w:rFonts w:eastAsia="Times New Roman"/>
          <w:szCs w:val="20"/>
        </w:rPr>
        <w:tab/>
        <w:t>Non-IRRs without Energy Offer Curves</w:t>
      </w:r>
    </w:p>
    <w:p w14:paraId="021885C5" w14:textId="77777777" w:rsidR="001E1F25" w:rsidRPr="001E1F25" w:rsidRDefault="001E1F25" w:rsidP="001E1F25">
      <w:pPr>
        <w:spacing w:before="240" w:after="240"/>
        <w:ind w:left="2160" w:hanging="720"/>
        <w:rPr>
          <w:rFonts w:eastAsia="Times New Roman"/>
          <w:szCs w:val="20"/>
        </w:rPr>
      </w:pPr>
      <w:r w:rsidRPr="001E1F25">
        <w:rPr>
          <w:rFonts w:eastAsia="Times New Roman"/>
          <w:szCs w:val="20"/>
        </w:rPr>
        <w:t>(i)</w:t>
      </w:r>
      <w:r w:rsidRPr="001E1F25">
        <w:rPr>
          <w:rFonts w:eastAsia="Times New Roman"/>
          <w:szCs w:val="20"/>
        </w:rPr>
        <w:tab/>
        <w:t>ERCOT shall create a monotonically non-decreasing proxy Energy Offer Curve as described below for:</w:t>
      </w:r>
    </w:p>
    <w:p w14:paraId="01D08BD8" w14:textId="77777777" w:rsidR="001E1F25" w:rsidRPr="001E1F25" w:rsidRDefault="001E1F25" w:rsidP="001E1F25">
      <w:pPr>
        <w:spacing w:after="240"/>
        <w:ind w:left="2880" w:hanging="720"/>
        <w:rPr>
          <w:rFonts w:eastAsia="Times New Roman"/>
          <w:szCs w:val="20"/>
        </w:rPr>
      </w:pPr>
      <w:r w:rsidRPr="001E1F25">
        <w:rPr>
          <w:rFonts w:eastAsia="Times New Roman"/>
          <w:szCs w:val="20"/>
        </w:rPr>
        <w:t>(A)</w:t>
      </w:r>
      <w:r w:rsidRPr="001E1F25">
        <w:rPr>
          <w:rFonts w:eastAsia="Times New Roman"/>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1E1F25" w:rsidRPr="001E1F25" w14:paraId="68C354F8" w14:textId="77777777" w:rsidTr="001A7377">
        <w:trPr>
          <w:jc w:val="center"/>
        </w:trPr>
        <w:tc>
          <w:tcPr>
            <w:tcW w:w="3780" w:type="dxa"/>
          </w:tcPr>
          <w:p w14:paraId="38919691"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lastRenderedPageBreak/>
              <w:t>MW</w:t>
            </w:r>
          </w:p>
        </w:tc>
        <w:tc>
          <w:tcPr>
            <w:tcW w:w="2520" w:type="dxa"/>
          </w:tcPr>
          <w:p w14:paraId="444A12E3"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Price (per MWh)</w:t>
            </w:r>
          </w:p>
        </w:tc>
      </w:tr>
      <w:tr w:rsidR="001E1F25" w:rsidRPr="001E1F25" w14:paraId="58DC60CF" w14:textId="77777777" w:rsidTr="001A7377">
        <w:trPr>
          <w:jc w:val="center"/>
        </w:trPr>
        <w:tc>
          <w:tcPr>
            <w:tcW w:w="3780" w:type="dxa"/>
          </w:tcPr>
          <w:p w14:paraId="289FAB60"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HSL</w:t>
            </w:r>
          </w:p>
        </w:tc>
        <w:tc>
          <w:tcPr>
            <w:tcW w:w="2520" w:type="dxa"/>
          </w:tcPr>
          <w:p w14:paraId="107E5054"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RTSWCAP</w:t>
            </w:r>
          </w:p>
        </w:tc>
      </w:tr>
      <w:tr w:rsidR="001E1F25" w:rsidRPr="001E1F25" w14:paraId="7943F002" w14:textId="77777777" w:rsidTr="001A7377">
        <w:trPr>
          <w:jc w:val="center"/>
        </w:trPr>
        <w:tc>
          <w:tcPr>
            <w:tcW w:w="3780" w:type="dxa"/>
          </w:tcPr>
          <w:p w14:paraId="197ACB2E"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Output Schedule MW plus 1 MW</w:t>
            </w:r>
          </w:p>
        </w:tc>
        <w:tc>
          <w:tcPr>
            <w:tcW w:w="2520" w:type="dxa"/>
          </w:tcPr>
          <w:p w14:paraId="16D15F5B"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RTSWCAP minus $0.01</w:t>
            </w:r>
          </w:p>
        </w:tc>
      </w:tr>
      <w:tr w:rsidR="001E1F25" w:rsidRPr="001E1F25" w14:paraId="4BD23FD9" w14:textId="77777777" w:rsidTr="001A7377">
        <w:trPr>
          <w:jc w:val="center"/>
        </w:trPr>
        <w:tc>
          <w:tcPr>
            <w:tcW w:w="3780" w:type="dxa"/>
          </w:tcPr>
          <w:p w14:paraId="3E5B87A5"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Output Schedule MW</w:t>
            </w:r>
          </w:p>
        </w:tc>
        <w:tc>
          <w:tcPr>
            <w:tcW w:w="2520" w:type="dxa"/>
          </w:tcPr>
          <w:p w14:paraId="586F95CA"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-$249.99</w:t>
            </w:r>
          </w:p>
        </w:tc>
      </w:tr>
      <w:tr w:rsidR="001E1F25" w:rsidRPr="001E1F25" w14:paraId="1DF273B4" w14:textId="77777777" w:rsidTr="001A7377">
        <w:trPr>
          <w:jc w:val="center"/>
        </w:trPr>
        <w:tc>
          <w:tcPr>
            <w:tcW w:w="3780" w:type="dxa"/>
          </w:tcPr>
          <w:p w14:paraId="5BE83D06"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LSL</w:t>
            </w:r>
          </w:p>
        </w:tc>
        <w:tc>
          <w:tcPr>
            <w:tcW w:w="2520" w:type="dxa"/>
          </w:tcPr>
          <w:p w14:paraId="7779FD2C"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-$250.00</w:t>
            </w:r>
          </w:p>
        </w:tc>
      </w:tr>
    </w:tbl>
    <w:p w14:paraId="794D7776" w14:textId="77777777" w:rsidR="001E1F25" w:rsidRPr="001E1F25" w:rsidRDefault="001E1F25" w:rsidP="001E1F25">
      <w:pPr>
        <w:spacing w:before="240" w:after="240"/>
        <w:ind w:left="1440" w:hanging="720"/>
        <w:rPr>
          <w:rFonts w:eastAsia="Times New Roman"/>
          <w:szCs w:val="20"/>
        </w:rPr>
      </w:pPr>
      <w:r w:rsidRPr="001E1F25">
        <w:rPr>
          <w:rFonts w:eastAsia="Times New Roman"/>
          <w:szCs w:val="20"/>
        </w:rPr>
        <w:t>(b)</w:t>
      </w:r>
      <w:r w:rsidRPr="001E1F25">
        <w:rPr>
          <w:rFonts w:eastAsia="Times New Roman"/>
          <w:szCs w:val="20"/>
        </w:rPr>
        <w:tab/>
        <w:t xml:space="preserve">Non-IRRs without full-range Energy Offer Curves </w:t>
      </w:r>
    </w:p>
    <w:p w14:paraId="2BECD71D" w14:textId="77777777" w:rsidR="001E1F25" w:rsidRPr="001E1F25" w:rsidRDefault="001E1F25" w:rsidP="001E1F25">
      <w:pPr>
        <w:spacing w:after="240"/>
        <w:ind w:left="2160" w:hanging="720"/>
        <w:rPr>
          <w:rFonts w:eastAsia="Times New Roman"/>
          <w:szCs w:val="20"/>
        </w:rPr>
      </w:pPr>
      <w:r w:rsidRPr="001E1F25">
        <w:rPr>
          <w:rFonts w:eastAsia="Times New Roman"/>
          <w:szCs w:val="20"/>
        </w:rPr>
        <w:t>(i)</w:t>
      </w:r>
      <w:r w:rsidRPr="001E1F25">
        <w:rPr>
          <w:rFonts w:eastAsia="Times New Roman"/>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1E1F25" w:rsidRPr="001E1F25" w14:paraId="27A36E6F" w14:textId="77777777" w:rsidTr="001A7377">
        <w:trPr>
          <w:jc w:val="center"/>
        </w:trPr>
        <w:tc>
          <w:tcPr>
            <w:tcW w:w="3891" w:type="dxa"/>
          </w:tcPr>
          <w:p w14:paraId="38054715"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MW</w:t>
            </w:r>
          </w:p>
        </w:tc>
        <w:tc>
          <w:tcPr>
            <w:tcW w:w="2630" w:type="dxa"/>
          </w:tcPr>
          <w:p w14:paraId="3D84B869"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Price (per MWh)</w:t>
            </w:r>
          </w:p>
        </w:tc>
      </w:tr>
      <w:tr w:rsidR="001E1F25" w:rsidRPr="001E1F25" w14:paraId="54C922BD" w14:textId="77777777" w:rsidTr="001A7377">
        <w:trPr>
          <w:jc w:val="center"/>
        </w:trPr>
        <w:tc>
          <w:tcPr>
            <w:tcW w:w="3891" w:type="dxa"/>
          </w:tcPr>
          <w:p w14:paraId="43D06D71"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HSL (if more than highest MW in submitted Energy Offer Curve)</w:t>
            </w:r>
          </w:p>
        </w:tc>
        <w:tc>
          <w:tcPr>
            <w:tcW w:w="2630" w:type="dxa"/>
          </w:tcPr>
          <w:p w14:paraId="2E036F14"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Price associated with highest MW in submitted Energy Offer Curve</w:t>
            </w:r>
          </w:p>
        </w:tc>
      </w:tr>
      <w:tr w:rsidR="001E1F25" w:rsidRPr="001E1F25" w14:paraId="2A8E06C9" w14:textId="77777777" w:rsidTr="001A7377">
        <w:trPr>
          <w:jc w:val="center"/>
        </w:trPr>
        <w:tc>
          <w:tcPr>
            <w:tcW w:w="3891" w:type="dxa"/>
          </w:tcPr>
          <w:p w14:paraId="434689A5"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Energy Offer Curve</w:t>
            </w:r>
          </w:p>
        </w:tc>
        <w:tc>
          <w:tcPr>
            <w:tcW w:w="2630" w:type="dxa"/>
          </w:tcPr>
          <w:p w14:paraId="041B68BE"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Energy Offer Curve</w:t>
            </w:r>
          </w:p>
        </w:tc>
      </w:tr>
      <w:tr w:rsidR="001E1F25" w:rsidRPr="001E1F25" w14:paraId="3C337393" w14:textId="77777777" w:rsidTr="001A7377">
        <w:trPr>
          <w:jc w:val="center"/>
        </w:trPr>
        <w:tc>
          <w:tcPr>
            <w:tcW w:w="3891" w:type="dxa"/>
          </w:tcPr>
          <w:p w14:paraId="25A7049E"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1 MW below lowest MW in Energy Offer Curve (if more than LSL)</w:t>
            </w:r>
          </w:p>
        </w:tc>
        <w:tc>
          <w:tcPr>
            <w:tcW w:w="2630" w:type="dxa"/>
          </w:tcPr>
          <w:p w14:paraId="1368F2B3"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-$249.99</w:t>
            </w:r>
          </w:p>
        </w:tc>
      </w:tr>
      <w:tr w:rsidR="001E1F25" w:rsidRPr="001E1F25" w14:paraId="009F0E70" w14:textId="77777777" w:rsidTr="001A7377">
        <w:trPr>
          <w:jc w:val="center"/>
        </w:trPr>
        <w:tc>
          <w:tcPr>
            <w:tcW w:w="3891" w:type="dxa"/>
          </w:tcPr>
          <w:p w14:paraId="1CE5B13C"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LSL (if less than lowest MW in Energy Offer Curve)</w:t>
            </w:r>
          </w:p>
        </w:tc>
        <w:tc>
          <w:tcPr>
            <w:tcW w:w="2630" w:type="dxa"/>
          </w:tcPr>
          <w:p w14:paraId="32CD14AD"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-$250.00</w:t>
            </w:r>
          </w:p>
        </w:tc>
      </w:tr>
    </w:tbl>
    <w:p w14:paraId="70F98D24" w14:textId="77777777" w:rsidR="001E1F25" w:rsidRPr="001E1F25" w:rsidRDefault="001E1F25" w:rsidP="001E1F25">
      <w:pPr>
        <w:spacing w:before="240" w:after="240"/>
        <w:ind w:left="1440" w:hanging="720"/>
        <w:rPr>
          <w:rFonts w:eastAsia="Times New Roman"/>
          <w:szCs w:val="20"/>
        </w:rPr>
      </w:pPr>
      <w:r w:rsidRPr="001E1F25">
        <w:rPr>
          <w:rFonts w:eastAsia="Times New Roman"/>
          <w:szCs w:val="20"/>
        </w:rPr>
        <w:t>(c)</w:t>
      </w:r>
      <w:r w:rsidRPr="001E1F25">
        <w:rPr>
          <w:rFonts w:eastAsia="Times New Roman"/>
          <w:szCs w:val="20"/>
        </w:rPr>
        <w:tab/>
        <w:t>IRRs</w:t>
      </w:r>
    </w:p>
    <w:p w14:paraId="30A88F99" w14:textId="77777777" w:rsidR="001E1F25" w:rsidRPr="001E1F25" w:rsidRDefault="001E1F25" w:rsidP="001E1F25">
      <w:pPr>
        <w:spacing w:after="240"/>
        <w:ind w:left="2160" w:hanging="720"/>
        <w:rPr>
          <w:rFonts w:eastAsia="Times New Roman"/>
          <w:szCs w:val="20"/>
        </w:rPr>
      </w:pPr>
      <w:r w:rsidRPr="001E1F25">
        <w:rPr>
          <w:rFonts w:eastAsia="Times New Roman"/>
          <w:szCs w:val="20"/>
        </w:rPr>
        <w:t>(i)</w:t>
      </w:r>
      <w:r w:rsidRPr="001E1F25">
        <w:rPr>
          <w:rFonts w:eastAsia="Times New Roman"/>
          <w:szCs w:val="20"/>
        </w:rPr>
        <w:tab/>
        <w:t>For each IRR that has not submitted an Energy Offer Curve, ERCOT shall create a monotonically non-decreasing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1E1F25" w:rsidRPr="001E1F25" w14:paraId="18AD4852" w14:textId="77777777" w:rsidTr="001A7377">
        <w:trPr>
          <w:jc w:val="center"/>
        </w:trPr>
        <w:tc>
          <w:tcPr>
            <w:tcW w:w="3870" w:type="dxa"/>
          </w:tcPr>
          <w:p w14:paraId="4D99A6CA"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MW</w:t>
            </w:r>
          </w:p>
        </w:tc>
        <w:tc>
          <w:tcPr>
            <w:tcW w:w="2610" w:type="dxa"/>
          </w:tcPr>
          <w:p w14:paraId="1AA074CB"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Price (per MWh)</w:t>
            </w:r>
          </w:p>
        </w:tc>
      </w:tr>
      <w:tr w:rsidR="001E1F25" w:rsidRPr="001E1F25" w14:paraId="22546181" w14:textId="77777777" w:rsidTr="001A7377">
        <w:trPr>
          <w:jc w:val="center"/>
        </w:trPr>
        <w:tc>
          <w:tcPr>
            <w:tcW w:w="3870" w:type="dxa"/>
          </w:tcPr>
          <w:p w14:paraId="4ABC2A96"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HSL</w:t>
            </w:r>
          </w:p>
        </w:tc>
        <w:tc>
          <w:tcPr>
            <w:tcW w:w="2610" w:type="dxa"/>
          </w:tcPr>
          <w:p w14:paraId="2FBA8A32"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$1,500</w:t>
            </w:r>
          </w:p>
        </w:tc>
      </w:tr>
      <w:tr w:rsidR="001E1F25" w:rsidRPr="001E1F25" w14:paraId="657CF350" w14:textId="77777777" w:rsidTr="001A7377">
        <w:trPr>
          <w:jc w:val="center"/>
        </w:trPr>
        <w:tc>
          <w:tcPr>
            <w:tcW w:w="3870" w:type="dxa"/>
          </w:tcPr>
          <w:p w14:paraId="1A2D5454"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HSL minus 1 MW</w:t>
            </w:r>
          </w:p>
        </w:tc>
        <w:tc>
          <w:tcPr>
            <w:tcW w:w="2610" w:type="dxa"/>
          </w:tcPr>
          <w:p w14:paraId="5808D269"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-$249.99</w:t>
            </w:r>
          </w:p>
        </w:tc>
      </w:tr>
      <w:tr w:rsidR="001E1F25" w:rsidRPr="001E1F25" w14:paraId="20374FD7" w14:textId="77777777" w:rsidTr="001A7377">
        <w:trPr>
          <w:jc w:val="center"/>
        </w:trPr>
        <w:tc>
          <w:tcPr>
            <w:tcW w:w="3870" w:type="dxa"/>
          </w:tcPr>
          <w:p w14:paraId="058F36DB"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LSL</w:t>
            </w:r>
          </w:p>
        </w:tc>
        <w:tc>
          <w:tcPr>
            <w:tcW w:w="2610" w:type="dxa"/>
          </w:tcPr>
          <w:p w14:paraId="62382D86"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-$250.00</w:t>
            </w:r>
          </w:p>
        </w:tc>
      </w:tr>
    </w:tbl>
    <w:p w14:paraId="04FE9CA3" w14:textId="77777777" w:rsidR="001E1F25" w:rsidRPr="001E1F25" w:rsidRDefault="001E1F25" w:rsidP="001E1F25">
      <w:pPr>
        <w:spacing w:before="240" w:after="240"/>
        <w:ind w:left="2160" w:hanging="720"/>
        <w:rPr>
          <w:rFonts w:eastAsia="Times New Roman"/>
          <w:szCs w:val="20"/>
        </w:rPr>
      </w:pPr>
      <w:r w:rsidRPr="001E1F25">
        <w:rPr>
          <w:rFonts w:eastAsia="Times New Roman"/>
          <w:szCs w:val="20"/>
        </w:rPr>
        <w:t>(ii)</w:t>
      </w:r>
      <w:r w:rsidRPr="001E1F25">
        <w:rPr>
          <w:rFonts w:eastAsia="Times New Roman"/>
          <w:szCs w:val="20"/>
        </w:rPr>
        <w:tab/>
        <w:t>For each IRR for which its QSE has submitted an Energy Offer Curve that does not cover the full range of the IRR’s available capacity, ERCOT shall create a monotonically non-decreasing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1E1F25" w:rsidRPr="001E1F25" w14:paraId="3619973D" w14:textId="77777777" w:rsidTr="001A7377">
        <w:trPr>
          <w:jc w:val="center"/>
        </w:trPr>
        <w:tc>
          <w:tcPr>
            <w:tcW w:w="3780" w:type="dxa"/>
          </w:tcPr>
          <w:p w14:paraId="36CBCF2A"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MW</w:t>
            </w:r>
          </w:p>
        </w:tc>
        <w:tc>
          <w:tcPr>
            <w:tcW w:w="2745" w:type="dxa"/>
          </w:tcPr>
          <w:p w14:paraId="43D74FB4"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Price (per MWh)</w:t>
            </w:r>
          </w:p>
        </w:tc>
      </w:tr>
      <w:tr w:rsidR="001E1F25" w:rsidRPr="001E1F25" w14:paraId="28D710C8" w14:textId="77777777" w:rsidTr="001A7377">
        <w:trPr>
          <w:jc w:val="center"/>
        </w:trPr>
        <w:tc>
          <w:tcPr>
            <w:tcW w:w="3780" w:type="dxa"/>
          </w:tcPr>
          <w:p w14:paraId="0ECBD9C0"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HSL (if more than highest MW in submitted Energy Offer Curve)</w:t>
            </w:r>
          </w:p>
        </w:tc>
        <w:tc>
          <w:tcPr>
            <w:tcW w:w="2745" w:type="dxa"/>
          </w:tcPr>
          <w:p w14:paraId="3D6D6561"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Price associated with the highest MW in submitted Energy Offer Curve</w:t>
            </w:r>
          </w:p>
        </w:tc>
      </w:tr>
      <w:tr w:rsidR="001E1F25" w:rsidRPr="001E1F25" w14:paraId="156E7712" w14:textId="77777777" w:rsidTr="001A7377">
        <w:trPr>
          <w:jc w:val="center"/>
        </w:trPr>
        <w:tc>
          <w:tcPr>
            <w:tcW w:w="3780" w:type="dxa"/>
          </w:tcPr>
          <w:p w14:paraId="5DAB9AA0"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lastRenderedPageBreak/>
              <w:t>Energy Offer Curve</w:t>
            </w:r>
          </w:p>
        </w:tc>
        <w:tc>
          <w:tcPr>
            <w:tcW w:w="2745" w:type="dxa"/>
          </w:tcPr>
          <w:p w14:paraId="1B57E164"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Energy Offer Curve</w:t>
            </w:r>
          </w:p>
        </w:tc>
      </w:tr>
      <w:tr w:rsidR="001E1F25" w:rsidRPr="001E1F25" w14:paraId="1FF73768" w14:textId="77777777" w:rsidTr="001A7377">
        <w:trPr>
          <w:jc w:val="center"/>
        </w:trPr>
        <w:tc>
          <w:tcPr>
            <w:tcW w:w="3780" w:type="dxa"/>
          </w:tcPr>
          <w:p w14:paraId="49DABACA"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1 MW below lowest MW in Energy Offer Curve (if more than LSL)</w:t>
            </w:r>
          </w:p>
        </w:tc>
        <w:tc>
          <w:tcPr>
            <w:tcW w:w="2745" w:type="dxa"/>
          </w:tcPr>
          <w:p w14:paraId="673CBBA3"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-$249.99</w:t>
            </w:r>
          </w:p>
        </w:tc>
      </w:tr>
      <w:tr w:rsidR="001E1F25" w:rsidRPr="001E1F25" w14:paraId="0923DD87" w14:textId="77777777" w:rsidTr="001A7377">
        <w:trPr>
          <w:jc w:val="center"/>
        </w:trPr>
        <w:tc>
          <w:tcPr>
            <w:tcW w:w="3780" w:type="dxa"/>
          </w:tcPr>
          <w:p w14:paraId="6A15466D"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LSL (if less than lowest MW in Energy Offer Curve)</w:t>
            </w:r>
          </w:p>
        </w:tc>
        <w:tc>
          <w:tcPr>
            <w:tcW w:w="2745" w:type="dxa"/>
          </w:tcPr>
          <w:p w14:paraId="4D3BC5E6"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-$250.00</w:t>
            </w:r>
          </w:p>
        </w:tc>
      </w:tr>
    </w:tbl>
    <w:p w14:paraId="3FF636C5" w14:textId="77777777" w:rsidR="001E1F25" w:rsidRPr="001E1F25" w:rsidRDefault="001E1F25" w:rsidP="001E1F25">
      <w:pPr>
        <w:spacing w:before="240" w:after="240"/>
        <w:ind w:left="1440" w:hanging="720"/>
        <w:rPr>
          <w:rFonts w:eastAsia="Times New Roman"/>
          <w:szCs w:val="20"/>
        </w:rPr>
      </w:pPr>
      <w:r w:rsidRPr="001E1F25">
        <w:rPr>
          <w:rFonts w:eastAsia="Times New Roman"/>
          <w:szCs w:val="20"/>
        </w:rPr>
        <w:t>(d)</w:t>
      </w:r>
      <w:r w:rsidRPr="001E1F25">
        <w:rPr>
          <w:rFonts w:eastAsia="Times New Roman"/>
          <w:szCs w:val="20"/>
        </w:rPr>
        <w:tab/>
        <w:t xml:space="preserve">RUC-committed Resources </w:t>
      </w:r>
    </w:p>
    <w:p w14:paraId="639FFC48" w14:textId="77777777" w:rsidR="001E1F25" w:rsidRPr="001E1F25" w:rsidRDefault="001E1F25" w:rsidP="001E1F25">
      <w:pPr>
        <w:spacing w:before="240" w:after="240"/>
        <w:ind w:left="2160" w:hanging="720"/>
        <w:rPr>
          <w:rFonts w:eastAsia="Times New Roman"/>
          <w:szCs w:val="20"/>
        </w:rPr>
      </w:pPr>
      <w:r w:rsidRPr="001E1F25">
        <w:rPr>
          <w:rFonts w:eastAsia="Times New Roman"/>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1E1F25" w:rsidRPr="001E1F25" w14:paraId="5185BB97" w14:textId="77777777" w:rsidTr="001A7377">
        <w:trPr>
          <w:trHeight w:val="359"/>
        </w:trPr>
        <w:tc>
          <w:tcPr>
            <w:tcW w:w="3540" w:type="dxa"/>
          </w:tcPr>
          <w:p w14:paraId="0B9E3266"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MW</w:t>
            </w:r>
          </w:p>
        </w:tc>
        <w:tc>
          <w:tcPr>
            <w:tcW w:w="2810" w:type="dxa"/>
          </w:tcPr>
          <w:p w14:paraId="4F00172B"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Price (per MWh)</w:t>
            </w:r>
          </w:p>
        </w:tc>
      </w:tr>
      <w:tr w:rsidR="001E1F25" w:rsidRPr="001E1F25" w14:paraId="35280516" w14:textId="77777777" w:rsidTr="001A7377">
        <w:trPr>
          <w:trHeight w:val="364"/>
        </w:trPr>
        <w:tc>
          <w:tcPr>
            <w:tcW w:w="3540" w:type="dxa"/>
          </w:tcPr>
          <w:p w14:paraId="127A6A12"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 xml:space="preserve">HSL </w:t>
            </w:r>
          </w:p>
        </w:tc>
        <w:tc>
          <w:tcPr>
            <w:tcW w:w="2810" w:type="dxa"/>
          </w:tcPr>
          <w:p w14:paraId="7D4402B0"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$250</w:t>
            </w:r>
          </w:p>
        </w:tc>
      </w:tr>
      <w:tr w:rsidR="001E1F25" w:rsidRPr="001E1F25" w14:paraId="2DD6A91C" w14:textId="77777777" w:rsidTr="001A7377">
        <w:trPr>
          <w:trHeight w:val="377"/>
        </w:trPr>
        <w:tc>
          <w:tcPr>
            <w:tcW w:w="3540" w:type="dxa"/>
          </w:tcPr>
          <w:p w14:paraId="5B57ED3D"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Zero</w:t>
            </w:r>
          </w:p>
        </w:tc>
        <w:tc>
          <w:tcPr>
            <w:tcW w:w="2810" w:type="dxa"/>
          </w:tcPr>
          <w:p w14:paraId="57352B9A"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$250</w:t>
            </w:r>
          </w:p>
        </w:tc>
      </w:tr>
    </w:tbl>
    <w:p w14:paraId="1F225BCF" w14:textId="77777777" w:rsidR="001E1F25" w:rsidRPr="001E1F25" w:rsidRDefault="001E1F25" w:rsidP="001E1F25">
      <w:pPr>
        <w:spacing w:before="240" w:after="240"/>
        <w:ind w:left="2160" w:hanging="720"/>
        <w:rPr>
          <w:rFonts w:eastAsia="Times New Roman"/>
          <w:szCs w:val="20"/>
        </w:rPr>
      </w:pPr>
      <w:r w:rsidRPr="001E1F25">
        <w:rPr>
          <w:rFonts w:eastAsia="Times New Roman"/>
          <w:szCs w:val="20"/>
        </w:rPr>
        <w:t>(ii)       For each RUC-committed Resource that has submitted an Energy Offer Curve, ERCOT shall create a monotonically non-decreasing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E1F25" w:rsidRPr="001E1F25" w14:paraId="7E401F46" w14:textId="77777777" w:rsidTr="001A7377">
        <w:trPr>
          <w:trHeight w:val="350"/>
        </w:trPr>
        <w:tc>
          <w:tcPr>
            <w:tcW w:w="3531" w:type="dxa"/>
          </w:tcPr>
          <w:p w14:paraId="0428D65D"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MW</w:t>
            </w:r>
          </w:p>
        </w:tc>
        <w:tc>
          <w:tcPr>
            <w:tcW w:w="2804" w:type="dxa"/>
          </w:tcPr>
          <w:p w14:paraId="2DB4702C"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Price (per MWh)</w:t>
            </w:r>
          </w:p>
        </w:tc>
      </w:tr>
      <w:tr w:rsidR="001E1F25" w:rsidRPr="001E1F25" w14:paraId="3CA115E7" w14:textId="77777777" w:rsidTr="001A7377">
        <w:trPr>
          <w:trHeight w:val="345"/>
        </w:trPr>
        <w:tc>
          <w:tcPr>
            <w:tcW w:w="3531" w:type="dxa"/>
          </w:tcPr>
          <w:p w14:paraId="7CFCB1B8"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HSL (if more than highest MW in Energy Offer Curve)</w:t>
            </w:r>
          </w:p>
        </w:tc>
        <w:tc>
          <w:tcPr>
            <w:tcW w:w="2804" w:type="dxa"/>
          </w:tcPr>
          <w:p w14:paraId="053AD243"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Greater of $250 or price associated with the highest MW in QSE submitted Energy Offer Curve</w:t>
            </w:r>
          </w:p>
        </w:tc>
      </w:tr>
      <w:tr w:rsidR="001E1F25" w:rsidRPr="001E1F25" w14:paraId="7CBB90CD" w14:textId="77777777" w:rsidTr="001A7377">
        <w:trPr>
          <w:trHeight w:val="615"/>
        </w:trPr>
        <w:tc>
          <w:tcPr>
            <w:tcW w:w="3531" w:type="dxa"/>
          </w:tcPr>
          <w:p w14:paraId="0AD2164A"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Energy Offer Curve</w:t>
            </w:r>
          </w:p>
        </w:tc>
        <w:tc>
          <w:tcPr>
            <w:tcW w:w="2804" w:type="dxa"/>
          </w:tcPr>
          <w:p w14:paraId="38ADC06B"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Greater of $250 or the QSE submitted Energy Offer Curve</w:t>
            </w:r>
          </w:p>
        </w:tc>
      </w:tr>
      <w:tr w:rsidR="001E1F25" w:rsidRPr="001E1F25" w14:paraId="6CBB9890" w14:textId="77777777" w:rsidTr="001A7377">
        <w:trPr>
          <w:trHeight w:val="916"/>
        </w:trPr>
        <w:tc>
          <w:tcPr>
            <w:tcW w:w="3531" w:type="dxa"/>
          </w:tcPr>
          <w:p w14:paraId="42AEF0B3"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Zero</w:t>
            </w:r>
          </w:p>
        </w:tc>
        <w:tc>
          <w:tcPr>
            <w:tcW w:w="2804" w:type="dxa"/>
          </w:tcPr>
          <w:p w14:paraId="4C54CFFA"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Greater of $250 or the first price point of the QSE submitted Energy Offer Curve</w:t>
            </w:r>
          </w:p>
        </w:tc>
      </w:tr>
    </w:tbl>
    <w:p w14:paraId="73D8B7FB" w14:textId="77777777" w:rsidR="001E1F25" w:rsidRPr="001E1F25" w:rsidRDefault="001E1F25" w:rsidP="001E1F25">
      <w:pPr>
        <w:rPr>
          <w:rFonts w:eastAsia="Times New Roman"/>
          <w:szCs w:val="20"/>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E1F25" w:rsidRPr="001E1F25" w14:paraId="2B6CC2A2" w14:textId="77777777" w:rsidTr="001A7377">
        <w:tc>
          <w:tcPr>
            <w:tcW w:w="9350" w:type="dxa"/>
            <w:shd w:val="pct12" w:color="auto" w:fill="auto"/>
          </w:tcPr>
          <w:p w14:paraId="5C171922" w14:textId="77777777" w:rsidR="001E1F25" w:rsidRPr="001E1F25" w:rsidRDefault="001E1F25" w:rsidP="001E1F25">
            <w:pPr>
              <w:spacing w:before="120" w:after="240"/>
              <w:rPr>
                <w:rFonts w:eastAsia="Times New Roman"/>
                <w:b/>
                <w:i/>
                <w:iCs/>
                <w:szCs w:val="20"/>
              </w:rPr>
            </w:pPr>
            <w:r w:rsidRPr="001E1F25">
              <w:rPr>
                <w:rFonts w:eastAsia="Times New Roman"/>
                <w:b/>
                <w:i/>
                <w:iCs/>
                <w:szCs w:val="20"/>
              </w:rPr>
              <w:t>[NPRR930:  Insert paragraph (iii) below upon system implementation and renumber accordingly:]</w:t>
            </w:r>
          </w:p>
          <w:p w14:paraId="7D2C1E6A" w14:textId="77777777" w:rsidR="001E1F25" w:rsidRPr="001E1F25" w:rsidRDefault="001E1F25" w:rsidP="001E1F25">
            <w:pPr>
              <w:spacing w:before="240" w:after="240"/>
              <w:ind w:left="2160" w:hanging="720"/>
              <w:rPr>
                <w:rFonts w:eastAsia="Times New Roman"/>
                <w:szCs w:val="20"/>
              </w:rPr>
            </w:pPr>
            <w:r w:rsidRPr="001E1F25">
              <w:rPr>
                <w:rFonts w:eastAsia="Times New Roman"/>
                <w:szCs w:val="20"/>
              </w:rPr>
              <w:t>(iii)</w:t>
            </w:r>
            <w:r w:rsidRPr="001E1F25">
              <w:rPr>
                <w:rFonts w:eastAsia="Times New Roman"/>
                <w:szCs w:val="20"/>
              </w:rPr>
              <w:tab/>
              <w:t xml:space="preserve">For each RUC-committed Resource during the </w:t>
            </w:r>
            <w:proofErr w:type="gramStart"/>
            <w:r w:rsidRPr="001E1F25">
              <w:rPr>
                <w:rFonts w:eastAsia="Times New Roman"/>
                <w:szCs w:val="20"/>
              </w:rPr>
              <w:t>time period</w:t>
            </w:r>
            <w:proofErr w:type="gramEnd"/>
            <w:r w:rsidRPr="001E1F25">
              <w:rPr>
                <w:rFonts w:eastAsia="Times New Roman"/>
                <w:szCs w:val="20"/>
              </w:rPr>
              <w:t xml:space="preserve">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E1F25" w:rsidRPr="001E1F25" w14:paraId="6573C66A" w14:textId="77777777" w:rsidTr="001A7377">
              <w:trPr>
                <w:trHeight w:val="350"/>
              </w:trPr>
              <w:tc>
                <w:tcPr>
                  <w:tcW w:w="3531" w:type="dxa"/>
                </w:tcPr>
                <w:p w14:paraId="2097CC62"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MW</w:t>
                  </w:r>
                </w:p>
              </w:tc>
              <w:tc>
                <w:tcPr>
                  <w:tcW w:w="2804" w:type="dxa"/>
                </w:tcPr>
                <w:p w14:paraId="7A889973"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Price (per MWh)</w:t>
                  </w:r>
                </w:p>
              </w:tc>
            </w:tr>
            <w:tr w:rsidR="001E1F25" w:rsidRPr="001E1F25" w14:paraId="5B1A0FB1" w14:textId="77777777" w:rsidTr="001A7377">
              <w:trPr>
                <w:trHeight w:val="345"/>
              </w:trPr>
              <w:tc>
                <w:tcPr>
                  <w:tcW w:w="3531" w:type="dxa"/>
                </w:tcPr>
                <w:p w14:paraId="258FB13E" w14:textId="77777777" w:rsidR="001E1F25" w:rsidRPr="001E1F25" w:rsidRDefault="001E1F25" w:rsidP="001E1F25">
                  <w:pPr>
                    <w:spacing w:after="60"/>
                    <w:rPr>
                      <w:rFonts w:eastAsia="Times New Roman"/>
                      <w:iCs/>
                      <w:sz w:val="20"/>
                      <w:szCs w:val="20"/>
                    </w:rPr>
                  </w:pPr>
                  <w:r w:rsidRPr="001E1F25">
                    <w:rPr>
                      <w:rFonts w:eastAsia="Times New Roman"/>
                      <w:sz w:val="20"/>
                      <w:szCs w:val="20"/>
                    </w:rPr>
                    <w:t>HSL</w:t>
                  </w:r>
                </w:p>
              </w:tc>
              <w:tc>
                <w:tcPr>
                  <w:tcW w:w="2804" w:type="dxa"/>
                </w:tcPr>
                <w:p w14:paraId="148F5E1C" w14:textId="77777777" w:rsidR="001E1F25" w:rsidRPr="001E1F25" w:rsidRDefault="001E1F25" w:rsidP="001E1F25">
                  <w:pPr>
                    <w:spacing w:after="60"/>
                    <w:rPr>
                      <w:rFonts w:eastAsia="Times New Roman"/>
                      <w:iCs/>
                      <w:sz w:val="20"/>
                      <w:szCs w:val="20"/>
                    </w:rPr>
                  </w:pPr>
                  <w:r w:rsidRPr="001E1F25">
                    <w:rPr>
                      <w:rFonts w:eastAsia="Times New Roman"/>
                      <w:sz w:val="20"/>
                      <w:szCs w:val="20"/>
                    </w:rPr>
                    <w:t>$4,500 or the effective Value of Lost Load (VOLL), whichever is less.</w:t>
                  </w:r>
                </w:p>
              </w:tc>
            </w:tr>
            <w:tr w:rsidR="001E1F25" w:rsidRPr="001E1F25" w14:paraId="0AB410CC" w14:textId="77777777" w:rsidTr="001A7377">
              <w:trPr>
                <w:trHeight w:val="332"/>
              </w:trPr>
              <w:tc>
                <w:tcPr>
                  <w:tcW w:w="3531" w:type="dxa"/>
                </w:tcPr>
                <w:p w14:paraId="11D8E9FF" w14:textId="77777777" w:rsidR="001E1F25" w:rsidRPr="001E1F25" w:rsidRDefault="001E1F25" w:rsidP="001E1F25">
                  <w:pPr>
                    <w:spacing w:after="60"/>
                    <w:rPr>
                      <w:rFonts w:eastAsia="Times New Roman"/>
                      <w:iCs/>
                      <w:sz w:val="20"/>
                      <w:szCs w:val="20"/>
                    </w:rPr>
                  </w:pPr>
                  <w:r w:rsidRPr="001E1F25">
                    <w:rPr>
                      <w:rFonts w:eastAsia="Times New Roman"/>
                      <w:sz w:val="20"/>
                      <w:szCs w:val="20"/>
                    </w:rPr>
                    <w:t>Zero</w:t>
                  </w:r>
                </w:p>
              </w:tc>
              <w:tc>
                <w:tcPr>
                  <w:tcW w:w="2804" w:type="dxa"/>
                </w:tcPr>
                <w:p w14:paraId="4995964E" w14:textId="77777777" w:rsidR="001E1F25" w:rsidRPr="001E1F25" w:rsidRDefault="001E1F25" w:rsidP="001E1F25">
                  <w:pPr>
                    <w:spacing w:after="60"/>
                    <w:rPr>
                      <w:rFonts w:eastAsia="Times New Roman"/>
                      <w:iCs/>
                      <w:sz w:val="20"/>
                      <w:szCs w:val="20"/>
                    </w:rPr>
                  </w:pPr>
                  <w:r w:rsidRPr="001E1F25">
                    <w:rPr>
                      <w:rFonts w:eastAsia="Times New Roman"/>
                      <w:sz w:val="20"/>
                      <w:szCs w:val="20"/>
                    </w:rPr>
                    <w:t>$4,500 or the effective VOLL, whichever is less.</w:t>
                  </w:r>
                </w:p>
              </w:tc>
            </w:tr>
          </w:tbl>
          <w:p w14:paraId="38F50926" w14:textId="77777777" w:rsidR="001E1F25" w:rsidRPr="001E1F25" w:rsidRDefault="001E1F25" w:rsidP="001E1F25">
            <w:pPr>
              <w:spacing w:after="240"/>
              <w:ind w:left="2160" w:hanging="720"/>
              <w:rPr>
                <w:rFonts w:eastAsia="Times New Roman"/>
                <w:szCs w:val="20"/>
              </w:rPr>
            </w:pPr>
          </w:p>
        </w:tc>
      </w:tr>
    </w:tbl>
    <w:p w14:paraId="067393CD" w14:textId="77777777" w:rsidR="001E1F25" w:rsidRPr="001E1F25" w:rsidRDefault="001E1F25" w:rsidP="001E1F25">
      <w:pPr>
        <w:spacing w:before="240" w:after="240"/>
        <w:ind w:left="2160" w:hanging="720"/>
        <w:rPr>
          <w:rFonts w:eastAsia="Times New Roman"/>
          <w:szCs w:val="20"/>
        </w:rPr>
      </w:pPr>
      <w:r w:rsidRPr="001E1F25">
        <w:rPr>
          <w:rFonts w:eastAsia="Times New Roman"/>
          <w:szCs w:val="20"/>
        </w:rPr>
        <w:lastRenderedPageBreak/>
        <w:t xml:space="preserve">(iii) </w:t>
      </w:r>
      <w:r w:rsidRPr="001E1F25">
        <w:rPr>
          <w:rFonts w:eastAsia="Times New Roman"/>
          <w:szCs w:val="20"/>
        </w:rPr>
        <w:tab/>
        <w:t xml:space="preserve">For each Combined Cycle Generation Resource that was RUC-committed from one On-Line configuration </w:t>
      </w:r>
      <w:proofErr w:type="gramStart"/>
      <w:r w:rsidRPr="001E1F25">
        <w:rPr>
          <w:rFonts w:eastAsia="Times New Roman"/>
          <w:szCs w:val="20"/>
        </w:rPr>
        <w:t>in order to</w:t>
      </w:r>
      <w:proofErr w:type="gramEnd"/>
      <w:r w:rsidRPr="001E1F25">
        <w:rPr>
          <w:rFonts w:eastAsia="Times New Roman"/>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E1F25" w:rsidRPr="001E1F25" w14:paraId="63BFB667" w14:textId="77777777" w:rsidTr="001A7377">
        <w:trPr>
          <w:trHeight w:val="377"/>
        </w:trPr>
        <w:tc>
          <w:tcPr>
            <w:tcW w:w="2739" w:type="dxa"/>
            <w:tcBorders>
              <w:top w:val="single" w:sz="4" w:space="0" w:color="auto"/>
              <w:left w:val="single" w:sz="4" w:space="0" w:color="auto"/>
              <w:bottom w:val="single" w:sz="4" w:space="0" w:color="auto"/>
              <w:right w:val="single" w:sz="4" w:space="0" w:color="auto"/>
            </w:tcBorders>
          </w:tcPr>
          <w:p w14:paraId="1AF9D5E0"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7D8EA0E7"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Price (per MWh)</w:t>
            </w:r>
          </w:p>
        </w:tc>
      </w:tr>
      <w:tr w:rsidR="001E1F25" w:rsidRPr="001E1F25" w14:paraId="694CE552" w14:textId="77777777" w:rsidTr="001A7377">
        <w:trPr>
          <w:trHeight w:val="377"/>
        </w:trPr>
        <w:tc>
          <w:tcPr>
            <w:tcW w:w="2739" w:type="dxa"/>
            <w:tcBorders>
              <w:top w:val="single" w:sz="4" w:space="0" w:color="auto"/>
              <w:left w:val="single" w:sz="4" w:space="0" w:color="auto"/>
              <w:bottom w:val="single" w:sz="4" w:space="0" w:color="auto"/>
              <w:right w:val="single" w:sz="4" w:space="0" w:color="auto"/>
            </w:tcBorders>
          </w:tcPr>
          <w:p w14:paraId="4CC56A41" w14:textId="77777777" w:rsidR="001E1F25" w:rsidRPr="001E1F25" w:rsidRDefault="001E1F25" w:rsidP="001E1F25">
            <w:pPr>
              <w:spacing w:after="120"/>
              <w:rPr>
                <w:rFonts w:eastAsia="Times New Roman"/>
                <w:iCs/>
                <w:sz w:val="20"/>
                <w:szCs w:val="20"/>
              </w:rPr>
            </w:pPr>
            <w:r w:rsidRPr="001E1F25">
              <w:rPr>
                <w:rFonts w:eastAsia="Times New Roman"/>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4C8A1B7A" w14:textId="77777777" w:rsidR="001E1F25" w:rsidRPr="001E1F25" w:rsidRDefault="001E1F25" w:rsidP="001E1F25">
            <w:pPr>
              <w:spacing w:after="120"/>
              <w:rPr>
                <w:rFonts w:eastAsia="Times New Roman"/>
                <w:iCs/>
                <w:sz w:val="20"/>
                <w:szCs w:val="20"/>
              </w:rPr>
            </w:pPr>
            <w:r w:rsidRPr="001E1F25">
              <w:rPr>
                <w:rFonts w:eastAsia="Times New Roman"/>
                <w:iCs/>
                <w:sz w:val="20"/>
                <w:szCs w:val="20"/>
              </w:rPr>
              <w:t>$250</w:t>
            </w:r>
          </w:p>
        </w:tc>
      </w:tr>
      <w:tr w:rsidR="001E1F25" w:rsidRPr="001E1F25" w14:paraId="28C7795E" w14:textId="77777777" w:rsidTr="001A7377">
        <w:trPr>
          <w:trHeight w:val="377"/>
        </w:trPr>
        <w:tc>
          <w:tcPr>
            <w:tcW w:w="2739" w:type="dxa"/>
            <w:tcBorders>
              <w:top w:val="single" w:sz="4" w:space="0" w:color="auto"/>
              <w:left w:val="single" w:sz="4" w:space="0" w:color="auto"/>
              <w:bottom w:val="single" w:sz="4" w:space="0" w:color="auto"/>
              <w:right w:val="single" w:sz="4" w:space="0" w:color="auto"/>
            </w:tcBorders>
          </w:tcPr>
          <w:p w14:paraId="46065800" w14:textId="77777777" w:rsidR="001E1F25" w:rsidRPr="001E1F25" w:rsidRDefault="001E1F25" w:rsidP="001E1F25">
            <w:pPr>
              <w:spacing w:after="120"/>
              <w:rPr>
                <w:rFonts w:eastAsia="Times New Roman"/>
                <w:iCs/>
                <w:sz w:val="20"/>
                <w:szCs w:val="20"/>
              </w:rPr>
            </w:pPr>
            <w:r w:rsidRPr="001E1F25">
              <w:rPr>
                <w:rFonts w:eastAsia="Times New Roman"/>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7C6AD056" w14:textId="77777777" w:rsidR="001E1F25" w:rsidRPr="001E1F25" w:rsidRDefault="001E1F25" w:rsidP="001E1F25">
            <w:pPr>
              <w:spacing w:after="120"/>
              <w:rPr>
                <w:rFonts w:eastAsia="Times New Roman"/>
                <w:iCs/>
                <w:sz w:val="20"/>
                <w:szCs w:val="20"/>
              </w:rPr>
            </w:pPr>
            <w:r w:rsidRPr="001E1F25">
              <w:rPr>
                <w:rFonts w:eastAsia="Times New Roman"/>
                <w:iCs/>
                <w:sz w:val="20"/>
                <w:szCs w:val="20"/>
              </w:rPr>
              <w:t>$250</w:t>
            </w:r>
          </w:p>
        </w:tc>
      </w:tr>
    </w:tbl>
    <w:p w14:paraId="0787C406" w14:textId="77777777" w:rsidR="001E1F25" w:rsidRPr="001E1F25" w:rsidRDefault="001E1F25" w:rsidP="001E1F25">
      <w:pPr>
        <w:spacing w:before="240" w:after="240"/>
        <w:ind w:left="2160" w:hanging="720"/>
        <w:rPr>
          <w:rFonts w:eastAsia="Times New Roman"/>
          <w:szCs w:val="20"/>
        </w:rPr>
      </w:pPr>
      <w:r w:rsidRPr="001E1F25">
        <w:rPr>
          <w:rFonts w:eastAsia="Times New Roman"/>
          <w:szCs w:val="20"/>
        </w:rPr>
        <w:t>(iv)</w:t>
      </w:r>
      <w:r w:rsidRPr="001E1F25">
        <w:rPr>
          <w:rFonts w:eastAsia="Times New Roman"/>
          <w:szCs w:val="20"/>
        </w:rPr>
        <w:tab/>
        <w:t xml:space="preserve">For each Combined Cycle Generation Resource that was RUC-committed from one On-Line configuration </w:t>
      </w:r>
      <w:proofErr w:type="gramStart"/>
      <w:r w:rsidRPr="001E1F25">
        <w:rPr>
          <w:rFonts w:eastAsia="Times New Roman"/>
          <w:szCs w:val="20"/>
        </w:rPr>
        <w:t>in order to</w:t>
      </w:r>
      <w:proofErr w:type="gramEnd"/>
      <w:r w:rsidRPr="001E1F25">
        <w:rPr>
          <w:rFonts w:eastAsia="Times New Roman"/>
          <w:szCs w:val="20"/>
        </w:rPr>
        <w:t xml:space="preserve"> transition to a different configuration with additional capacity, as instructed by ERCOT, that has submitted an Energy Offer Curve for the RUC-committed configuration, ERCOT shall create a monotonically non-decreasing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1E1F25" w:rsidRPr="001E1F25" w14:paraId="14178367" w14:textId="77777777" w:rsidTr="001A7377">
        <w:trPr>
          <w:trHeight w:val="350"/>
        </w:trPr>
        <w:tc>
          <w:tcPr>
            <w:tcW w:w="3279" w:type="dxa"/>
          </w:tcPr>
          <w:p w14:paraId="7E77C87B"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MW</w:t>
            </w:r>
          </w:p>
        </w:tc>
        <w:tc>
          <w:tcPr>
            <w:tcW w:w="3060" w:type="dxa"/>
          </w:tcPr>
          <w:p w14:paraId="545320A0"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Price (per MWh)</w:t>
            </w:r>
          </w:p>
        </w:tc>
      </w:tr>
      <w:tr w:rsidR="001E1F25" w:rsidRPr="001E1F25" w14:paraId="5D390131" w14:textId="77777777" w:rsidTr="001A7377">
        <w:trPr>
          <w:trHeight w:val="345"/>
        </w:trPr>
        <w:tc>
          <w:tcPr>
            <w:tcW w:w="3279" w:type="dxa"/>
          </w:tcPr>
          <w:p w14:paraId="6518C1C2"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HSL of RUC-committed configuration (if more than highest MW in Energy Offer Curve)</w:t>
            </w:r>
          </w:p>
        </w:tc>
        <w:tc>
          <w:tcPr>
            <w:tcW w:w="3060" w:type="dxa"/>
          </w:tcPr>
          <w:p w14:paraId="01CE2A4A"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Greater of $250 or price associated with the highest MW in QSE submitted Energy Offer Curve</w:t>
            </w:r>
          </w:p>
        </w:tc>
      </w:tr>
      <w:tr w:rsidR="001E1F25" w:rsidRPr="001E1F25" w14:paraId="51CE238E" w14:textId="77777777" w:rsidTr="001A7377">
        <w:trPr>
          <w:trHeight w:val="615"/>
        </w:trPr>
        <w:tc>
          <w:tcPr>
            <w:tcW w:w="3279" w:type="dxa"/>
          </w:tcPr>
          <w:p w14:paraId="6EEFAA5D"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Energy Offer Curve for MW at and above HSL of QSE-committed configuration</w:t>
            </w:r>
          </w:p>
        </w:tc>
        <w:tc>
          <w:tcPr>
            <w:tcW w:w="3060" w:type="dxa"/>
          </w:tcPr>
          <w:p w14:paraId="7B67A266"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Greater of $250 or the QSE submitted Energy Offer Curve</w:t>
            </w:r>
          </w:p>
        </w:tc>
      </w:tr>
      <w:tr w:rsidR="001E1F25" w:rsidRPr="001E1F25" w14:paraId="1D9D26BE" w14:textId="77777777" w:rsidTr="001A7377">
        <w:trPr>
          <w:trHeight w:val="615"/>
        </w:trPr>
        <w:tc>
          <w:tcPr>
            <w:tcW w:w="3279" w:type="dxa"/>
          </w:tcPr>
          <w:p w14:paraId="6C36EC34"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HSL of QSE-committed configuration (if more than highest MW in Energy Offer Curve and price associated with highest MW in Energy Offer Curve is less than $250)</w:t>
            </w:r>
          </w:p>
        </w:tc>
        <w:tc>
          <w:tcPr>
            <w:tcW w:w="3060" w:type="dxa"/>
          </w:tcPr>
          <w:p w14:paraId="12107D21"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$250</w:t>
            </w:r>
          </w:p>
        </w:tc>
      </w:tr>
      <w:tr w:rsidR="001E1F25" w:rsidRPr="001E1F25" w14:paraId="4A35FD9F" w14:textId="77777777" w:rsidTr="001A7377">
        <w:trPr>
          <w:trHeight w:val="368"/>
        </w:trPr>
        <w:tc>
          <w:tcPr>
            <w:tcW w:w="3279" w:type="dxa"/>
          </w:tcPr>
          <w:p w14:paraId="30E41301"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HSL of QSE-committed configuration (if more than highest MW in Energy Offer Curve)</w:t>
            </w:r>
          </w:p>
        </w:tc>
        <w:tc>
          <w:tcPr>
            <w:tcW w:w="3060" w:type="dxa"/>
          </w:tcPr>
          <w:p w14:paraId="38B9C7E2"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Price associated with the highest MW in QSE submitted Energy Offer Curve</w:t>
            </w:r>
          </w:p>
        </w:tc>
      </w:tr>
      <w:tr w:rsidR="001E1F25" w:rsidRPr="001E1F25" w14:paraId="4A0053E9" w14:textId="77777777" w:rsidTr="001A7377">
        <w:trPr>
          <w:trHeight w:val="773"/>
        </w:trPr>
        <w:tc>
          <w:tcPr>
            <w:tcW w:w="3279" w:type="dxa"/>
          </w:tcPr>
          <w:p w14:paraId="144F9268"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Energy Offer Curve for MW at and below HSL of QSE-committed configuration</w:t>
            </w:r>
          </w:p>
        </w:tc>
        <w:tc>
          <w:tcPr>
            <w:tcW w:w="3060" w:type="dxa"/>
          </w:tcPr>
          <w:p w14:paraId="4BB06ADC"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The QSE submitted Energy Offer Curve</w:t>
            </w:r>
          </w:p>
        </w:tc>
      </w:tr>
      <w:tr w:rsidR="001E1F25" w:rsidRPr="001E1F25" w14:paraId="3DF0D6D1" w14:textId="77777777" w:rsidTr="001A7377">
        <w:trPr>
          <w:trHeight w:val="503"/>
        </w:trPr>
        <w:tc>
          <w:tcPr>
            <w:tcW w:w="3279" w:type="dxa"/>
          </w:tcPr>
          <w:p w14:paraId="099FF142"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1 MW below lowest MW in Energy Offer Curve (if more than LSL)</w:t>
            </w:r>
          </w:p>
        </w:tc>
        <w:tc>
          <w:tcPr>
            <w:tcW w:w="3060" w:type="dxa"/>
          </w:tcPr>
          <w:p w14:paraId="57F71BC2"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-$249.99</w:t>
            </w:r>
          </w:p>
        </w:tc>
      </w:tr>
      <w:tr w:rsidR="001E1F25" w:rsidRPr="001E1F25" w14:paraId="0862269A" w14:textId="77777777" w:rsidTr="001A7377">
        <w:trPr>
          <w:trHeight w:val="467"/>
        </w:trPr>
        <w:tc>
          <w:tcPr>
            <w:tcW w:w="3279" w:type="dxa"/>
          </w:tcPr>
          <w:p w14:paraId="5B6DD4A2"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LSL (if less than lowest MW in Energy Offer Curve)</w:t>
            </w:r>
          </w:p>
        </w:tc>
        <w:tc>
          <w:tcPr>
            <w:tcW w:w="3060" w:type="dxa"/>
          </w:tcPr>
          <w:p w14:paraId="1F833A59"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-$250.00</w:t>
            </w:r>
          </w:p>
        </w:tc>
      </w:tr>
    </w:tbl>
    <w:p w14:paraId="386F9340" w14:textId="77777777" w:rsidR="001E1F25" w:rsidRPr="001E1F25" w:rsidRDefault="001E1F25" w:rsidP="001E1F25">
      <w:pPr>
        <w:ind w:left="720" w:hanging="720"/>
        <w:rPr>
          <w:rFonts w:eastAsia="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E1F25" w:rsidRPr="001E1F25" w14:paraId="4EE76239" w14:textId="77777777" w:rsidTr="001A7377">
        <w:tc>
          <w:tcPr>
            <w:tcW w:w="9350" w:type="dxa"/>
            <w:shd w:val="pct12" w:color="auto" w:fill="auto"/>
          </w:tcPr>
          <w:p w14:paraId="2B70C5A9" w14:textId="77777777" w:rsidR="001E1F25" w:rsidRPr="001E1F25" w:rsidRDefault="001E1F25" w:rsidP="001E1F25">
            <w:pPr>
              <w:spacing w:before="120" w:after="240"/>
              <w:rPr>
                <w:rFonts w:eastAsia="Times New Roman"/>
                <w:b/>
                <w:i/>
                <w:iCs/>
                <w:szCs w:val="20"/>
              </w:rPr>
            </w:pPr>
            <w:r w:rsidRPr="001E1F25">
              <w:rPr>
                <w:rFonts w:eastAsia="Times New Roman"/>
                <w:b/>
                <w:i/>
                <w:iCs/>
                <w:szCs w:val="20"/>
              </w:rPr>
              <w:t>[NPRR1019:  Insert paragraphs (v)-(viii) below upon system implementation:]</w:t>
            </w:r>
          </w:p>
          <w:p w14:paraId="205B9BD8" w14:textId="77777777" w:rsidR="001E1F25" w:rsidRPr="001E1F25" w:rsidRDefault="001E1F25" w:rsidP="001E1F25">
            <w:pPr>
              <w:spacing w:before="240" w:after="240"/>
              <w:ind w:left="2160" w:hanging="720"/>
              <w:rPr>
                <w:rFonts w:eastAsia="Times New Roman"/>
                <w:szCs w:val="20"/>
              </w:rPr>
            </w:pPr>
            <w:r w:rsidRPr="001E1F25">
              <w:rPr>
                <w:rFonts w:eastAsia="Times New Roman"/>
                <w:szCs w:val="20"/>
              </w:rPr>
              <w:t>(v)</w:t>
            </w:r>
            <w:r w:rsidRPr="001E1F25">
              <w:rPr>
                <w:rFonts w:eastAsia="Times New Roman"/>
                <w:szCs w:val="20"/>
              </w:rPr>
              <w:tab/>
              <w:t xml:space="preserve">For each RUC-committed Switchable Generation Resource (SWGR) that is not part of a Combined Cycle Train already operating in ERCOT, that has not submitted an Energy Offer Curve, and that has a COP </w:t>
            </w:r>
            <w:r w:rsidRPr="001E1F25">
              <w:rPr>
                <w:rFonts w:eastAsia="Times New Roman"/>
                <w:szCs w:val="20"/>
              </w:rPr>
              <w:lastRenderedPageBreak/>
              <w:t>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E1F25" w:rsidRPr="001E1F25" w14:paraId="563705DA" w14:textId="77777777" w:rsidTr="001A7377">
              <w:trPr>
                <w:trHeight w:val="377"/>
              </w:trPr>
              <w:tc>
                <w:tcPr>
                  <w:tcW w:w="2739" w:type="dxa"/>
                  <w:tcBorders>
                    <w:top w:val="single" w:sz="4" w:space="0" w:color="auto"/>
                    <w:left w:val="single" w:sz="4" w:space="0" w:color="auto"/>
                    <w:bottom w:val="single" w:sz="4" w:space="0" w:color="auto"/>
                    <w:right w:val="single" w:sz="4" w:space="0" w:color="auto"/>
                  </w:tcBorders>
                </w:tcPr>
                <w:p w14:paraId="757670D4"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5BD35A2B"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Price (per MWh)</w:t>
                  </w:r>
                </w:p>
              </w:tc>
            </w:tr>
            <w:tr w:rsidR="001E1F25" w:rsidRPr="001E1F25" w14:paraId="5CE9759D" w14:textId="77777777" w:rsidTr="001A7377">
              <w:trPr>
                <w:trHeight w:val="377"/>
              </w:trPr>
              <w:tc>
                <w:tcPr>
                  <w:tcW w:w="2739" w:type="dxa"/>
                  <w:tcBorders>
                    <w:top w:val="single" w:sz="4" w:space="0" w:color="auto"/>
                    <w:left w:val="single" w:sz="4" w:space="0" w:color="auto"/>
                    <w:bottom w:val="single" w:sz="4" w:space="0" w:color="auto"/>
                    <w:right w:val="single" w:sz="4" w:space="0" w:color="auto"/>
                  </w:tcBorders>
                </w:tcPr>
                <w:p w14:paraId="17E85B0F" w14:textId="77777777" w:rsidR="001E1F25" w:rsidRPr="001E1F25" w:rsidRDefault="001E1F25" w:rsidP="001E1F25">
                  <w:pPr>
                    <w:spacing w:after="120"/>
                    <w:rPr>
                      <w:rFonts w:eastAsia="Times New Roman"/>
                      <w:iCs/>
                      <w:sz w:val="20"/>
                      <w:szCs w:val="20"/>
                    </w:rPr>
                  </w:pPr>
                  <w:r w:rsidRPr="001E1F25">
                    <w:rPr>
                      <w:rFonts w:eastAsia="Times New Roman"/>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47FA0047" w14:textId="77777777" w:rsidR="001E1F25" w:rsidRPr="001E1F25" w:rsidRDefault="001E1F25" w:rsidP="001E1F25">
                  <w:pPr>
                    <w:spacing w:after="120"/>
                    <w:rPr>
                      <w:rFonts w:eastAsia="Times New Roman"/>
                      <w:iCs/>
                      <w:sz w:val="20"/>
                      <w:szCs w:val="20"/>
                    </w:rPr>
                  </w:pPr>
                  <w:r w:rsidRPr="001E1F25">
                    <w:rPr>
                      <w:rFonts w:eastAsia="Times New Roman"/>
                      <w:iCs/>
                      <w:sz w:val="20"/>
                      <w:szCs w:val="20"/>
                    </w:rPr>
                    <w:t>$4,500</w:t>
                  </w:r>
                  <w:r w:rsidRPr="001E1F25">
                    <w:rPr>
                      <w:rFonts w:eastAsia="Times New Roman"/>
                      <w:sz w:val="20"/>
                      <w:szCs w:val="20"/>
                    </w:rPr>
                    <w:t xml:space="preserve"> or the effective Value of Lost Load (VOLL), whichever is less</w:t>
                  </w:r>
                </w:p>
              </w:tc>
            </w:tr>
            <w:tr w:rsidR="001E1F25" w:rsidRPr="001E1F25" w14:paraId="5483BA12" w14:textId="77777777" w:rsidTr="001A7377">
              <w:trPr>
                <w:trHeight w:val="377"/>
              </w:trPr>
              <w:tc>
                <w:tcPr>
                  <w:tcW w:w="2739" w:type="dxa"/>
                  <w:tcBorders>
                    <w:top w:val="single" w:sz="4" w:space="0" w:color="auto"/>
                    <w:left w:val="single" w:sz="4" w:space="0" w:color="auto"/>
                    <w:bottom w:val="single" w:sz="4" w:space="0" w:color="auto"/>
                    <w:right w:val="single" w:sz="4" w:space="0" w:color="auto"/>
                  </w:tcBorders>
                </w:tcPr>
                <w:p w14:paraId="0351EF5E" w14:textId="77777777" w:rsidR="001E1F25" w:rsidRPr="001E1F25" w:rsidRDefault="001E1F25" w:rsidP="001E1F25">
                  <w:pPr>
                    <w:spacing w:after="120"/>
                    <w:rPr>
                      <w:rFonts w:eastAsia="Times New Roman"/>
                      <w:iCs/>
                      <w:sz w:val="20"/>
                      <w:szCs w:val="20"/>
                    </w:rPr>
                  </w:pPr>
                  <w:r w:rsidRPr="001E1F25">
                    <w:rPr>
                      <w:rFonts w:eastAsia="Times New Roman"/>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795888C4" w14:textId="77777777" w:rsidR="001E1F25" w:rsidRPr="001E1F25" w:rsidRDefault="001E1F25" w:rsidP="001E1F25">
                  <w:pPr>
                    <w:spacing w:after="120"/>
                    <w:rPr>
                      <w:rFonts w:eastAsia="Times New Roman"/>
                      <w:iCs/>
                      <w:sz w:val="20"/>
                      <w:szCs w:val="20"/>
                    </w:rPr>
                  </w:pPr>
                  <w:r w:rsidRPr="001E1F25">
                    <w:rPr>
                      <w:rFonts w:eastAsia="Times New Roman"/>
                      <w:iCs/>
                      <w:sz w:val="20"/>
                      <w:szCs w:val="20"/>
                    </w:rPr>
                    <w:t>$4,500</w:t>
                  </w:r>
                  <w:r w:rsidRPr="001E1F25">
                    <w:rPr>
                      <w:rFonts w:eastAsia="Times New Roman"/>
                      <w:sz w:val="20"/>
                      <w:szCs w:val="20"/>
                    </w:rPr>
                    <w:t xml:space="preserve"> or the effective VOLL, whichever is less</w:t>
                  </w:r>
                </w:p>
              </w:tc>
            </w:tr>
          </w:tbl>
          <w:p w14:paraId="5C86207A" w14:textId="77777777" w:rsidR="001E1F25" w:rsidRPr="001E1F25" w:rsidRDefault="001E1F25" w:rsidP="001E1F25">
            <w:pPr>
              <w:spacing w:before="240" w:after="240"/>
              <w:ind w:left="2160" w:hanging="720"/>
              <w:rPr>
                <w:rFonts w:eastAsia="Times New Roman"/>
                <w:szCs w:val="20"/>
              </w:rPr>
            </w:pPr>
            <w:r w:rsidRPr="001E1F25">
              <w:rPr>
                <w:rFonts w:eastAsia="Times New Roman"/>
                <w:szCs w:val="20"/>
              </w:rPr>
              <w:t>(vi)</w:t>
            </w:r>
            <w:r w:rsidRPr="001E1F25">
              <w:rPr>
                <w:rFonts w:eastAsia="Times New Roman"/>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E1F25" w:rsidRPr="001E1F25" w14:paraId="5ED3612C" w14:textId="77777777" w:rsidTr="001A7377">
              <w:trPr>
                <w:trHeight w:val="350"/>
              </w:trPr>
              <w:tc>
                <w:tcPr>
                  <w:tcW w:w="3531" w:type="dxa"/>
                </w:tcPr>
                <w:p w14:paraId="2098BD4B"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MW</w:t>
                  </w:r>
                </w:p>
              </w:tc>
              <w:tc>
                <w:tcPr>
                  <w:tcW w:w="2804" w:type="dxa"/>
                </w:tcPr>
                <w:p w14:paraId="1EA298FA"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Price (per MWh)</w:t>
                  </w:r>
                </w:p>
              </w:tc>
            </w:tr>
            <w:tr w:rsidR="001E1F25" w:rsidRPr="001E1F25" w14:paraId="3844D432" w14:textId="77777777" w:rsidTr="001A7377">
              <w:trPr>
                <w:trHeight w:val="345"/>
              </w:trPr>
              <w:tc>
                <w:tcPr>
                  <w:tcW w:w="3531" w:type="dxa"/>
                </w:tcPr>
                <w:p w14:paraId="6E43B138"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HSL (if more than highest MW in Energy Offer Curve)</w:t>
                  </w:r>
                </w:p>
              </w:tc>
              <w:tc>
                <w:tcPr>
                  <w:tcW w:w="2804" w:type="dxa"/>
                </w:tcPr>
                <w:p w14:paraId="35F2A230"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 xml:space="preserve">Greater </w:t>
                  </w:r>
                  <w:proofErr w:type="gramStart"/>
                  <w:r w:rsidRPr="001E1F25">
                    <w:rPr>
                      <w:rFonts w:eastAsia="Times New Roman"/>
                      <w:iCs/>
                      <w:sz w:val="20"/>
                      <w:szCs w:val="20"/>
                    </w:rPr>
                    <w:t>of:</w:t>
                  </w:r>
                  <w:proofErr w:type="gramEnd"/>
                  <w:r w:rsidRPr="001E1F25">
                    <w:rPr>
                      <w:rFonts w:eastAsia="Times New Roman"/>
                      <w:iCs/>
                      <w:sz w:val="20"/>
                      <w:szCs w:val="20"/>
                    </w:rPr>
                    <w:t xml:space="preserve"> $4,500</w:t>
                  </w:r>
                  <w:r w:rsidRPr="001E1F25">
                    <w:rPr>
                      <w:rFonts w:eastAsia="Times New Roman"/>
                      <w:sz w:val="20"/>
                      <w:szCs w:val="20"/>
                    </w:rPr>
                    <w:t xml:space="preserve"> or the effective VOLL, whichever is less; and</w:t>
                  </w:r>
                  <w:r w:rsidRPr="001E1F25">
                    <w:rPr>
                      <w:rFonts w:eastAsia="Times New Roman"/>
                      <w:iCs/>
                      <w:sz w:val="20"/>
                      <w:szCs w:val="20"/>
                    </w:rPr>
                    <w:t xml:space="preserve"> the price associated with the highest MW in QSE-submitted Energy Offer Curve</w:t>
                  </w:r>
                </w:p>
              </w:tc>
            </w:tr>
            <w:tr w:rsidR="001E1F25" w:rsidRPr="001E1F25" w14:paraId="2032BFC2" w14:textId="77777777" w:rsidTr="001A7377">
              <w:trPr>
                <w:trHeight w:val="615"/>
              </w:trPr>
              <w:tc>
                <w:tcPr>
                  <w:tcW w:w="3531" w:type="dxa"/>
                </w:tcPr>
                <w:p w14:paraId="438D43F4"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Energy Offer Curve</w:t>
                  </w:r>
                </w:p>
              </w:tc>
              <w:tc>
                <w:tcPr>
                  <w:tcW w:w="2804" w:type="dxa"/>
                </w:tcPr>
                <w:p w14:paraId="1D74AD8D"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 xml:space="preserve">Greater </w:t>
                  </w:r>
                  <w:proofErr w:type="gramStart"/>
                  <w:r w:rsidRPr="001E1F25">
                    <w:rPr>
                      <w:rFonts w:eastAsia="Times New Roman"/>
                      <w:iCs/>
                      <w:sz w:val="20"/>
                      <w:szCs w:val="20"/>
                    </w:rPr>
                    <w:t>of:</w:t>
                  </w:r>
                  <w:proofErr w:type="gramEnd"/>
                  <w:r w:rsidRPr="001E1F25">
                    <w:rPr>
                      <w:rFonts w:eastAsia="Times New Roman"/>
                      <w:iCs/>
                      <w:sz w:val="20"/>
                      <w:szCs w:val="20"/>
                    </w:rPr>
                    <w:t xml:space="preserve"> $4,500</w:t>
                  </w:r>
                  <w:r w:rsidRPr="001E1F25">
                    <w:rPr>
                      <w:rFonts w:eastAsia="Times New Roman"/>
                      <w:sz w:val="20"/>
                      <w:szCs w:val="20"/>
                    </w:rPr>
                    <w:t xml:space="preserve"> or the effective VOLL, whichever is less; and</w:t>
                  </w:r>
                  <w:r w:rsidRPr="001E1F25">
                    <w:rPr>
                      <w:rFonts w:eastAsia="Times New Roman"/>
                      <w:iCs/>
                      <w:sz w:val="20"/>
                      <w:szCs w:val="20"/>
                    </w:rPr>
                    <w:t xml:space="preserve"> the QSE-submitted Energy Offer Curve</w:t>
                  </w:r>
                </w:p>
              </w:tc>
            </w:tr>
            <w:tr w:rsidR="001E1F25" w:rsidRPr="001E1F25" w14:paraId="383EF8F7" w14:textId="77777777" w:rsidTr="001A7377">
              <w:trPr>
                <w:trHeight w:val="916"/>
              </w:trPr>
              <w:tc>
                <w:tcPr>
                  <w:tcW w:w="3531" w:type="dxa"/>
                </w:tcPr>
                <w:p w14:paraId="55F33E88"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Zero</w:t>
                  </w:r>
                </w:p>
              </w:tc>
              <w:tc>
                <w:tcPr>
                  <w:tcW w:w="2804" w:type="dxa"/>
                </w:tcPr>
                <w:p w14:paraId="6FB2C510"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 xml:space="preserve">Greater </w:t>
                  </w:r>
                  <w:proofErr w:type="gramStart"/>
                  <w:r w:rsidRPr="001E1F25">
                    <w:rPr>
                      <w:rFonts w:eastAsia="Times New Roman"/>
                      <w:iCs/>
                      <w:sz w:val="20"/>
                      <w:szCs w:val="20"/>
                    </w:rPr>
                    <w:t>of:</w:t>
                  </w:r>
                  <w:proofErr w:type="gramEnd"/>
                  <w:r w:rsidRPr="001E1F25">
                    <w:rPr>
                      <w:rFonts w:eastAsia="Times New Roman"/>
                      <w:iCs/>
                      <w:sz w:val="20"/>
                      <w:szCs w:val="20"/>
                    </w:rPr>
                    <w:t xml:space="preserve"> $4,500</w:t>
                  </w:r>
                  <w:r w:rsidRPr="001E1F25">
                    <w:rPr>
                      <w:rFonts w:eastAsia="Times New Roman"/>
                      <w:sz w:val="20"/>
                      <w:szCs w:val="20"/>
                    </w:rPr>
                    <w:t xml:space="preserve"> or the effective VOLL, whichever is less;</w:t>
                  </w:r>
                  <w:r w:rsidRPr="001E1F25">
                    <w:rPr>
                      <w:rFonts w:eastAsia="Times New Roman"/>
                      <w:iCs/>
                      <w:sz w:val="20"/>
                      <w:szCs w:val="20"/>
                    </w:rPr>
                    <w:t xml:space="preserve"> and the first price point of the QSE-submitted Energy Offer Curve</w:t>
                  </w:r>
                </w:p>
              </w:tc>
            </w:tr>
          </w:tbl>
          <w:p w14:paraId="62E1E2D6" w14:textId="77777777" w:rsidR="001E1F25" w:rsidRPr="001E1F25" w:rsidRDefault="001E1F25" w:rsidP="001E1F25">
            <w:pPr>
              <w:spacing w:before="240" w:after="240"/>
              <w:ind w:left="2160" w:hanging="720"/>
              <w:rPr>
                <w:rFonts w:eastAsia="Times New Roman"/>
                <w:szCs w:val="20"/>
              </w:rPr>
            </w:pPr>
            <w:r w:rsidRPr="001E1F25">
              <w:rPr>
                <w:rFonts w:eastAsia="Times New Roman"/>
                <w:szCs w:val="20"/>
              </w:rPr>
              <w:t>(vii)</w:t>
            </w:r>
            <w:r w:rsidRPr="001E1F25">
              <w:rPr>
                <w:rFonts w:eastAsia="Times New Roman"/>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E1F25" w:rsidRPr="001E1F25" w14:paraId="5340C4C2" w14:textId="77777777" w:rsidTr="001A7377">
              <w:trPr>
                <w:trHeight w:val="377"/>
              </w:trPr>
              <w:tc>
                <w:tcPr>
                  <w:tcW w:w="2739" w:type="dxa"/>
                  <w:tcBorders>
                    <w:top w:val="single" w:sz="4" w:space="0" w:color="auto"/>
                    <w:left w:val="single" w:sz="4" w:space="0" w:color="auto"/>
                    <w:bottom w:val="single" w:sz="4" w:space="0" w:color="auto"/>
                    <w:right w:val="single" w:sz="4" w:space="0" w:color="auto"/>
                  </w:tcBorders>
                </w:tcPr>
                <w:p w14:paraId="0EC8140C"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2CB5BDD8"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Price (per MWh)</w:t>
                  </w:r>
                </w:p>
              </w:tc>
            </w:tr>
            <w:tr w:rsidR="001E1F25" w:rsidRPr="001E1F25" w14:paraId="2600FCE4" w14:textId="77777777" w:rsidTr="001A7377">
              <w:trPr>
                <w:trHeight w:val="377"/>
              </w:trPr>
              <w:tc>
                <w:tcPr>
                  <w:tcW w:w="2739" w:type="dxa"/>
                  <w:tcBorders>
                    <w:top w:val="single" w:sz="4" w:space="0" w:color="auto"/>
                    <w:left w:val="single" w:sz="4" w:space="0" w:color="auto"/>
                    <w:bottom w:val="single" w:sz="4" w:space="0" w:color="auto"/>
                    <w:right w:val="single" w:sz="4" w:space="0" w:color="auto"/>
                  </w:tcBorders>
                </w:tcPr>
                <w:p w14:paraId="76C936A4" w14:textId="77777777" w:rsidR="001E1F25" w:rsidRPr="001E1F25" w:rsidRDefault="001E1F25" w:rsidP="001E1F25">
                  <w:pPr>
                    <w:spacing w:after="120"/>
                    <w:rPr>
                      <w:rFonts w:eastAsia="Times New Roman"/>
                      <w:iCs/>
                      <w:sz w:val="20"/>
                      <w:szCs w:val="20"/>
                    </w:rPr>
                  </w:pPr>
                  <w:r w:rsidRPr="001E1F25">
                    <w:rPr>
                      <w:rFonts w:eastAsia="Times New Roman"/>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20422E90" w14:textId="77777777" w:rsidR="001E1F25" w:rsidRPr="001E1F25" w:rsidRDefault="001E1F25" w:rsidP="001E1F25">
                  <w:pPr>
                    <w:spacing w:after="120"/>
                    <w:rPr>
                      <w:rFonts w:eastAsia="Times New Roman"/>
                      <w:iCs/>
                      <w:sz w:val="20"/>
                      <w:szCs w:val="20"/>
                    </w:rPr>
                  </w:pPr>
                  <w:r w:rsidRPr="001E1F25">
                    <w:rPr>
                      <w:rFonts w:eastAsia="Times New Roman"/>
                      <w:iCs/>
                      <w:sz w:val="20"/>
                      <w:szCs w:val="20"/>
                    </w:rPr>
                    <w:t>$4,500</w:t>
                  </w:r>
                  <w:r w:rsidRPr="001E1F25">
                    <w:rPr>
                      <w:rFonts w:eastAsia="Times New Roman"/>
                      <w:sz w:val="20"/>
                      <w:szCs w:val="20"/>
                    </w:rPr>
                    <w:t xml:space="preserve"> or the effective VOLL, whichever is less</w:t>
                  </w:r>
                </w:p>
              </w:tc>
            </w:tr>
            <w:tr w:rsidR="001E1F25" w:rsidRPr="001E1F25" w14:paraId="58623E1C" w14:textId="77777777" w:rsidTr="001A7377">
              <w:trPr>
                <w:trHeight w:val="377"/>
              </w:trPr>
              <w:tc>
                <w:tcPr>
                  <w:tcW w:w="2739" w:type="dxa"/>
                  <w:tcBorders>
                    <w:top w:val="single" w:sz="4" w:space="0" w:color="auto"/>
                    <w:left w:val="single" w:sz="4" w:space="0" w:color="auto"/>
                    <w:bottom w:val="single" w:sz="4" w:space="0" w:color="auto"/>
                    <w:right w:val="single" w:sz="4" w:space="0" w:color="auto"/>
                  </w:tcBorders>
                </w:tcPr>
                <w:p w14:paraId="0EF2819C" w14:textId="77777777" w:rsidR="001E1F25" w:rsidRPr="001E1F25" w:rsidRDefault="001E1F25" w:rsidP="001E1F25">
                  <w:pPr>
                    <w:spacing w:after="120"/>
                    <w:rPr>
                      <w:rFonts w:eastAsia="Times New Roman"/>
                      <w:iCs/>
                      <w:sz w:val="20"/>
                      <w:szCs w:val="20"/>
                    </w:rPr>
                  </w:pPr>
                  <w:r w:rsidRPr="001E1F25">
                    <w:rPr>
                      <w:rFonts w:eastAsia="Times New Roman"/>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0862FBCB" w14:textId="77777777" w:rsidR="001E1F25" w:rsidRPr="001E1F25" w:rsidRDefault="001E1F25" w:rsidP="001E1F25">
                  <w:pPr>
                    <w:spacing w:after="120"/>
                    <w:rPr>
                      <w:rFonts w:eastAsia="Times New Roman"/>
                      <w:iCs/>
                      <w:sz w:val="20"/>
                      <w:szCs w:val="20"/>
                    </w:rPr>
                  </w:pPr>
                  <w:r w:rsidRPr="001E1F25">
                    <w:rPr>
                      <w:rFonts w:eastAsia="Times New Roman"/>
                      <w:iCs/>
                      <w:sz w:val="20"/>
                      <w:szCs w:val="20"/>
                    </w:rPr>
                    <w:t>$4,500</w:t>
                  </w:r>
                  <w:r w:rsidRPr="001E1F25">
                    <w:rPr>
                      <w:rFonts w:eastAsia="Times New Roman"/>
                      <w:sz w:val="20"/>
                      <w:szCs w:val="20"/>
                    </w:rPr>
                    <w:t xml:space="preserve"> or the effective VOLL, whichever is less</w:t>
                  </w:r>
                </w:p>
              </w:tc>
            </w:tr>
          </w:tbl>
          <w:p w14:paraId="4BF5AE2F" w14:textId="77777777" w:rsidR="001E1F25" w:rsidRPr="001E1F25" w:rsidRDefault="001E1F25" w:rsidP="001E1F25">
            <w:pPr>
              <w:spacing w:before="240" w:after="240"/>
              <w:ind w:left="2160" w:hanging="720"/>
              <w:rPr>
                <w:rFonts w:eastAsia="Times New Roman"/>
                <w:szCs w:val="20"/>
              </w:rPr>
            </w:pPr>
            <w:r w:rsidRPr="001E1F25">
              <w:rPr>
                <w:rFonts w:eastAsia="Times New Roman"/>
                <w:szCs w:val="20"/>
              </w:rPr>
              <w:lastRenderedPageBreak/>
              <w:t>(viii)</w:t>
            </w:r>
            <w:r w:rsidRPr="001E1F25">
              <w:rPr>
                <w:rFonts w:eastAsia="Times New Roman"/>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1E1F25" w:rsidRPr="001E1F25" w14:paraId="009A39E7" w14:textId="77777777" w:rsidTr="001A7377">
              <w:trPr>
                <w:trHeight w:val="350"/>
              </w:trPr>
              <w:tc>
                <w:tcPr>
                  <w:tcW w:w="3279" w:type="dxa"/>
                </w:tcPr>
                <w:p w14:paraId="2B281E23"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MW</w:t>
                  </w:r>
                </w:p>
              </w:tc>
              <w:tc>
                <w:tcPr>
                  <w:tcW w:w="3060" w:type="dxa"/>
                </w:tcPr>
                <w:p w14:paraId="3D18EF1F"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Price (per MWh)</w:t>
                  </w:r>
                </w:p>
              </w:tc>
            </w:tr>
            <w:tr w:rsidR="001E1F25" w:rsidRPr="001E1F25" w14:paraId="237A0015" w14:textId="77777777" w:rsidTr="001A7377">
              <w:trPr>
                <w:trHeight w:val="345"/>
              </w:trPr>
              <w:tc>
                <w:tcPr>
                  <w:tcW w:w="3279" w:type="dxa"/>
                </w:tcPr>
                <w:p w14:paraId="37AC0AE4"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HSL of RUC-committed configuration (if more than highest MW in Energy Offer Curve)</w:t>
                  </w:r>
                </w:p>
              </w:tc>
              <w:tc>
                <w:tcPr>
                  <w:tcW w:w="3060" w:type="dxa"/>
                </w:tcPr>
                <w:p w14:paraId="5E2A9A9A"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 xml:space="preserve">Greater </w:t>
                  </w:r>
                  <w:proofErr w:type="gramStart"/>
                  <w:r w:rsidRPr="001E1F25">
                    <w:rPr>
                      <w:rFonts w:eastAsia="Times New Roman"/>
                      <w:iCs/>
                      <w:sz w:val="20"/>
                      <w:szCs w:val="20"/>
                    </w:rPr>
                    <w:t>of:</w:t>
                  </w:r>
                  <w:proofErr w:type="gramEnd"/>
                  <w:r w:rsidRPr="001E1F25">
                    <w:rPr>
                      <w:rFonts w:eastAsia="Times New Roman"/>
                      <w:iCs/>
                      <w:sz w:val="20"/>
                      <w:szCs w:val="20"/>
                    </w:rPr>
                    <w:t xml:space="preserve"> $4,500</w:t>
                  </w:r>
                  <w:r w:rsidRPr="001E1F25">
                    <w:rPr>
                      <w:rFonts w:eastAsia="Times New Roman"/>
                      <w:sz w:val="20"/>
                      <w:szCs w:val="20"/>
                    </w:rPr>
                    <w:t xml:space="preserve"> or the effective VOLL, whichever is less; and</w:t>
                  </w:r>
                  <w:r w:rsidRPr="001E1F25">
                    <w:rPr>
                      <w:rFonts w:eastAsia="Times New Roman"/>
                      <w:iCs/>
                      <w:sz w:val="20"/>
                      <w:szCs w:val="20"/>
                    </w:rPr>
                    <w:t xml:space="preserve"> the price associated with the highest MW in QSE-submitted Energy Offer Curve</w:t>
                  </w:r>
                </w:p>
              </w:tc>
            </w:tr>
            <w:tr w:rsidR="001E1F25" w:rsidRPr="001E1F25" w14:paraId="2A89A9EB" w14:textId="77777777" w:rsidTr="001A7377">
              <w:trPr>
                <w:trHeight w:val="615"/>
              </w:trPr>
              <w:tc>
                <w:tcPr>
                  <w:tcW w:w="3279" w:type="dxa"/>
                </w:tcPr>
                <w:p w14:paraId="1A61DBF4"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Energy Offer Curve for MW at and above HSL of QSE-committed configuration</w:t>
                  </w:r>
                </w:p>
              </w:tc>
              <w:tc>
                <w:tcPr>
                  <w:tcW w:w="3060" w:type="dxa"/>
                </w:tcPr>
                <w:p w14:paraId="373FED91"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 xml:space="preserve">Greater </w:t>
                  </w:r>
                  <w:proofErr w:type="gramStart"/>
                  <w:r w:rsidRPr="001E1F25">
                    <w:rPr>
                      <w:rFonts w:eastAsia="Times New Roman"/>
                      <w:iCs/>
                      <w:sz w:val="20"/>
                      <w:szCs w:val="20"/>
                    </w:rPr>
                    <w:t>of:</w:t>
                  </w:r>
                  <w:proofErr w:type="gramEnd"/>
                  <w:r w:rsidRPr="001E1F25">
                    <w:rPr>
                      <w:rFonts w:eastAsia="Times New Roman"/>
                      <w:iCs/>
                      <w:sz w:val="20"/>
                      <w:szCs w:val="20"/>
                    </w:rPr>
                    <w:t xml:space="preserve"> $4,500</w:t>
                  </w:r>
                  <w:r w:rsidRPr="001E1F25">
                    <w:rPr>
                      <w:rFonts w:eastAsia="Times New Roman"/>
                      <w:sz w:val="20"/>
                      <w:szCs w:val="20"/>
                    </w:rPr>
                    <w:t xml:space="preserve"> or the effective VOLL, whichever is less;</w:t>
                  </w:r>
                  <w:r w:rsidRPr="001E1F25">
                    <w:rPr>
                      <w:rFonts w:eastAsia="Times New Roman"/>
                      <w:iCs/>
                      <w:sz w:val="20"/>
                      <w:szCs w:val="20"/>
                    </w:rPr>
                    <w:t xml:space="preserve"> and the QSE-submitted Energy Offer Curve</w:t>
                  </w:r>
                </w:p>
              </w:tc>
            </w:tr>
            <w:tr w:rsidR="001E1F25" w:rsidRPr="001E1F25" w14:paraId="4FE9B585" w14:textId="77777777" w:rsidTr="001A7377">
              <w:trPr>
                <w:trHeight w:val="615"/>
              </w:trPr>
              <w:tc>
                <w:tcPr>
                  <w:tcW w:w="3279" w:type="dxa"/>
                </w:tcPr>
                <w:p w14:paraId="7E4878D4"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HSL of QSE-committed configuration (if more than highest MW in Energy Offer Curve and price associated with highest MW in Energy Offer Curve is less than $4,500)</w:t>
                  </w:r>
                </w:p>
              </w:tc>
              <w:tc>
                <w:tcPr>
                  <w:tcW w:w="3060" w:type="dxa"/>
                </w:tcPr>
                <w:p w14:paraId="3D5062C3"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$4,500</w:t>
                  </w:r>
                  <w:r w:rsidRPr="001E1F25">
                    <w:rPr>
                      <w:rFonts w:eastAsia="Times New Roman"/>
                      <w:sz w:val="20"/>
                      <w:szCs w:val="20"/>
                    </w:rPr>
                    <w:t xml:space="preserve"> or the effective VOLL, whichever is less</w:t>
                  </w:r>
                </w:p>
              </w:tc>
            </w:tr>
            <w:tr w:rsidR="001E1F25" w:rsidRPr="001E1F25" w14:paraId="753C82EC" w14:textId="77777777" w:rsidTr="001A7377">
              <w:trPr>
                <w:trHeight w:val="368"/>
              </w:trPr>
              <w:tc>
                <w:tcPr>
                  <w:tcW w:w="3279" w:type="dxa"/>
                </w:tcPr>
                <w:p w14:paraId="53E5919F"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HSL of QSE-committed configuration (if more than highest MW in Energy Offer Curve)</w:t>
                  </w:r>
                </w:p>
              </w:tc>
              <w:tc>
                <w:tcPr>
                  <w:tcW w:w="3060" w:type="dxa"/>
                </w:tcPr>
                <w:p w14:paraId="29106697"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Price associated with the highest MW in QSE-submitted Energy Offer Curve</w:t>
                  </w:r>
                </w:p>
              </w:tc>
            </w:tr>
            <w:tr w:rsidR="001E1F25" w:rsidRPr="001E1F25" w14:paraId="6FEBB755" w14:textId="77777777" w:rsidTr="001A7377">
              <w:trPr>
                <w:trHeight w:val="773"/>
              </w:trPr>
              <w:tc>
                <w:tcPr>
                  <w:tcW w:w="3279" w:type="dxa"/>
                </w:tcPr>
                <w:p w14:paraId="2D77904C"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Energy Offer Curve for MW at and below HSL of QSE-committed configuration</w:t>
                  </w:r>
                </w:p>
              </w:tc>
              <w:tc>
                <w:tcPr>
                  <w:tcW w:w="3060" w:type="dxa"/>
                </w:tcPr>
                <w:p w14:paraId="5EE77120"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The QSE-submitted Energy Offer Curve</w:t>
                  </w:r>
                </w:p>
              </w:tc>
            </w:tr>
            <w:tr w:rsidR="001E1F25" w:rsidRPr="001E1F25" w14:paraId="2BACECFA" w14:textId="77777777" w:rsidTr="001A7377">
              <w:trPr>
                <w:trHeight w:val="503"/>
              </w:trPr>
              <w:tc>
                <w:tcPr>
                  <w:tcW w:w="3279" w:type="dxa"/>
                </w:tcPr>
                <w:p w14:paraId="40E5287F"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1 MW below lowest MW in Energy Offer Curve (if more than LSL)</w:t>
                  </w:r>
                </w:p>
              </w:tc>
              <w:tc>
                <w:tcPr>
                  <w:tcW w:w="3060" w:type="dxa"/>
                </w:tcPr>
                <w:p w14:paraId="324F6A47"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-$249.99</w:t>
                  </w:r>
                </w:p>
              </w:tc>
            </w:tr>
            <w:tr w:rsidR="001E1F25" w:rsidRPr="001E1F25" w14:paraId="6D90C746" w14:textId="77777777" w:rsidTr="001A7377">
              <w:trPr>
                <w:trHeight w:val="467"/>
              </w:trPr>
              <w:tc>
                <w:tcPr>
                  <w:tcW w:w="3279" w:type="dxa"/>
                </w:tcPr>
                <w:p w14:paraId="240BFBBA"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LSL (if less than lowest MW in Energy Offer Curve)</w:t>
                  </w:r>
                </w:p>
              </w:tc>
              <w:tc>
                <w:tcPr>
                  <w:tcW w:w="3060" w:type="dxa"/>
                </w:tcPr>
                <w:p w14:paraId="7AC4DE4A"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-$250.00</w:t>
                  </w:r>
                </w:p>
              </w:tc>
            </w:tr>
          </w:tbl>
          <w:p w14:paraId="6639B526" w14:textId="77777777" w:rsidR="001E1F25" w:rsidRPr="001E1F25" w:rsidRDefault="001E1F25" w:rsidP="001E1F25">
            <w:pPr>
              <w:spacing w:after="240"/>
              <w:ind w:left="2160" w:hanging="720"/>
              <w:rPr>
                <w:rFonts w:eastAsia="Times New Roman"/>
                <w:szCs w:val="20"/>
              </w:rPr>
            </w:pPr>
          </w:p>
        </w:tc>
      </w:tr>
    </w:tbl>
    <w:p w14:paraId="1DB0025F" w14:textId="77777777" w:rsidR="001E1F25" w:rsidRPr="001E1F25" w:rsidRDefault="001E1F25" w:rsidP="001E1F25">
      <w:pPr>
        <w:spacing w:before="240" w:after="240"/>
        <w:ind w:left="720" w:hanging="720"/>
        <w:rPr>
          <w:rFonts w:eastAsia="Times New Roman"/>
          <w:szCs w:val="20"/>
        </w:rPr>
      </w:pPr>
      <w:r w:rsidRPr="001E1F25">
        <w:rPr>
          <w:rFonts w:eastAsia="Times New Roman"/>
          <w:szCs w:val="20"/>
        </w:rPr>
        <w:lastRenderedPageBreak/>
        <w:t>(5)</w:t>
      </w:r>
      <w:r w:rsidRPr="001E1F25">
        <w:rPr>
          <w:rFonts w:eastAsia="Times New Roman"/>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0457ABF1" w14:textId="77777777" w:rsidR="001E1F25" w:rsidRPr="001E1F25" w:rsidRDefault="001E1F25" w:rsidP="001E1F25">
      <w:pPr>
        <w:spacing w:after="240"/>
        <w:ind w:left="1440" w:hanging="720"/>
        <w:rPr>
          <w:rFonts w:eastAsia="Times New Roman"/>
          <w:szCs w:val="20"/>
        </w:rPr>
      </w:pPr>
      <w:r w:rsidRPr="001E1F25">
        <w:rPr>
          <w:rFonts w:eastAsia="Times New Roman"/>
          <w:szCs w:val="20"/>
        </w:rPr>
        <w:t>(a)</w:t>
      </w:r>
      <w:r w:rsidRPr="001E1F25">
        <w:rPr>
          <w:rFonts w:eastAsia="Times New Roman"/>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326BDD38" w14:textId="77777777" w:rsidR="001E1F25" w:rsidRPr="001E1F25" w:rsidRDefault="001E1F25" w:rsidP="001E1F25">
      <w:pPr>
        <w:spacing w:after="240"/>
        <w:ind w:left="1440" w:hanging="720"/>
        <w:rPr>
          <w:rFonts w:eastAsia="Times New Roman"/>
          <w:szCs w:val="20"/>
        </w:rPr>
      </w:pPr>
      <w:r w:rsidRPr="001E1F25">
        <w:rPr>
          <w:rFonts w:eastAsia="Times New Roman"/>
          <w:szCs w:val="20"/>
        </w:rPr>
        <w:lastRenderedPageBreak/>
        <w:t>(b)</w:t>
      </w:r>
      <w:r w:rsidRPr="001E1F25">
        <w:rPr>
          <w:rFonts w:eastAsia="Times New Roman"/>
          <w:szCs w:val="20"/>
        </w:rPr>
        <w:tab/>
        <w:t>For Resources that are not RUC-committed, the price in the proxy Ancillary Service Offer shall be set to:</w:t>
      </w:r>
    </w:p>
    <w:p w14:paraId="6F128EAC" w14:textId="77777777" w:rsidR="001E1F25" w:rsidRPr="001E1F25" w:rsidRDefault="001E1F25" w:rsidP="001E1F25">
      <w:pPr>
        <w:spacing w:after="240"/>
        <w:ind w:left="2160" w:hanging="720"/>
        <w:rPr>
          <w:rFonts w:eastAsia="Times New Roman"/>
          <w:szCs w:val="20"/>
        </w:rPr>
      </w:pPr>
      <w:r w:rsidRPr="001E1F25">
        <w:rPr>
          <w:rFonts w:eastAsia="Times New Roman"/>
          <w:szCs w:val="20"/>
        </w:rPr>
        <w:t>(i)</w:t>
      </w:r>
      <w:r w:rsidRPr="001E1F25">
        <w:rPr>
          <w:rFonts w:eastAsia="Times New Roman"/>
          <w:szCs w:val="20"/>
        </w:rPr>
        <w:tab/>
        <w:t>For Reg-Up and RRS, the maximum of:</w:t>
      </w:r>
    </w:p>
    <w:p w14:paraId="35F85AD0" w14:textId="77777777" w:rsidR="001E1F25" w:rsidRPr="001E1F25" w:rsidRDefault="001E1F25" w:rsidP="001E1F25">
      <w:pPr>
        <w:spacing w:after="240"/>
        <w:ind w:left="2880" w:hanging="720"/>
        <w:rPr>
          <w:rFonts w:eastAsia="Times New Roman"/>
          <w:szCs w:val="20"/>
        </w:rPr>
      </w:pPr>
      <w:r w:rsidRPr="001E1F25">
        <w:rPr>
          <w:rFonts w:eastAsia="Times New Roman"/>
          <w:szCs w:val="20"/>
        </w:rPr>
        <w:t>(A)</w:t>
      </w:r>
      <w:r w:rsidRPr="001E1F25">
        <w:rPr>
          <w:rFonts w:eastAsia="Times New Roman"/>
          <w:szCs w:val="20"/>
        </w:rPr>
        <w:tab/>
        <w:t>The proxy Ancillary Service Offer price floor for Reg-Up or RRS, respectively;</w:t>
      </w:r>
    </w:p>
    <w:p w14:paraId="13C0C0FF" w14:textId="77777777" w:rsidR="001E1F25" w:rsidRPr="001E1F25" w:rsidRDefault="001E1F25" w:rsidP="001E1F25">
      <w:pPr>
        <w:spacing w:after="240"/>
        <w:ind w:left="2880" w:hanging="720"/>
        <w:rPr>
          <w:rFonts w:eastAsia="Times New Roman"/>
          <w:szCs w:val="20"/>
        </w:rPr>
      </w:pPr>
      <w:r w:rsidRPr="001E1F25">
        <w:rPr>
          <w:rFonts w:eastAsia="Times New Roman"/>
          <w:szCs w:val="20"/>
        </w:rPr>
        <w:t>(B)</w:t>
      </w:r>
      <w:r w:rsidRPr="001E1F25">
        <w:rPr>
          <w:rFonts w:eastAsia="Times New Roman"/>
          <w:szCs w:val="20"/>
        </w:rPr>
        <w:tab/>
        <w:t>The Resource’s highest submitted Ancillary Service Offer price for Reg-Up or RRS, respectively;</w:t>
      </w:r>
    </w:p>
    <w:p w14:paraId="64B8AB89" w14:textId="77777777" w:rsidR="001E1F25" w:rsidRPr="001E1F25" w:rsidRDefault="001E1F25" w:rsidP="001E1F25">
      <w:pPr>
        <w:spacing w:after="240"/>
        <w:ind w:left="2880" w:hanging="720"/>
        <w:rPr>
          <w:rFonts w:eastAsia="Times New Roman"/>
          <w:szCs w:val="20"/>
        </w:rPr>
      </w:pPr>
      <w:r w:rsidRPr="001E1F25">
        <w:rPr>
          <w:rFonts w:eastAsia="Times New Roman"/>
          <w:szCs w:val="20"/>
        </w:rPr>
        <w:t>(C)</w:t>
      </w:r>
      <w:r w:rsidRPr="001E1F25">
        <w:rPr>
          <w:rFonts w:eastAsia="Times New Roman"/>
          <w:szCs w:val="20"/>
        </w:rPr>
        <w:tab/>
        <w:t>The Resource’s highest Ancillary Service Offer price for ECRS (submitted or proxy); or</w:t>
      </w:r>
    </w:p>
    <w:p w14:paraId="1B9989C1" w14:textId="77777777" w:rsidR="001E1F25" w:rsidRPr="001E1F25" w:rsidRDefault="001E1F25" w:rsidP="001E1F25">
      <w:pPr>
        <w:spacing w:after="240"/>
        <w:ind w:left="2880" w:hanging="720"/>
        <w:rPr>
          <w:rFonts w:eastAsia="Times New Roman"/>
          <w:szCs w:val="20"/>
        </w:rPr>
      </w:pPr>
      <w:r w:rsidRPr="001E1F25">
        <w:rPr>
          <w:rFonts w:eastAsia="Times New Roman"/>
          <w:szCs w:val="20"/>
        </w:rPr>
        <w:t>(D)</w:t>
      </w:r>
      <w:r w:rsidRPr="001E1F25">
        <w:rPr>
          <w:rFonts w:eastAsia="Times New Roman"/>
          <w:szCs w:val="20"/>
        </w:rPr>
        <w:tab/>
        <w:t>The Resource’s highest Ancillary Service Offer price for Non-Spin (submitted or proxy).</w:t>
      </w:r>
    </w:p>
    <w:p w14:paraId="6C466290" w14:textId="77777777" w:rsidR="001E1F25" w:rsidRPr="001E1F25" w:rsidRDefault="001E1F25" w:rsidP="001E1F25">
      <w:pPr>
        <w:spacing w:after="240"/>
        <w:ind w:left="2160" w:hanging="720"/>
        <w:rPr>
          <w:rFonts w:eastAsia="Times New Roman"/>
          <w:szCs w:val="20"/>
        </w:rPr>
      </w:pPr>
      <w:r w:rsidRPr="001E1F25">
        <w:rPr>
          <w:rFonts w:eastAsia="Times New Roman"/>
          <w:szCs w:val="20"/>
        </w:rPr>
        <w:t>(ii)</w:t>
      </w:r>
      <w:r w:rsidRPr="001E1F25">
        <w:rPr>
          <w:rFonts w:eastAsia="Times New Roman"/>
          <w:szCs w:val="20"/>
        </w:rPr>
        <w:tab/>
        <w:t xml:space="preserve">For ECRS, the maximum of: </w:t>
      </w:r>
    </w:p>
    <w:p w14:paraId="63402A04" w14:textId="77777777" w:rsidR="001E1F25" w:rsidRPr="001E1F25" w:rsidRDefault="001E1F25" w:rsidP="001E1F25">
      <w:pPr>
        <w:spacing w:after="240"/>
        <w:ind w:left="2880" w:hanging="720"/>
        <w:rPr>
          <w:rFonts w:eastAsia="Times New Roman"/>
          <w:szCs w:val="20"/>
        </w:rPr>
      </w:pPr>
      <w:r w:rsidRPr="001E1F25">
        <w:rPr>
          <w:rFonts w:eastAsia="Times New Roman"/>
          <w:szCs w:val="20"/>
        </w:rPr>
        <w:t>(A)</w:t>
      </w:r>
      <w:r w:rsidRPr="001E1F25">
        <w:rPr>
          <w:rFonts w:eastAsia="Times New Roman"/>
          <w:szCs w:val="20"/>
        </w:rPr>
        <w:tab/>
        <w:t xml:space="preserve">The proxy Ancillary Service Offer price floor for ECRS; </w:t>
      </w:r>
    </w:p>
    <w:p w14:paraId="2F98D776" w14:textId="77777777" w:rsidR="001E1F25" w:rsidRPr="001E1F25" w:rsidRDefault="001E1F25" w:rsidP="001E1F25">
      <w:pPr>
        <w:spacing w:after="240"/>
        <w:ind w:left="2880" w:hanging="720"/>
        <w:rPr>
          <w:rFonts w:eastAsia="Times New Roman"/>
          <w:szCs w:val="20"/>
        </w:rPr>
      </w:pPr>
      <w:r w:rsidRPr="001E1F25">
        <w:rPr>
          <w:rFonts w:eastAsia="Times New Roman"/>
          <w:szCs w:val="20"/>
        </w:rPr>
        <w:t>(B)</w:t>
      </w:r>
      <w:r w:rsidRPr="001E1F25">
        <w:rPr>
          <w:rFonts w:eastAsia="Times New Roman"/>
          <w:szCs w:val="20"/>
        </w:rPr>
        <w:tab/>
        <w:t>The Resource’s highest submitted Ancillary Service Offer price for ECRS; or</w:t>
      </w:r>
    </w:p>
    <w:p w14:paraId="158E94F3" w14:textId="77777777" w:rsidR="001E1F25" w:rsidRPr="001E1F25" w:rsidRDefault="001E1F25" w:rsidP="001E1F25">
      <w:pPr>
        <w:spacing w:after="240"/>
        <w:ind w:left="2880" w:hanging="720"/>
        <w:rPr>
          <w:rFonts w:eastAsia="Times New Roman"/>
          <w:szCs w:val="20"/>
        </w:rPr>
      </w:pPr>
      <w:r w:rsidRPr="001E1F25">
        <w:rPr>
          <w:rFonts w:eastAsia="Times New Roman"/>
          <w:szCs w:val="20"/>
        </w:rPr>
        <w:t>(C)</w:t>
      </w:r>
      <w:r w:rsidRPr="001E1F25">
        <w:rPr>
          <w:rFonts w:eastAsia="Times New Roman"/>
          <w:szCs w:val="20"/>
        </w:rPr>
        <w:tab/>
        <w:t>The Resource’s highest Ancillary Service Offer price for Non-Spin (submitted or proxy).</w:t>
      </w:r>
    </w:p>
    <w:p w14:paraId="19F4E1E8" w14:textId="77777777" w:rsidR="001E1F25" w:rsidRPr="001E1F25" w:rsidRDefault="001E1F25" w:rsidP="001E1F25">
      <w:pPr>
        <w:spacing w:after="240"/>
        <w:ind w:left="2160" w:hanging="720"/>
        <w:rPr>
          <w:rFonts w:eastAsia="Times New Roman"/>
          <w:szCs w:val="20"/>
        </w:rPr>
      </w:pPr>
      <w:r w:rsidRPr="001E1F25">
        <w:rPr>
          <w:rFonts w:eastAsia="Times New Roman"/>
          <w:szCs w:val="20"/>
        </w:rPr>
        <w:t>(iii)</w:t>
      </w:r>
      <w:r w:rsidRPr="001E1F25">
        <w:rPr>
          <w:rFonts w:eastAsia="Times New Roman"/>
          <w:szCs w:val="20"/>
        </w:rPr>
        <w:tab/>
        <w:t xml:space="preserve">For Non-Spin, the maximum of: </w:t>
      </w:r>
    </w:p>
    <w:p w14:paraId="628B3A86" w14:textId="77777777" w:rsidR="001E1F25" w:rsidRPr="001E1F25" w:rsidRDefault="001E1F25" w:rsidP="001E1F25">
      <w:pPr>
        <w:spacing w:after="240"/>
        <w:ind w:left="2880" w:hanging="720"/>
        <w:rPr>
          <w:rFonts w:eastAsia="Times New Roman"/>
          <w:szCs w:val="20"/>
        </w:rPr>
      </w:pPr>
      <w:r w:rsidRPr="001E1F25">
        <w:rPr>
          <w:rFonts w:eastAsia="Times New Roman"/>
          <w:szCs w:val="20"/>
        </w:rPr>
        <w:t>(A)</w:t>
      </w:r>
      <w:r w:rsidRPr="001E1F25">
        <w:rPr>
          <w:rFonts w:eastAsia="Times New Roman"/>
          <w:szCs w:val="20"/>
        </w:rPr>
        <w:tab/>
        <w:t>The proxy Ancillary Service Offer price floor for Non-Spin; or</w:t>
      </w:r>
    </w:p>
    <w:p w14:paraId="12511E32" w14:textId="77777777" w:rsidR="001E1F25" w:rsidRPr="001E1F25" w:rsidRDefault="001E1F25" w:rsidP="001E1F25">
      <w:pPr>
        <w:spacing w:after="240"/>
        <w:ind w:left="2880" w:hanging="720"/>
        <w:rPr>
          <w:rFonts w:eastAsia="Times New Roman"/>
          <w:szCs w:val="20"/>
        </w:rPr>
      </w:pPr>
      <w:r w:rsidRPr="001E1F25">
        <w:rPr>
          <w:rFonts w:eastAsia="Times New Roman"/>
          <w:szCs w:val="20"/>
        </w:rPr>
        <w:t>(B)</w:t>
      </w:r>
      <w:r w:rsidRPr="001E1F25">
        <w:rPr>
          <w:rFonts w:eastAsia="Times New Roman"/>
          <w:szCs w:val="20"/>
        </w:rPr>
        <w:tab/>
        <w:t>The Resource’s highest submitted Ancillary Service Offer price for Non-Spin.</w:t>
      </w:r>
    </w:p>
    <w:p w14:paraId="4D000CC6" w14:textId="77777777" w:rsidR="001E1F25" w:rsidRPr="001E1F25" w:rsidRDefault="001E1F25" w:rsidP="001E1F25">
      <w:pPr>
        <w:spacing w:after="240"/>
        <w:ind w:left="2160" w:hanging="720"/>
        <w:rPr>
          <w:rFonts w:eastAsia="Times New Roman"/>
          <w:szCs w:val="20"/>
        </w:rPr>
      </w:pPr>
      <w:proofErr w:type="gramStart"/>
      <w:r w:rsidRPr="001E1F25">
        <w:rPr>
          <w:rFonts w:eastAsia="Times New Roman"/>
          <w:szCs w:val="20"/>
        </w:rPr>
        <w:t>(iv)</w:t>
      </w:r>
      <w:r w:rsidRPr="001E1F25">
        <w:rPr>
          <w:rFonts w:eastAsia="Times New Roman"/>
          <w:szCs w:val="20"/>
        </w:rPr>
        <w:tab/>
        <w:t>For</w:t>
      </w:r>
      <w:proofErr w:type="gramEnd"/>
      <w:r w:rsidRPr="001E1F25">
        <w:rPr>
          <w:rFonts w:eastAsia="Times New Roman"/>
          <w:szCs w:val="20"/>
        </w:rPr>
        <w:t xml:space="preserve"> Reg-Down, the maximum of:</w:t>
      </w:r>
    </w:p>
    <w:p w14:paraId="15F6F301" w14:textId="77777777" w:rsidR="001E1F25" w:rsidRPr="001E1F25" w:rsidRDefault="001E1F25" w:rsidP="001E1F25">
      <w:pPr>
        <w:spacing w:after="240"/>
        <w:ind w:left="2880" w:hanging="720"/>
        <w:rPr>
          <w:rFonts w:eastAsia="Times New Roman"/>
          <w:szCs w:val="20"/>
        </w:rPr>
      </w:pPr>
      <w:r w:rsidRPr="001E1F25">
        <w:rPr>
          <w:rFonts w:eastAsia="Times New Roman"/>
          <w:szCs w:val="20"/>
        </w:rPr>
        <w:t>(A)</w:t>
      </w:r>
      <w:r w:rsidRPr="001E1F25">
        <w:rPr>
          <w:rFonts w:eastAsia="Times New Roman"/>
          <w:szCs w:val="20"/>
        </w:rPr>
        <w:tab/>
        <w:t>The proxy Ancillary Service Offer price floor for Reg-Down; or</w:t>
      </w:r>
    </w:p>
    <w:p w14:paraId="35F9AB2D" w14:textId="77777777" w:rsidR="0095469A" w:rsidRDefault="001E1F25" w:rsidP="0095469A">
      <w:pPr>
        <w:spacing w:after="240"/>
        <w:ind w:left="2880" w:hanging="720"/>
        <w:rPr>
          <w:ins w:id="784" w:author="ERCOT" w:date="2025-12-09T07:15:00Z" w16du:dateUtc="2025-12-09T13:15:00Z"/>
        </w:rPr>
      </w:pPr>
      <w:r w:rsidRPr="001E1F25">
        <w:rPr>
          <w:rFonts w:eastAsia="Times New Roman"/>
          <w:szCs w:val="20"/>
        </w:rPr>
        <w:t>(B)</w:t>
      </w:r>
      <w:r w:rsidRPr="001E1F25">
        <w:rPr>
          <w:rFonts w:eastAsia="Times New Roman"/>
          <w:szCs w:val="20"/>
        </w:rPr>
        <w:tab/>
        <w:t>The Resource’s highest submitted Ancillary Service Offer price for Reg-Down.</w:t>
      </w:r>
    </w:p>
    <w:p w14:paraId="4628A760" w14:textId="77777777" w:rsidR="0095469A" w:rsidRDefault="0095469A" w:rsidP="0095469A">
      <w:pPr>
        <w:spacing w:after="240"/>
        <w:ind w:left="2160" w:hanging="720"/>
        <w:rPr>
          <w:ins w:id="785" w:author="ERCOT" w:date="2025-12-09T07:15:00Z" w16du:dateUtc="2025-12-09T13:15:00Z"/>
        </w:rPr>
      </w:pPr>
      <w:ins w:id="786" w:author="ERCOT" w:date="2025-12-09T07:15:00Z" w16du:dateUtc="2025-12-09T13:15:00Z">
        <w:r w:rsidRPr="00EE7C66">
          <w:t>(</w:t>
        </w:r>
        <w:r>
          <w:t>v</w:t>
        </w:r>
        <w:r w:rsidRPr="00EE7C66">
          <w:t>)</w:t>
        </w:r>
        <w:r w:rsidRPr="00EE7C66">
          <w:tab/>
          <w:t xml:space="preserve">For </w:t>
        </w:r>
        <w:r>
          <w:t>DRRS</w:t>
        </w:r>
        <w:r w:rsidRPr="00EE7C66">
          <w:t>, the maximum of</w:t>
        </w:r>
        <w:r>
          <w:t>:</w:t>
        </w:r>
        <w:r w:rsidRPr="00EE7C66">
          <w:t xml:space="preserve"> </w:t>
        </w:r>
      </w:ins>
    </w:p>
    <w:p w14:paraId="20A9F966" w14:textId="77777777" w:rsidR="0095469A" w:rsidRPr="00072315" w:rsidRDefault="0095469A" w:rsidP="0095469A">
      <w:pPr>
        <w:spacing w:after="240"/>
        <w:ind w:left="2880" w:hanging="720"/>
        <w:rPr>
          <w:ins w:id="787" w:author="ERCOT" w:date="2025-12-09T07:15:00Z" w16du:dateUtc="2025-12-09T13:15:00Z"/>
        </w:rPr>
      </w:pPr>
      <w:ins w:id="788" w:author="ERCOT" w:date="2025-12-09T07:15:00Z" w16du:dateUtc="2025-12-09T13:15:00Z">
        <w:r>
          <w:t>(A)</w:t>
        </w:r>
        <w:r>
          <w:tab/>
        </w:r>
        <w:r w:rsidRPr="00072315">
          <w:t xml:space="preserve">The proxy Ancillary Service Offer price floor for </w:t>
        </w:r>
        <w:r>
          <w:t>DRRS</w:t>
        </w:r>
        <w:r w:rsidRPr="00072315">
          <w:t>; or</w:t>
        </w:r>
      </w:ins>
    </w:p>
    <w:p w14:paraId="33D18AA2" w14:textId="77777777" w:rsidR="0095469A" w:rsidRPr="00072315" w:rsidRDefault="0095469A" w:rsidP="0095469A">
      <w:pPr>
        <w:spacing w:after="240"/>
        <w:ind w:left="2880" w:hanging="720"/>
        <w:rPr>
          <w:ins w:id="789" w:author="ERCOT" w:date="2025-12-09T07:15:00Z" w16du:dateUtc="2025-12-09T13:15:00Z"/>
        </w:rPr>
      </w:pPr>
      <w:ins w:id="790" w:author="ERCOT" w:date="2025-12-09T07:15:00Z" w16du:dateUtc="2025-12-09T13:15:00Z">
        <w:r>
          <w:t>(B)</w:t>
        </w:r>
        <w:r>
          <w:tab/>
        </w:r>
        <w:r w:rsidRPr="00072315">
          <w:t xml:space="preserve">The Resource’s highest submitted Ancillary Service Offer price for </w:t>
        </w:r>
        <w:r>
          <w:t>DRRS</w:t>
        </w:r>
        <w:r w:rsidRPr="00072315">
          <w:t>.</w:t>
        </w:r>
      </w:ins>
    </w:p>
    <w:p w14:paraId="37986467" w14:textId="77777777" w:rsidR="001E1F25" w:rsidRPr="001E1F25" w:rsidRDefault="001E1F25" w:rsidP="001E1F25">
      <w:pPr>
        <w:spacing w:after="240"/>
        <w:ind w:left="1440" w:hanging="720"/>
        <w:rPr>
          <w:rFonts w:eastAsia="Times New Roman"/>
          <w:szCs w:val="20"/>
        </w:rPr>
      </w:pPr>
      <w:r w:rsidRPr="001E1F25">
        <w:rPr>
          <w:rFonts w:eastAsia="Times New Roman"/>
          <w:szCs w:val="20"/>
        </w:rPr>
        <w:lastRenderedPageBreak/>
        <w:t>(c)</w:t>
      </w:r>
      <w:r w:rsidRPr="001E1F25">
        <w:rPr>
          <w:rFonts w:eastAsia="Times New Roman"/>
          <w:szCs w:val="20"/>
        </w:rPr>
        <w:tab/>
        <w:t xml:space="preserve">The proxy Ancillary Service Offer price floors for each </w:t>
      </w:r>
      <w:proofErr w:type="gramStart"/>
      <w:r w:rsidRPr="001E1F25">
        <w:rPr>
          <w:rFonts w:eastAsia="Times New Roman"/>
          <w:szCs w:val="20"/>
        </w:rPr>
        <w:t>SCED-interval</w:t>
      </w:r>
      <w:proofErr w:type="gramEnd"/>
      <w:r w:rsidRPr="001E1F25">
        <w:rPr>
          <w:rFonts w:eastAsia="Times New Roman"/>
          <w:szCs w:val="20"/>
        </w:rPr>
        <w:t xml:space="preserve"> shall be derived from the effective ASDCs and Ancillary Service Plan using the following logic:</w:t>
      </w:r>
    </w:p>
    <w:p w14:paraId="6C509B15" w14:textId="77777777" w:rsidR="001E1F25" w:rsidRPr="001E1F25" w:rsidRDefault="001E1F25" w:rsidP="001E1F25">
      <w:pPr>
        <w:spacing w:after="240"/>
        <w:ind w:left="2144" w:hanging="720"/>
        <w:rPr>
          <w:rFonts w:eastAsia="Times New Roman"/>
          <w:szCs w:val="20"/>
        </w:rPr>
      </w:pPr>
      <w:r w:rsidRPr="001E1F25">
        <w:rPr>
          <w:rFonts w:eastAsia="Times New Roman"/>
          <w:szCs w:val="20"/>
        </w:rPr>
        <w:t>(i)        The proxy Ancillary Service Offer price floor for Reg-Up is equal to the lesser of the values below minus $0.01 per MW per hour:</w:t>
      </w:r>
    </w:p>
    <w:p w14:paraId="6B5A6266" w14:textId="77777777" w:rsidR="001E1F25" w:rsidRPr="001E1F25" w:rsidRDefault="001E1F25" w:rsidP="001E1F25">
      <w:pPr>
        <w:spacing w:after="240"/>
        <w:ind w:left="2864" w:hanging="720"/>
        <w:rPr>
          <w:rFonts w:eastAsia="Times New Roman"/>
          <w:szCs w:val="20"/>
        </w:rPr>
      </w:pPr>
      <w:r w:rsidRPr="001E1F25">
        <w:rPr>
          <w:rFonts w:eastAsia="Times New Roman"/>
          <w:szCs w:val="20"/>
        </w:rPr>
        <w:t xml:space="preserve">(A)      $2,000 per MW per hour; or  </w:t>
      </w:r>
    </w:p>
    <w:p w14:paraId="057DC0F2" w14:textId="77777777" w:rsidR="001E1F25" w:rsidRPr="001E1F25" w:rsidRDefault="001E1F25" w:rsidP="001E1F25">
      <w:pPr>
        <w:spacing w:after="240"/>
        <w:ind w:left="2864" w:hanging="720"/>
        <w:rPr>
          <w:rFonts w:eastAsia="Times New Roman"/>
          <w:szCs w:val="20"/>
        </w:rPr>
      </w:pPr>
      <w:r w:rsidRPr="001E1F25">
        <w:rPr>
          <w:rFonts w:eastAsia="Times New Roman"/>
          <w:szCs w:val="20"/>
        </w:rPr>
        <w:t>(B)      The point on the ASDC for Reg-Up that intersects with a quantity that is 95% of the Ancillary Service Plan for Reg-Up.</w:t>
      </w:r>
    </w:p>
    <w:p w14:paraId="445FA7F4" w14:textId="77777777" w:rsidR="001E1F25" w:rsidRPr="001E1F25" w:rsidRDefault="001E1F25" w:rsidP="001E1F25">
      <w:pPr>
        <w:spacing w:after="240"/>
        <w:ind w:left="2144" w:hanging="720"/>
        <w:rPr>
          <w:rFonts w:eastAsia="Times New Roman"/>
          <w:szCs w:val="20"/>
        </w:rPr>
      </w:pPr>
      <w:r w:rsidRPr="001E1F25">
        <w:rPr>
          <w:rFonts w:eastAsia="Times New Roman"/>
          <w:szCs w:val="20"/>
        </w:rPr>
        <w:t>(ii)       The proxy Ancillary Service Offer price floor for RRS is equal to the lesser of the values below minus $0.01 per MW per hour:</w:t>
      </w:r>
    </w:p>
    <w:p w14:paraId="24BB23A5" w14:textId="77777777" w:rsidR="001E1F25" w:rsidRPr="001E1F25" w:rsidRDefault="001E1F25" w:rsidP="001E1F25">
      <w:pPr>
        <w:spacing w:after="240"/>
        <w:ind w:left="2864" w:hanging="720"/>
        <w:rPr>
          <w:rFonts w:eastAsia="Times New Roman"/>
          <w:szCs w:val="20"/>
        </w:rPr>
      </w:pPr>
      <w:r w:rsidRPr="001E1F25">
        <w:rPr>
          <w:rFonts w:eastAsia="Times New Roman"/>
          <w:szCs w:val="20"/>
        </w:rPr>
        <w:t xml:space="preserve">(A)      $2,000 per MW per hour; or  </w:t>
      </w:r>
    </w:p>
    <w:p w14:paraId="3A5328EA" w14:textId="77777777" w:rsidR="001E1F25" w:rsidRPr="001E1F25" w:rsidRDefault="001E1F25" w:rsidP="001E1F25">
      <w:pPr>
        <w:spacing w:after="240"/>
        <w:ind w:left="2864" w:hanging="720"/>
        <w:rPr>
          <w:rFonts w:eastAsia="Times New Roman"/>
          <w:szCs w:val="20"/>
        </w:rPr>
      </w:pPr>
      <w:r w:rsidRPr="001E1F25">
        <w:rPr>
          <w:rFonts w:eastAsia="Times New Roman"/>
          <w:szCs w:val="20"/>
        </w:rPr>
        <w:t>(B)      The point on the ASDC for RRS that intersects with a quantity that is 95% of the Ancillary Service Plan for RRS.</w:t>
      </w:r>
    </w:p>
    <w:p w14:paraId="235566C9" w14:textId="77777777" w:rsidR="001E1F25" w:rsidRPr="001E1F25" w:rsidRDefault="001E1F25" w:rsidP="001E1F25">
      <w:pPr>
        <w:spacing w:after="240"/>
        <w:ind w:left="2144" w:hanging="720"/>
        <w:rPr>
          <w:rFonts w:eastAsia="Times New Roman"/>
          <w:szCs w:val="20"/>
        </w:rPr>
      </w:pPr>
      <w:r w:rsidRPr="001E1F25">
        <w:rPr>
          <w:rFonts w:eastAsia="Times New Roman"/>
          <w:szCs w:val="20"/>
        </w:rPr>
        <w:t>(iii)      The proxy Ancillary Service Offer price floor for ECRS is equal to the lesser of the values below minus $0.01 per MW per hour:</w:t>
      </w:r>
    </w:p>
    <w:p w14:paraId="1E54F554" w14:textId="77777777" w:rsidR="001E1F25" w:rsidRPr="001E1F25" w:rsidRDefault="001E1F25" w:rsidP="001E1F25">
      <w:pPr>
        <w:spacing w:after="240"/>
        <w:ind w:left="2864" w:hanging="720"/>
        <w:rPr>
          <w:rFonts w:eastAsia="Times New Roman"/>
          <w:szCs w:val="20"/>
        </w:rPr>
      </w:pPr>
      <w:r w:rsidRPr="001E1F25">
        <w:rPr>
          <w:rFonts w:eastAsia="Times New Roman"/>
          <w:szCs w:val="20"/>
        </w:rPr>
        <w:t xml:space="preserve">(A)      $2,000 per MW per hour; or  </w:t>
      </w:r>
    </w:p>
    <w:p w14:paraId="3C5455DB" w14:textId="77777777" w:rsidR="001E1F25" w:rsidRPr="001E1F25" w:rsidRDefault="001E1F25" w:rsidP="001E1F25">
      <w:pPr>
        <w:spacing w:after="240"/>
        <w:ind w:left="2864" w:hanging="720"/>
        <w:rPr>
          <w:rFonts w:eastAsia="Times New Roman"/>
          <w:szCs w:val="20"/>
        </w:rPr>
      </w:pPr>
      <w:r w:rsidRPr="001E1F25">
        <w:rPr>
          <w:rFonts w:eastAsia="Times New Roman"/>
          <w:szCs w:val="20"/>
        </w:rPr>
        <w:t>(B)      The point on the ASDC for ECRS that intersects with a quantity that is 95% of the Ancillary Service Plan for ECRS.</w:t>
      </w:r>
    </w:p>
    <w:p w14:paraId="0A6E9132" w14:textId="77777777" w:rsidR="001E1F25" w:rsidRPr="001E1F25" w:rsidRDefault="001E1F25" w:rsidP="001E1F25">
      <w:pPr>
        <w:spacing w:after="240"/>
        <w:ind w:left="2144" w:hanging="720"/>
        <w:rPr>
          <w:rFonts w:eastAsia="Times New Roman"/>
          <w:szCs w:val="20"/>
        </w:rPr>
      </w:pPr>
      <w:r w:rsidRPr="001E1F25">
        <w:rPr>
          <w:rFonts w:eastAsia="Times New Roman"/>
          <w:szCs w:val="20"/>
        </w:rPr>
        <w:t>(iv)      The proxy Ancillary Service Offer price floor for Non-Spin is equal to the lesser of the values below minus $0.01 per MW per hour:</w:t>
      </w:r>
    </w:p>
    <w:p w14:paraId="4EC4EE73" w14:textId="77777777" w:rsidR="001E1F25" w:rsidRPr="001E1F25" w:rsidRDefault="001E1F25" w:rsidP="001E1F25">
      <w:pPr>
        <w:spacing w:after="240"/>
        <w:ind w:left="2864" w:hanging="720"/>
        <w:rPr>
          <w:rFonts w:eastAsia="Times New Roman"/>
          <w:szCs w:val="20"/>
        </w:rPr>
      </w:pPr>
      <w:r w:rsidRPr="001E1F25">
        <w:rPr>
          <w:rFonts w:eastAsia="Times New Roman"/>
          <w:szCs w:val="20"/>
        </w:rPr>
        <w:t xml:space="preserve">(A)      $2,000 per MW per hour; or  </w:t>
      </w:r>
    </w:p>
    <w:p w14:paraId="73FC8FF6" w14:textId="77777777" w:rsidR="001E1F25" w:rsidRPr="001E1F25" w:rsidRDefault="001E1F25" w:rsidP="001E1F25">
      <w:pPr>
        <w:spacing w:after="240"/>
        <w:ind w:left="2864" w:hanging="720"/>
        <w:rPr>
          <w:rFonts w:eastAsia="Times New Roman"/>
          <w:szCs w:val="20"/>
        </w:rPr>
      </w:pPr>
      <w:r w:rsidRPr="001E1F25">
        <w:rPr>
          <w:rFonts w:eastAsia="Times New Roman"/>
          <w:szCs w:val="20"/>
        </w:rPr>
        <w:t>(B)      The point on the ASDC for Non-Spin that intersects with a quantity that is 95% of the Ancillary Service Plan for Non-Spin.</w:t>
      </w:r>
    </w:p>
    <w:p w14:paraId="3B2BB692" w14:textId="77777777" w:rsidR="001E1F25" w:rsidRPr="001E1F25" w:rsidRDefault="001E1F25" w:rsidP="001E1F25">
      <w:pPr>
        <w:spacing w:after="240"/>
        <w:ind w:left="2144" w:hanging="720"/>
        <w:rPr>
          <w:rFonts w:eastAsia="Times New Roman"/>
          <w:szCs w:val="20"/>
        </w:rPr>
      </w:pPr>
      <w:r w:rsidRPr="001E1F25">
        <w:rPr>
          <w:rFonts w:eastAsia="Times New Roman"/>
          <w:szCs w:val="20"/>
        </w:rPr>
        <w:t xml:space="preserve">(v)       The </w:t>
      </w:r>
      <w:proofErr w:type="gramStart"/>
      <w:r w:rsidRPr="001E1F25">
        <w:rPr>
          <w:rFonts w:eastAsia="Times New Roman"/>
          <w:szCs w:val="20"/>
        </w:rPr>
        <w:t>proxy</w:t>
      </w:r>
      <w:proofErr w:type="gramEnd"/>
      <w:r w:rsidRPr="001E1F25">
        <w:rPr>
          <w:rFonts w:eastAsia="Times New Roman"/>
          <w:szCs w:val="20"/>
        </w:rPr>
        <w:t xml:space="preserve"> Ancillary Service Offer price floor for Reg-Down is equal to the lesser of the values below minus $0.01 per MW per hour:</w:t>
      </w:r>
    </w:p>
    <w:p w14:paraId="1707CF97" w14:textId="77777777" w:rsidR="001E1F25" w:rsidRPr="001E1F25" w:rsidRDefault="001E1F25" w:rsidP="001E1F25">
      <w:pPr>
        <w:spacing w:after="240"/>
        <w:ind w:left="2864" w:hanging="720"/>
        <w:rPr>
          <w:rFonts w:eastAsia="Times New Roman"/>
          <w:szCs w:val="20"/>
        </w:rPr>
      </w:pPr>
      <w:r w:rsidRPr="001E1F25">
        <w:rPr>
          <w:rFonts w:eastAsia="Times New Roman"/>
          <w:szCs w:val="20"/>
        </w:rPr>
        <w:t xml:space="preserve">(A)      $2,000 per MW per hour; or  </w:t>
      </w:r>
    </w:p>
    <w:p w14:paraId="433EB965" w14:textId="77777777" w:rsidR="0095469A" w:rsidRDefault="001E1F25" w:rsidP="0095469A">
      <w:pPr>
        <w:spacing w:after="240"/>
        <w:ind w:left="2864" w:hanging="720"/>
        <w:rPr>
          <w:ins w:id="791" w:author="ERCOT" w:date="2025-12-09T07:14:00Z" w16du:dateUtc="2025-12-09T13:14:00Z"/>
        </w:rPr>
      </w:pPr>
      <w:r w:rsidRPr="001E1F25">
        <w:rPr>
          <w:rFonts w:eastAsia="Times New Roman"/>
          <w:szCs w:val="20"/>
        </w:rPr>
        <w:t>(B)      The point on the ASDC for Reg-Down that intersects with a quantity that is 95% of the Ancillary Service Plan for Reg-Down.</w:t>
      </w:r>
    </w:p>
    <w:p w14:paraId="585B3760" w14:textId="77777777" w:rsidR="0095469A" w:rsidRDefault="0095469A" w:rsidP="0095469A">
      <w:pPr>
        <w:spacing w:after="240"/>
        <w:ind w:left="2160" w:hanging="720"/>
        <w:rPr>
          <w:ins w:id="792" w:author="ERCOT" w:date="2025-12-09T07:14:00Z" w16du:dateUtc="2025-12-09T13:14:00Z"/>
        </w:rPr>
      </w:pPr>
      <w:ins w:id="793" w:author="ERCOT" w:date="2025-12-09T07:14:00Z" w16du:dateUtc="2025-12-09T13:14:00Z">
        <w:r>
          <w:t>(vi)</w:t>
        </w:r>
        <w:r>
          <w:tab/>
          <w:t>The proxy Ancillary Service Offer price floor for DRRS is equal to the lesser of the values below minus $0.01 per MW per hour:</w:t>
        </w:r>
      </w:ins>
    </w:p>
    <w:p w14:paraId="3E6835FE" w14:textId="77777777" w:rsidR="0095469A" w:rsidRDefault="0095469A" w:rsidP="0095469A">
      <w:pPr>
        <w:spacing w:after="240"/>
        <w:ind w:left="2864" w:hanging="720"/>
        <w:rPr>
          <w:ins w:id="794" w:author="ERCOT" w:date="2025-12-09T07:14:00Z" w16du:dateUtc="2025-12-09T13:14:00Z"/>
        </w:rPr>
      </w:pPr>
      <w:ins w:id="795" w:author="ERCOT" w:date="2025-12-09T07:14:00Z" w16du:dateUtc="2025-12-09T13:14:00Z">
        <w:r>
          <w:t>(A)</w:t>
        </w:r>
        <w:r>
          <w:tab/>
          <w:t>$2,000 per MW per hour; or</w:t>
        </w:r>
      </w:ins>
    </w:p>
    <w:p w14:paraId="21B39173" w14:textId="3EEC1C21" w:rsidR="001E1F25" w:rsidRPr="001E1F25" w:rsidRDefault="0095469A" w:rsidP="0095469A">
      <w:pPr>
        <w:spacing w:after="240"/>
        <w:ind w:left="2864" w:hanging="720"/>
        <w:rPr>
          <w:rFonts w:eastAsia="Times New Roman"/>
          <w:szCs w:val="20"/>
        </w:rPr>
      </w:pPr>
      <w:ins w:id="796" w:author="ERCOT" w:date="2025-12-09T07:14:00Z" w16du:dateUtc="2025-12-09T13:14:00Z">
        <w:r>
          <w:lastRenderedPageBreak/>
          <w:t>(B)</w:t>
        </w:r>
        <w:r>
          <w:tab/>
          <w:t>The point on the ASDC for DRRS that intersects with a quantity that is 95% of the Ancillary Service Plan for DRRS.</w:t>
        </w:r>
      </w:ins>
    </w:p>
    <w:p w14:paraId="00DFA819" w14:textId="77777777" w:rsidR="001E1F25" w:rsidRPr="001E1F25" w:rsidRDefault="001E1F25" w:rsidP="001E1F25">
      <w:pPr>
        <w:spacing w:after="240"/>
        <w:ind w:left="1440" w:hanging="720"/>
        <w:rPr>
          <w:rFonts w:eastAsia="Times New Roman"/>
          <w:szCs w:val="20"/>
        </w:rPr>
      </w:pPr>
      <w:r w:rsidRPr="001E1F25">
        <w:rPr>
          <w:rFonts w:eastAsia="Times New Roman"/>
          <w:szCs w:val="20"/>
        </w:rPr>
        <w:t>(d)</w:t>
      </w:r>
      <w:r w:rsidRPr="001E1F25">
        <w:rPr>
          <w:rFonts w:eastAsia="Times New Roman"/>
          <w:szCs w:val="20"/>
        </w:rPr>
        <w:tab/>
        <w:t xml:space="preserve">ERCOT systems </w:t>
      </w:r>
      <w:proofErr w:type="gramStart"/>
      <w:r w:rsidRPr="001E1F25">
        <w:rPr>
          <w:rFonts w:eastAsia="Times New Roman"/>
          <w:szCs w:val="20"/>
        </w:rPr>
        <w:t>shall</w:t>
      </w:r>
      <w:proofErr w:type="gramEnd"/>
      <w:r w:rsidRPr="001E1F25">
        <w:rPr>
          <w:rFonts w:eastAsia="Times New Roman"/>
          <w:szCs w:val="20"/>
        </w:rPr>
        <w:t xml:space="preserve"> be designed to allow for proxy Ancillary Service Offer price floors to differ when the same Ancillary Service product can be provided by either On-Line or Off-Line Resources, and/or an Ancillary Service product has sub-types.  </w:t>
      </w:r>
    </w:p>
    <w:p w14:paraId="1F4066DB" w14:textId="77777777" w:rsidR="001E1F25" w:rsidRPr="001E1F25" w:rsidRDefault="001E1F25" w:rsidP="001E1F25">
      <w:pPr>
        <w:spacing w:after="240"/>
        <w:ind w:left="1440" w:hanging="720"/>
        <w:rPr>
          <w:rFonts w:eastAsia="Times New Roman"/>
          <w:szCs w:val="20"/>
        </w:rPr>
      </w:pPr>
      <w:r w:rsidRPr="001E1F25">
        <w:rPr>
          <w:rFonts w:eastAsia="Times New Roman"/>
          <w:szCs w:val="20"/>
        </w:rPr>
        <w:t>(e)</w:t>
      </w:r>
      <w:r w:rsidRPr="001E1F25">
        <w:rPr>
          <w:rFonts w:eastAsia="Times New Roman"/>
          <w:szCs w:val="20"/>
        </w:rPr>
        <w:tab/>
        <w:t>For RUC-committed Resources:</w:t>
      </w:r>
    </w:p>
    <w:p w14:paraId="04B693A4" w14:textId="77777777" w:rsidR="001E1F25" w:rsidRPr="001E1F25" w:rsidRDefault="001E1F25" w:rsidP="001E1F25">
      <w:pPr>
        <w:spacing w:after="240"/>
        <w:ind w:left="2160" w:hanging="720"/>
        <w:rPr>
          <w:rFonts w:eastAsia="Times New Roman"/>
          <w:szCs w:val="20"/>
        </w:rPr>
      </w:pPr>
      <w:r w:rsidRPr="001E1F25">
        <w:rPr>
          <w:rFonts w:eastAsia="Times New Roman"/>
          <w:szCs w:val="20"/>
        </w:rPr>
        <w:t>(i)</w:t>
      </w:r>
      <w:r w:rsidRPr="001E1F25">
        <w:rPr>
          <w:rFonts w:eastAsia="Times New Roman"/>
          <w:szCs w:val="20"/>
        </w:rPr>
        <w:tab/>
        <w:t>If a RUC-committed Resource does not have an Ancillary Service Offer for an Ancillary Service product that the Resource is qualified to provide, ERCOT shall create an Ancillary Service Offer for that Ancillary Service product at a value of $250 per MWh for the full operating range of the Resource up to its telemetered HSL.</w:t>
      </w:r>
    </w:p>
    <w:p w14:paraId="6B4A9C68" w14:textId="77777777" w:rsidR="001E1F25" w:rsidRPr="001E1F25" w:rsidRDefault="001E1F25" w:rsidP="001E1F25">
      <w:pPr>
        <w:spacing w:after="240"/>
        <w:ind w:left="2160" w:hanging="720"/>
        <w:rPr>
          <w:rFonts w:eastAsia="Times New Roman"/>
          <w:szCs w:val="20"/>
        </w:rPr>
      </w:pPr>
      <w:r w:rsidRPr="001E1F25">
        <w:rPr>
          <w:rFonts w:eastAsia="Times New Roman"/>
          <w:szCs w:val="20"/>
        </w:rPr>
        <w:t>(ii)</w:t>
      </w:r>
      <w:r w:rsidRPr="001E1F25">
        <w:rPr>
          <w:rFonts w:eastAsia="Times New Roman"/>
          <w:szCs w:val="20"/>
        </w:rPr>
        <w:tab/>
        <w:t>For each Ancillary Service product for which a RUC-committed Resource has an Ancillary Service Offer, the Ancillary Service Offer used by SCED for that Ancillary Service product across the full operating range of the Resource</w:t>
      </w:r>
      <w:r w:rsidRPr="001E1F25" w:rsidDel="00CE2E44">
        <w:rPr>
          <w:rFonts w:eastAsia="Times New Roman"/>
          <w:szCs w:val="20"/>
        </w:rPr>
        <w:t xml:space="preserve"> </w:t>
      </w:r>
      <w:r w:rsidRPr="001E1F25">
        <w:rPr>
          <w:rFonts w:eastAsia="Times New Roman"/>
          <w:szCs w:val="20"/>
        </w:rPr>
        <w:t xml:space="preserve">up to its telemetered HSL shall be the maximum of: </w:t>
      </w:r>
    </w:p>
    <w:p w14:paraId="285F2F37" w14:textId="77777777" w:rsidR="001E1F25" w:rsidRPr="001E1F25" w:rsidRDefault="001E1F25" w:rsidP="001E1F25">
      <w:pPr>
        <w:spacing w:after="240"/>
        <w:ind w:left="2880" w:hanging="720"/>
        <w:rPr>
          <w:rFonts w:eastAsia="Times New Roman"/>
          <w:szCs w:val="20"/>
        </w:rPr>
      </w:pPr>
      <w:r w:rsidRPr="001E1F25">
        <w:rPr>
          <w:rFonts w:eastAsia="Times New Roman"/>
          <w:szCs w:val="20"/>
        </w:rPr>
        <w:t>(A)</w:t>
      </w:r>
      <w:r w:rsidRPr="001E1F25">
        <w:rPr>
          <w:rFonts w:eastAsia="Times New Roman"/>
          <w:szCs w:val="20"/>
        </w:rPr>
        <w:tab/>
        <w:t xml:space="preserve">The Resource’s highest submitted Ancillary Service Offer price; or </w:t>
      </w:r>
    </w:p>
    <w:p w14:paraId="66A322BA" w14:textId="77777777" w:rsidR="001E1F25" w:rsidRPr="001E1F25" w:rsidRDefault="001E1F25" w:rsidP="001E1F25">
      <w:pPr>
        <w:spacing w:after="240"/>
        <w:ind w:left="2880" w:hanging="720"/>
        <w:rPr>
          <w:rFonts w:eastAsia="Times New Roman"/>
          <w:szCs w:val="20"/>
        </w:rPr>
      </w:pPr>
      <w:r w:rsidRPr="001E1F25">
        <w:rPr>
          <w:rFonts w:eastAsia="Times New Roman"/>
          <w:szCs w:val="20"/>
        </w:rPr>
        <w:t>(B)</w:t>
      </w:r>
      <w:r w:rsidRPr="001E1F25">
        <w:rPr>
          <w:rFonts w:eastAsia="Times New Roman"/>
          <w:szCs w:val="20"/>
        </w:rPr>
        <w:tab/>
        <w:t>$250 per MWh.</w:t>
      </w:r>
    </w:p>
    <w:p w14:paraId="1B7819EE" w14:textId="77777777" w:rsidR="001E1F25" w:rsidRPr="001E1F25" w:rsidRDefault="001E1F25" w:rsidP="001E1F25">
      <w:pPr>
        <w:spacing w:before="240" w:after="240"/>
        <w:ind w:left="720" w:hanging="720"/>
        <w:rPr>
          <w:rFonts w:eastAsia="Times New Roman"/>
          <w:szCs w:val="20"/>
        </w:rPr>
      </w:pPr>
      <w:r w:rsidRPr="001E1F25">
        <w:rPr>
          <w:rFonts w:eastAsia="Times New Roman"/>
          <w:szCs w:val="20"/>
        </w:rPr>
        <w:t>(6)</w:t>
      </w:r>
      <w:r w:rsidRPr="001E1F25">
        <w:rPr>
          <w:rFonts w:eastAsia="Times New Roman"/>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69878990" w14:textId="77777777" w:rsidR="001E1F25" w:rsidRPr="001E1F25" w:rsidRDefault="001E1F25" w:rsidP="001E1F25">
      <w:pPr>
        <w:spacing w:before="240" w:after="240"/>
        <w:ind w:left="1440" w:hanging="720"/>
        <w:rPr>
          <w:rFonts w:eastAsia="Times New Roman"/>
          <w:szCs w:val="20"/>
        </w:rPr>
      </w:pPr>
      <w:r w:rsidRPr="001E1F25">
        <w:rPr>
          <w:rFonts w:eastAsia="Times New Roman"/>
          <w:szCs w:val="20"/>
        </w:rPr>
        <w:t>(a)</w:t>
      </w:r>
      <w:r w:rsidRPr="001E1F25">
        <w:rPr>
          <w:rFonts w:eastAsia="Times New Roman"/>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1E1F25" w:rsidRPr="001E1F25" w14:paraId="6EE5C612" w14:textId="77777777" w:rsidTr="001A7377">
        <w:trPr>
          <w:jc w:val="center"/>
        </w:trPr>
        <w:tc>
          <w:tcPr>
            <w:tcW w:w="3871" w:type="dxa"/>
            <w:tcBorders>
              <w:top w:val="single" w:sz="4" w:space="0" w:color="auto"/>
              <w:left w:val="single" w:sz="4" w:space="0" w:color="auto"/>
              <w:bottom w:val="single" w:sz="4" w:space="0" w:color="auto"/>
              <w:right w:val="single" w:sz="4" w:space="0" w:color="auto"/>
            </w:tcBorders>
            <w:hideMark/>
          </w:tcPr>
          <w:p w14:paraId="0FB54BCE"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3929E64B"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17749787"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Price (per MWh)</w:t>
            </w:r>
          </w:p>
        </w:tc>
      </w:tr>
      <w:tr w:rsidR="001E1F25" w:rsidRPr="001E1F25" w14:paraId="75498538" w14:textId="77777777" w:rsidTr="001A7377">
        <w:trPr>
          <w:jc w:val="center"/>
        </w:trPr>
        <w:tc>
          <w:tcPr>
            <w:tcW w:w="3871" w:type="dxa"/>
            <w:tcBorders>
              <w:top w:val="single" w:sz="4" w:space="0" w:color="auto"/>
              <w:left w:val="single" w:sz="4" w:space="0" w:color="auto"/>
              <w:bottom w:val="single" w:sz="4" w:space="0" w:color="auto"/>
              <w:right w:val="single" w:sz="4" w:space="0" w:color="auto"/>
            </w:tcBorders>
          </w:tcPr>
          <w:p w14:paraId="7FEC8AEF"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 xml:space="preserve">HSL MW and the highest MW point on the Energy Bid/Offer are both greater than or equal to zero, </w:t>
            </w:r>
          </w:p>
          <w:p w14:paraId="309AF055"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and,</w:t>
            </w:r>
          </w:p>
          <w:p w14:paraId="4302A9F2"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HSL is greater than the highest MW in submitted Energy Bid/Offer Curve</w:t>
            </w:r>
          </w:p>
          <w:p w14:paraId="583E842D" w14:textId="77777777" w:rsidR="001E1F25" w:rsidRPr="001E1F25" w:rsidRDefault="001E1F25" w:rsidP="001E1F25">
            <w:pPr>
              <w:spacing w:after="60"/>
              <w:rPr>
                <w:rFonts w:eastAsia="Times New Roman"/>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71619553"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47AA8F55"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 xml:space="preserve">RTSWCAP </w:t>
            </w:r>
          </w:p>
        </w:tc>
      </w:tr>
      <w:tr w:rsidR="001E1F25" w:rsidRPr="001E1F25" w14:paraId="60872D03" w14:textId="77777777" w:rsidTr="001A7377">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2088B147"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 xml:space="preserve">HSL MW is greater than or equal to zero, </w:t>
            </w:r>
          </w:p>
          <w:p w14:paraId="3705B50E"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and,</w:t>
            </w:r>
          </w:p>
          <w:p w14:paraId="70FF9FC4"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lastRenderedPageBreak/>
              <w:t>the highest MW point on the Energy Bid/Offer is less than zero</w:t>
            </w:r>
          </w:p>
          <w:p w14:paraId="19A11F90" w14:textId="77777777" w:rsidR="001E1F25" w:rsidRPr="001E1F25" w:rsidRDefault="001E1F25" w:rsidP="001E1F25">
            <w:pPr>
              <w:spacing w:after="60"/>
              <w:rPr>
                <w:rFonts w:eastAsia="Times New Roman"/>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55448671"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lastRenderedPageBreak/>
              <w:t>From highest MW point on submitted Energy Bid/Offer Curve to 0 MW</w:t>
            </w:r>
          </w:p>
          <w:p w14:paraId="40E6808E" w14:textId="77777777" w:rsidR="001E1F25" w:rsidRPr="001E1F25" w:rsidRDefault="001E1F25" w:rsidP="001E1F25">
            <w:pPr>
              <w:spacing w:after="60"/>
              <w:rPr>
                <w:rFonts w:eastAsia="Times New Roman"/>
                <w:iCs/>
                <w:sz w:val="20"/>
                <w:szCs w:val="20"/>
              </w:rPr>
            </w:pPr>
          </w:p>
          <w:p w14:paraId="65DEA9D1"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2A2595C9"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lastRenderedPageBreak/>
              <w:t>Price associated with the highest MW in submitted Energy Bid/Offer Curve</w:t>
            </w:r>
          </w:p>
          <w:p w14:paraId="7EF01835" w14:textId="77777777" w:rsidR="001E1F25" w:rsidRPr="001E1F25" w:rsidRDefault="001E1F25" w:rsidP="001E1F25">
            <w:pPr>
              <w:spacing w:after="60"/>
              <w:rPr>
                <w:rFonts w:eastAsia="Times New Roman"/>
                <w:iCs/>
                <w:sz w:val="20"/>
                <w:szCs w:val="20"/>
              </w:rPr>
            </w:pPr>
          </w:p>
          <w:p w14:paraId="5BDDA170"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RTSWCAP</w:t>
            </w:r>
          </w:p>
        </w:tc>
      </w:tr>
      <w:tr w:rsidR="001E1F25" w:rsidRPr="001E1F25" w14:paraId="51CBCB55" w14:textId="77777777" w:rsidTr="001A7377">
        <w:trPr>
          <w:jc w:val="center"/>
        </w:trPr>
        <w:tc>
          <w:tcPr>
            <w:tcW w:w="3871" w:type="dxa"/>
            <w:tcBorders>
              <w:top w:val="single" w:sz="4" w:space="0" w:color="auto"/>
              <w:left w:val="single" w:sz="4" w:space="0" w:color="auto"/>
              <w:bottom w:val="single" w:sz="4" w:space="0" w:color="auto"/>
              <w:right w:val="single" w:sz="4" w:space="0" w:color="auto"/>
            </w:tcBorders>
            <w:hideMark/>
          </w:tcPr>
          <w:p w14:paraId="3CD6B870"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lastRenderedPageBreak/>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146E6D31"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6B5FB5BC"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Price associated with the highest MW in submitted Energy Bid/Offer Curve</w:t>
            </w:r>
          </w:p>
        </w:tc>
      </w:tr>
      <w:tr w:rsidR="001E1F25" w:rsidRPr="001E1F25" w14:paraId="192C6424" w14:textId="77777777" w:rsidTr="001A7377">
        <w:trPr>
          <w:jc w:val="center"/>
        </w:trPr>
        <w:tc>
          <w:tcPr>
            <w:tcW w:w="3871" w:type="dxa"/>
            <w:tcBorders>
              <w:top w:val="single" w:sz="4" w:space="0" w:color="auto"/>
              <w:left w:val="single" w:sz="4" w:space="0" w:color="auto"/>
              <w:bottom w:val="single" w:sz="4" w:space="0" w:color="auto"/>
              <w:right w:val="single" w:sz="4" w:space="0" w:color="auto"/>
            </w:tcBorders>
            <w:hideMark/>
          </w:tcPr>
          <w:p w14:paraId="12445439"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625FC81A" w14:textId="77777777" w:rsidR="001E1F25" w:rsidRPr="001E1F25" w:rsidRDefault="001E1F25" w:rsidP="001E1F25">
            <w:pPr>
              <w:spacing w:after="60"/>
              <w:rPr>
                <w:rFonts w:eastAsia="Times New Roman"/>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0F8C6C88"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Energy Bid/Offer Curve</w:t>
            </w:r>
          </w:p>
        </w:tc>
      </w:tr>
      <w:tr w:rsidR="001E1F25" w:rsidRPr="001E1F25" w14:paraId="1545272F" w14:textId="77777777" w:rsidTr="001A7377">
        <w:trPr>
          <w:jc w:val="center"/>
        </w:trPr>
        <w:tc>
          <w:tcPr>
            <w:tcW w:w="3871" w:type="dxa"/>
            <w:tcBorders>
              <w:top w:val="single" w:sz="4" w:space="0" w:color="auto"/>
              <w:left w:val="single" w:sz="4" w:space="0" w:color="auto"/>
              <w:bottom w:val="single" w:sz="4" w:space="0" w:color="auto"/>
              <w:right w:val="single" w:sz="4" w:space="0" w:color="auto"/>
            </w:tcBorders>
          </w:tcPr>
          <w:p w14:paraId="570A7E89"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 xml:space="preserve">LSL MW and the lowest MW point on the Energy Bid/Offer Curve are both greater than or equal to zero, </w:t>
            </w:r>
          </w:p>
          <w:p w14:paraId="48A53638"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and,</w:t>
            </w:r>
          </w:p>
          <w:p w14:paraId="051DE421"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LSL is less than the lowest MW in submitted Energy Bid/Offer Curve</w:t>
            </w:r>
          </w:p>
          <w:p w14:paraId="66C57B09" w14:textId="77777777" w:rsidR="001E1F25" w:rsidRPr="001E1F25" w:rsidRDefault="001E1F25" w:rsidP="001E1F25">
            <w:pPr>
              <w:spacing w:after="60"/>
              <w:rPr>
                <w:rFonts w:eastAsia="Times New Roman"/>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410DF930"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501D7603"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Price associated with the lowest MW in submitted Energy Bid/Offer Curve</w:t>
            </w:r>
          </w:p>
        </w:tc>
      </w:tr>
      <w:tr w:rsidR="001E1F25" w:rsidRPr="001E1F25" w14:paraId="350A6E26" w14:textId="77777777" w:rsidTr="001A7377">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18FD049A"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LSL MW is less than zero,</w:t>
            </w:r>
          </w:p>
          <w:p w14:paraId="3DA64935"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and,</w:t>
            </w:r>
          </w:p>
          <w:p w14:paraId="2F53581D"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2B680C8E"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From LSL to 0 MW</w:t>
            </w:r>
          </w:p>
          <w:p w14:paraId="51B66A05" w14:textId="77777777" w:rsidR="001E1F25" w:rsidRPr="001E1F25" w:rsidRDefault="001E1F25" w:rsidP="001E1F25">
            <w:pPr>
              <w:spacing w:after="60"/>
              <w:rPr>
                <w:rFonts w:eastAsia="Times New Roman"/>
                <w:iCs/>
                <w:sz w:val="20"/>
                <w:szCs w:val="20"/>
              </w:rPr>
            </w:pPr>
          </w:p>
          <w:p w14:paraId="5E0E11C3"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5CCC5EC6"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-$250.00</w:t>
            </w:r>
          </w:p>
          <w:p w14:paraId="275CB237" w14:textId="77777777" w:rsidR="001E1F25" w:rsidRPr="001E1F25" w:rsidRDefault="001E1F25" w:rsidP="001E1F25">
            <w:pPr>
              <w:spacing w:after="60"/>
              <w:rPr>
                <w:rFonts w:eastAsia="Times New Roman"/>
                <w:iCs/>
                <w:sz w:val="20"/>
                <w:szCs w:val="20"/>
              </w:rPr>
            </w:pPr>
          </w:p>
          <w:p w14:paraId="2A2DAB1E"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Price associated with the lowest MW in submitted Energy Bid/Offer Curve</w:t>
            </w:r>
          </w:p>
        </w:tc>
      </w:tr>
      <w:tr w:rsidR="001E1F25" w:rsidRPr="001E1F25" w14:paraId="1109B420" w14:textId="77777777" w:rsidTr="001A7377">
        <w:trPr>
          <w:jc w:val="center"/>
        </w:trPr>
        <w:tc>
          <w:tcPr>
            <w:tcW w:w="3871" w:type="dxa"/>
            <w:tcBorders>
              <w:top w:val="single" w:sz="4" w:space="0" w:color="auto"/>
              <w:left w:val="single" w:sz="4" w:space="0" w:color="auto"/>
              <w:bottom w:val="single" w:sz="4" w:space="0" w:color="auto"/>
              <w:right w:val="single" w:sz="4" w:space="0" w:color="auto"/>
            </w:tcBorders>
          </w:tcPr>
          <w:p w14:paraId="6C306FE2"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LSL and the lowest MW point on the Energy Bid/Offer Curve are both less than or equal to zero,</w:t>
            </w:r>
          </w:p>
          <w:p w14:paraId="19412744"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and,</w:t>
            </w:r>
          </w:p>
          <w:p w14:paraId="738C2069"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LSL is less than the lowest MW point on the Energy Bid/Offer Curve</w:t>
            </w:r>
          </w:p>
          <w:p w14:paraId="61C44BA3" w14:textId="77777777" w:rsidR="001E1F25" w:rsidRPr="001E1F25" w:rsidRDefault="001E1F25" w:rsidP="001E1F25">
            <w:pPr>
              <w:spacing w:after="60"/>
              <w:rPr>
                <w:rFonts w:eastAsia="Times New Roman"/>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429690D8"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253F8623"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-$250.00</w:t>
            </w:r>
          </w:p>
        </w:tc>
      </w:tr>
    </w:tbl>
    <w:p w14:paraId="3C4FE713" w14:textId="77777777" w:rsidR="001E1F25" w:rsidRPr="001E1F25" w:rsidRDefault="001E1F25" w:rsidP="001E1F25">
      <w:pPr>
        <w:spacing w:before="240" w:after="240"/>
        <w:ind w:left="1440" w:hanging="720"/>
        <w:rPr>
          <w:rFonts w:eastAsia="Times New Roman"/>
          <w:szCs w:val="20"/>
        </w:rPr>
      </w:pPr>
      <w:r w:rsidRPr="001E1F25">
        <w:rPr>
          <w:rFonts w:eastAsia="Times New Roman"/>
          <w:szCs w:val="20"/>
        </w:rPr>
        <w:t>(b)</w:t>
      </w:r>
      <w:r w:rsidRPr="001E1F25">
        <w:rPr>
          <w:rFonts w:eastAsia="Times New Roman"/>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60608743" w14:textId="77777777" w:rsidR="001E1F25" w:rsidRPr="001E1F25" w:rsidRDefault="001E1F25" w:rsidP="001E1F25">
      <w:pPr>
        <w:spacing w:before="240" w:after="240"/>
        <w:ind w:left="1440" w:hanging="720"/>
        <w:rPr>
          <w:rFonts w:eastAsia="Times New Roman"/>
          <w:szCs w:val="20"/>
        </w:rPr>
      </w:pPr>
      <w:r w:rsidRPr="001E1F25">
        <w:rPr>
          <w:rFonts w:eastAsia="Times New Roman"/>
          <w:szCs w:val="20"/>
        </w:rPr>
        <w:t>(c)</w:t>
      </w:r>
      <w:r w:rsidRPr="001E1F25">
        <w:rPr>
          <w:rFonts w:eastAsia="Times New Roman"/>
          <w:szCs w:val="20"/>
        </w:rPr>
        <w:tab/>
        <w:t>At the time of SCED execution, if a QSE representing an ESR has submitted an Output Schedule instead of an Energy Bid/Offer Curve, ERCOT shall create a proxy Energy Bid/Offer Curve priced at -$250 per MWh for the MW portion of the curve from its LSL to the MW amount on the Output Schedule, and priced at the RTSWCAP for the MW portion of the curve from the MW amount on the Output Schedule to its HSL.</w:t>
      </w:r>
    </w:p>
    <w:p w14:paraId="7231FA7E" w14:textId="77777777" w:rsidR="001E1F25" w:rsidRPr="001E1F25" w:rsidRDefault="001E1F25" w:rsidP="001E1F25">
      <w:pPr>
        <w:spacing w:before="240" w:after="240"/>
        <w:ind w:left="720" w:hanging="720"/>
        <w:rPr>
          <w:rFonts w:eastAsia="Times New Roman"/>
          <w:szCs w:val="20"/>
        </w:rPr>
      </w:pPr>
      <w:r w:rsidRPr="001E1F25">
        <w:rPr>
          <w:rFonts w:eastAsia="Times New Roman"/>
          <w:szCs w:val="20"/>
        </w:rPr>
        <w:t>(7)</w:t>
      </w:r>
      <w:r w:rsidRPr="001E1F25">
        <w:rPr>
          <w:rFonts w:eastAsia="Times New Roman"/>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1E1F25" w:rsidDel="00995694">
        <w:rPr>
          <w:rFonts w:eastAsia="Times New Roman"/>
          <w:szCs w:val="20"/>
        </w:rPr>
        <w:t xml:space="preserve"> </w:t>
      </w:r>
    </w:p>
    <w:p w14:paraId="026395DC" w14:textId="77777777" w:rsidR="001E1F25" w:rsidRPr="001E1F25" w:rsidRDefault="001E1F25" w:rsidP="001E1F25">
      <w:pPr>
        <w:spacing w:after="240"/>
        <w:ind w:left="720" w:hanging="720"/>
        <w:rPr>
          <w:rFonts w:eastAsia="Times New Roman"/>
          <w:szCs w:val="20"/>
        </w:rPr>
      </w:pPr>
      <w:r w:rsidRPr="001E1F25">
        <w:rPr>
          <w:rFonts w:eastAsia="Times New Roman"/>
          <w:szCs w:val="20"/>
        </w:rPr>
        <w:lastRenderedPageBreak/>
        <w:t>(8)</w:t>
      </w:r>
      <w:r w:rsidRPr="001E1F25">
        <w:rPr>
          <w:rFonts w:eastAsia="Times New Roman"/>
          <w:szCs w:val="20"/>
        </w:rPr>
        <w:tab/>
        <w:t>For a CLR whose QSE has submitted an RTM Energy Bid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1E1F25" w:rsidRPr="001E1F25" w14:paraId="16399EDE" w14:textId="77777777" w:rsidTr="001A7377">
        <w:trPr>
          <w:jc w:val="center"/>
        </w:trPr>
        <w:tc>
          <w:tcPr>
            <w:tcW w:w="3596" w:type="dxa"/>
          </w:tcPr>
          <w:p w14:paraId="4178C38E"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MW</w:t>
            </w:r>
          </w:p>
        </w:tc>
        <w:tc>
          <w:tcPr>
            <w:tcW w:w="2875" w:type="dxa"/>
          </w:tcPr>
          <w:p w14:paraId="50F305FD"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Price (per MWh)</w:t>
            </w:r>
          </w:p>
        </w:tc>
      </w:tr>
      <w:tr w:rsidR="001E1F25" w:rsidRPr="001E1F25" w14:paraId="19016EBA" w14:textId="77777777" w:rsidTr="001A7377">
        <w:trPr>
          <w:jc w:val="center"/>
        </w:trPr>
        <w:tc>
          <w:tcPr>
            <w:tcW w:w="3596" w:type="dxa"/>
          </w:tcPr>
          <w:p w14:paraId="3B9069F7"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LPC to MPC minus maximum MW of RTM Energy Bid</w:t>
            </w:r>
          </w:p>
        </w:tc>
        <w:tc>
          <w:tcPr>
            <w:tcW w:w="2875" w:type="dxa"/>
          </w:tcPr>
          <w:p w14:paraId="2E3DEEDD"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Price associated with the lowest MW in submitted RTM Energy Bid curve</w:t>
            </w:r>
          </w:p>
        </w:tc>
      </w:tr>
      <w:tr w:rsidR="001E1F25" w:rsidRPr="001E1F25" w14:paraId="4FFFE3D9" w14:textId="77777777" w:rsidTr="001A7377">
        <w:trPr>
          <w:jc w:val="center"/>
        </w:trPr>
        <w:tc>
          <w:tcPr>
            <w:tcW w:w="3596" w:type="dxa"/>
          </w:tcPr>
          <w:p w14:paraId="67019243"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MPC minus maximum MW of RTM Energy Bid to MPC</w:t>
            </w:r>
          </w:p>
        </w:tc>
        <w:tc>
          <w:tcPr>
            <w:tcW w:w="2875" w:type="dxa"/>
          </w:tcPr>
          <w:p w14:paraId="4254F320"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RTM Energy Bid curve</w:t>
            </w:r>
          </w:p>
        </w:tc>
      </w:tr>
      <w:tr w:rsidR="001E1F25" w:rsidRPr="001E1F25" w14:paraId="55B6CA9B" w14:textId="77777777" w:rsidTr="001A7377">
        <w:trPr>
          <w:jc w:val="center"/>
        </w:trPr>
        <w:tc>
          <w:tcPr>
            <w:tcW w:w="3596" w:type="dxa"/>
          </w:tcPr>
          <w:p w14:paraId="26D4D1C7"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MPC</w:t>
            </w:r>
          </w:p>
        </w:tc>
        <w:tc>
          <w:tcPr>
            <w:tcW w:w="2875" w:type="dxa"/>
          </w:tcPr>
          <w:p w14:paraId="4D807FE1"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Right-most point (lowest price) on RTM Energy Bid curve</w:t>
            </w:r>
          </w:p>
        </w:tc>
      </w:tr>
    </w:tbl>
    <w:p w14:paraId="60877D6A" w14:textId="77777777" w:rsidR="001E1F25" w:rsidRPr="001E1F25" w:rsidRDefault="001E1F25" w:rsidP="001E1F25">
      <w:pPr>
        <w:rPr>
          <w:rFonts w:eastAsia="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1F25" w:rsidRPr="001E1F25" w14:paraId="6885A9D0" w14:textId="77777777" w:rsidTr="001A7377">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48E334EF" w14:textId="77777777" w:rsidR="001E1F25" w:rsidRPr="001E1F25" w:rsidRDefault="001E1F25" w:rsidP="001E1F25">
            <w:pPr>
              <w:spacing w:before="120" w:after="240"/>
              <w:rPr>
                <w:rFonts w:eastAsia="Times New Roman"/>
                <w:b/>
                <w:i/>
                <w:iCs/>
              </w:rPr>
            </w:pPr>
            <w:r w:rsidRPr="001E1F25">
              <w:rPr>
                <w:rFonts w:eastAsia="Times New Roman"/>
                <w:b/>
                <w:i/>
                <w:iCs/>
              </w:rPr>
              <w:t>[NPRR1188:  Replace paragraph (8) above with the following upon system implementation and renumber accordingly:]</w:t>
            </w:r>
          </w:p>
          <w:p w14:paraId="4F727E1A" w14:textId="77777777" w:rsidR="001E1F25" w:rsidRPr="001E1F25" w:rsidRDefault="001E1F25" w:rsidP="001E1F25">
            <w:pPr>
              <w:spacing w:after="240"/>
              <w:ind w:left="720" w:hanging="720"/>
              <w:rPr>
                <w:rFonts w:eastAsia="Times New Roman"/>
                <w:szCs w:val="20"/>
              </w:rPr>
            </w:pPr>
            <w:r w:rsidRPr="001E1F25">
              <w:rPr>
                <w:rFonts w:eastAsia="Times New Roman"/>
                <w:szCs w:val="20"/>
              </w:rPr>
              <w:t>(8)</w:t>
            </w:r>
            <w:r w:rsidRPr="001E1F25">
              <w:rPr>
                <w:rFonts w:eastAsia="Times New Roman"/>
                <w:szCs w:val="20"/>
              </w:rPr>
              <w:tab/>
              <w:t>For a CLR whose QSE has submitted an Energy Bid Curve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1E1F25" w:rsidRPr="001E1F25" w14:paraId="181B981D" w14:textId="77777777" w:rsidTr="001A7377">
              <w:trPr>
                <w:jc w:val="center"/>
              </w:trPr>
              <w:tc>
                <w:tcPr>
                  <w:tcW w:w="3596" w:type="dxa"/>
                </w:tcPr>
                <w:p w14:paraId="765C9E02"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MW</w:t>
                  </w:r>
                </w:p>
              </w:tc>
              <w:tc>
                <w:tcPr>
                  <w:tcW w:w="2875" w:type="dxa"/>
                </w:tcPr>
                <w:p w14:paraId="5A26A883" w14:textId="77777777" w:rsidR="001E1F25" w:rsidRPr="001E1F25" w:rsidRDefault="001E1F25" w:rsidP="001E1F25">
                  <w:pPr>
                    <w:spacing w:after="120"/>
                    <w:rPr>
                      <w:rFonts w:eastAsia="Times New Roman"/>
                      <w:b/>
                      <w:iCs/>
                      <w:sz w:val="20"/>
                      <w:szCs w:val="20"/>
                    </w:rPr>
                  </w:pPr>
                  <w:r w:rsidRPr="001E1F25">
                    <w:rPr>
                      <w:rFonts w:eastAsia="Times New Roman"/>
                      <w:b/>
                      <w:iCs/>
                      <w:sz w:val="20"/>
                      <w:szCs w:val="20"/>
                    </w:rPr>
                    <w:t>Price (per MWh)</w:t>
                  </w:r>
                </w:p>
              </w:tc>
            </w:tr>
            <w:tr w:rsidR="001E1F25" w:rsidRPr="001E1F25" w14:paraId="575534C9" w14:textId="77777777" w:rsidTr="001A7377">
              <w:trPr>
                <w:jc w:val="center"/>
              </w:trPr>
              <w:tc>
                <w:tcPr>
                  <w:tcW w:w="3596" w:type="dxa"/>
                </w:tcPr>
                <w:p w14:paraId="75A740F0"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LPC to MPC minus maximum MW of Energy Bid Curve</w:t>
                  </w:r>
                </w:p>
              </w:tc>
              <w:tc>
                <w:tcPr>
                  <w:tcW w:w="2875" w:type="dxa"/>
                </w:tcPr>
                <w:p w14:paraId="2C731E11"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Price associated with the lowest MW in submitted Energy Bid Curve</w:t>
                  </w:r>
                </w:p>
              </w:tc>
            </w:tr>
            <w:tr w:rsidR="001E1F25" w:rsidRPr="001E1F25" w14:paraId="071DB8E6" w14:textId="77777777" w:rsidTr="001A7377">
              <w:trPr>
                <w:jc w:val="center"/>
              </w:trPr>
              <w:tc>
                <w:tcPr>
                  <w:tcW w:w="3596" w:type="dxa"/>
                </w:tcPr>
                <w:p w14:paraId="7AD6EF36"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MPC minus maximum MW of Energy Bid Curve to MPC</w:t>
                  </w:r>
                </w:p>
              </w:tc>
              <w:tc>
                <w:tcPr>
                  <w:tcW w:w="2875" w:type="dxa"/>
                </w:tcPr>
                <w:p w14:paraId="22A3F5E9"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Energy Bid Curve</w:t>
                  </w:r>
                </w:p>
              </w:tc>
            </w:tr>
            <w:tr w:rsidR="001E1F25" w:rsidRPr="001E1F25" w14:paraId="272A54F6" w14:textId="77777777" w:rsidTr="001A7377">
              <w:trPr>
                <w:jc w:val="center"/>
              </w:trPr>
              <w:tc>
                <w:tcPr>
                  <w:tcW w:w="3596" w:type="dxa"/>
                </w:tcPr>
                <w:p w14:paraId="1A4B0D73"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MPC</w:t>
                  </w:r>
                </w:p>
              </w:tc>
              <w:tc>
                <w:tcPr>
                  <w:tcW w:w="2875" w:type="dxa"/>
                </w:tcPr>
                <w:p w14:paraId="4C4FA99A"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Right-most point (lowest price) on Energy Bid Curve</w:t>
                  </w:r>
                </w:p>
              </w:tc>
            </w:tr>
          </w:tbl>
          <w:p w14:paraId="1E0A16F1" w14:textId="77777777" w:rsidR="001E1F25" w:rsidRPr="001E1F25" w:rsidRDefault="001E1F25" w:rsidP="001E1F25">
            <w:pPr>
              <w:spacing w:before="240" w:after="240"/>
              <w:ind w:left="720" w:hanging="720"/>
              <w:rPr>
                <w:rFonts w:eastAsia="Times New Roman"/>
                <w:szCs w:val="20"/>
              </w:rPr>
            </w:pPr>
            <w:r w:rsidRPr="001E1F25">
              <w:rPr>
                <w:rFonts w:eastAsia="Times New Roman"/>
                <w:szCs w:val="20"/>
              </w:rPr>
              <w:t>(9)</w:t>
            </w:r>
            <w:r w:rsidRPr="001E1F25">
              <w:rPr>
                <w:rFonts w:eastAsia="Times New Roman"/>
                <w:szCs w:val="20"/>
              </w:rPr>
              <w:tab/>
              <w:t>For a CLR whose QSE has not submitted an Energy Bid Curve, consistent with the CLR’s telemetered quantities, ERCOT shall create a proxy Energy Bid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1E1F25" w:rsidRPr="001E1F25" w14:paraId="7709297E" w14:textId="77777777" w:rsidTr="001A7377">
              <w:trPr>
                <w:jc w:val="center"/>
              </w:trPr>
              <w:tc>
                <w:tcPr>
                  <w:tcW w:w="3596" w:type="dxa"/>
                </w:tcPr>
                <w:p w14:paraId="041EF086" w14:textId="77777777" w:rsidR="001E1F25" w:rsidRPr="001E1F25" w:rsidRDefault="001E1F25" w:rsidP="001E1F25">
                  <w:pPr>
                    <w:spacing w:after="240"/>
                    <w:rPr>
                      <w:rFonts w:eastAsia="Times New Roman"/>
                      <w:b/>
                      <w:iCs/>
                      <w:sz w:val="20"/>
                      <w:szCs w:val="20"/>
                    </w:rPr>
                  </w:pPr>
                  <w:r w:rsidRPr="001E1F25">
                    <w:rPr>
                      <w:rFonts w:eastAsia="Times New Roman"/>
                      <w:b/>
                      <w:iCs/>
                      <w:sz w:val="20"/>
                      <w:szCs w:val="20"/>
                    </w:rPr>
                    <w:t>MW</w:t>
                  </w:r>
                </w:p>
              </w:tc>
              <w:tc>
                <w:tcPr>
                  <w:tcW w:w="2875" w:type="dxa"/>
                </w:tcPr>
                <w:p w14:paraId="31FDF768" w14:textId="77777777" w:rsidR="001E1F25" w:rsidRPr="001E1F25" w:rsidRDefault="001E1F25" w:rsidP="001E1F25">
                  <w:pPr>
                    <w:spacing w:after="240"/>
                    <w:rPr>
                      <w:rFonts w:eastAsia="Times New Roman"/>
                      <w:b/>
                      <w:iCs/>
                      <w:sz w:val="20"/>
                      <w:szCs w:val="20"/>
                    </w:rPr>
                  </w:pPr>
                  <w:r w:rsidRPr="001E1F25">
                    <w:rPr>
                      <w:rFonts w:eastAsia="Times New Roman"/>
                      <w:b/>
                      <w:iCs/>
                      <w:sz w:val="20"/>
                      <w:szCs w:val="20"/>
                    </w:rPr>
                    <w:t>Price (per MWh)</w:t>
                  </w:r>
                </w:p>
              </w:tc>
            </w:tr>
            <w:tr w:rsidR="001E1F25" w:rsidRPr="001E1F25" w14:paraId="363E7589" w14:textId="77777777" w:rsidTr="001A7377">
              <w:trPr>
                <w:jc w:val="center"/>
              </w:trPr>
              <w:tc>
                <w:tcPr>
                  <w:tcW w:w="3596" w:type="dxa"/>
                </w:tcPr>
                <w:p w14:paraId="3589C960" w14:textId="77777777" w:rsidR="001E1F25" w:rsidRPr="001E1F25" w:rsidRDefault="001E1F25" w:rsidP="001E1F25">
                  <w:pPr>
                    <w:spacing w:after="60"/>
                    <w:rPr>
                      <w:rFonts w:eastAsia="Times New Roman"/>
                      <w:iCs/>
                      <w:sz w:val="20"/>
                      <w:szCs w:val="20"/>
                    </w:rPr>
                  </w:pPr>
                  <w:r w:rsidRPr="001E1F25">
                    <w:rPr>
                      <w:rFonts w:eastAsia="Times New Roman"/>
                      <w:iCs/>
                      <w:sz w:val="20"/>
                      <w:szCs w:val="20"/>
                    </w:rPr>
                    <w:t xml:space="preserve">LPC to MPC </w:t>
                  </w:r>
                </w:p>
              </w:tc>
              <w:tc>
                <w:tcPr>
                  <w:tcW w:w="2875" w:type="dxa"/>
                </w:tcPr>
                <w:p w14:paraId="01FF326F" w14:textId="77777777" w:rsidR="001E1F25" w:rsidRPr="001E1F25" w:rsidRDefault="001E1F25" w:rsidP="001E1F25">
                  <w:pPr>
                    <w:spacing w:after="60"/>
                    <w:rPr>
                      <w:rFonts w:eastAsia="Times New Roman"/>
                      <w:iCs/>
                      <w:sz w:val="20"/>
                      <w:szCs w:val="20"/>
                    </w:rPr>
                  </w:pPr>
                  <w:r w:rsidRPr="001E1F25">
                    <w:rPr>
                      <w:rFonts w:eastAsia="Times New Roman"/>
                      <w:sz w:val="20"/>
                      <w:szCs w:val="20"/>
                    </w:rPr>
                    <w:t>Effective</w:t>
                  </w:r>
                  <w:r w:rsidRPr="001E1F25">
                    <w:rPr>
                      <w:rFonts w:eastAsia="Times New Roman"/>
                      <w:iCs/>
                      <w:sz w:val="20"/>
                      <w:szCs w:val="20"/>
                    </w:rPr>
                    <w:t xml:space="preserve"> Value of Lost Load (VOLL)</w:t>
                  </w:r>
                </w:p>
              </w:tc>
            </w:tr>
          </w:tbl>
          <w:p w14:paraId="152FDEDE" w14:textId="77777777" w:rsidR="001E1F25" w:rsidRPr="001E1F25" w:rsidRDefault="001E1F25" w:rsidP="001E1F25">
            <w:pPr>
              <w:spacing w:after="240"/>
              <w:ind w:left="720" w:hanging="720"/>
              <w:rPr>
                <w:rFonts w:eastAsia="Times New Roman"/>
                <w:szCs w:val="20"/>
              </w:rPr>
            </w:pPr>
          </w:p>
        </w:tc>
      </w:tr>
    </w:tbl>
    <w:p w14:paraId="6AD06F1F" w14:textId="77777777" w:rsidR="001E1F25" w:rsidRPr="001E1F25" w:rsidRDefault="001E1F25" w:rsidP="001E1F25">
      <w:pPr>
        <w:spacing w:before="240" w:after="240"/>
        <w:ind w:left="720" w:hanging="720"/>
        <w:rPr>
          <w:rFonts w:eastAsia="Times New Roman"/>
          <w:szCs w:val="20"/>
        </w:rPr>
      </w:pPr>
      <w:r w:rsidRPr="001E1F25">
        <w:rPr>
          <w:rFonts w:eastAsia="Times New Roman"/>
          <w:szCs w:val="20"/>
        </w:rPr>
        <w:t>(9)</w:t>
      </w:r>
      <w:r w:rsidRPr="001E1F25">
        <w:rPr>
          <w:rFonts w:eastAsia="Times New Roman"/>
          <w:szCs w:val="20"/>
        </w:rPr>
        <w:tab/>
        <w:t>ERCOT shall ensure that any RTM Energy Bid is monotonically non-increasing.  The QSE representing the CLR shall be responsible for all RTM Energy Bids, including bids updated by ERCOT as described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1F25" w:rsidRPr="001E1F25" w14:paraId="160F6442" w14:textId="77777777" w:rsidTr="001A7377">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5943DAF1" w14:textId="77777777" w:rsidR="001E1F25" w:rsidRPr="001E1F25" w:rsidRDefault="001E1F25" w:rsidP="001E1F25">
            <w:pPr>
              <w:spacing w:before="120" w:after="240"/>
              <w:rPr>
                <w:rFonts w:eastAsia="Times New Roman"/>
                <w:b/>
                <w:i/>
                <w:iCs/>
              </w:rPr>
            </w:pPr>
            <w:r w:rsidRPr="001E1F25">
              <w:rPr>
                <w:rFonts w:eastAsia="Times New Roman"/>
                <w:b/>
                <w:i/>
                <w:iCs/>
              </w:rPr>
              <w:t>[NPRR1188:  Replace paragraph (9) above with the following upon system implementation:]</w:t>
            </w:r>
          </w:p>
          <w:p w14:paraId="1B3331EF" w14:textId="77777777" w:rsidR="001E1F25" w:rsidRPr="001E1F25" w:rsidRDefault="001E1F25" w:rsidP="001E1F25">
            <w:pPr>
              <w:spacing w:before="240" w:after="240"/>
              <w:ind w:left="720" w:hanging="720"/>
              <w:rPr>
                <w:rFonts w:eastAsia="Times New Roman"/>
                <w:szCs w:val="20"/>
              </w:rPr>
            </w:pPr>
            <w:r w:rsidRPr="001E1F25">
              <w:rPr>
                <w:rFonts w:eastAsia="Times New Roman"/>
                <w:szCs w:val="20"/>
              </w:rPr>
              <w:lastRenderedPageBreak/>
              <w:t>(9)</w:t>
            </w:r>
            <w:r w:rsidRPr="001E1F25">
              <w:rPr>
                <w:rFonts w:eastAsia="Times New Roman"/>
                <w:szCs w:val="20"/>
              </w:rPr>
              <w:tab/>
              <w:t>ERCOT shall ensure that any Energy Bid Curve is monotonically non-increasing.  The QSE representing the CLR shall be responsible for all Energy Bid Curves, including Energy Bid Curves updated by ERCOT as described above.</w:t>
            </w:r>
          </w:p>
        </w:tc>
      </w:tr>
    </w:tbl>
    <w:p w14:paraId="678607EC" w14:textId="77777777" w:rsidR="001E1F25" w:rsidRPr="001E1F25" w:rsidRDefault="001E1F25" w:rsidP="001E1F25">
      <w:pPr>
        <w:spacing w:before="240" w:after="240"/>
        <w:ind w:left="720" w:hanging="720"/>
        <w:rPr>
          <w:rFonts w:eastAsia="Times New Roman"/>
          <w:szCs w:val="20"/>
        </w:rPr>
      </w:pPr>
      <w:r w:rsidRPr="001E1F25">
        <w:rPr>
          <w:rFonts w:eastAsia="Times New Roman"/>
          <w:szCs w:val="20"/>
        </w:rPr>
        <w:lastRenderedPageBreak/>
        <w:t>(10)</w:t>
      </w:r>
      <w:r w:rsidRPr="001E1F25">
        <w:rPr>
          <w:rFonts w:eastAsia="Times New Roman"/>
          <w:szCs w:val="20"/>
        </w:rPr>
        <w:tab/>
        <w:t xml:space="preserve">If a CLR telemeters </w:t>
      </w:r>
      <w:proofErr w:type="gramStart"/>
      <w:r w:rsidRPr="001E1F25">
        <w:rPr>
          <w:rFonts w:eastAsia="Times New Roman"/>
          <w:szCs w:val="20"/>
        </w:rPr>
        <w:t>a status</w:t>
      </w:r>
      <w:proofErr w:type="gramEnd"/>
      <w:r w:rsidRPr="001E1F25">
        <w:rPr>
          <w:rFonts w:eastAsia="Times New Roman"/>
          <w:szCs w:val="20"/>
        </w:rPr>
        <w:t xml:space="preserve"> of OUTL, it is not considered as dispatchable capacity by SCED.  A QSE may use this function to inform ERCOT of instances when the CLR is unable to follow SCED Dispatch Instructions.  Under all telemetered statuses, including OUTL, the remaining telemetry quantities submitted by the QSE shall represent the operating conditions of the CLR that can be verified by ERCOT.  A QSE representing a CLR with a telemetered status of OUTL is still obligated to provide any applicable Ancillary Services awarded to the Resource.  This paragraph does not apply to ESRs.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1F25" w:rsidRPr="001E1F25" w14:paraId="61A081EA" w14:textId="77777777" w:rsidTr="001A7377">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1BEAE1AC" w14:textId="77777777" w:rsidR="001E1F25" w:rsidRPr="001E1F25" w:rsidRDefault="001E1F25" w:rsidP="001E1F25">
            <w:pPr>
              <w:spacing w:before="120" w:after="240"/>
              <w:rPr>
                <w:rFonts w:eastAsia="Times New Roman"/>
                <w:b/>
                <w:i/>
                <w:iCs/>
              </w:rPr>
            </w:pPr>
            <w:r w:rsidRPr="001E1F25">
              <w:rPr>
                <w:rFonts w:eastAsia="Times New Roman"/>
                <w:b/>
                <w:i/>
                <w:iCs/>
              </w:rPr>
              <w:t>[NPRR1188:  Replace paragraph (10) above with the following upon system implementation:]</w:t>
            </w:r>
          </w:p>
          <w:p w14:paraId="1CE03D68" w14:textId="77777777" w:rsidR="001E1F25" w:rsidRPr="001E1F25" w:rsidRDefault="001E1F25" w:rsidP="001E1F25">
            <w:pPr>
              <w:spacing w:after="240"/>
              <w:ind w:left="720" w:hanging="720"/>
              <w:rPr>
                <w:rFonts w:eastAsia="Times New Roman"/>
                <w:szCs w:val="20"/>
              </w:rPr>
            </w:pPr>
            <w:r w:rsidRPr="001E1F25">
              <w:rPr>
                <w:rFonts w:eastAsia="Times New Roman"/>
                <w:szCs w:val="20"/>
              </w:rPr>
              <w:t>(10)</w:t>
            </w:r>
            <w:r w:rsidRPr="001E1F25">
              <w:rPr>
                <w:rFonts w:eastAsia="Times New Roman"/>
                <w:szCs w:val="20"/>
              </w:rPr>
              <w:tab/>
            </w:r>
            <w:r w:rsidRPr="001E1F25">
              <w:rPr>
                <w:rFonts w:eastAsia="Times New Roman"/>
                <w:iCs/>
                <w:szCs w:val="20"/>
              </w:rPr>
              <w:t xml:space="preserve">A CLR may consume energy only when dispatched by SCED to do so.  </w:t>
            </w:r>
            <w:r w:rsidRPr="001E1F25">
              <w:rPr>
                <w:rFonts w:eastAsia="Times New Roman"/>
                <w:szCs w:val="20"/>
              </w:rPr>
              <w:t xml:space="preserve">A CLR may telemeter </w:t>
            </w:r>
            <w:proofErr w:type="gramStart"/>
            <w:r w:rsidRPr="001E1F25">
              <w:rPr>
                <w:rFonts w:eastAsia="Times New Roman"/>
                <w:szCs w:val="20"/>
              </w:rPr>
              <w:t>a status</w:t>
            </w:r>
            <w:proofErr w:type="gramEnd"/>
            <w:r w:rsidRPr="001E1F25">
              <w:rPr>
                <w:rFonts w:eastAsia="Times New Roman"/>
                <w:szCs w:val="20"/>
              </w:rPr>
              <w:t xml:space="preserve"> of OUTL only if the Resource is Off-Line and unavailable with its energy consumption at zero.  In instances when the CLR is unable to follow SCED Dispatch Instructions but still consumes energy, the CLR must submit a Resource Status of ONHOLD.  Under all telemetered statuses, including OUTL, the remaining telemetry quantities submitted by the QSE shall represent the operating conditions of the CLR that can be verified by ERCOT.  A QSE representing a CLR with a telemetered status of OUTL or ONHOLD is still obligated to provide any applicable Ancillary Services awarded to the Resource.  This paragraph does not apply to ESRs.</w:t>
            </w:r>
          </w:p>
        </w:tc>
      </w:tr>
    </w:tbl>
    <w:p w14:paraId="65A4E49E" w14:textId="77777777" w:rsidR="001E1F25" w:rsidRPr="001E1F25" w:rsidRDefault="001E1F25" w:rsidP="001E1F25">
      <w:pPr>
        <w:spacing w:before="240" w:after="240"/>
        <w:ind w:left="720" w:hanging="720"/>
        <w:rPr>
          <w:rFonts w:eastAsia="Times New Roman"/>
          <w:szCs w:val="20"/>
        </w:rPr>
      </w:pPr>
      <w:r w:rsidRPr="001E1F25">
        <w:rPr>
          <w:rFonts w:eastAsia="Times New Roman"/>
          <w:szCs w:val="20"/>
        </w:rPr>
        <w:t>(11)</w:t>
      </w:r>
      <w:r w:rsidRPr="001E1F25">
        <w:rPr>
          <w:rFonts w:eastAsia="Times New Roman"/>
          <w:szCs w:val="20"/>
        </w:rPr>
        <w:tab/>
        <w:t>Energy Offer Curves that were constructed in whole or in part with proxy Energy Offer Curves shall be so marked in all ERCOT postings or references to the energy offer.</w:t>
      </w:r>
    </w:p>
    <w:p w14:paraId="01E36FD9" w14:textId="77777777" w:rsidR="001E1F25" w:rsidRPr="001E1F25" w:rsidRDefault="001E1F25" w:rsidP="001E1F25">
      <w:pPr>
        <w:spacing w:before="240" w:after="240"/>
        <w:ind w:left="720" w:hanging="720"/>
        <w:rPr>
          <w:rFonts w:eastAsia="Times New Roman"/>
          <w:szCs w:val="20"/>
        </w:rPr>
      </w:pPr>
      <w:r w:rsidRPr="001E1F25">
        <w:rPr>
          <w:rFonts w:eastAsia="Times New Roman"/>
          <w:szCs w:val="20"/>
        </w:rPr>
        <w:t>(12)</w:t>
      </w:r>
      <w:r w:rsidRPr="001E1F25">
        <w:rPr>
          <w:rFonts w:eastAsia="Times New Roman"/>
          <w:szCs w:val="20"/>
        </w:rPr>
        <w:tab/>
        <w:t>SCED will enforce Resource-specific Ancillary Service constraints to ensure that Ancillary Service awards are aligned with a Resource’s qualifications and telemetered Ancillary Service capabilities.</w:t>
      </w:r>
    </w:p>
    <w:p w14:paraId="0D468145" w14:textId="77777777" w:rsidR="001E1F25" w:rsidRPr="001E1F25" w:rsidRDefault="001E1F25" w:rsidP="001E1F25">
      <w:pPr>
        <w:spacing w:after="240"/>
        <w:ind w:left="1419" w:hanging="720"/>
        <w:rPr>
          <w:rFonts w:eastAsia="Times New Roman"/>
          <w:szCs w:val="20"/>
        </w:rPr>
      </w:pPr>
      <w:r w:rsidRPr="001E1F25">
        <w:rPr>
          <w:rFonts w:eastAsia="Times New Roman"/>
          <w:szCs w:val="20"/>
        </w:rPr>
        <w:t>(a)</w:t>
      </w:r>
      <w:r w:rsidRPr="001E1F25">
        <w:rPr>
          <w:rFonts w:eastAsia="Times New Roman"/>
          <w:szCs w:val="20"/>
        </w:rPr>
        <w:tab/>
        <w:t>A scaling factor of 5/7 shall be used for Reg-Up award when ensuring that the SCED Base Point plus the product of this scaling factor and the Reg-Up award does not exceed HDL.</w:t>
      </w:r>
    </w:p>
    <w:p w14:paraId="64D9F8B3" w14:textId="77777777" w:rsidR="001E1F25" w:rsidRPr="001E1F25" w:rsidRDefault="001E1F25" w:rsidP="001E1F25">
      <w:pPr>
        <w:spacing w:after="240"/>
        <w:ind w:left="1419" w:hanging="720"/>
        <w:rPr>
          <w:rFonts w:eastAsia="Times New Roman"/>
          <w:szCs w:val="20"/>
        </w:rPr>
      </w:pPr>
      <w:r w:rsidRPr="001E1F25">
        <w:rPr>
          <w:rFonts w:eastAsia="Times New Roman"/>
          <w:szCs w:val="20"/>
        </w:rPr>
        <w:t>(b)</w:t>
      </w:r>
      <w:r w:rsidRPr="001E1F25">
        <w:rPr>
          <w:rFonts w:eastAsia="Times New Roman"/>
          <w:szCs w:val="20"/>
        </w:rPr>
        <w:tab/>
        <w:t>A scaling factor of 5/7 shall be used for Reg-Down award when ensuring that the SCED Base Point minus the product of this scaling factor and the Reg-Down award does not go below LDL.</w:t>
      </w:r>
    </w:p>
    <w:p w14:paraId="1926EA8C" w14:textId="77777777" w:rsidR="001E1F25" w:rsidRPr="001E1F25" w:rsidRDefault="001E1F25" w:rsidP="001E1F25">
      <w:pPr>
        <w:spacing w:before="240" w:after="240"/>
        <w:ind w:left="720" w:hanging="720"/>
        <w:rPr>
          <w:rFonts w:eastAsia="Times New Roman"/>
          <w:szCs w:val="20"/>
        </w:rPr>
      </w:pPr>
      <w:r w:rsidRPr="001E1F25">
        <w:rPr>
          <w:rFonts w:eastAsia="Times New Roman"/>
          <w:szCs w:val="20"/>
        </w:rPr>
        <w:t>(13)</w:t>
      </w:r>
      <w:r w:rsidRPr="001E1F25">
        <w:rPr>
          <w:rFonts w:eastAsia="Times New Roman"/>
          <w:szCs w:val="20"/>
        </w:rPr>
        <w:tab/>
        <w:t>Energy Bid/Offer Curves that were constructed in whole or in part with proxy Energy Bid/Offer Curves shall be so marked in all ERCOT postings or references to the energy bid/offer.</w:t>
      </w:r>
    </w:p>
    <w:p w14:paraId="490156C8" w14:textId="1A6E538C" w:rsidR="0095469A" w:rsidRDefault="0095469A" w:rsidP="0095469A">
      <w:pPr>
        <w:spacing w:after="240"/>
        <w:rPr>
          <w:ins w:id="797" w:author="ERCOT" w:date="2025-09-18T19:41:00Z" w16du:dateUtc="2025-09-19T00:41:00Z"/>
        </w:rPr>
      </w:pPr>
      <w:ins w:id="798" w:author="ERCOT" w:date="2025-09-18T19:41:00Z" w16du:dateUtc="2025-09-19T00:41:00Z">
        <w:r>
          <w:lastRenderedPageBreak/>
          <w:t>(1</w:t>
        </w:r>
      </w:ins>
      <w:ins w:id="799" w:author="ERCOT" w:date="2025-12-09T07:12:00Z" w16du:dateUtc="2025-12-09T13:12:00Z">
        <w:r>
          <w:t>4</w:t>
        </w:r>
      </w:ins>
      <w:ins w:id="800" w:author="ERCOT" w:date="2025-09-18T19:41:00Z" w16du:dateUtc="2025-09-19T00:41:00Z">
        <w:r>
          <w:t>)</w:t>
        </w:r>
      </w:ins>
      <w:ins w:id="801" w:author="ERCOT" w:date="2025-11-19T20:36:00Z" w16du:dateUtc="2025-11-20T02:36:00Z">
        <w:r w:rsidRPr="00A552C3">
          <w:tab/>
        </w:r>
      </w:ins>
      <w:ins w:id="802" w:author="ERCOT" w:date="2025-09-18T19:41:00Z" w16du:dateUtc="2025-09-19T00:41:00Z">
        <w:r>
          <w:t>The following Resource-level constraints will apply to DRRS Real-Time awards.</w:t>
        </w:r>
      </w:ins>
    </w:p>
    <w:p w14:paraId="536B16F0" w14:textId="77777777" w:rsidR="0095469A" w:rsidRDefault="0095469A" w:rsidP="0095469A">
      <w:pPr>
        <w:spacing w:after="240"/>
        <w:ind w:left="1440" w:hanging="720"/>
        <w:rPr>
          <w:ins w:id="803" w:author="ERCOT" w:date="2025-11-19T20:36:00Z" w16du:dateUtc="2025-11-20T02:36:00Z"/>
        </w:rPr>
      </w:pPr>
      <w:ins w:id="804" w:author="ERCOT" w:date="2025-11-19T20:36:00Z" w16du:dateUtc="2025-11-20T02:36:00Z">
        <w:r>
          <w:t>(a)</w:t>
        </w:r>
        <w:r w:rsidRPr="003161DC">
          <w:tab/>
        </w:r>
        <w:r>
          <w:t xml:space="preserve">To be eligible for a Real-Time DRRS award, the QSE for a Resource must have submitted and maintained a Resource Status in the COP of any of the following both for DRUC and for each subsequent run of HRUC for a given Operating Hour: ON, ONOS, ONOPTOUT, ONRUC, OFFQS, ONSC, ONEMR, OFF (if eligible for Non-Spin), or DRRS.  </w:t>
        </w:r>
      </w:ins>
    </w:p>
    <w:p w14:paraId="4E5BDEB0" w14:textId="77777777" w:rsidR="0095469A" w:rsidRDefault="0095469A" w:rsidP="0095469A">
      <w:pPr>
        <w:spacing w:after="240"/>
        <w:ind w:left="1440" w:hanging="720"/>
        <w:rPr>
          <w:ins w:id="805" w:author="ERCOT" w:date="2025-11-19T20:36:00Z" w16du:dateUtc="2025-11-20T02:36:00Z"/>
        </w:rPr>
      </w:pPr>
      <w:ins w:id="806" w:author="ERCOT" w:date="2025-11-19T20:36:00Z" w16du:dateUtc="2025-11-20T02:36:00Z">
        <w:r>
          <w:t>(b)</w:t>
        </w:r>
        <w:r w:rsidRPr="003161DC">
          <w:tab/>
        </w:r>
        <w:r>
          <w:t xml:space="preserve">Where a Resource has an </w:t>
        </w:r>
        <w:proofErr w:type="gramStart"/>
        <w:r>
          <w:t>OFF Resource</w:t>
        </w:r>
        <w:proofErr w:type="gramEnd"/>
        <w:r>
          <w:t xml:space="preserve"> Status and is qualified to provide Non-Spin, or a DRRS Resource Status, the DRRS capability must be less than or equal to the Off-Line Non-Spin and Off-Line DRRS qualified MW respectively.</w:t>
        </w:r>
      </w:ins>
    </w:p>
    <w:p w14:paraId="357AD630" w14:textId="381FA6AA" w:rsidR="0095469A" w:rsidRDefault="0095469A" w:rsidP="0095469A">
      <w:pPr>
        <w:spacing w:after="240"/>
        <w:rPr>
          <w:ins w:id="807" w:author="ERCOT" w:date="2025-11-19T20:36:00Z" w16du:dateUtc="2025-11-20T02:36:00Z"/>
        </w:rPr>
      </w:pPr>
      <w:ins w:id="808" w:author="ERCOT" w:date="2025-11-19T20:36:00Z" w16du:dateUtc="2025-11-20T02:36:00Z">
        <w:r>
          <w:t>(1</w:t>
        </w:r>
      </w:ins>
      <w:ins w:id="809" w:author="ERCOT" w:date="2025-12-09T07:12:00Z" w16du:dateUtc="2025-12-09T13:12:00Z">
        <w:r>
          <w:t>5</w:t>
        </w:r>
      </w:ins>
      <w:ins w:id="810" w:author="ERCOT" w:date="2025-11-19T20:36:00Z" w16du:dateUtc="2025-11-20T02:36:00Z">
        <w:r>
          <w:t>)</w:t>
        </w:r>
        <w:r w:rsidRPr="003161DC">
          <w:tab/>
        </w:r>
        <w:r>
          <w:t>The following QSE-level constraints will apply to DRRS Real-Time awards:</w:t>
        </w:r>
      </w:ins>
    </w:p>
    <w:p w14:paraId="4477B785" w14:textId="4B817226" w:rsidR="0095469A" w:rsidRPr="00A552C3" w:rsidRDefault="0095469A" w:rsidP="0095469A">
      <w:pPr>
        <w:spacing w:after="240"/>
        <w:ind w:left="1440" w:hanging="720"/>
        <w:rPr>
          <w:ins w:id="811" w:author="ERCOT" w:date="2025-11-19T20:36:00Z" w16du:dateUtc="2025-11-20T02:36:00Z"/>
        </w:rPr>
      </w:pPr>
      <w:ins w:id="812" w:author="ERCOT" w:date="2025-11-19T20:36:00Z" w16du:dateUtc="2025-11-20T02:36:00Z">
        <w:r>
          <w:t>(a)</w:t>
        </w:r>
        <w:r w:rsidRPr="003161DC">
          <w:tab/>
        </w:r>
        <w:r>
          <w:t>For a given Operating Hour, the absolute minimum validated DRRS MW capability submitted in COP as accounted for in paragraph (1</w:t>
        </w:r>
      </w:ins>
      <w:ins w:id="813" w:author="ERCOT" w:date="2025-12-09T07:13:00Z" w16du:dateUtc="2025-12-09T13:13:00Z">
        <w:r>
          <w:t>4</w:t>
        </w:r>
      </w:ins>
      <w:ins w:id="814" w:author="ERCOT" w:date="2025-11-19T20:36:00Z" w16du:dateUtc="2025-11-20T02:36:00Z">
        <w:r>
          <w:t xml:space="preserve">)(a) </w:t>
        </w:r>
      </w:ins>
      <w:ins w:id="815" w:author="ERCOT" w:date="2025-12-09T07:13:00Z" w16du:dateUtc="2025-12-09T13:13:00Z">
        <w:r>
          <w:t>above</w:t>
        </w:r>
      </w:ins>
      <w:ins w:id="816" w:author="ERCOT" w:date="2025-11-19T20:36:00Z" w16du:dateUtc="2025-11-20T02:36:00Z">
        <w:r>
          <w:t xml:space="preserve"> shall constitute the maximum capability for which a Resource can be considered for a Real-Time DRRS Ancillary Service award.</w:t>
        </w:r>
      </w:ins>
    </w:p>
    <w:p w14:paraId="0500CD43" w14:textId="0078EBF7" w:rsidR="001E1F25" w:rsidRPr="001E1F25" w:rsidRDefault="001E1F25" w:rsidP="001E1F25">
      <w:pPr>
        <w:spacing w:before="240" w:after="240"/>
        <w:ind w:left="720" w:hanging="720"/>
        <w:rPr>
          <w:rFonts w:eastAsia="Times New Roman"/>
          <w:szCs w:val="20"/>
        </w:rPr>
      </w:pPr>
      <w:r w:rsidRPr="001E1F25">
        <w:rPr>
          <w:rFonts w:eastAsia="Times New Roman"/>
          <w:szCs w:val="20"/>
        </w:rPr>
        <w:t>(1</w:t>
      </w:r>
      <w:ins w:id="817" w:author="ERCOT" w:date="2025-12-09T07:16:00Z" w16du:dateUtc="2025-12-09T13:16:00Z">
        <w:r w:rsidR="0095469A">
          <w:rPr>
            <w:rFonts w:eastAsia="Times New Roman"/>
            <w:szCs w:val="20"/>
          </w:rPr>
          <w:t>6</w:t>
        </w:r>
      </w:ins>
      <w:del w:id="818" w:author="ERCOT" w:date="2025-12-09T07:16:00Z" w16du:dateUtc="2025-12-09T13:16:00Z">
        <w:r w:rsidRPr="001E1F25" w:rsidDel="0095469A">
          <w:rPr>
            <w:rFonts w:eastAsia="Times New Roman"/>
            <w:szCs w:val="20"/>
          </w:rPr>
          <w:delText>4</w:delText>
        </w:r>
      </w:del>
      <w:r w:rsidRPr="001E1F25">
        <w:rPr>
          <w:rFonts w:eastAsia="Times New Roman"/>
          <w:szCs w:val="20"/>
        </w:rPr>
        <w:t>)</w:t>
      </w:r>
      <w:r w:rsidRPr="001E1F25">
        <w:rPr>
          <w:rFonts w:eastAsia="Times New Roman"/>
          <w:szCs w:val="20"/>
        </w:rPr>
        <w:tab/>
        <w:t>The two-step SCED methodology referenced in paragraph (1) above is:</w:t>
      </w:r>
    </w:p>
    <w:p w14:paraId="0ACF32FF" w14:textId="77777777" w:rsidR="001E1F25" w:rsidRPr="001E1F25" w:rsidRDefault="001E1F25" w:rsidP="001E1F25">
      <w:pPr>
        <w:spacing w:after="240"/>
        <w:ind w:left="1440" w:hanging="720"/>
        <w:rPr>
          <w:rFonts w:eastAsia="Times New Roman"/>
          <w:szCs w:val="20"/>
        </w:rPr>
      </w:pPr>
      <w:r w:rsidRPr="001E1F25">
        <w:rPr>
          <w:rFonts w:eastAsia="Times New Roman"/>
          <w:szCs w:val="20"/>
        </w:rPr>
        <w:t>(a)</w:t>
      </w:r>
      <w:r w:rsidRPr="001E1F25">
        <w:rPr>
          <w:rFonts w:eastAsia="Times New Roman"/>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RTM Energy Bids from available CLRs, whether submitted by QSEs or created by ERCOT under this Section, are used in the SCED to determine “Reference LMPs.”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1F25" w:rsidRPr="001E1F25" w14:paraId="411B9B57" w14:textId="77777777" w:rsidTr="001A7377">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49E42831" w14:textId="77777777" w:rsidR="001E1F25" w:rsidRPr="001E1F25" w:rsidRDefault="001E1F25" w:rsidP="001E1F25">
            <w:pPr>
              <w:spacing w:before="120" w:after="240"/>
              <w:rPr>
                <w:rFonts w:eastAsia="Times New Roman"/>
                <w:b/>
                <w:i/>
                <w:iCs/>
              </w:rPr>
            </w:pPr>
            <w:r w:rsidRPr="001E1F25">
              <w:rPr>
                <w:rFonts w:eastAsia="Times New Roman"/>
                <w:b/>
                <w:i/>
                <w:iCs/>
              </w:rPr>
              <w:t>[NPRR1188:  Replace paragraph (a) above with the following upon system implementation:]</w:t>
            </w:r>
          </w:p>
          <w:p w14:paraId="50E6CB8C" w14:textId="77777777" w:rsidR="001E1F25" w:rsidRPr="001E1F25" w:rsidRDefault="001E1F25" w:rsidP="001E1F25">
            <w:pPr>
              <w:spacing w:after="240"/>
              <w:ind w:left="1440" w:hanging="720"/>
              <w:rPr>
                <w:rFonts w:eastAsia="Times New Roman"/>
                <w:szCs w:val="20"/>
              </w:rPr>
            </w:pPr>
            <w:r w:rsidRPr="001E1F25">
              <w:rPr>
                <w:rFonts w:eastAsia="Times New Roman"/>
                <w:szCs w:val="20"/>
              </w:rPr>
              <w:t>(a)</w:t>
            </w:r>
            <w:r w:rsidRPr="001E1F25">
              <w:rPr>
                <w:rFonts w:eastAsia="Times New Roman"/>
                <w:szCs w:val="20"/>
              </w:rPr>
              <w:tab/>
              <w:t>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Energy Bid Curves from available CLRs, whether submitted by QSEs or created by ERCOT under this Section, are used in the SCED to determine “Reference LMPs.”</w:t>
            </w:r>
          </w:p>
        </w:tc>
      </w:tr>
    </w:tbl>
    <w:p w14:paraId="5B233E82" w14:textId="77777777" w:rsidR="001E1F25" w:rsidRPr="001E1F25" w:rsidRDefault="001E1F25" w:rsidP="001E1F25">
      <w:pPr>
        <w:spacing w:before="240" w:after="240"/>
        <w:ind w:left="1440" w:hanging="720"/>
        <w:rPr>
          <w:rFonts w:eastAsia="Times New Roman"/>
          <w:szCs w:val="20"/>
        </w:rPr>
      </w:pPr>
      <w:r w:rsidRPr="001E1F25">
        <w:rPr>
          <w:rFonts w:eastAsia="Times New Roman"/>
          <w:szCs w:val="20"/>
        </w:rPr>
        <w:t>(b)</w:t>
      </w:r>
      <w:r w:rsidRPr="001E1F25">
        <w:rPr>
          <w:rFonts w:eastAsia="Times New Roman"/>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7221DC43" w14:textId="77777777" w:rsidR="001E1F25" w:rsidRPr="001E1F25" w:rsidRDefault="001E1F25" w:rsidP="001E1F25">
      <w:pPr>
        <w:spacing w:after="240"/>
        <w:ind w:left="2160" w:hanging="720"/>
        <w:rPr>
          <w:rFonts w:eastAsia="Times New Roman"/>
          <w:szCs w:val="20"/>
        </w:rPr>
      </w:pPr>
      <w:r w:rsidRPr="001E1F25">
        <w:rPr>
          <w:rFonts w:eastAsia="Times New Roman"/>
          <w:szCs w:val="20"/>
        </w:rPr>
        <w:lastRenderedPageBreak/>
        <w:t>(i)</w:t>
      </w:r>
      <w:r w:rsidRPr="001E1F25">
        <w:rPr>
          <w:rFonts w:eastAsia="Times New Roman"/>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180BEAC8" w14:textId="77777777" w:rsidR="001E1F25" w:rsidRPr="001E1F25" w:rsidRDefault="001E1F25" w:rsidP="001E1F25">
      <w:pPr>
        <w:spacing w:after="240"/>
        <w:ind w:left="2160" w:hanging="720"/>
        <w:rPr>
          <w:rFonts w:eastAsia="Times New Roman"/>
          <w:szCs w:val="20"/>
        </w:rPr>
      </w:pPr>
      <w:r w:rsidRPr="001E1F25">
        <w:rPr>
          <w:rFonts w:eastAsia="Times New Roman"/>
          <w:szCs w:val="20"/>
        </w:rPr>
        <w:t>(ii)</w:t>
      </w:r>
      <w:r w:rsidRPr="001E1F25">
        <w:rPr>
          <w:rFonts w:eastAsia="Times New Roman"/>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1C3AB8A0" w14:textId="77777777" w:rsidR="001E1F25" w:rsidRPr="001E1F25" w:rsidRDefault="001E1F25" w:rsidP="001E1F25">
      <w:pPr>
        <w:spacing w:after="240"/>
        <w:ind w:left="2160" w:hanging="720"/>
        <w:rPr>
          <w:rFonts w:eastAsia="Times New Roman"/>
          <w:szCs w:val="20"/>
        </w:rPr>
      </w:pPr>
      <w:r w:rsidRPr="001E1F25">
        <w:rPr>
          <w:rFonts w:eastAsia="Times New Roman"/>
          <w:szCs w:val="20"/>
        </w:rPr>
        <w:t>(iii)</w:t>
      </w:r>
      <w:r w:rsidRPr="001E1F25">
        <w:rPr>
          <w:rFonts w:eastAsia="Times New Roman"/>
          <w:szCs w:val="20"/>
        </w:rPr>
        <w:tab/>
        <w:t xml:space="preserve">Use RTM Energy Bids for all available CLRs, whether submitted by QSEs or created by ERCOT.  There is no mitigation of RTM Energy Bids.  </w:t>
      </w:r>
      <w:r w:rsidRPr="001E1F25">
        <w:rPr>
          <w:rFonts w:eastAsia="Times New Roman"/>
          <w:iCs/>
          <w:szCs w:val="20"/>
        </w:rPr>
        <w:t>An RTM Energy Bid from a CLR represents the bid for energy distributed across all nodes in the Load Zone in which the CLR is located.  For an ESR, an RTM Energy Bid represents a bid for energy at the ESR’s Resource Node</w:t>
      </w:r>
      <w:r w:rsidRPr="001E1F25">
        <w:rPr>
          <w:rFonts w:eastAsia="Times New Roman"/>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1F25" w:rsidRPr="001E1F25" w14:paraId="271F0EA7" w14:textId="77777777" w:rsidTr="001A7377">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13C98DEC" w14:textId="77777777" w:rsidR="001E1F25" w:rsidRPr="001E1F25" w:rsidRDefault="001E1F25" w:rsidP="001E1F25">
            <w:pPr>
              <w:spacing w:before="120" w:after="240"/>
              <w:rPr>
                <w:rFonts w:eastAsia="Times New Roman"/>
                <w:b/>
                <w:i/>
                <w:iCs/>
              </w:rPr>
            </w:pPr>
            <w:r w:rsidRPr="001E1F25">
              <w:rPr>
                <w:rFonts w:eastAsia="Times New Roman"/>
                <w:b/>
                <w:i/>
                <w:iCs/>
              </w:rPr>
              <w:t xml:space="preserve">[NPRR1188:  Replace paragraph (iii) above with the following </w:t>
            </w:r>
            <w:proofErr w:type="gramStart"/>
            <w:r w:rsidRPr="001E1F25">
              <w:rPr>
                <w:rFonts w:eastAsia="Times New Roman"/>
                <w:b/>
                <w:i/>
                <w:iCs/>
              </w:rPr>
              <w:t>upon system</w:t>
            </w:r>
            <w:proofErr w:type="gramEnd"/>
            <w:r w:rsidRPr="001E1F25">
              <w:rPr>
                <w:rFonts w:eastAsia="Times New Roman"/>
                <w:b/>
                <w:i/>
                <w:iCs/>
              </w:rPr>
              <w:t xml:space="preserve"> implementation:]</w:t>
            </w:r>
          </w:p>
          <w:p w14:paraId="36564843" w14:textId="77777777" w:rsidR="001E1F25" w:rsidRPr="001E1F25" w:rsidRDefault="001E1F25" w:rsidP="001E1F25">
            <w:pPr>
              <w:spacing w:after="240"/>
              <w:ind w:left="2160" w:hanging="720"/>
              <w:rPr>
                <w:rFonts w:eastAsia="Times New Roman"/>
                <w:szCs w:val="20"/>
              </w:rPr>
            </w:pPr>
            <w:r w:rsidRPr="001E1F25">
              <w:rPr>
                <w:rFonts w:eastAsia="Times New Roman"/>
                <w:szCs w:val="20"/>
              </w:rPr>
              <w:t>(iii)</w:t>
            </w:r>
            <w:r w:rsidRPr="001E1F25">
              <w:rPr>
                <w:rFonts w:eastAsia="Times New Roman"/>
                <w:szCs w:val="20"/>
              </w:rPr>
              <w:tab/>
              <w:t xml:space="preserve">Use Energy Bid Curves for all available CLRs, whether submitted by QSEs or created by ERCOT.  There is no mitigation of Energy Bid Curves.  </w:t>
            </w:r>
            <w:r w:rsidRPr="001E1F25">
              <w:rPr>
                <w:rFonts w:eastAsia="Times New Roman"/>
                <w:iCs/>
                <w:szCs w:val="20"/>
              </w:rPr>
              <w:t>An Energy Bid Curve from an Aggregate Load Resource (ALR) represents the bid for energy distributed across all nodes in the Load Zone in which the ALR is located.  For an ESR or a CLR that is not an ALR, an Energy Bid Curve represents a bid for energy at the applicable Resource Node</w:t>
            </w:r>
            <w:r w:rsidRPr="001E1F25">
              <w:rPr>
                <w:rFonts w:eastAsia="Times New Roman"/>
                <w:szCs w:val="20"/>
              </w:rPr>
              <w:t>;</w:t>
            </w:r>
          </w:p>
        </w:tc>
      </w:tr>
    </w:tbl>
    <w:p w14:paraId="6D81EE1D" w14:textId="77777777" w:rsidR="001E1F25" w:rsidRPr="001E1F25" w:rsidRDefault="001E1F25" w:rsidP="001E1F25">
      <w:pPr>
        <w:spacing w:before="240" w:after="240"/>
        <w:ind w:left="2160" w:hanging="720"/>
        <w:rPr>
          <w:rFonts w:eastAsia="Times New Roman"/>
          <w:szCs w:val="20"/>
        </w:rPr>
      </w:pPr>
      <w:r w:rsidRPr="001E1F25">
        <w:rPr>
          <w:rFonts w:eastAsia="Times New Roman"/>
          <w:szCs w:val="20"/>
        </w:rPr>
        <w:t>(iv)</w:t>
      </w:r>
      <w:r w:rsidRPr="001E1F25">
        <w:rPr>
          <w:rFonts w:eastAsia="Times New Roman"/>
          <w:szCs w:val="20"/>
        </w:rPr>
        <w:tab/>
        <w:t>Observe all Competitive and Non-Competitive Constraints; and</w:t>
      </w:r>
    </w:p>
    <w:p w14:paraId="2C98B962" w14:textId="77777777" w:rsidR="001E1F25" w:rsidRPr="001E1F25" w:rsidRDefault="001E1F25" w:rsidP="001E1F25">
      <w:pPr>
        <w:spacing w:after="240"/>
        <w:ind w:left="2160" w:hanging="720"/>
        <w:rPr>
          <w:rFonts w:eastAsia="Times New Roman"/>
          <w:szCs w:val="20"/>
        </w:rPr>
      </w:pPr>
      <w:r w:rsidRPr="001E1F25">
        <w:rPr>
          <w:rFonts w:eastAsia="Times New Roman"/>
          <w:szCs w:val="20"/>
        </w:rPr>
        <w:t>(v)</w:t>
      </w:r>
      <w:r w:rsidRPr="001E1F25">
        <w:rPr>
          <w:rFonts w:eastAsia="Times New Roman"/>
          <w:szCs w:val="20"/>
        </w:rPr>
        <w:tab/>
        <w:t>Use Ancillary Service Offers to determine Ancillary Service awards.</w:t>
      </w:r>
    </w:p>
    <w:p w14:paraId="7A0CBF56" w14:textId="77777777" w:rsidR="001E1F25" w:rsidRPr="001E1F25" w:rsidRDefault="001E1F25" w:rsidP="001E1F25">
      <w:pPr>
        <w:spacing w:after="240"/>
        <w:ind w:left="1440" w:hanging="720"/>
        <w:rPr>
          <w:rFonts w:eastAsia="Times New Roman"/>
          <w:szCs w:val="20"/>
        </w:rPr>
      </w:pPr>
      <w:r w:rsidRPr="001E1F25">
        <w:rPr>
          <w:rFonts w:eastAsia="Times New Roman"/>
          <w:szCs w:val="20"/>
        </w:rPr>
        <w:lastRenderedPageBreak/>
        <w:t>(c)</w:t>
      </w:r>
      <w:r w:rsidRPr="001E1F25">
        <w:rPr>
          <w:rFonts w:eastAsia="Times New Roman"/>
          <w:szCs w:val="20"/>
        </w:rPr>
        <w:tab/>
        <w:t xml:space="preserve">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w:t>
      </w:r>
      <w:proofErr w:type="gramStart"/>
      <w:r w:rsidRPr="001E1F25">
        <w:rPr>
          <w:rFonts w:eastAsia="Times New Roman"/>
          <w:szCs w:val="20"/>
        </w:rPr>
        <w:t>ERCOT shall</w:t>
      </w:r>
      <w:proofErr w:type="gramEnd"/>
      <w:r w:rsidRPr="001E1F25">
        <w:rPr>
          <w:rFonts w:eastAsia="Times New Roman"/>
          <w:szCs w:val="20"/>
        </w:rPr>
        <w:t xml:space="preserve"> </w:t>
      </w:r>
      <w:proofErr w:type="gramStart"/>
      <w:r w:rsidRPr="001E1F25">
        <w:rPr>
          <w:rFonts w:eastAsia="Times New Roman"/>
          <w:szCs w:val="20"/>
        </w:rPr>
        <w:t>provide</w:t>
      </w:r>
      <w:proofErr w:type="gramEnd"/>
      <w:r w:rsidRPr="001E1F25">
        <w:rPr>
          <w:rFonts w:eastAsia="Times New Roman"/>
          <w:szCs w:val="20"/>
        </w:rPr>
        <w:t xml:space="preserve"> </w:t>
      </w:r>
      <w:proofErr w:type="gramStart"/>
      <w:r w:rsidRPr="001E1F25">
        <w:rPr>
          <w:rFonts w:eastAsia="Times New Roman"/>
          <w:szCs w:val="20"/>
        </w:rPr>
        <w:t>the</w:t>
      </w:r>
      <w:proofErr w:type="gramEnd"/>
      <w:r w:rsidRPr="001E1F25">
        <w:rPr>
          <w:rFonts w:eastAsia="Times New Roman"/>
          <w:szCs w:val="20"/>
        </w:rPr>
        <w:t xml:space="preserve"> summary </w:t>
      </w:r>
      <w:proofErr w:type="gramStart"/>
      <w:r w:rsidRPr="001E1F25">
        <w:rPr>
          <w:rFonts w:eastAsia="Times New Roman"/>
          <w:szCs w:val="20"/>
        </w:rPr>
        <w:t>to</w:t>
      </w:r>
      <w:proofErr w:type="gramEnd"/>
      <w:r w:rsidRPr="001E1F25">
        <w:rPr>
          <w:rFonts w:eastAsia="Times New Roman"/>
          <w:szCs w:val="20"/>
        </w:rPr>
        <w:t xml:space="preserve"> Market Participants </w:t>
      </w:r>
      <w:proofErr w:type="gramStart"/>
      <w:r w:rsidRPr="001E1F25">
        <w:rPr>
          <w:rFonts w:eastAsia="Times New Roman"/>
          <w:szCs w:val="20"/>
        </w:rPr>
        <w:t>on</w:t>
      </w:r>
      <w:proofErr w:type="gramEnd"/>
      <w:r w:rsidRPr="001E1F25">
        <w:rPr>
          <w:rFonts w:eastAsia="Times New Roman"/>
          <w:szCs w:val="20"/>
        </w:rPr>
        <w:t xml:space="preserve"> the MIS Secure Area and </w:t>
      </w:r>
      <w:proofErr w:type="gramStart"/>
      <w:r w:rsidRPr="001E1F25">
        <w:rPr>
          <w:rFonts w:eastAsia="Times New Roman"/>
          <w:szCs w:val="20"/>
        </w:rPr>
        <w:t>to</w:t>
      </w:r>
      <w:proofErr w:type="gramEnd"/>
      <w:r w:rsidRPr="001E1F25">
        <w:rPr>
          <w:rFonts w:eastAsia="Times New Roman"/>
          <w:szCs w:val="20"/>
        </w:rPr>
        <w:t xml:space="preserve"> the Independent Market Monitor (IMM).</w:t>
      </w:r>
    </w:p>
    <w:p w14:paraId="5615452B" w14:textId="77777777" w:rsidR="001E1F25" w:rsidRPr="001E1F25" w:rsidRDefault="001E1F25" w:rsidP="001E1F25">
      <w:pPr>
        <w:spacing w:after="240"/>
        <w:ind w:left="1440" w:hanging="720"/>
        <w:rPr>
          <w:rFonts w:eastAsia="Times New Roman"/>
          <w:szCs w:val="20"/>
        </w:rPr>
      </w:pPr>
      <w:r w:rsidRPr="001E1F25">
        <w:rPr>
          <w:rFonts w:eastAsia="Times New Roman"/>
          <w:szCs w:val="20"/>
        </w:rPr>
        <w:t>(d)</w:t>
      </w:r>
      <w:r w:rsidRPr="001E1F25">
        <w:rPr>
          <w:rFonts w:eastAsia="Times New Roman"/>
          <w:szCs w:val="20"/>
        </w:rPr>
        <w:tab/>
        <w:t>The System Lambda used to determine LMPs and the Real-Time MCPCs from SCED Step 2 shall be capped at the effective VOLL.  If the following conditions are met for a SCED interval in which the SCED Step 2 System Lambda was capped, a QSE may be eligible for compensation by submitting a Settlement and billing dispute pursuant to paragraph (5) of Section 6.6.9, Emergency Operations Settlement:</w:t>
      </w:r>
    </w:p>
    <w:p w14:paraId="090B7770" w14:textId="77777777" w:rsidR="001E1F25" w:rsidRPr="001E1F25" w:rsidRDefault="001E1F25" w:rsidP="001E1F25">
      <w:pPr>
        <w:spacing w:after="240"/>
        <w:ind w:left="2142" w:hanging="720"/>
        <w:rPr>
          <w:rFonts w:eastAsia="Times New Roman"/>
          <w:szCs w:val="20"/>
        </w:rPr>
      </w:pPr>
      <w:r w:rsidRPr="001E1F25">
        <w:rPr>
          <w:rFonts w:eastAsia="Times New Roman"/>
          <w:szCs w:val="20"/>
        </w:rPr>
        <w:t>(i)</w:t>
      </w:r>
      <w:r w:rsidRPr="001E1F25">
        <w:rPr>
          <w:rFonts w:eastAsia="Times New Roman"/>
          <w:iCs/>
          <w:szCs w:val="20"/>
        </w:rPr>
        <w:t xml:space="preserve"> </w:t>
      </w:r>
      <w:r w:rsidRPr="001E1F25">
        <w:rPr>
          <w:rFonts w:eastAsia="Times New Roman"/>
          <w:iCs/>
          <w:szCs w:val="20"/>
        </w:rPr>
        <w:tab/>
      </w:r>
      <w:r w:rsidRPr="001E1F25">
        <w:rPr>
          <w:rFonts w:eastAsia="Times New Roman"/>
          <w:szCs w:val="20"/>
        </w:rPr>
        <w:t>A Generation Resource or ESR for the QSE received a Base Point greater than the Resource’s LDL for that SCED interval; and</w:t>
      </w:r>
    </w:p>
    <w:p w14:paraId="17F1BDFC" w14:textId="77777777" w:rsidR="001E1F25" w:rsidRPr="001E1F25" w:rsidRDefault="001E1F25" w:rsidP="001E1F25">
      <w:pPr>
        <w:spacing w:after="240"/>
        <w:ind w:left="2142" w:hanging="720"/>
        <w:rPr>
          <w:rFonts w:eastAsia="Times New Roman"/>
          <w:szCs w:val="20"/>
        </w:rPr>
      </w:pPr>
      <w:r w:rsidRPr="001E1F25">
        <w:rPr>
          <w:rFonts w:eastAsia="Times New Roman"/>
          <w:szCs w:val="20"/>
        </w:rPr>
        <w:t>(ii)</w:t>
      </w:r>
      <w:r w:rsidRPr="001E1F25">
        <w:rPr>
          <w:rFonts w:eastAsia="Times New Roman"/>
          <w:iCs/>
          <w:szCs w:val="20"/>
        </w:rPr>
        <w:t xml:space="preserve"> </w:t>
      </w:r>
      <w:r w:rsidRPr="001E1F25">
        <w:rPr>
          <w:rFonts w:eastAsia="Times New Roman"/>
          <w:iCs/>
          <w:szCs w:val="20"/>
        </w:rPr>
        <w:tab/>
      </w:r>
      <w:r w:rsidRPr="001E1F25">
        <w:rPr>
          <w:rFonts w:eastAsia="Times New Roman"/>
          <w:szCs w:val="20"/>
        </w:rPr>
        <w:t>The LMP at the Resource is less than the price on the Resource’s Energy Offer Curve or Energy Bid/Offer Curve, as applicable, with any Resource’s Energy Offer Curve or Energy Bid/Offer Curve capped by the MOC.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1F25" w:rsidRPr="001E1F25" w14:paraId="40BD21DF" w14:textId="77777777" w:rsidTr="001A7377">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30122C2A" w14:textId="77777777" w:rsidR="001E1F25" w:rsidRPr="001E1F25" w:rsidRDefault="001E1F25" w:rsidP="001E1F25">
            <w:pPr>
              <w:spacing w:before="120" w:after="240"/>
              <w:rPr>
                <w:rFonts w:eastAsia="Times New Roman"/>
                <w:b/>
                <w:i/>
                <w:iCs/>
              </w:rPr>
            </w:pPr>
            <w:r w:rsidRPr="001E1F25">
              <w:rPr>
                <w:rFonts w:eastAsia="Times New Roman"/>
                <w:b/>
                <w:i/>
                <w:iCs/>
              </w:rPr>
              <w:t>[NPRR1290:  Replace paragraph (d) above with the following upon system implementation:]</w:t>
            </w:r>
          </w:p>
          <w:p w14:paraId="443502E7" w14:textId="77777777" w:rsidR="001E1F25" w:rsidRPr="001E1F25" w:rsidRDefault="001E1F25" w:rsidP="001E1F25">
            <w:pPr>
              <w:spacing w:after="240"/>
              <w:ind w:left="1440" w:hanging="720"/>
              <w:rPr>
                <w:rFonts w:eastAsia="Times New Roman"/>
                <w:szCs w:val="20"/>
              </w:rPr>
            </w:pPr>
            <w:proofErr w:type="gramStart"/>
            <w:r w:rsidRPr="001E1F25">
              <w:rPr>
                <w:rFonts w:eastAsia="Times New Roman"/>
                <w:szCs w:val="20"/>
              </w:rPr>
              <w:t>(d)</w:t>
            </w:r>
            <w:r w:rsidRPr="001E1F25">
              <w:rPr>
                <w:rFonts w:eastAsia="Times New Roman"/>
                <w:szCs w:val="20"/>
              </w:rPr>
              <w:tab/>
              <w:t>Any</w:t>
            </w:r>
            <w:proofErr w:type="gramEnd"/>
            <w:r w:rsidRPr="001E1F25">
              <w:rPr>
                <w:rFonts w:eastAsia="Times New Roman"/>
                <w:szCs w:val="20"/>
              </w:rPr>
              <w:t xml:space="preserve"> Electrical Bus LMP above the effective VOLL shall be set equal to the greater of the effective VOLL or the initial LMP minus the positive difference between System Lambda and the effective VOLL.  All other Electrical Bus LMPs below the effective VOLL remain unchanged.  These adjustments shall be applied to Electrical Bus LMPs prior to calculating Real-Time Settlement Point LMPs, Real-Time Settlement Point Prices, and Real-Time prices for energy metered.  The System Lambda from SCED Step 2 shall also be capped at </w:t>
            </w:r>
            <w:proofErr w:type="gramStart"/>
            <w:r w:rsidRPr="001E1F25">
              <w:rPr>
                <w:rFonts w:eastAsia="Times New Roman"/>
                <w:szCs w:val="20"/>
              </w:rPr>
              <w:t>the effective</w:t>
            </w:r>
            <w:proofErr w:type="gramEnd"/>
            <w:r w:rsidRPr="001E1F25">
              <w:rPr>
                <w:rFonts w:eastAsia="Times New Roman"/>
                <w:szCs w:val="20"/>
              </w:rPr>
              <w:t xml:space="preserve"> VOLL.  ERCOT shall post both the capped and uncapped Electrical Bus LMP and System Lambda values to the ERCOT website.</w:t>
            </w:r>
          </w:p>
        </w:tc>
      </w:tr>
    </w:tbl>
    <w:p w14:paraId="32C94C91" w14:textId="43FC637B" w:rsidR="001E1F25" w:rsidRPr="001E1F25" w:rsidRDefault="001E1F25" w:rsidP="001E1F25">
      <w:pPr>
        <w:spacing w:before="240" w:after="240"/>
        <w:ind w:left="720" w:hanging="720"/>
        <w:rPr>
          <w:rFonts w:eastAsia="Times New Roman"/>
          <w:iCs/>
          <w:szCs w:val="20"/>
        </w:rPr>
      </w:pPr>
      <w:r w:rsidRPr="001E1F25">
        <w:rPr>
          <w:rFonts w:eastAsia="Times New Roman"/>
          <w:iCs/>
          <w:szCs w:val="20"/>
        </w:rPr>
        <w:t>(1</w:t>
      </w:r>
      <w:ins w:id="819" w:author="ERCOT" w:date="2025-12-09T07:16:00Z" w16du:dateUtc="2025-12-09T13:16:00Z">
        <w:r w:rsidR="0095469A">
          <w:rPr>
            <w:rFonts w:eastAsia="Times New Roman"/>
            <w:iCs/>
            <w:szCs w:val="20"/>
          </w:rPr>
          <w:t>7</w:t>
        </w:r>
      </w:ins>
      <w:del w:id="820" w:author="ERCOT" w:date="2025-12-09T07:16:00Z" w16du:dateUtc="2025-12-09T13:16:00Z">
        <w:r w:rsidRPr="001E1F25" w:rsidDel="0095469A">
          <w:rPr>
            <w:rFonts w:eastAsia="Times New Roman"/>
            <w:iCs/>
            <w:szCs w:val="20"/>
          </w:rPr>
          <w:delText>5</w:delText>
        </w:r>
      </w:del>
      <w:r w:rsidRPr="001E1F25">
        <w:rPr>
          <w:rFonts w:eastAsia="Times New Roman"/>
          <w:iCs/>
          <w:szCs w:val="20"/>
        </w:rPr>
        <w:t>)</w:t>
      </w:r>
      <w:r w:rsidRPr="001E1F25">
        <w:rPr>
          <w:rFonts w:eastAsia="Times New Roman"/>
          <w:iCs/>
          <w:szCs w:val="20"/>
        </w:rPr>
        <w:tab/>
        <w:t xml:space="preserve">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w:t>
      </w:r>
      <w:r w:rsidRPr="001E1F25">
        <w:rPr>
          <w:rFonts w:eastAsia="Times New Roman"/>
          <w:iCs/>
          <w:szCs w:val="20"/>
        </w:rPr>
        <w:lastRenderedPageBreak/>
        <w:t>generation requirement by calculating a Load forecast for the study period.  In lieu of the steps described in Section 6.5.7.3.1,</w:t>
      </w:r>
      <w:r w:rsidRPr="001E1F25">
        <w:rPr>
          <w:rFonts w:eastAsia="Times New Roman"/>
          <w:szCs w:val="20"/>
        </w:rPr>
        <w:t xml:space="preserve"> Determination of Real-Time Reliability Deployment Price Adders</w:t>
      </w:r>
      <w:r w:rsidRPr="001E1F25">
        <w:rPr>
          <w:rFonts w:eastAsia="Times New Roman"/>
          <w:iCs/>
          <w:szCs w:val="20"/>
        </w:rPr>
        <w:t xml:space="preserve">, the non-binding projection of Real-Time Reliability Deployment Price Adders shall be estimated based on GTBD, </w:t>
      </w:r>
      <w:r w:rsidRPr="001E1F25">
        <w:rPr>
          <w:rFonts w:eastAsia="Times New Roman"/>
          <w:szCs w:val="20"/>
        </w:rPr>
        <w:t>reliability deployments MWs, and</w:t>
      </w:r>
      <w:r w:rsidRPr="001E1F25">
        <w:rPr>
          <w:rFonts w:eastAsia="Times New Roman"/>
          <w:iCs/>
          <w:szCs w:val="20"/>
        </w:rPr>
        <w:t xml:space="preserve"> aggregated offers.  The Energy Offer Curve and Energy Bid/Offer Curves from SCED Step 2, the virtual offers for Load Resources deployed and the power balance penalty price will be compared against the updated GTBD to get an estimate of the System Lambda from paragraph (2)(m) of Section 6.5.7.3.1.</w:t>
      </w:r>
      <w:r w:rsidRPr="001E1F25">
        <w:rPr>
          <w:rFonts w:eastAsia="Times New Roman"/>
          <w:szCs w:val="20"/>
        </w:rPr>
        <w:t xml:space="preserve">  </w:t>
      </w:r>
      <w:r w:rsidRPr="001E1F25">
        <w:rPr>
          <w:rFonts w:eastAsia="Times New Roman"/>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1E1F25">
        <w:rPr>
          <w:rFonts w:eastAsia="Times New Roman"/>
          <w:szCs w:val="20"/>
        </w:rPr>
        <w:t>ERCOT website</w:t>
      </w:r>
      <w:r w:rsidRPr="001E1F25">
        <w:rPr>
          <w:rFonts w:eastAsia="Times New Roman"/>
          <w:iCs/>
          <w:szCs w:val="20"/>
        </w:rPr>
        <w:t xml:space="preserve"> pursuant to Section 6.3.2, Activities for Real-Time Operations.</w:t>
      </w:r>
    </w:p>
    <w:p w14:paraId="6F8B275F" w14:textId="18465DEF" w:rsidR="001E1F25" w:rsidRPr="001E1F25" w:rsidRDefault="001E1F25" w:rsidP="001E1F25">
      <w:pPr>
        <w:spacing w:after="240"/>
        <w:ind w:left="720" w:hanging="720"/>
        <w:rPr>
          <w:rFonts w:eastAsia="Times New Roman"/>
          <w:iCs/>
          <w:szCs w:val="20"/>
        </w:rPr>
      </w:pPr>
      <w:r w:rsidRPr="001E1F25">
        <w:rPr>
          <w:rFonts w:eastAsia="Times New Roman"/>
          <w:iCs/>
          <w:szCs w:val="20"/>
        </w:rPr>
        <w:t>(1</w:t>
      </w:r>
      <w:ins w:id="821" w:author="ERCOT" w:date="2025-12-09T07:16:00Z" w16du:dateUtc="2025-12-09T13:16:00Z">
        <w:r w:rsidR="0095469A">
          <w:rPr>
            <w:rFonts w:eastAsia="Times New Roman"/>
            <w:iCs/>
            <w:szCs w:val="20"/>
          </w:rPr>
          <w:t>8</w:t>
        </w:r>
      </w:ins>
      <w:del w:id="822" w:author="ERCOT" w:date="2025-12-09T07:16:00Z" w16du:dateUtc="2025-12-09T13:16:00Z">
        <w:r w:rsidRPr="001E1F25" w:rsidDel="0095469A">
          <w:rPr>
            <w:rFonts w:eastAsia="Times New Roman"/>
            <w:iCs/>
            <w:szCs w:val="20"/>
          </w:rPr>
          <w:delText>6</w:delText>
        </w:r>
      </w:del>
      <w:r w:rsidRPr="001E1F25">
        <w:rPr>
          <w:rFonts w:eastAsia="Times New Roman"/>
          <w:iCs/>
          <w:szCs w:val="20"/>
        </w:rPr>
        <w:t>)</w:t>
      </w:r>
      <w:r w:rsidRPr="001E1F25">
        <w:rPr>
          <w:rFonts w:eastAsia="Times New Roman"/>
          <w:iCs/>
          <w:szCs w:val="20"/>
        </w:rPr>
        <w:tab/>
        <w:t>ERCOT may override one or more of a CLR’s parameters in SCED if ERCOT determines that the CLR’s participation is having an adverse impact on the reliability of the ERCOT System.</w:t>
      </w:r>
    </w:p>
    <w:p w14:paraId="48725967" w14:textId="6AB54BB9" w:rsidR="001E1F25" w:rsidRPr="001E1F25" w:rsidRDefault="001E1F25" w:rsidP="001E1F25">
      <w:pPr>
        <w:spacing w:after="240"/>
        <w:ind w:left="720" w:hanging="720"/>
        <w:rPr>
          <w:rFonts w:eastAsia="Times New Roman"/>
          <w:szCs w:val="20"/>
        </w:rPr>
      </w:pPr>
      <w:r w:rsidRPr="001E1F25">
        <w:rPr>
          <w:rFonts w:eastAsia="Times New Roman"/>
          <w:iCs/>
          <w:szCs w:val="20"/>
        </w:rPr>
        <w:t>(1</w:t>
      </w:r>
      <w:ins w:id="823" w:author="ERCOT" w:date="2025-12-09T07:16:00Z" w16du:dateUtc="2025-12-09T13:16:00Z">
        <w:r w:rsidR="0095469A">
          <w:rPr>
            <w:rFonts w:eastAsia="Times New Roman"/>
            <w:iCs/>
            <w:szCs w:val="20"/>
          </w:rPr>
          <w:t>9</w:t>
        </w:r>
      </w:ins>
      <w:del w:id="824" w:author="ERCOT" w:date="2025-12-09T07:16:00Z" w16du:dateUtc="2025-12-09T13:16:00Z">
        <w:r w:rsidRPr="001E1F25" w:rsidDel="0095469A">
          <w:rPr>
            <w:rFonts w:eastAsia="Times New Roman"/>
            <w:iCs/>
            <w:szCs w:val="20"/>
          </w:rPr>
          <w:delText>7</w:delText>
        </w:r>
      </w:del>
      <w:r w:rsidRPr="001E1F25">
        <w:rPr>
          <w:rFonts w:eastAsia="Times New Roman"/>
          <w:iCs/>
          <w:szCs w:val="20"/>
        </w:rPr>
        <w:t>)</w:t>
      </w:r>
      <w:r w:rsidRPr="001E1F25">
        <w:rPr>
          <w:rFonts w:eastAsia="Times New Roman"/>
          <w:iCs/>
          <w:szCs w:val="20"/>
        </w:rPr>
        <w:tab/>
        <w:t xml:space="preserve">The QSE representing an ESR may withdraw energy from the ERCOT System only when dispatched by SCED to do so.  </w:t>
      </w:r>
      <w:r w:rsidRPr="001E1F25">
        <w:rPr>
          <w:rFonts w:eastAsia="Times New Roman"/>
          <w:szCs w:val="20"/>
        </w:rPr>
        <w:t xml:space="preserve">An ESR may telemeter </w:t>
      </w:r>
      <w:proofErr w:type="gramStart"/>
      <w:r w:rsidRPr="001E1F25">
        <w:rPr>
          <w:rFonts w:eastAsia="Times New Roman"/>
          <w:szCs w:val="20"/>
        </w:rPr>
        <w:t>a status</w:t>
      </w:r>
      <w:proofErr w:type="gramEnd"/>
      <w:r w:rsidRPr="001E1F25">
        <w:rPr>
          <w:rFonts w:eastAsia="Times New Roman"/>
          <w:szCs w:val="20"/>
        </w:rPr>
        <w:t xml:space="preserve"> of OUT only if the ESR is in Outage status.</w:t>
      </w:r>
    </w:p>
    <w:p w14:paraId="09CC4776" w14:textId="1D307A46" w:rsidR="00B74994" w:rsidRDefault="00B74994" w:rsidP="00B74994">
      <w:pPr>
        <w:pStyle w:val="H5"/>
        <w:spacing w:before="480"/>
      </w:pPr>
      <w:commentRangeStart w:id="825"/>
      <w:r w:rsidRPr="00A31FDB">
        <w:rPr>
          <w:i w:val="0"/>
          <w:iCs w:val="0"/>
          <w:snapToGrid w:val="0"/>
          <w:szCs w:val="20"/>
        </w:rPr>
        <w:t>6.5.7.3.1</w:t>
      </w:r>
      <w:commentRangeEnd w:id="825"/>
      <w:r w:rsidR="006D48D7">
        <w:rPr>
          <w:rStyle w:val="CommentReference"/>
          <w:b w:val="0"/>
          <w:bCs w:val="0"/>
          <w:i w:val="0"/>
          <w:iCs w:val="0"/>
        </w:rPr>
        <w:commentReference w:id="825"/>
      </w:r>
      <w:r>
        <w:tab/>
      </w:r>
      <w:r w:rsidRPr="00A31FDB">
        <w:rPr>
          <w:i w:val="0"/>
          <w:iCs w:val="0"/>
          <w:snapToGrid w:val="0"/>
          <w:szCs w:val="20"/>
        </w:rPr>
        <w:t>Determination of Real-Time On-Line Reliability Deployment Price Adder</w:t>
      </w:r>
      <w:bookmarkEnd w:id="783"/>
    </w:p>
    <w:p w14:paraId="5A499E0B" w14:textId="77777777" w:rsidR="00B0006B" w:rsidRPr="00B0006B" w:rsidRDefault="00B0006B" w:rsidP="00B0006B">
      <w:pPr>
        <w:spacing w:after="240"/>
        <w:ind w:left="720" w:hanging="720"/>
        <w:rPr>
          <w:rFonts w:eastAsia="Times New Roman"/>
          <w:szCs w:val="20"/>
        </w:rPr>
      </w:pPr>
      <w:bookmarkStart w:id="826" w:name="_Toc204411616"/>
      <w:r w:rsidRPr="00B0006B">
        <w:rPr>
          <w:rFonts w:eastAsia="Times New Roman"/>
          <w:szCs w:val="20"/>
        </w:rPr>
        <w:t>(1)</w:t>
      </w:r>
      <w:r w:rsidRPr="00B0006B">
        <w:rPr>
          <w:rFonts w:eastAsia="Times New Roman"/>
          <w:szCs w:val="20"/>
        </w:rPr>
        <w:tab/>
        <w:t>The following categories of reliability deployments are considered in the determination of the Real-Time Reliability Deployment Price Adder for Energy, and the Real-Time Reliability Deployment Price Adders for Ancillary Services:</w:t>
      </w:r>
    </w:p>
    <w:p w14:paraId="5540DF2A" w14:textId="77777777" w:rsidR="00B0006B" w:rsidRPr="00B0006B" w:rsidRDefault="00B0006B" w:rsidP="00B0006B">
      <w:pPr>
        <w:spacing w:after="240"/>
        <w:ind w:left="1440" w:hanging="720"/>
        <w:rPr>
          <w:rFonts w:eastAsia="Times New Roman"/>
          <w:szCs w:val="20"/>
        </w:rPr>
      </w:pPr>
      <w:r w:rsidRPr="00B0006B">
        <w:rPr>
          <w:rFonts w:eastAsia="Times New Roman"/>
          <w:szCs w:val="20"/>
        </w:rPr>
        <w:t>(a)</w:t>
      </w:r>
      <w:r w:rsidRPr="00B0006B">
        <w:rPr>
          <w:rFonts w:eastAsia="Times New Roman"/>
          <w:szCs w:val="20"/>
        </w:rPr>
        <w:tab/>
        <w:t>RUC-committed Resources, except for those whose QSEs have opted out of RUC Settlement in accordance with paragraph (14) of Section 5.5.2, Reliability Unit Commitment (RUC) Process;</w:t>
      </w:r>
    </w:p>
    <w:p w14:paraId="34BE3FED" w14:textId="77777777" w:rsidR="00B0006B" w:rsidRPr="00B0006B" w:rsidRDefault="00B0006B" w:rsidP="00B0006B">
      <w:pPr>
        <w:spacing w:after="240"/>
        <w:ind w:left="1440" w:hanging="720"/>
        <w:rPr>
          <w:rFonts w:eastAsia="Times New Roman"/>
          <w:szCs w:val="20"/>
        </w:rPr>
      </w:pPr>
      <w:r w:rsidRPr="00B0006B">
        <w:rPr>
          <w:rFonts w:eastAsia="Times New Roman"/>
          <w:szCs w:val="20"/>
        </w:rPr>
        <w:t>(b)</w:t>
      </w:r>
      <w:r w:rsidRPr="00B0006B">
        <w:rPr>
          <w:rFonts w:eastAsia="Times New Roman"/>
          <w:szCs w:val="20"/>
        </w:rPr>
        <w:tab/>
        <w:t xml:space="preserve">RMR Resources that are On-Line, including capacity secured to prevent an Emergency Condition pursuant to paragraph (4) of Section 6.5.1.1, ERCOT Control Area Authority; </w:t>
      </w:r>
    </w:p>
    <w:p w14:paraId="01A72FA2" w14:textId="77777777" w:rsidR="00B0006B" w:rsidRPr="00B0006B" w:rsidRDefault="00B0006B" w:rsidP="00B0006B">
      <w:pPr>
        <w:spacing w:after="240"/>
        <w:ind w:left="1440" w:hanging="720"/>
        <w:rPr>
          <w:rFonts w:eastAsia="Times New Roman"/>
          <w:szCs w:val="20"/>
        </w:rPr>
      </w:pPr>
      <w:r w:rsidRPr="00B0006B">
        <w:rPr>
          <w:rFonts w:eastAsia="Times New Roman"/>
          <w:szCs w:val="20"/>
        </w:rPr>
        <w:t>(c)</w:t>
      </w:r>
      <w:r w:rsidRPr="00B0006B">
        <w:rPr>
          <w:rFonts w:eastAsia="Times New Roman"/>
          <w:szCs w:val="20"/>
        </w:rPr>
        <w:tab/>
        <w:t>Deployed Load Resources other than CLRs;</w:t>
      </w:r>
    </w:p>
    <w:p w14:paraId="05DB06BD" w14:textId="77777777" w:rsidR="00B0006B" w:rsidRPr="00B0006B" w:rsidRDefault="00B0006B" w:rsidP="00B0006B">
      <w:pPr>
        <w:spacing w:after="240"/>
        <w:ind w:left="1440" w:hanging="720"/>
        <w:rPr>
          <w:rFonts w:eastAsia="Times New Roman"/>
          <w:szCs w:val="20"/>
        </w:rPr>
      </w:pPr>
      <w:r w:rsidRPr="00B0006B">
        <w:rPr>
          <w:rFonts w:eastAsia="Times New Roman"/>
          <w:szCs w:val="20"/>
        </w:rPr>
        <w:t>(d)</w:t>
      </w:r>
      <w:r w:rsidRPr="00B0006B">
        <w:rPr>
          <w:rFonts w:eastAsia="Times New Roman"/>
          <w:szCs w:val="20"/>
        </w:rPr>
        <w:tab/>
        <w:t>Deployed ERS;</w:t>
      </w:r>
    </w:p>
    <w:p w14:paraId="3E9E2C92" w14:textId="77777777" w:rsidR="00B0006B" w:rsidRPr="00B0006B" w:rsidRDefault="00B0006B" w:rsidP="00B0006B">
      <w:pPr>
        <w:spacing w:after="240"/>
        <w:ind w:left="1440" w:hanging="720"/>
        <w:rPr>
          <w:rFonts w:eastAsia="Times New Roman"/>
          <w:szCs w:val="20"/>
        </w:rPr>
      </w:pPr>
      <w:r w:rsidRPr="00B0006B">
        <w:rPr>
          <w:rFonts w:eastAsia="Times New Roman"/>
          <w:szCs w:val="20"/>
        </w:rPr>
        <w:t>(e)</w:t>
      </w:r>
      <w:r w:rsidRPr="00B0006B">
        <w:rPr>
          <w:rFonts w:eastAsia="Times New Roman"/>
          <w:szCs w:val="20"/>
        </w:rPr>
        <w:tab/>
        <w:t xml:space="preserve">Real-Time DC Tie imports during an EEA where the total adjustment shall not exceed 1,250 MW in a single interval; </w:t>
      </w:r>
    </w:p>
    <w:p w14:paraId="5520ACF2" w14:textId="77777777" w:rsidR="00B0006B" w:rsidRPr="00B0006B" w:rsidRDefault="00B0006B" w:rsidP="00B0006B">
      <w:pPr>
        <w:spacing w:after="240"/>
        <w:ind w:left="1440" w:hanging="720"/>
        <w:rPr>
          <w:rFonts w:eastAsia="Times New Roman"/>
          <w:szCs w:val="20"/>
        </w:rPr>
      </w:pPr>
      <w:r w:rsidRPr="00B0006B">
        <w:rPr>
          <w:rFonts w:eastAsia="Times New Roman"/>
          <w:szCs w:val="20"/>
        </w:rPr>
        <w:t>(f)</w:t>
      </w:r>
      <w:r w:rsidRPr="00B0006B">
        <w:rPr>
          <w:rFonts w:eastAsia="Times New Roman"/>
          <w:szCs w:val="20"/>
        </w:rPr>
        <w:tab/>
        <w:t xml:space="preserve">Real-Time DC Tie exports to address emergency conditions in the receiving electric grid;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006B" w:rsidRPr="00B0006B" w14:paraId="57B71DCB" w14:textId="77777777" w:rsidTr="001A7377">
        <w:trPr>
          <w:trHeight w:val="206"/>
        </w:trPr>
        <w:tc>
          <w:tcPr>
            <w:tcW w:w="9350" w:type="dxa"/>
            <w:shd w:val="pct12" w:color="auto" w:fill="auto"/>
          </w:tcPr>
          <w:p w14:paraId="61979A93" w14:textId="77777777" w:rsidR="00B0006B" w:rsidRPr="00B0006B" w:rsidRDefault="00B0006B" w:rsidP="00B0006B">
            <w:pPr>
              <w:spacing w:before="120" w:after="240"/>
              <w:rPr>
                <w:rFonts w:eastAsia="Times New Roman"/>
                <w:b/>
                <w:i/>
                <w:iCs/>
              </w:rPr>
            </w:pPr>
            <w:r w:rsidRPr="00B0006B">
              <w:rPr>
                <w:rFonts w:eastAsia="Times New Roman"/>
                <w:b/>
                <w:i/>
                <w:iCs/>
              </w:rPr>
              <w:lastRenderedPageBreak/>
              <w:t>[NPRR904:  Replace items (e) and (f) above with the following upon system implementation and renumber accordingly:]</w:t>
            </w:r>
          </w:p>
          <w:p w14:paraId="1011F15E" w14:textId="77777777" w:rsidR="00B0006B" w:rsidRPr="00B0006B" w:rsidRDefault="00B0006B" w:rsidP="00B0006B">
            <w:pPr>
              <w:spacing w:after="240"/>
              <w:ind w:left="1440" w:hanging="720"/>
              <w:rPr>
                <w:rFonts w:eastAsia="Times New Roman"/>
                <w:szCs w:val="20"/>
              </w:rPr>
            </w:pPr>
            <w:r w:rsidRPr="00B0006B">
              <w:rPr>
                <w:rFonts w:eastAsia="Times New Roman"/>
                <w:szCs w:val="20"/>
              </w:rPr>
              <w:t>(e)</w:t>
            </w:r>
            <w:r w:rsidRPr="00B0006B">
              <w:rPr>
                <w:rFonts w:eastAsia="Times New Roman"/>
                <w:szCs w:val="20"/>
              </w:rPr>
              <w:tab/>
              <w:t xml:space="preserve">ERCOT-directed DC Tie imports during an EEA or transmission emergency where the total adjustment shall not exceed 1,250 MW in a single interval; </w:t>
            </w:r>
          </w:p>
          <w:p w14:paraId="1B654F35" w14:textId="77777777" w:rsidR="00B0006B" w:rsidRPr="00B0006B" w:rsidRDefault="00B0006B" w:rsidP="00B0006B">
            <w:pPr>
              <w:spacing w:after="240"/>
              <w:ind w:left="1440" w:hanging="720"/>
              <w:rPr>
                <w:rFonts w:eastAsia="Times New Roman"/>
                <w:szCs w:val="20"/>
              </w:rPr>
            </w:pPr>
            <w:r w:rsidRPr="00B0006B">
              <w:rPr>
                <w:rFonts w:eastAsia="Times New Roman"/>
                <w:szCs w:val="20"/>
              </w:rPr>
              <w:t>(f)</w:t>
            </w:r>
            <w:r w:rsidRPr="00B0006B">
              <w:rPr>
                <w:rFonts w:eastAsia="Times New Roman"/>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189C769A" w14:textId="77777777" w:rsidR="00B0006B" w:rsidRPr="00B0006B" w:rsidRDefault="00B0006B" w:rsidP="00B0006B">
            <w:pPr>
              <w:spacing w:after="240"/>
              <w:ind w:left="1440" w:hanging="720"/>
              <w:rPr>
                <w:rFonts w:eastAsia="Times New Roman"/>
                <w:szCs w:val="20"/>
              </w:rPr>
            </w:pPr>
            <w:r w:rsidRPr="00B0006B">
              <w:rPr>
                <w:rFonts w:eastAsia="Times New Roman"/>
                <w:szCs w:val="20"/>
              </w:rPr>
              <w:t>(g)</w:t>
            </w:r>
            <w:r w:rsidRPr="00B0006B">
              <w:rPr>
                <w:rFonts w:eastAsia="Times New Roman"/>
                <w:szCs w:val="20"/>
              </w:rPr>
              <w:tab/>
              <w:t xml:space="preserve">ERCOT-directed curtailment of DC Tie imports below the </w:t>
            </w:r>
            <w:proofErr w:type="gramStart"/>
            <w:r w:rsidRPr="00B0006B">
              <w:rPr>
                <w:rFonts w:eastAsia="Times New Roman"/>
                <w:szCs w:val="20"/>
              </w:rPr>
              <w:t>higher of</w:t>
            </w:r>
            <w:proofErr w:type="gramEnd"/>
            <w:r w:rsidRPr="00B0006B">
              <w:rPr>
                <w:rFonts w:eastAsia="Times New Roman"/>
                <w:szCs w:val="20"/>
              </w:rPr>
              <w:t xml:space="preserve">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457EBD53" w14:textId="77777777" w:rsidR="00B0006B" w:rsidRPr="00B0006B" w:rsidRDefault="00B0006B" w:rsidP="00B0006B">
            <w:pPr>
              <w:spacing w:after="240"/>
              <w:ind w:left="1440" w:hanging="720"/>
              <w:rPr>
                <w:rFonts w:eastAsia="Times New Roman"/>
                <w:szCs w:val="20"/>
              </w:rPr>
            </w:pPr>
            <w:r w:rsidRPr="00B0006B">
              <w:rPr>
                <w:rFonts w:eastAsia="Times New Roman"/>
                <w:szCs w:val="20"/>
              </w:rPr>
              <w:t>(h)</w:t>
            </w:r>
            <w:r w:rsidRPr="00B0006B">
              <w:rPr>
                <w:rFonts w:eastAsia="Times New Roman"/>
                <w:szCs w:val="20"/>
              </w:rPr>
              <w:tab/>
              <w:t xml:space="preserve">ERCOT-directed DC Tie exports to address emergency conditions in the receiving electric grid where the total adjustment shall not exceed 1,250 MW in a single interval; </w:t>
            </w:r>
          </w:p>
          <w:p w14:paraId="2A31E8A7" w14:textId="77777777" w:rsidR="00B0006B" w:rsidRPr="00B0006B" w:rsidRDefault="00B0006B" w:rsidP="00B0006B">
            <w:pPr>
              <w:spacing w:after="240"/>
              <w:ind w:left="1440" w:hanging="720"/>
              <w:rPr>
                <w:rFonts w:eastAsia="Times New Roman"/>
                <w:szCs w:val="20"/>
                <w:lang w:val="x-none" w:eastAsia="x-none"/>
              </w:rPr>
            </w:pPr>
            <w:r w:rsidRPr="00B0006B">
              <w:rPr>
                <w:rFonts w:eastAsia="Times New Roman"/>
                <w:szCs w:val="20"/>
                <w:lang w:val="x-none" w:eastAsia="x-none"/>
              </w:rPr>
              <w:t>(i)</w:t>
            </w:r>
            <w:r w:rsidRPr="00B0006B">
              <w:rPr>
                <w:rFonts w:eastAsia="Times New Roman"/>
                <w:szCs w:val="20"/>
                <w:lang w:val="x-none" w:eastAsia="x-none"/>
              </w:rPr>
              <w:tab/>
              <w:t xml:space="preserve">ERCOT-directed curtailment of DC Tie exports below the DC Tie advisory </w:t>
            </w:r>
            <w:r w:rsidRPr="00B0006B">
              <w:rPr>
                <w:rFonts w:eastAsia="Times New Roman"/>
                <w:szCs w:val="20"/>
                <w:lang w:eastAsia="x-none"/>
              </w:rPr>
              <w:t>export</w:t>
            </w:r>
            <w:r w:rsidRPr="00B0006B">
              <w:rPr>
                <w:rFonts w:eastAsia="Times New Roman"/>
                <w:szCs w:val="20"/>
                <w:lang w:val="x-none" w:eastAsia="x-none"/>
              </w:rPr>
              <w:t xml:space="preserve"> limit as of </w:t>
            </w:r>
            <w:r w:rsidRPr="00B0006B">
              <w:rPr>
                <w:rFonts w:eastAsia="Times New Roman"/>
                <w:szCs w:val="20"/>
                <w:lang w:eastAsia="x-none"/>
              </w:rPr>
              <w:t>06</w:t>
            </w:r>
            <w:r w:rsidRPr="00B0006B">
              <w:rPr>
                <w:rFonts w:eastAsia="Times New Roman"/>
                <w:szCs w:val="20"/>
                <w:lang w:val="x-none" w:eastAsia="x-none"/>
              </w:rPr>
              <w:t xml:space="preserve">00 in the Day-Ahead </w:t>
            </w:r>
            <w:r w:rsidRPr="00B0006B">
              <w:rPr>
                <w:rFonts w:eastAsia="Times New Roman"/>
                <w:szCs w:val="20"/>
                <w:lang w:eastAsia="x-none"/>
              </w:rPr>
              <w:t xml:space="preserve">or subsequent advisory export limit </w:t>
            </w:r>
            <w:r w:rsidRPr="00B0006B">
              <w:rPr>
                <w:rFonts w:eastAsia="Times New Roman"/>
                <w:szCs w:val="20"/>
                <w:lang w:val="x-none" w:eastAsia="x-none"/>
              </w:rPr>
              <w:t xml:space="preserve">during EEA, a transmission emergency, or to address local transmission system limitations where the total adjustment shall not exceed 1,250 MW in a single interval; </w:t>
            </w:r>
          </w:p>
        </w:tc>
      </w:tr>
    </w:tbl>
    <w:p w14:paraId="26FEC765" w14:textId="77777777" w:rsidR="00B0006B" w:rsidRPr="00B0006B" w:rsidRDefault="00B0006B" w:rsidP="00B0006B">
      <w:pPr>
        <w:spacing w:before="240" w:after="240"/>
        <w:ind w:left="1440" w:hanging="720"/>
        <w:rPr>
          <w:rFonts w:eastAsia="Times New Roman"/>
          <w:szCs w:val="20"/>
        </w:rPr>
      </w:pPr>
      <w:r w:rsidRPr="00B0006B">
        <w:rPr>
          <w:rFonts w:eastAsia="Times New Roman"/>
          <w:szCs w:val="20"/>
        </w:rPr>
        <w:t>(g)</w:t>
      </w:r>
      <w:r w:rsidRPr="00B0006B">
        <w:rPr>
          <w:rFonts w:eastAsia="Times New Roman"/>
          <w:szCs w:val="20"/>
        </w:rPr>
        <w:tab/>
        <w:t>Energy delivered to ERCOT through registered Block Load Transfers (BLTs) during an EEA;</w:t>
      </w:r>
    </w:p>
    <w:p w14:paraId="17342E95" w14:textId="77777777" w:rsidR="00B0006B" w:rsidRPr="00B0006B" w:rsidRDefault="00B0006B" w:rsidP="00B0006B">
      <w:pPr>
        <w:spacing w:after="240"/>
        <w:ind w:left="1440" w:hanging="720"/>
        <w:rPr>
          <w:rFonts w:eastAsia="Times New Roman"/>
          <w:szCs w:val="20"/>
        </w:rPr>
      </w:pPr>
      <w:r w:rsidRPr="00B0006B">
        <w:rPr>
          <w:rFonts w:eastAsia="Times New Roman"/>
          <w:szCs w:val="20"/>
        </w:rPr>
        <w:t>(h)</w:t>
      </w:r>
      <w:r w:rsidRPr="00B0006B">
        <w:rPr>
          <w:rFonts w:eastAsia="Times New Roman"/>
          <w:szCs w:val="20"/>
        </w:rPr>
        <w:tab/>
        <w:t>Energy delivered from ERCOT to another power pool through registered BLTs during emergency conditions in the receiving electric grid;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006B" w:rsidRPr="00B0006B" w14:paraId="2CE88DBD" w14:textId="77777777" w:rsidTr="001A7377">
        <w:trPr>
          <w:trHeight w:val="206"/>
        </w:trPr>
        <w:tc>
          <w:tcPr>
            <w:tcW w:w="9350" w:type="dxa"/>
            <w:shd w:val="pct12" w:color="auto" w:fill="auto"/>
          </w:tcPr>
          <w:p w14:paraId="47EBC925" w14:textId="77777777" w:rsidR="00B0006B" w:rsidRPr="00B0006B" w:rsidRDefault="00B0006B" w:rsidP="00B0006B">
            <w:pPr>
              <w:spacing w:before="120" w:after="240"/>
              <w:rPr>
                <w:rFonts w:eastAsia="Times New Roman"/>
                <w:b/>
                <w:i/>
                <w:iCs/>
              </w:rPr>
            </w:pPr>
            <w:r w:rsidRPr="00B0006B">
              <w:rPr>
                <w:rFonts w:eastAsia="Times New Roman"/>
                <w:b/>
                <w:i/>
                <w:iCs/>
              </w:rPr>
              <w:t>[NPRR1006: Insert paragraph (i) below upon system implementation and renumber accordingly:]</w:t>
            </w:r>
          </w:p>
          <w:p w14:paraId="3B906111" w14:textId="77777777" w:rsidR="00B0006B" w:rsidRPr="00B0006B" w:rsidRDefault="00B0006B" w:rsidP="00B0006B">
            <w:pPr>
              <w:spacing w:after="240"/>
              <w:ind w:left="1440" w:hanging="720"/>
              <w:rPr>
                <w:rFonts w:eastAsia="Times New Roman"/>
                <w:iCs/>
                <w:szCs w:val="20"/>
              </w:rPr>
            </w:pPr>
            <w:r w:rsidRPr="00B0006B">
              <w:rPr>
                <w:rFonts w:eastAsia="Times New Roman"/>
                <w:iCs/>
                <w:szCs w:val="20"/>
              </w:rPr>
              <w:t>(i)</w:t>
            </w:r>
            <w:r w:rsidRPr="00B0006B">
              <w:rPr>
                <w:rFonts w:eastAsia="Times New Roman"/>
                <w:iCs/>
                <w:szCs w:val="20"/>
              </w:rPr>
              <w:tab/>
              <w:t>ERCOT-directed deployment of TDSP standard offer Load management programs.</w:t>
            </w:r>
          </w:p>
        </w:tc>
      </w:tr>
    </w:tbl>
    <w:p w14:paraId="709246DA" w14:textId="77777777" w:rsidR="00B0006B" w:rsidRPr="00B0006B" w:rsidRDefault="00B0006B" w:rsidP="00B0006B">
      <w:pPr>
        <w:spacing w:line="256" w:lineRule="auto"/>
        <w:ind w:left="1440" w:hanging="720"/>
        <w:rPr>
          <w:rFonts w:eastAsia="Times New Roma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006B" w:rsidRPr="00B0006B" w14:paraId="4BEBF40A" w14:textId="77777777" w:rsidTr="001A7377">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36B50611" w14:textId="77777777" w:rsidR="00B0006B" w:rsidRPr="00B0006B" w:rsidRDefault="00B0006B" w:rsidP="00B0006B">
            <w:pPr>
              <w:spacing w:before="120" w:after="240"/>
              <w:rPr>
                <w:rFonts w:eastAsia="Times New Roman"/>
                <w:b/>
                <w:i/>
                <w:iCs/>
              </w:rPr>
            </w:pPr>
            <w:r w:rsidRPr="00B0006B">
              <w:rPr>
                <w:rFonts w:eastAsia="Times New Roman"/>
                <w:b/>
                <w:i/>
                <w:iCs/>
              </w:rPr>
              <w:t>[NPRR1105: Insert paragraph (j) below upon system implementation and renumber accordingly:]</w:t>
            </w:r>
          </w:p>
          <w:p w14:paraId="59B6912B" w14:textId="77777777" w:rsidR="00B0006B" w:rsidRPr="00B0006B" w:rsidRDefault="00B0006B" w:rsidP="00B0006B">
            <w:pPr>
              <w:spacing w:after="240"/>
              <w:ind w:left="1440" w:hanging="720"/>
              <w:rPr>
                <w:rFonts w:eastAsia="Times New Roman"/>
                <w:b/>
                <w:i/>
                <w:iCs/>
              </w:rPr>
            </w:pPr>
            <w:r w:rsidRPr="00B0006B">
              <w:rPr>
                <w:rFonts w:eastAsia="Times New Roman"/>
                <w:szCs w:val="20"/>
              </w:rPr>
              <w:lastRenderedPageBreak/>
              <w:t>(j)</w:t>
            </w:r>
            <w:r w:rsidRPr="00B0006B">
              <w:rPr>
                <w:rFonts w:eastAsia="Times New Roman"/>
                <w:szCs w:val="20"/>
              </w:rPr>
              <w:tab/>
              <w:t>ERCOT-</w:t>
            </w:r>
            <w:r w:rsidRPr="00B0006B">
              <w:rPr>
                <w:rFonts w:eastAsia="Times New Roman"/>
                <w:iCs/>
                <w:szCs w:val="20"/>
              </w:rPr>
              <w:t>directed</w:t>
            </w:r>
            <w:r w:rsidRPr="00B0006B">
              <w:rPr>
                <w:rFonts w:eastAsia="Times New Roman"/>
                <w:szCs w:val="20"/>
              </w:rPr>
              <w:t xml:space="preserve"> deployment of distribution voltage reduction measures;</w:t>
            </w:r>
          </w:p>
        </w:tc>
      </w:tr>
    </w:tbl>
    <w:p w14:paraId="35FE002C" w14:textId="77777777" w:rsidR="00B0006B" w:rsidRPr="00B0006B" w:rsidRDefault="00B0006B" w:rsidP="00B0006B">
      <w:pPr>
        <w:rPr>
          <w:rFonts w:eastAsia="Times New Roma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006B" w:rsidRPr="00B0006B" w14:paraId="5F9FFE56" w14:textId="77777777" w:rsidTr="001A7377">
        <w:trPr>
          <w:trHeight w:val="206"/>
        </w:trPr>
        <w:tc>
          <w:tcPr>
            <w:tcW w:w="9350" w:type="dxa"/>
            <w:shd w:val="pct12" w:color="auto" w:fill="auto"/>
          </w:tcPr>
          <w:p w14:paraId="6C5957F9" w14:textId="77777777" w:rsidR="00B0006B" w:rsidRPr="00B0006B" w:rsidRDefault="00B0006B" w:rsidP="00B0006B">
            <w:pPr>
              <w:spacing w:before="120" w:after="240"/>
              <w:rPr>
                <w:rFonts w:eastAsia="Times New Roman"/>
                <w:b/>
                <w:i/>
                <w:iCs/>
              </w:rPr>
            </w:pPr>
            <w:r w:rsidRPr="00B0006B">
              <w:rPr>
                <w:rFonts w:eastAsia="Times New Roman"/>
                <w:b/>
                <w:i/>
                <w:iCs/>
              </w:rPr>
              <w:t>[NPRR1091: Insert paragraph (k) below upon system implementation and renumber accordingly:]</w:t>
            </w:r>
          </w:p>
          <w:p w14:paraId="3A90C9F1" w14:textId="77777777" w:rsidR="00B0006B" w:rsidRPr="00B0006B" w:rsidRDefault="00B0006B" w:rsidP="00B0006B">
            <w:pPr>
              <w:spacing w:after="240"/>
              <w:ind w:left="1440" w:hanging="720"/>
              <w:rPr>
                <w:rFonts w:eastAsia="Times New Roman"/>
                <w:iCs/>
                <w:szCs w:val="20"/>
              </w:rPr>
            </w:pPr>
            <w:r w:rsidRPr="00B0006B">
              <w:rPr>
                <w:rFonts w:eastAsia="Times New Roman"/>
                <w:szCs w:val="20"/>
              </w:rPr>
              <w:t>(k)</w:t>
            </w:r>
            <w:r w:rsidRPr="00B0006B">
              <w:rPr>
                <w:rFonts w:eastAsia="Times New Roman"/>
                <w:szCs w:val="20"/>
              </w:rPr>
              <w:tab/>
              <w:t>ERCOT-directed deployment of Off-Line Non-Spin;</w:t>
            </w:r>
          </w:p>
        </w:tc>
      </w:tr>
    </w:tbl>
    <w:p w14:paraId="17ED16A4" w14:textId="77777777" w:rsidR="00B0006B" w:rsidRPr="00B0006B" w:rsidRDefault="00B0006B" w:rsidP="00B0006B">
      <w:pPr>
        <w:spacing w:before="240" w:after="240"/>
        <w:ind w:left="1440" w:hanging="720"/>
        <w:rPr>
          <w:rFonts w:eastAsia="Times New Roman"/>
          <w:iCs/>
          <w:szCs w:val="20"/>
        </w:rPr>
      </w:pPr>
      <w:r w:rsidRPr="00B0006B">
        <w:rPr>
          <w:rFonts w:eastAsia="Times New Roman"/>
          <w:iCs/>
          <w:szCs w:val="20"/>
        </w:rPr>
        <w:t>(i)</w:t>
      </w:r>
      <w:r w:rsidRPr="00B0006B">
        <w:rPr>
          <w:rFonts w:eastAsia="Times New Roman"/>
          <w:iCs/>
          <w:szCs w:val="20"/>
        </w:rPr>
        <w:tab/>
        <w:t xml:space="preserve">ERCOT-directed firm Load shed during EEA Level 3, as described in paragraph (3) of Section 6.5.9.4.2, EEA Levels;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006B" w:rsidRPr="00B0006B" w14:paraId="5B537815" w14:textId="77777777" w:rsidTr="001A7377">
        <w:trPr>
          <w:trHeight w:val="206"/>
        </w:trPr>
        <w:tc>
          <w:tcPr>
            <w:tcW w:w="9350" w:type="dxa"/>
            <w:shd w:val="pct12" w:color="auto" w:fill="auto"/>
          </w:tcPr>
          <w:p w14:paraId="7D8A4C8B" w14:textId="6E7748D7" w:rsidR="00B0006B" w:rsidRPr="00B0006B" w:rsidRDefault="00B0006B" w:rsidP="00B0006B">
            <w:pPr>
              <w:spacing w:before="120" w:after="240"/>
              <w:rPr>
                <w:rFonts w:eastAsia="Times New Roman"/>
                <w:b/>
                <w:i/>
                <w:iCs/>
              </w:rPr>
            </w:pPr>
            <w:r w:rsidRPr="00B0006B">
              <w:rPr>
                <w:rFonts w:eastAsia="Times New Roman"/>
                <w:b/>
                <w:i/>
                <w:iCs/>
              </w:rPr>
              <w:t>[NPRR1238: Insert paragraph (j) below upon system implementation</w:t>
            </w:r>
            <w:ins w:id="827" w:author="ERCOT" w:date="2025-12-09T07:21:00Z" w16du:dateUtc="2025-12-09T13:21:00Z">
              <w:r>
                <w:rPr>
                  <w:rFonts w:eastAsia="Times New Roman"/>
                  <w:b/>
                  <w:i/>
                  <w:iCs/>
                </w:rPr>
                <w:t xml:space="preserve"> and renumber accordingly</w:t>
              </w:r>
            </w:ins>
            <w:r w:rsidRPr="00B0006B">
              <w:rPr>
                <w:rFonts w:eastAsia="Times New Roman"/>
                <w:b/>
                <w:i/>
                <w:iCs/>
              </w:rPr>
              <w:t>:]</w:t>
            </w:r>
          </w:p>
          <w:p w14:paraId="3DA76ED3" w14:textId="743C3824" w:rsidR="00B0006B" w:rsidRPr="00B0006B" w:rsidRDefault="00B0006B" w:rsidP="00B0006B">
            <w:pPr>
              <w:spacing w:after="240"/>
              <w:ind w:left="1440" w:hanging="720"/>
              <w:rPr>
                <w:rFonts w:eastAsia="Times New Roman"/>
              </w:rPr>
            </w:pPr>
            <w:r w:rsidRPr="00B0006B">
              <w:rPr>
                <w:rFonts w:eastAsia="Times New Roman"/>
                <w:szCs w:val="20"/>
              </w:rPr>
              <w:t>(j)</w:t>
            </w:r>
            <w:r w:rsidRPr="00B0006B">
              <w:rPr>
                <w:rFonts w:eastAsia="Times New Roman"/>
                <w:szCs w:val="20"/>
              </w:rPr>
              <w:tab/>
            </w:r>
            <w:r w:rsidRPr="00B0006B">
              <w:rPr>
                <w:rFonts w:eastAsia="Times New Roman"/>
              </w:rPr>
              <w:t xml:space="preserve">Deployed </w:t>
            </w:r>
            <w:r w:rsidRPr="00B0006B">
              <w:rPr>
                <w:rFonts w:eastAsia="Times New Roman"/>
                <w:bCs/>
                <w:szCs w:val="20"/>
              </w:rPr>
              <w:t>Voluntary Early Curtailment Load</w:t>
            </w:r>
            <w:r w:rsidRPr="00B0006B">
              <w:rPr>
                <w:rFonts w:eastAsia="Times New Roman"/>
              </w:rPr>
              <w:t xml:space="preserve"> (VECL) as described in Section 6.5.9.4.1, General Procedures Prior to EEA Operations</w:t>
            </w:r>
            <w:ins w:id="828" w:author="ERCOT" w:date="2025-12-09T07:21:00Z" w16du:dateUtc="2025-12-09T13:21:00Z">
              <w:r>
                <w:rPr>
                  <w:rFonts w:eastAsia="Times New Roman"/>
                </w:rPr>
                <w:t>;</w:t>
              </w:r>
            </w:ins>
            <w:del w:id="829" w:author="ERCOT" w:date="2025-12-09T07:21:00Z" w16du:dateUtc="2025-12-09T13:21:00Z">
              <w:r w:rsidRPr="00B0006B" w:rsidDel="00B0006B">
                <w:rPr>
                  <w:rFonts w:eastAsia="Times New Roman"/>
                </w:rPr>
                <w:delText>.</w:delText>
              </w:r>
            </w:del>
            <w:ins w:id="830" w:author="ERCOT" w:date="2025-12-09T07:21:00Z" w16du:dateUtc="2025-12-09T13:21:00Z">
              <w:r>
                <w:rPr>
                  <w:rFonts w:eastAsia="Times New Roman"/>
                </w:rPr>
                <w:t xml:space="preserve"> </w:t>
              </w:r>
            </w:ins>
            <w:ins w:id="831" w:author="ERCOT" w:date="2025-12-09T07:22:00Z" w16du:dateUtc="2025-12-09T13:22:00Z">
              <w:r>
                <w:rPr>
                  <w:rFonts w:eastAsia="Times New Roman"/>
                </w:rPr>
                <w:t>a</w:t>
              </w:r>
            </w:ins>
            <w:ins w:id="832" w:author="ERCOT" w:date="2025-12-09T07:21:00Z" w16du:dateUtc="2025-12-09T13:21:00Z">
              <w:r>
                <w:rPr>
                  <w:rFonts w:eastAsia="Times New Roman"/>
                </w:rPr>
                <w:t>nd</w:t>
              </w:r>
            </w:ins>
          </w:p>
        </w:tc>
      </w:tr>
    </w:tbl>
    <w:p w14:paraId="5CEB598C" w14:textId="4B284E3B" w:rsidR="00B0006B" w:rsidRPr="005F63FE" w:rsidRDefault="00B0006B" w:rsidP="00B0006B">
      <w:pPr>
        <w:spacing w:before="240" w:after="240"/>
        <w:ind w:left="1440" w:hanging="720"/>
      </w:pPr>
      <w:ins w:id="833" w:author="ERCOT" w:date="2025-09-18T10:16:00Z" w16du:dateUtc="2025-09-18T15:16:00Z">
        <w:r>
          <w:t>(</w:t>
        </w:r>
      </w:ins>
      <w:ins w:id="834" w:author="ERCOT" w:date="2025-12-09T07:21:00Z" w16du:dateUtc="2025-12-09T13:21:00Z">
        <w:r>
          <w:t>j</w:t>
        </w:r>
      </w:ins>
      <w:ins w:id="835" w:author="ERCOT" w:date="2025-09-18T10:16:00Z" w16du:dateUtc="2025-09-18T15:16:00Z">
        <w:r>
          <w:t>)</w:t>
        </w:r>
      </w:ins>
      <w:ins w:id="836" w:author="ERCOT" w:date="2025-12-09T07:20:00Z" w16du:dateUtc="2025-12-09T13:20:00Z">
        <w:r>
          <w:tab/>
        </w:r>
      </w:ins>
      <w:ins w:id="837" w:author="ERCOT" w:date="2025-09-18T10:16:00Z" w16du:dateUtc="2025-09-18T15:16:00Z">
        <w:r>
          <w:t>ERCOT-directed deployment of Off-Line DRRS.</w:t>
        </w:r>
      </w:ins>
    </w:p>
    <w:p w14:paraId="2C3298E5" w14:textId="77777777" w:rsidR="00B0006B" w:rsidRPr="00B0006B" w:rsidRDefault="00B0006B" w:rsidP="00B0006B">
      <w:pPr>
        <w:spacing w:before="240" w:after="240"/>
        <w:ind w:left="720" w:hanging="720"/>
        <w:rPr>
          <w:rFonts w:eastAsia="Times New Roman"/>
          <w:szCs w:val="20"/>
        </w:rPr>
      </w:pPr>
      <w:r w:rsidRPr="00B0006B">
        <w:rPr>
          <w:rFonts w:eastAsia="Times New Roman"/>
          <w:szCs w:val="20"/>
        </w:rPr>
        <w:t>(2)</w:t>
      </w:r>
      <w:r w:rsidRPr="00B0006B">
        <w:rPr>
          <w:rFonts w:eastAsia="Times New Roman"/>
          <w:szCs w:val="20"/>
        </w:rPr>
        <w:tab/>
        <w:t xml:space="preserve">The Real-Time Reliability Deployment Price Adder for Energy, and Real-Time Reliability Deployment Price Adders for Ancillary Services are estimations of the impact to energy prices and Real-Time MCPCs due to the above categories of reliability deployments.  For intervals where there </w:t>
      </w:r>
      <w:proofErr w:type="gramStart"/>
      <w:r w:rsidRPr="00B0006B">
        <w:rPr>
          <w:rFonts w:eastAsia="Times New Roman"/>
          <w:szCs w:val="20"/>
        </w:rPr>
        <w:t>are</w:t>
      </w:r>
      <w:proofErr w:type="gramEnd"/>
      <w:r w:rsidRPr="00B0006B">
        <w:rPr>
          <w:rFonts w:eastAsia="Times New Roman"/>
          <w:szCs w:val="20"/>
        </w:rPr>
        <w:t xml:space="preserve"> reliability deployments as described in paragraph (1) above, the Real-Time Reliability Deployment Price Adder for Energy and Real-Time Reliability Deployment Price Adders for Ancillary Services are determined as follows:</w:t>
      </w:r>
    </w:p>
    <w:p w14:paraId="2C2045CF" w14:textId="77777777" w:rsidR="00B0006B" w:rsidRPr="00B0006B" w:rsidRDefault="00B0006B" w:rsidP="00B0006B">
      <w:pPr>
        <w:spacing w:after="240"/>
        <w:ind w:left="1440" w:hanging="720"/>
        <w:rPr>
          <w:rFonts w:eastAsia="Times New Roman"/>
          <w:szCs w:val="20"/>
        </w:rPr>
      </w:pPr>
      <w:r w:rsidRPr="00B0006B">
        <w:rPr>
          <w:rFonts w:eastAsia="Times New Roman"/>
          <w:szCs w:val="20"/>
        </w:rPr>
        <w:t>(a)</w:t>
      </w:r>
      <w:r w:rsidRPr="00B0006B">
        <w:rPr>
          <w:rFonts w:eastAsia="Times New Roman"/>
          <w:szCs w:val="20"/>
        </w:rPr>
        <w:tab/>
        <w:t>For RUC-committed Resources with a telemetered Resource Status of ONRUC and for RMR Resources that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006B" w:rsidRPr="00B0006B" w14:paraId="79833BC0" w14:textId="77777777" w:rsidTr="001A7377">
        <w:trPr>
          <w:trHeight w:val="206"/>
        </w:trPr>
        <w:tc>
          <w:tcPr>
            <w:tcW w:w="9350" w:type="dxa"/>
            <w:shd w:val="pct12" w:color="auto" w:fill="auto"/>
          </w:tcPr>
          <w:p w14:paraId="6D22EE03" w14:textId="77777777" w:rsidR="00B0006B" w:rsidRPr="00B0006B" w:rsidRDefault="00B0006B" w:rsidP="00B0006B">
            <w:pPr>
              <w:spacing w:before="120" w:after="240"/>
              <w:rPr>
                <w:rFonts w:eastAsia="Times New Roman"/>
                <w:b/>
                <w:i/>
                <w:iCs/>
              </w:rPr>
            </w:pPr>
            <w:r w:rsidRPr="00B0006B">
              <w:rPr>
                <w:rFonts w:eastAsia="Times New Roman"/>
                <w:b/>
                <w:i/>
                <w:iCs/>
              </w:rPr>
              <w:t>[NPRR1091: Replace paragraph (j) above with the following upon system implementation:]</w:t>
            </w:r>
          </w:p>
          <w:p w14:paraId="7011E4CB" w14:textId="2F677296" w:rsidR="00B0006B" w:rsidRPr="00B0006B" w:rsidRDefault="00B0006B" w:rsidP="00B0006B">
            <w:pPr>
              <w:spacing w:after="240"/>
              <w:ind w:left="1440" w:hanging="720"/>
              <w:rPr>
                <w:rFonts w:eastAsia="Times New Roman"/>
                <w:szCs w:val="20"/>
              </w:rPr>
            </w:pPr>
            <w:r w:rsidRPr="00B0006B">
              <w:rPr>
                <w:rFonts w:eastAsia="Times New Roman"/>
                <w:szCs w:val="20"/>
              </w:rPr>
              <w:t>(a)</w:t>
            </w:r>
            <w:r w:rsidRPr="00B0006B">
              <w:rPr>
                <w:rFonts w:eastAsia="Times New Roman"/>
                <w:szCs w:val="20"/>
              </w:rPr>
              <w:tab/>
              <w:t xml:space="preserve">For Off-Line Non-Spin Resources that are brought On-Line by ERCOT deployment instruction, </w:t>
            </w:r>
            <w:ins w:id="838" w:author="ERCOT" w:date="2025-09-18T10:16:00Z" w16du:dateUtc="2025-09-18T15:16:00Z">
              <w:r>
                <w:t>Off-Line</w:t>
              </w:r>
            </w:ins>
            <w:ins w:id="839" w:author="ERCOT" w:date="2025-09-18T10:17:00Z" w16du:dateUtc="2025-09-18T15:17:00Z">
              <w:r>
                <w:t xml:space="preserve"> Resources that are deployed for DRRS, </w:t>
              </w:r>
            </w:ins>
            <w:r w:rsidRPr="00B0006B">
              <w:rPr>
                <w:rFonts w:eastAsia="Times New Roman"/>
                <w:szCs w:val="20"/>
              </w:rPr>
              <w:t>RUC-committed Resources with a telemetered Resource Status of ONRUC and for RMR Resources that are On-Line:</w:t>
            </w:r>
          </w:p>
        </w:tc>
      </w:tr>
    </w:tbl>
    <w:p w14:paraId="3A982644" w14:textId="77777777" w:rsidR="00B0006B" w:rsidRPr="00B0006B" w:rsidRDefault="00B0006B" w:rsidP="00B0006B">
      <w:pPr>
        <w:spacing w:before="240" w:after="240"/>
        <w:ind w:left="2160" w:hanging="720"/>
        <w:rPr>
          <w:rFonts w:eastAsia="Times New Roman"/>
          <w:szCs w:val="20"/>
        </w:rPr>
      </w:pPr>
      <w:r w:rsidRPr="00B0006B">
        <w:rPr>
          <w:rFonts w:eastAsia="Times New Roman"/>
          <w:szCs w:val="20"/>
        </w:rPr>
        <w:t>(i)</w:t>
      </w:r>
      <w:r w:rsidRPr="00B0006B">
        <w:rPr>
          <w:rFonts w:eastAsia="Times New Roman"/>
          <w:szCs w:val="20"/>
        </w:rPr>
        <w:tab/>
        <w:t>Set the LSL and LDL to zero;</w:t>
      </w:r>
    </w:p>
    <w:p w14:paraId="7A00DFBB" w14:textId="77777777" w:rsidR="00B0006B" w:rsidRPr="00B0006B" w:rsidRDefault="00B0006B" w:rsidP="00B0006B">
      <w:pPr>
        <w:spacing w:after="240"/>
        <w:ind w:left="2160" w:hanging="720"/>
        <w:rPr>
          <w:rFonts w:eastAsia="Times New Roman"/>
          <w:szCs w:val="20"/>
        </w:rPr>
      </w:pPr>
      <w:r w:rsidRPr="00B0006B">
        <w:rPr>
          <w:rFonts w:eastAsia="Times New Roman"/>
          <w:szCs w:val="20"/>
        </w:rPr>
        <w:t>(ii)</w:t>
      </w:r>
      <w:r w:rsidRPr="00B0006B">
        <w:rPr>
          <w:rFonts w:eastAsia="Times New Roman"/>
          <w:szCs w:val="20"/>
        </w:rPr>
        <w:tab/>
        <w:t>Remove all Ancillary Service Offers; and</w:t>
      </w:r>
    </w:p>
    <w:p w14:paraId="0E9411C2" w14:textId="77777777" w:rsidR="00B0006B" w:rsidRPr="00B0006B" w:rsidRDefault="00B0006B" w:rsidP="00B0006B">
      <w:pPr>
        <w:spacing w:after="240"/>
        <w:ind w:left="2160" w:hanging="720"/>
        <w:rPr>
          <w:rFonts w:eastAsia="Times New Roman"/>
          <w:szCs w:val="20"/>
        </w:rPr>
      </w:pPr>
      <w:r w:rsidRPr="00B0006B">
        <w:rPr>
          <w:rFonts w:eastAsia="Times New Roman"/>
          <w:szCs w:val="20"/>
        </w:rPr>
        <w:lastRenderedPageBreak/>
        <w:t>(iii)</w:t>
      </w:r>
      <w:r w:rsidRPr="00B0006B">
        <w:rPr>
          <w:rFonts w:eastAsia="Times New Roman"/>
          <w:szCs w:val="20"/>
        </w:rPr>
        <w:tab/>
        <w:t>For the first step of SCED, administratively set the Energy Offer Curve for the Resource at a value equal to the power balance penalty price for all capacity between 0 MW and the HSL of the Resource.</w:t>
      </w:r>
    </w:p>
    <w:p w14:paraId="6179E6AA" w14:textId="77777777" w:rsidR="00B0006B" w:rsidRPr="00B0006B" w:rsidRDefault="00B0006B" w:rsidP="00B0006B">
      <w:pPr>
        <w:spacing w:after="240"/>
        <w:ind w:left="1440" w:hanging="720"/>
        <w:rPr>
          <w:rFonts w:eastAsia="Times New Roman"/>
          <w:szCs w:val="20"/>
        </w:rPr>
      </w:pPr>
      <w:r w:rsidRPr="00B0006B">
        <w:rPr>
          <w:rFonts w:eastAsia="Times New Roman"/>
          <w:szCs w:val="20"/>
        </w:rPr>
        <w:t>(b)</w:t>
      </w:r>
      <w:r w:rsidRPr="00B0006B">
        <w:rPr>
          <w:rFonts w:eastAsia="Times New Roman"/>
          <w:szCs w:val="20"/>
        </w:rPr>
        <w:tab/>
        <w:t>Notwithstanding item (a) above, for RUC-committed Combined Cycle Generation Resources with a telemetered Resource Status of ONRUC that were instructed by ERCOT to transition to a different configuration to provide additional capacity:</w:t>
      </w:r>
    </w:p>
    <w:p w14:paraId="1C92E186" w14:textId="77777777" w:rsidR="00B0006B" w:rsidRPr="00B0006B" w:rsidRDefault="00B0006B" w:rsidP="00B0006B">
      <w:pPr>
        <w:spacing w:after="240"/>
        <w:ind w:left="2160" w:hanging="720"/>
        <w:rPr>
          <w:rFonts w:eastAsia="Times New Roman"/>
          <w:szCs w:val="20"/>
        </w:rPr>
      </w:pPr>
      <w:r w:rsidRPr="00B0006B">
        <w:rPr>
          <w:rFonts w:eastAsia="Times New Roman"/>
          <w:szCs w:val="20"/>
        </w:rPr>
        <w:t>(i)</w:t>
      </w:r>
      <w:r w:rsidRPr="00B0006B">
        <w:rPr>
          <w:rFonts w:eastAsia="Times New Roman"/>
          <w:szCs w:val="20"/>
        </w:rPr>
        <w:tab/>
        <w:t>Set the LSL and LDL equal to the minimum of their current value and the COP HSL of the QSE-committed configuration for the RUC hour at the snapshot time of the RUC instruction;</w:t>
      </w:r>
    </w:p>
    <w:p w14:paraId="49E29C62" w14:textId="77777777" w:rsidR="00B0006B" w:rsidRPr="00B0006B" w:rsidRDefault="00B0006B" w:rsidP="00B0006B">
      <w:pPr>
        <w:spacing w:after="240"/>
        <w:ind w:left="2160" w:hanging="720"/>
        <w:rPr>
          <w:rFonts w:eastAsia="Times New Roman"/>
          <w:szCs w:val="20"/>
        </w:rPr>
      </w:pPr>
      <w:r w:rsidRPr="00B0006B">
        <w:rPr>
          <w:rFonts w:eastAsia="Times New Roman"/>
          <w:szCs w:val="20"/>
        </w:rPr>
        <w:t>(ii)</w:t>
      </w:r>
      <w:r w:rsidRPr="00B0006B">
        <w:rPr>
          <w:rFonts w:eastAsia="Times New Roman"/>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1596391D" w14:textId="77777777" w:rsidR="00B0006B" w:rsidRPr="00B0006B" w:rsidRDefault="00B0006B" w:rsidP="00B0006B">
      <w:pPr>
        <w:spacing w:after="240"/>
        <w:ind w:left="2160" w:hanging="720"/>
        <w:rPr>
          <w:rFonts w:eastAsia="Times New Roman"/>
          <w:szCs w:val="20"/>
        </w:rPr>
      </w:pPr>
      <w:r w:rsidRPr="00B0006B">
        <w:rPr>
          <w:rFonts w:eastAsia="Times New Roman"/>
          <w:szCs w:val="20"/>
        </w:rPr>
        <w:t>(iii)</w:t>
      </w:r>
      <w:r w:rsidRPr="00B0006B">
        <w:rPr>
          <w:rFonts w:eastAsia="Times New Roman"/>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3F19DB63" w14:textId="77777777" w:rsidR="00B0006B" w:rsidRPr="00B0006B" w:rsidRDefault="00B0006B" w:rsidP="00B0006B">
      <w:pPr>
        <w:spacing w:after="240"/>
        <w:ind w:left="1440" w:hanging="720"/>
        <w:rPr>
          <w:rFonts w:eastAsia="Times New Roman"/>
          <w:szCs w:val="20"/>
        </w:rPr>
      </w:pPr>
      <w:r w:rsidRPr="00B0006B">
        <w:rPr>
          <w:rFonts w:eastAsia="Times New Roman"/>
          <w:szCs w:val="20"/>
        </w:rPr>
        <w:t xml:space="preserve">(c) </w:t>
      </w:r>
      <w:r w:rsidRPr="00B0006B">
        <w:rPr>
          <w:rFonts w:eastAsia="Times New Roman"/>
          <w:szCs w:val="20"/>
        </w:rPr>
        <w:tab/>
        <w:t xml:space="preserve">For all other Generation Resources excluding ones with a telemetered status of ONRUC, ONTEST, STARTUP, SHUTDOWN, </w:t>
      </w:r>
      <w:proofErr w:type="gramStart"/>
      <w:r w:rsidRPr="00B0006B">
        <w:rPr>
          <w:rFonts w:eastAsia="Times New Roman"/>
          <w:szCs w:val="20"/>
        </w:rPr>
        <w:t>and also</w:t>
      </w:r>
      <w:proofErr w:type="gramEnd"/>
      <w:r w:rsidRPr="00B0006B">
        <w:rPr>
          <w:rFonts w:eastAsia="Times New Roman"/>
          <w:szCs w:val="20"/>
        </w:rPr>
        <w:t xml:space="preserve"> excluding RMR Resources that are On-Line and excluding Generation Resources with a telemetered output less than 95% of LSL:</w:t>
      </w:r>
    </w:p>
    <w:p w14:paraId="5E02343D" w14:textId="77777777" w:rsidR="00B0006B" w:rsidRPr="00B0006B" w:rsidRDefault="00B0006B" w:rsidP="00B0006B">
      <w:pPr>
        <w:spacing w:after="240"/>
        <w:ind w:left="2160" w:hanging="720"/>
        <w:rPr>
          <w:rFonts w:eastAsia="Times New Roman"/>
          <w:szCs w:val="20"/>
        </w:rPr>
      </w:pPr>
      <w:r w:rsidRPr="00B0006B">
        <w:rPr>
          <w:rFonts w:eastAsia="Times New Roman"/>
          <w:szCs w:val="20"/>
        </w:rPr>
        <w:t xml:space="preserve">(i)  </w:t>
      </w:r>
      <w:r w:rsidRPr="00B0006B">
        <w:rPr>
          <w:rFonts w:eastAsia="Times New Roman"/>
          <w:szCs w:val="20"/>
        </w:rPr>
        <w:tab/>
        <w:t>Set LDL to the greater of Aggregated Resource Output - (60 minutes * Normal Ramp Rate down), or LSL; and</w:t>
      </w:r>
    </w:p>
    <w:p w14:paraId="159AE8BF" w14:textId="77777777" w:rsidR="00B0006B" w:rsidRPr="00B0006B" w:rsidRDefault="00B0006B" w:rsidP="00B0006B">
      <w:pPr>
        <w:spacing w:after="240"/>
        <w:ind w:left="2160" w:hanging="720"/>
        <w:rPr>
          <w:rFonts w:eastAsia="Times New Roman"/>
          <w:szCs w:val="20"/>
        </w:rPr>
      </w:pPr>
      <w:r w:rsidRPr="00B0006B">
        <w:rPr>
          <w:rFonts w:eastAsia="Times New Roman"/>
          <w:szCs w:val="20"/>
        </w:rPr>
        <w:t>(ii)       Set HDL to the lesser of Aggregated Resource Output + (60 minutes*Normal Ramp Rate up), or HSL.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006B" w:rsidRPr="00B0006B" w14:paraId="19F11E7A" w14:textId="77777777" w:rsidTr="001A7377">
        <w:trPr>
          <w:trHeight w:val="206"/>
        </w:trPr>
        <w:tc>
          <w:tcPr>
            <w:tcW w:w="9350" w:type="dxa"/>
            <w:shd w:val="pct12" w:color="auto" w:fill="auto"/>
          </w:tcPr>
          <w:p w14:paraId="72DFA008" w14:textId="77777777" w:rsidR="00B0006B" w:rsidRPr="00B0006B" w:rsidRDefault="00B0006B" w:rsidP="00B0006B">
            <w:pPr>
              <w:spacing w:before="120" w:after="240"/>
              <w:rPr>
                <w:rFonts w:eastAsia="Times New Roman"/>
                <w:b/>
                <w:i/>
                <w:iCs/>
              </w:rPr>
            </w:pPr>
            <w:r w:rsidRPr="00B0006B">
              <w:rPr>
                <w:rFonts w:eastAsia="Times New Roman"/>
                <w:b/>
                <w:i/>
                <w:iCs/>
              </w:rPr>
              <w:t>[NPRR904:  Replace paragraph (c) above with the following upon system implementation:]</w:t>
            </w:r>
          </w:p>
          <w:p w14:paraId="080B390A" w14:textId="77777777" w:rsidR="00B0006B" w:rsidRPr="00B0006B" w:rsidRDefault="00B0006B" w:rsidP="00B0006B">
            <w:pPr>
              <w:spacing w:before="240" w:after="240"/>
              <w:ind w:left="1440" w:hanging="720"/>
              <w:rPr>
                <w:rFonts w:eastAsia="Times New Roman"/>
                <w:szCs w:val="20"/>
                <w:lang w:val="x-none" w:eastAsia="x-none"/>
              </w:rPr>
            </w:pPr>
            <w:r w:rsidRPr="00B0006B">
              <w:rPr>
                <w:rFonts w:eastAsia="Times New Roman"/>
                <w:szCs w:val="20"/>
                <w:lang w:val="x-none" w:eastAsia="x-none"/>
              </w:rPr>
              <w:t>(</w:t>
            </w:r>
            <w:r w:rsidRPr="00B0006B">
              <w:rPr>
                <w:rFonts w:eastAsia="Times New Roman"/>
                <w:szCs w:val="20"/>
                <w:lang w:eastAsia="x-none"/>
              </w:rPr>
              <w:t>c</w:t>
            </w:r>
            <w:r w:rsidRPr="00B0006B">
              <w:rPr>
                <w:rFonts w:eastAsia="Times New Roman"/>
                <w:szCs w:val="20"/>
                <w:lang w:val="x-none" w:eastAsia="x-none"/>
              </w:rPr>
              <w:t xml:space="preserve">) </w:t>
            </w:r>
            <w:r w:rsidRPr="00B0006B">
              <w:rPr>
                <w:rFonts w:eastAsia="Times New Roman"/>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3197D7ED" w14:textId="77777777" w:rsidR="00B0006B" w:rsidRPr="00B0006B" w:rsidRDefault="00B0006B" w:rsidP="00B0006B">
            <w:pPr>
              <w:spacing w:after="240"/>
              <w:ind w:left="2160" w:hanging="720"/>
              <w:rPr>
                <w:rFonts w:eastAsia="Times New Roman"/>
                <w:szCs w:val="20"/>
              </w:rPr>
            </w:pPr>
            <w:r w:rsidRPr="00B0006B">
              <w:rPr>
                <w:rFonts w:eastAsia="Times New Roman"/>
                <w:szCs w:val="20"/>
              </w:rPr>
              <w:t>(i)</w:t>
            </w:r>
            <w:r w:rsidRPr="00B0006B">
              <w:rPr>
                <w:rFonts w:eastAsia="Times New Roman"/>
                <w:szCs w:val="20"/>
              </w:rPr>
              <w:tab/>
              <w:t xml:space="preserve">If the Generation Resource SCED Base Point is not at LDL, set LDL to the </w:t>
            </w:r>
            <w:proofErr w:type="gramStart"/>
            <w:r w:rsidRPr="00B0006B">
              <w:rPr>
                <w:rFonts w:eastAsia="Times New Roman"/>
                <w:szCs w:val="20"/>
              </w:rPr>
              <w:t>greater of</w:t>
            </w:r>
            <w:proofErr w:type="gramEnd"/>
            <w:r w:rsidRPr="00B0006B">
              <w:rPr>
                <w:rFonts w:eastAsia="Times New Roman"/>
                <w:szCs w:val="20"/>
              </w:rPr>
              <w:t xml:space="preserve"> Aggregated Resource Output - (60 minutes * Normal Ramp Rate down), or LSL; and</w:t>
            </w:r>
          </w:p>
          <w:p w14:paraId="294367C8" w14:textId="77777777" w:rsidR="00B0006B" w:rsidRPr="00B0006B" w:rsidRDefault="00B0006B" w:rsidP="00B0006B">
            <w:pPr>
              <w:spacing w:after="240"/>
              <w:ind w:left="2160" w:hanging="720"/>
              <w:rPr>
                <w:rFonts w:eastAsia="Times New Roman"/>
                <w:szCs w:val="20"/>
              </w:rPr>
            </w:pPr>
            <w:r w:rsidRPr="00B0006B">
              <w:rPr>
                <w:rFonts w:eastAsia="Times New Roman"/>
                <w:szCs w:val="20"/>
              </w:rPr>
              <w:lastRenderedPageBreak/>
              <w:t xml:space="preserve">(ii) </w:t>
            </w:r>
            <w:r w:rsidRPr="00B0006B">
              <w:rPr>
                <w:rFonts w:eastAsia="Times New Roman"/>
                <w:szCs w:val="20"/>
              </w:rPr>
              <w:tab/>
              <w:t>If the Generation Resource SCED Base Point is not at HDL, set HDL to the lesser of Aggregated Resource Output + (60 minutes * Normal Ramp Rate up), or HSL.</w:t>
            </w:r>
          </w:p>
        </w:tc>
      </w:tr>
    </w:tbl>
    <w:p w14:paraId="522AF859" w14:textId="77777777" w:rsidR="00B0006B" w:rsidRPr="00B0006B" w:rsidRDefault="00B0006B" w:rsidP="00B0006B">
      <w:pPr>
        <w:spacing w:before="240" w:after="240"/>
        <w:ind w:left="1440" w:hanging="720"/>
        <w:rPr>
          <w:rFonts w:eastAsia="Times New Roman"/>
          <w:szCs w:val="20"/>
        </w:rPr>
      </w:pPr>
      <w:r w:rsidRPr="00B0006B">
        <w:rPr>
          <w:rFonts w:eastAsia="Times New Roman"/>
          <w:szCs w:val="20"/>
        </w:rPr>
        <w:lastRenderedPageBreak/>
        <w:t>(d)</w:t>
      </w:r>
      <w:r w:rsidRPr="00B0006B">
        <w:rPr>
          <w:rFonts w:eastAsia="Times New Roman"/>
          <w:szCs w:val="20"/>
        </w:rPr>
        <w:tab/>
        <w:t>For all On-Line ESRs excluding those with a telemetered status of ONTEST or ONHOLD:</w:t>
      </w:r>
    </w:p>
    <w:p w14:paraId="558659DA" w14:textId="77777777" w:rsidR="00B0006B" w:rsidRPr="00B0006B" w:rsidRDefault="00B0006B" w:rsidP="00B0006B">
      <w:pPr>
        <w:spacing w:after="240"/>
        <w:ind w:left="2160" w:hanging="720"/>
        <w:rPr>
          <w:rFonts w:eastAsia="Times New Roman"/>
          <w:szCs w:val="20"/>
        </w:rPr>
      </w:pPr>
      <w:r w:rsidRPr="00B0006B">
        <w:rPr>
          <w:rFonts w:eastAsia="Times New Roman"/>
          <w:szCs w:val="20"/>
        </w:rPr>
        <w:t>(i)</w:t>
      </w:r>
      <w:r w:rsidRPr="00B0006B">
        <w:rPr>
          <w:rFonts w:eastAsia="Times New Roman"/>
          <w:szCs w:val="20"/>
        </w:rPr>
        <w:tab/>
        <w:t>If the ESR SCED Base Point is not at LDL, set LDL to the greater of Aggregated Resource Output - (60 minutes * Normal Ramp Rate down), or LSL; and</w:t>
      </w:r>
    </w:p>
    <w:p w14:paraId="1E31F323" w14:textId="77777777" w:rsidR="00B0006B" w:rsidRPr="00B0006B" w:rsidRDefault="00B0006B" w:rsidP="00B0006B">
      <w:pPr>
        <w:spacing w:after="240"/>
        <w:ind w:left="2160" w:hanging="720"/>
        <w:rPr>
          <w:rFonts w:eastAsia="Times New Roman"/>
          <w:szCs w:val="20"/>
        </w:rPr>
      </w:pPr>
      <w:r w:rsidRPr="00B0006B">
        <w:rPr>
          <w:rFonts w:eastAsia="Times New Roman"/>
          <w:szCs w:val="20"/>
        </w:rPr>
        <w:t>(ii)</w:t>
      </w:r>
      <w:r w:rsidRPr="00B0006B">
        <w:rPr>
          <w:rFonts w:eastAsia="Times New Roman"/>
          <w:szCs w:val="20"/>
        </w:rPr>
        <w:tab/>
        <w:t>If the ESR SCED Base Point is not at HDL, set HDL to the lesser of Aggregated Resource Output + (60 minutes * Normal Ramp Rate up), or HSL.</w:t>
      </w:r>
    </w:p>
    <w:p w14:paraId="7D49519D" w14:textId="77777777" w:rsidR="00B0006B" w:rsidRPr="00B0006B" w:rsidRDefault="00B0006B" w:rsidP="00B0006B">
      <w:pPr>
        <w:spacing w:after="240"/>
        <w:ind w:left="1440" w:hanging="720"/>
        <w:rPr>
          <w:rFonts w:eastAsia="Times New Roman"/>
          <w:szCs w:val="20"/>
        </w:rPr>
      </w:pPr>
      <w:r w:rsidRPr="00B0006B">
        <w:rPr>
          <w:rFonts w:eastAsia="Times New Roman"/>
          <w:szCs w:val="20"/>
        </w:rPr>
        <w:t>(e)</w:t>
      </w:r>
      <w:r w:rsidRPr="00B0006B">
        <w:rPr>
          <w:rFonts w:eastAsia="Times New Roman"/>
          <w:szCs w:val="20"/>
        </w:rPr>
        <w:tab/>
        <w:t>For all CLRs excluding ones with a telemetered status of OUTL:</w:t>
      </w:r>
    </w:p>
    <w:p w14:paraId="00CCF451" w14:textId="77777777" w:rsidR="00B0006B" w:rsidRPr="00B0006B" w:rsidRDefault="00B0006B" w:rsidP="00B0006B">
      <w:pPr>
        <w:spacing w:after="240"/>
        <w:ind w:left="2160" w:hanging="720"/>
        <w:rPr>
          <w:rFonts w:eastAsia="Times New Roman"/>
          <w:szCs w:val="20"/>
        </w:rPr>
      </w:pPr>
      <w:r w:rsidRPr="00B0006B">
        <w:rPr>
          <w:rFonts w:eastAsia="Times New Roman"/>
          <w:szCs w:val="20"/>
        </w:rPr>
        <w:t>(i)</w:t>
      </w:r>
      <w:r w:rsidRPr="00B0006B">
        <w:rPr>
          <w:rFonts w:eastAsia="Times New Roman"/>
          <w:szCs w:val="20"/>
        </w:rPr>
        <w:tab/>
        <w:t>Set LDL to the greater of Aggregated Resource Output - (60 minutes * Normal Ramp Rate), or LSL; and</w:t>
      </w:r>
    </w:p>
    <w:p w14:paraId="51C579B4" w14:textId="77777777" w:rsidR="00B0006B" w:rsidRPr="00B0006B" w:rsidRDefault="00B0006B" w:rsidP="00B0006B">
      <w:pPr>
        <w:spacing w:after="240"/>
        <w:ind w:left="2160" w:hanging="720"/>
        <w:rPr>
          <w:rFonts w:eastAsia="Times New Roman"/>
          <w:szCs w:val="20"/>
        </w:rPr>
      </w:pPr>
      <w:r w:rsidRPr="00B0006B">
        <w:rPr>
          <w:rFonts w:eastAsia="Times New Roman"/>
          <w:szCs w:val="20"/>
        </w:rPr>
        <w:t>(ii)</w:t>
      </w:r>
      <w:r w:rsidRPr="00B0006B">
        <w:rPr>
          <w:rFonts w:eastAsia="Times New Roman"/>
          <w:szCs w:val="20"/>
        </w:rPr>
        <w:tab/>
        <w:t>Set HDL to the lesser of Aggregated Resource Output + (60 minutes * Normal Ramp Rate), or HSL.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006B" w:rsidRPr="00B0006B" w14:paraId="39AA2162" w14:textId="77777777" w:rsidTr="001A7377">
        <w:trPr>
          <w:trHeight w:val="206"/>
        </w:trPr>
        <w:tc>
          <w:tcPr>
            <w:tcW w:w="9350" w:type="dxa"/>
            <w:shd w:val="pct12" w:color="auto" w:fill="auto"/>
          </w:tcPr>
          <w:p w14:paraId="1FDAC3AA" w14:textId="77777777" w:rsidR="00B0006B" w:rsidRPr="00B0006B" w:rsidRDefault="00B0006B" w:rsidP="00B0006B">
            <w:pPr>
              <w:spacing w:before="120" w:after="240"/>
              <w:rPr>
                <w:rFonts w:eastAsia="Times New Roman"/>
                <w:b/>
                <w:i/>
                <w:iCs/>
              </w:rPr>
            </w:pPr>
            <w:r w:rsidRPr="00B0006B">
              <w:rPr>
                <w:rFonts w:eastAsia="Times New Roman"/>
                <w:b/>
                <w:i/>
                <w:iCs/>
              </w:rPr>
              <w:t>[NPRR904 and 1188: Replace applicable portions of paragraph (e) above with the following upon system implementation:]</w:t>
            </w:r>
          </w:p>
          <w:p w14:paraId="26910476" w14:textId="77777777" w:rsidR="00B0006B" w:rsidRPr="00B0006B" w:rsidRDefault="00B0006B" w:rsidP="00B0006B">
            <w:pPr>
              <w:spacing w:after="240"/>
              <w:ind w:left="1440" w:hanging="720"/>
              <w:rPr>
                <w:rFonts w:eastAsia="Times New Roman"/>
                <w:szCs w:val="20"/>
              </w:rPr>
            </w:pPr>
            <w:r w:rsidRPr="00B0006B">
              <w:rPr>
                <w:rFonts w:eastAsia="Times New Roman"/>
                <w:szCs w:val="20"/>
              </w:rPr>
              <w:t>(e)</w:t>
            </w:r>
            <w:r w:rsidRPr="00B0006B">
              <w:rPr>
                <w:rFonts w:eastAsia="Times New Roman"/>
                <w:szCs w:val="20"/>
              </w:rPr>
              <w:tab/>
              <w:t>For all CLRs excluding ones with a telemetered status of OUTL, ONTEST, or ONHOLD:</w:t>
            </w:r>
          </w:p>
          <w:p w14:paraId="2464E315" w14:textId="77777777" w:rsidR="00B0006B" w:rsidRPr="00B0006B" w:rsidRDefault="00B0006B" w:rsidP="00B0006B">
            <w:pPr>
              <w:spacing w:after="240"/>
              <w:ind w:left="2160" w:hanging="720"/>
              <w:rPr>
                <w:rFonts w:eastAsia="Times New Roman"/>
                <w:szCs w:val="20"/>
              </w:rPr>
            </w:pPr>
            <w:r w:rsidRPr="00B0006B">
              <w:rPr>
                <w:rFonts w:eastAsia="Times New Roman"/>
                <w:szCs w:val="20"/>
              </w:rPr>
              <w:t>(i)</w:t>
            </w:r>
            <w:r w:rsidRPr="00B0006B">
              <w:rPr>
                <w:rFonts w:eastAsia="Times New Roman"/>
                <w:szCs w:val="20"/>
              </w:rPr>
              <w:tab/>
              <w:t xml:space="preserve">If the CLR SCED Base Point is not at LDL, set LDL to the </w:t>
            </w:r>
            <w:proofErr w:type="gramStart"/>
            <w:r w:rsidRPr="00B0006B">
              <w:rPr>
                <w:rFonts w:eastAsia="Times New Roman"/>
                <w:szCs w:val="20"/>
              </w:rPr>
              <w:t>greater of</w:t>
            </w:r>
            <w:proofErr w:type="gramEnd"/>
            <w:r w:rsidRPr="00B0006B">
              <w:rPr>
                <w:rFonts w:eastAsia="Times New Roman"/>
                <w:szCs w:val="20"/>
              </w:rPr>
              <w:t xml:space="preserve"> Aggregated Resource Output - (60 minutes * Normal Ramp Rate up), or LSL; and</w:t>
            </w:r>
          </w:p>
          <w:p w14:paraId="4D6869A8" w14:textId="77777777" w:rsidR="00B0006B" w:rsidRPr="00B0006B" w:rsidRDefault="00B0006B" w:rsidP="00B0006B">
            <w:pPr>
              <w:spacing w:after="240"/>
              <w:ind w:left="2160" w:hanging="720"/>
              <w:rPr>
                <w:rFonts w:eastAsia="Times New Roman"/>
                <w:szCs w:val="20"/>
              </w:rPr>
            </w:pPr>
            <w:r w:rsidRPr="00B0006B">
              <w:rPr>
                <w:rFonts w:eastAsia="Times New Roman"/>
                <w:szCs w:val="20"/>
              </w:rPr>
              <w:t>(ii)</w:t>
            </w:r>
            <w:r w:rsidRPr="00B0006B">
              <w:rPr>
                <w:rFonts w:eastAsia="Times New Roman"/>
                <w:szCs w:val="20"/>
              </w:rPr>
              <w:tab/>
              <w:t>If the CLR SCED Base Point is not at HDL, set HDL to the lesser of Aggregated Resource Output + (60 minutes * Normal Ramp Rate down), or HSL.</w:t>
            </w:r>
          </w:p>
        </w:tc>
      </w:tr>
    </w:tbl>
    <w:p w14:paraId="4ECF6DCA" w14:textId="77777777" w:rsidR="00B0006B" w:rsidRPr="00B0006B" w:rsidRDefault="00B0006B" w:rsidP="00B0006B">
      <w:pPr>
        <w:spacing w:before="240" w:after="240"/>
        <w:ind w:left="1440" w:hanging="720"/>
        <w:rPr>
          <w:rFonts w:eastAsia="Times New Roman"/>
          <w:szCs w:val="20"/>
        </w:rPr>
      </w:pPr>
      <w:r w:rsidRPr="00B0006B">
        <w:rPr>
          <w:rFonts w:eastAsia="Times New Roman"/>
          <w:szCs w:val="20"/>
        </w:rPr>
        <w:t>(f)</w:t>
      </w:r>
      <w:r w:rsidRPr="00B0006B">
        <w:rPr>
          <w:rFonts w:eastAsia="Times New Roman"/>
          <w:szCs w:val="20"/>
        </w:rPr>
        <w:tab/>
        <w:t xml:space="preserve">Add the deployed MW from Load Resources that are not CLRs and that are providing RRS or ECRS to GTBD linearly ramped over the ten-minute ramp period and add the deployed MW from Load Resources that are not CLRs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w:t>
      </w:r>
      <w:r w:rsidRPr="00B0006B">
        <w:rPr>
          <w:rFonts w:eastAsia="Times New Roman"/>
          <w:szCs w:val="20"/>
        </w:rPr>
        <w:lastRenderedPageBreak/>
        <w:t xml:space="preserve">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006B" w:rsidRPr="00B0006B" w14:paraId="5F531118" w14:textId="77777777" w:rsidTr="001A7377">
        <w:trPr>
          <w:trHeight w:val="206"/>
        </w:trPr>
        <w:tc>
          <w:tcPr>
            <w:tcW w:w="9350" w:type="dxa"/>
            <w:shd w:val="pct12" w:color="auto" w:fill="auto"/>
          </w:tcPr>
          <w:p w14:paraId="06B3B946" w14:textId="77777777" w:rsidR="00B0006B" w:rsidRPr="00B0006B" w:rsidRDefault="00B0006B" w:rsidP="00B0006B">
            <w:pPr>
              <w:spacing w:before="120" w:after="240"/>
              <w:rPr>
                <w:rFonts w:eastAsia="Times New Roman"/>
                <w:b/>
                <w:i/>
                <w:iCs/>
              </w:rPr>
            </w:pPr>
            <w:r w:rsidRPr="00B0006B">
              <w:rPr>
                <w:rFonts w:eastAsia="Times New Roman"/>
                <w:b/>
                <w:i/>
                <w:iCs/>
              </w:rPr>
              <w:t>[NPRR1238: Insert paragraph (g) below upon system implementation and renumber accordingly:]</w:t>
            </w:r>
          </w:p>
          <w:p w14:paraId="37D77292" w14:textId="77777777" w:rsidR="00B0006B" w:rsidRPr="00B0006B" w:rsidRDefault="00B0006B" w:rsidP="00B0006B">
            <w:pPr>
              <w:spacing w:after="240"/>
              <w:ind w:left="1440" w:hanging="720"/>
              <w:rPr>
                <w:rFonts w:eastAsia="Times New Roman"/>
              </w:rPr>
            </w:pPr>
            <w:r w:rsidRPr="00B0006B">
              <w:rPr>
                <w:rFonts w:eastAsia="Times New Roman"/>
              </w:rPr>
              <w:t>(g)</w:t>
            </w:r>
            <w:r w:rsidRPr="00B0006B">
              <w:rPr>
                <w:rFonts w:eastAsia="Times New Roman"/>
                <w:szCs w:val="20"/>
              </w:rPr>
              <w:tab/>
            </w:r>
            <w:r w:rsidRPr="00B0006B">
              <w:rPr>
                <w:rFonts w:eastAsia="Times New Roman"/>
              </w:rPr>
              <w:t>Add the deployed MW from VECL</w:t>
            </w:r>
            <w:r w:rsidRPr="00B0006B">
              <w:rPr>
                <w:rFonts w:eastAsia="Times New Roman"/>
                <w:bCs/>
                <w:szCs w:val="20"/>
              </w:rPr>
              <w:t xml:space="preserve"> </w:t>
            </w:r>
            <w:r w:rsidRPr="00B0006B">
              <w:rPr>
                <w:rFonts w:eastAsia="Times New Roman"/>
              </w:rPr>
              <w:t xml:space="preserve">to GTBD linearly ramped over a 30-minute ramp period.  The amount of deployed MW is calculated from the applicable deployment instructions in XML messages.  ERCOT shall generate a linear bid curve defined by a price/quantity pair of $300/MWh for the first MW of </w:t>
            </w:r>
            <w:r w:rsidRPr="00B0006B">
              <w:rPr>
                <w:rFonts w:eastAsia="Times New Roman"/>
                <w:bCs/>
                <w:szCs w:val="20"/>
              </w:rPr>
              <w:t>VECL</w:t>
            </w:r>
            <w:r w:rsidRPr="00B0006B">
              <w:rPr>
                <w:rFonts w:eastAsia="Times New Roman"/>
              </w:rPr>
              <w:t xml:space="preserve"> deployed and a price/quantity pair of $700/MWh for the last MW of </w:t>
            </w:r>
            <w:r w:rsidRPr="00B0006B">
              <w:rPr>
                <w:rFonts w:eastAsia="Times New Roman"/>
                <w:bCs/>
                <w:szCs w:val="20"/>
              </w:rPr>
              <w:t xml:space="preserve">VECL </w:t>
            </w:r>
            <w:r w:rsidRPr="00B0006B">
              <w:rPr>
                <w:rFonts w:eastAsia="Times New Roman"/>
              </w:rPr>
              <w:t>deployed in each SCED execution.  After recall instruction, GTBD shall be adjusted to reflect restoration on a linear curve over a one-hour restoration period.</w:t>
            </w:r>
          </w:p>
        </w:tc>
      </w:tr>
    </w:tbl>
    <w:p w14:paraId="10C3BF8E" w14:textId="77777777" w:rsidR="00B0006B" w:rsidRPr="00B0006B" w:rsidRDefault="00B0006B" w:rsidP="00B0006B">
      <w:pPr>
        <w:spacing w:before="240" w:after="240"/>
        <w:ind w:left="1440" w:hanging="720"/>
        <w:rPr>
          <w:rFonts w:eastAsia="Times New Roman"/>
          <w:szCs w:val="20"/>
        </w:rPr>
      </w:pPr>
      <w:r w:rsidRPr="00B0006B">
        <w:rPr>
          <w:rFonts w:eastAsia="Times New Roman"/>
          <w:szCs w:val="20"/>
        </w:rPr>
        <w:t>(g)</w:t>
      </w:r>
      <w:r w:rsidRPr="00B0006B">
        <w:rPr>
          <w:rFonts w:eastAsia="Times New Roman"/>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B0006B">
        <w:rPr>
          <w:rFonts w:eastAsia="Times New Roman"/>
          <w:szCs w:val="20"/>
        </w:rPr>
        <w:t>RHours</w:t>
      </w:r>
      <w:proofErr w:type="spellEnd"/>
      <w:r w:rsidRPr="00B0006B">
        <w:rPr>
          <w:rFonts w:eastAsia="Times New Roman"/>
          <w:szCs w:val="20"/>
        </w:rPr>
        <w:t>”).</w:t>
      </w:r>
    </w:p>
    <w:p w14:paraId="40986B66" w14:textId="77777777" w:rsidR="00B0006B" w:rsidRPr="00B0006B" w:rsidRDefault="00B0006B" w:rsidP="00B0006B">
      <w:pPr>
        <w:rPr>
          <w:rFonts w:eastAsia="Times New Roman"/>
          <w:iCs/>
          <w:szCs w:val="20"/>
        </w:rPr>
      </w:pPr>
      <w:r w:rsidRPr="00B0006B">
        <w:rPr>
          <w:rFonts w:eastAsia="Times New Roman"/>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B0006B" w:rsidRPr="00B0006B" w14:paraId="10674972" w14:textId="77777777" w:rsidTr="001A7377">
        <w:trPr>
          <w:trHeight w:val="351"/>
          <w:tblHeader/>
        </w:trPr>
        <w:tc>
          <w:tcPr>
            <w:tcW w:w="1448" w:type="dxa"/>
          </w:tcPr>
          <w:p w14:paraId="325D0677" w14:textId="77777777" w:rsidR="00B0006B" w:rsidRPr="00B0006B" w:rsidRDefault="00B0006B" w:rsidP="00B0006B">
            <w:pPr>
              <w:spacing w:after="120"/>
              <w:rPr>
                <w:rFonts w:eastAsia="Times New Roman"/>
                <w:b/>
                <w:iCs/>
                <w:sz w:val="20"/>
                <w:szCs w:val="20"/>
              </w:rPr>
            </w:pPr>
            <w:r w:rsidRPr="00B0006B">
              <w:rPr>
                <w:rFonts w:eastAsia="Times New Roman"/>
                <w:b/>
                <w:iCs/>
                <w:sz w:val="20"/>
                <w:szCs w:val="20"/>
              </w:rPr>
              <w:t>Parameter</w:t>
            </w:r>
          </w:p>
        </w:tc>
        <w:tc>
          <w:tcPr>
            <w:tcW w:w="1702" w:type="dxa"/>
          </w:tcPr>
          <w:p w14:paraId="35CDD7FA" w14:textId="77777777" w:rsidR="00B0006B" w:rsidRPr="00B0006B" w:rsidRDefault="00B0006B" w:rsidP="00B0006B">
            <w:pPr>
              <w:spacing w:after="120"/>
              <w:rPr>
                <w:rFonts w:eastAsia="Times New Roman"/>
                <w:b/>
                <w:iCs/>
                <w:sz w:val="20"/>
                <w:szCs w:val="20"/>
              </w:rPr>
            </w:pPr>
            <w:r w:rsidRPr="00B0006B">
              <w:rPr>
                <w:rFonts w:eastAsia="Times New Roman"/>
                <w:b/>
                <w:iCs/>
                <w:sz w:val="20"/>
                <w:szCs w:val="20"/>
              </w:rPr>
              <w:t>Unit</w:t>
            </w:r>
          </w:p>
        </w:tc>
        <w:tc>
          <w:tcPr>
            <w:tcW w:w="6120" w:type="dxa"/>
          </w:tcPr>
          <w:p w14:paraId="34E35602" w14:textId="77777777" w:rsidR="00B0006B" w:rsidRPr="00B0006B" w:rsidRDefault="00B0006B" w:rsidP="00B0006B">
            <w:pPr>
              <w:spacing w:after="120"/>
              <w:rPr>
                <w:rFonts w:eastAsia="Times New Roman"/>
                <w:b/>
                <w:iCs/>
                <w:sz w:val="20"/>
                <w:szCs w:val="20"/>
              </w:rPr>
            </w:pPr>
            <w:r w:rsidRPr="00B0006B">
              <w:rPr>
                <w:rFonts w:eastAsia="Times New Roman"/>
                <w:b/>
                <w:iCs/>
                <w:sz w:val="20"/>
                <w:szCs w:val="20"/>
              </w:rPr>
              <w:t>Current Value*</w:t>
            </w:r>
          </w:p>
        </w:tc>
      </w:tr>
      <w:tr w:rsidR="00B0006B" w:rsidRPr="00B0006B" w14:paraId="316334A7" w14:textId="77777777" w:rsidTr="001A7377">
        <w:trPr>
          <w:trHeight w:val="519"/>
        </w:trPr>
        <w:tc>
          <w:tcPr>
            <w:tcW w:w="1448" w:type="dxa"/>
          </w:tcPr>
          <w:p w14:paraId="65794F29" w14:textId="77777777" w:rsidR="00B0006B" w:rsidRPr="00B0006B" w:rsidRDefault="00B0006B" w:rsidP="00B0006B">
            <w:pPr>
              <w:spacing w:after="60"/>
              <w:rPr>
                <w:rFonts w:eastAsia="Times New Roman"/>
                <w:iCs/>
                <w:sz w:val="20"/>
                <w:szCs w:val="20"/>
              </w:rPr>
            </w:pPr>
            <w:proofErr w:type="spellStart"/>
            <w:r w:rsidRPr="00B0006B">
              <w:rPr>
                <w:rFonts w:eastAsia="Times New Roman"/>
                <w:iCs/>
                <w:sz w:val="20"/>
                <w:szCs w:val="20"/>
              </w:rPr>
              <w:t>RHours</w:t>
            </w:r>
            <w:proofErr w:type="spellEnd"/>
          </w:p>
        </w:tc>
        <w:tc>
          <w:tcPr>
            <w:tcW w:w="1702" w:type="dxa"/>
          </w:tcPr>
          <w:p w14:paraId="79DED34C" w14:textId="77777777" w:rsidR="00B0006B" w:rsidRPr="00B0006B" w:rsidRDefault="00B0006B" w:rsidP="00B0006B">
            <w:pPr>
              <w:spacing w:after="60"/>
              <w:rPr>
                <w:rFonts w:eastAsia="Times New Roman"/>
                <w:iCs/>
                <w:sz w:val="20"/>
                <w:szCs w:val="20"/>
              </w:rPr>
            </w:pPr>
            <w:r w:rsidRPr="00B0006B">
              <w:rPr>
                <w:rFonts w:eastAsia="Times New Roman"/>
                <w:iCs/>
                <w:sz w:val="20"/>
                <w:szCs w:val="20"/>
              </w:rPr>
              <w:t>Hours</w:t>
            </w:r>
          </w:p>
        </w:tc>
        <w:tc>
          <w:tcPr>
            <w:tcW w:w="6120" w:type="dxa"/>
          </w:tcPr>
          <w:p w14:paraId="745D1107" w14:textId="77777777" w:rsidR="00B0006B" w:rsidRPr="00B0006B" w:rsidRDefault="00B0006B" w:rsidP="00B0006B">
            <w:pPr>
              <w:spacing w:after="60"/>
              <w:rPr>
                <w:rFonts w:eastAsia="Times New Roman"/>
                <w:iCs/>
                <w:sz w:val="20"/>
                <w:szCs w:val="20"/>
              </w:rPr>
            </w:pPr>
            <w:r w:rsidRPr="00B0006B">
              <w:rPr>
                <w:rFonts w:eastAsia="Times New Roman"/>
                <w:iCs/>
                <w:sz w:val="20"/>
                <w:szCs w:val="20"/>
              </w:rPr>
              <w:t>4.5</w:t>
            </w:r>
          </w:p>
        </w:tc>
      </w:tr>
      <w:tr w:rsidR="00B0006B" w:rsidRPr="00B0006B" w14:paraId="642EA624" w14:textId="77777777" w:rsidTr="001A7377">
        <w:trPr>
          <w:trHeight w:val="519"/>
        </w:trPr>
        <w:tc>
          <w:tcPr>
            <w:tcW w:w="9270" w:type="dxa"/>
            <w:gridSpan w:val="3"/>
          </w:tcPr>
          <w:p w14:paraId="45E7AEED" w14:textId="19CF20D6" w:rsidR="00B0006B" w:rsidRPr="00B0006B" w:rsidRDefault="00B0006B" w:rsidP="00B0006B">
            <w:pPr>
              <w:spacing w:after="60"/>
              <w:rPr>
                <w:rFonts w:eastAsia="Times New Roman"/>
                <w:iCs/>
                <w:sz w:val="20"/>
                <w:szCs w:val="20"/>
              </w:rPr>
            </w:pPr>
            <w:r w:rsidRPr="00B0006B">
              <w:rPr>
                <w:sz w:val="20"/>
                <w:szCs w:val="20"/>
              </w:rPr>
              <w:t xml:space="preserve">* Changes to the current value of the parameter(s) referenced in this table above may be recommended by TAC and </w:t>
            </w:r>
            <w:del w:id="840" w:author="ERCOT" w:date="2025-10-24T21:05:00Z">
              <w:r w:rsidRPr="00B0006B">
                <w:rPr>
                  <w:sz w:val="20"/>
                  <w:szCs w:val="20"/>
                </w:rPr>
                <w:delText xml:space="preserve">approved by </w:delText>
              </w:r>
            </w:del>
            <w:r w:rsidRPr="00B0006B">
              <w:rPr>
                <w:sz w:val="20"/>
                <w:szCs w:val="20"/>
              </w:rPr>
              <w:t>the ERCOT Board</w:t>
            </w:r>
            <w:ins w:id="841" w:author="ERCOT" w:date="2025-10-24T21:05:00Z">
              <w:r w:rsidRPr="00B0006B">
                <w:rPr>
                  <w:sz w:val="20"/>
                  <w:szCs w:val="20"/>
                </w:rPr>
                <w:t xml:space="preserve"> and approved by the Public Utility Commission of Texas (PUCT)</w:t>
              </w:r>
            </w:ins>
            <w:r w:rsidRPr="00B0006B">
              <w:rPr>
                <w:sz w:val="20"/>
                <w:szCs w:val="20"/>
              </w:rPr>
              <w:t xml:space="preserve">.  ERCOT shall update parameter values on the first day of the month following </w:t>
            </w:r>
            <w:del w:id="842" w:author="ERCOT" w:date="2025-10-24T21:05:00Z">
              <w:r w:rsidRPr="00B0006B">
                <w:rPr>
                  <w:sz w:val="20"/>
                  <w:szCs w:val="20"/>
                </w:rPr>
                <w:delText>ERCOT Board</w:delText>
              </w:r>
            </w:del>
            <w:ins w:id="843" w:author="ERCOT" w:date="2025-10-24T21:05:00Z">
              <w:r w:rsidRPr="00B0006B">
                <w:rPr>
                  <w:sz w:val="20"/>
                  <w:szCs w:val="20"/>
                </w:rPr>
                <w:t>PUCT</w:t>
              </w:r>
            </w:ins>
            <w:r w:rsidRPr="00B0006B">
              <w:rPr>
                <w:sz w:val="20"/>
                <w:szCs w:val="20"/>
              </w:rPr>
              <w:t xml:space="preserve"> approval unless otherwise directed</w:t>
            </w:r>
            <w:del w:id="844" w:author="ERCOT" w:date="2025-10-24T21:05:00Z">
              <w:r w:rsidRPr="00B0006B">
                <w:rPr>
                  <w:sz w:val="20"/>
                  <w:szCs w:val="20"/>
                </w:rPr>
                <w:delText xml:space="preserve"> by the ERCOT Board</w:delText>
              </w:r>
            </w:del>
            <w:r w:rsidRPr="00B0006B">
              <w:rPr>
                <w:sz w:val="20"/>
                <w:szCs w:val="20"/>
              </w:rPr>
              <w:t xml:space="preserve">.  ERCOT shall provide a Market Notice prior to implementation of a revised parameter value.    </w:t>
            </w:r>
          </w:p>
        </w:tc>
      </w:tr>
    </w:tbl>
    <w:p w14:paraId="6CA8B06E" w14:textId="77777777" w:rsidR="00B0006B" w:rsidRPr="00B0006B" w:rsidRDefault="00B0006B" w:rsidP="00B0006B">
      <w:pPr>
        <w:spacing w:before="240" w:after="240"/>
        <w:ind w:left="1440" w:hanging="720"/>
        <w:rPr>
          <w:rFonts w:eastAsia="Times New Roman"/>
          <w:szCs w:val="20"/>
        </w:rPr>
      </w:pPr>
      <w:r w:rsidRPr="00B0006B">
        <w:rPr>
          <w:rFonts w:eastAsia="Times New Roman"/>
          <w:szCs w:val="20"/>
        </w:rPr>
        <w:t>(h)</w:t>
      </w:r>
      <w:r w:rsidRPr="00B0006B">
        <w:rPr>
          <w:rFonts w:eastAsia="Times New Roman"/>
          <w:szCs w:val="20"/>
        </w:rPr>
        <w:tab/>
        <w:t>Add the MW from Real-Time DC Tie imports during an EEA to GTBD.  The amount of MW is determined from the Dispatch Instruction and should continue over the duration of time specified by the ERCOT Operator.</w:t>
      </w:r>
    </w:p>
    <w:p w14:paraId="1E8567BF" w14:textId="77777777" w:rsidR="00B0006B" w:rsidRPr="00B0006B" w:rsidRDefault="00B0006B" w:rsidP="00B0006B">
      <w:pPr>
        <w:spacing w:after="240"/>
        <w:ind w:left="1440" w:hanging="720"/>
        <w:rPr>
          <w:rFonts w:eastAsia="Times New Roman"/>
          <w:szCs w:val="20"/>
        </w:rPr>
      </w:pPr>
      <w:r w:rsidRPr="00B0006B">
        <w:rPr>
          <w:rFonts w:eastAsia="Times New Roman"/>
          <w:szCs w:val="20"/>
        </w:rPr>
        <w:t>(i)</w:t>
      </w:r>
      <w:r w:rsidRPr="00B0006B">
        <w:rPr>
          <w:rFonts w:eastAsia="Times New Roman"/>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006B" w:rsidRPr="00B0006B" w14:paraId="615F0FA3" w14:textId="77777777" w:rsidTr="001A7377">
        <w:trPr>
          <w:trHeight w:val="206"/>
        </w:trPr>
        <w:tc>
          <w:tcPr>
            <w:tcW w:w="9576" w:type="dxa"/>
            <w:shd w:val="pct12" w:color="auto" w:fill="auto"/>
          </w:tcPr>
          <w:p w14:paraId="7EE9C08E" w14:textId="77777777" w:rsidR="00B0006B" w:rsidRPr="00B0006B" w:rsidRDefault="00B0006B" w:rsidP="00B0006B">
            <w:pPr>
              <w:spacing w:before="120" w:after="240"/>
              <w:rPr>
                <w:rFonts w:eastAsia="Times New Roman"/>
                <w:b/>
                <w:i/>
                <w:iCs/>
              </w:rPr>
            </w:pPr>
            <w:r w:rsidRPr="00B0006B">
              <w:rPr>
                <w:rFonts w:eastAsia="Times New Roman"/>
                <w:b/>
                <w:i/>
                <w:iCs/>
              </w:rPr>
              <w:lastRenderedPageBreak/>
              <w:t>[NPRR904:  Replace paragraphs (h) and (i) above with the following upon system implementation and renumber accordingly:]</w:t>
            </w:r>
          </w:p>
          <w:p w14:paraId="688D144D" w14:textId="77777777" w:rsidR="00B0006B" w:rsidRPr="00B0006B" w:rsidRDefault="00B0006B" w:rsidP="00B0006B">
            <w:pPr>
              <w:spacing w:after="240"/>
              <w:ind w:left="1440" w:hanging="720"/>
              <w:rPr>
                <w:rFonts w:eastAsia="Times New Roman"/>
                <w:szCs w:val="20"/>
              </w:rPr>
            </w:pPr>
            <w:r w:rsidRPr="00B0006B">
              <w:rPr>
                <w:rFonts w:eastAsia="Times New Roman"/>
                <w:szCs w:val="20"/>
              </w:rPr>
              <w:t>(h)</w:t>
            </w:r>
            <w:r w:rsidRPr="00B0006B">
              <w:rPr>
                <w:rFonts w:eastAsia="Times New Roman"/>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0750AC9C" w14:textId="77777777" w:rsidR="00B0006B" w:rsidRPr="00B0006B" w:rsidRDefault="00B0006B" w:rsidP="00B0006B">
            <w:pPr>
              <w:spacing w:after="240"/>
              <w:ind w:left="1440" w:hanging="720"/>
              <w:rPr>
                <w:rFonts w:eastAsia="Times New Roman"/>
                <w:szCs w:val="20"/>
                <w:lang w:eastAsia="x-none"/>
              </w:rPr>
            </w:pPr>
            <w:r w:rsidRPr="00B0006B">
              <w:rPr>
                <w:rFonts w:eastAsia="Times New Roman"/>
                <w:szCs w:val="20"/>
                <w:lang w:val="x-none" w:eastAsia="x-none"/>
              </w:rPr>
              <w:t>(i)</w:t>
            </w:r>
            <w:r w:rsidRPr="00B0006B">
              <w:rPr>
                <w:rFonts w:eastAsia="Times New Roman"/>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B0006B">
              <w:rPr>
                <w:rFonts w:eastAsia="Times New Roman"/>
                <w:szCs w:val="20"/>
                <w:lang w:eastAsia="x-none"/>
              </w:rPr>
              <w:t xml:space="preserve">  The MW added to GTBD associated with any individual DC Tie shall not exceed the higher of DC Tie advisory limit for exports on that tie as of 06</w:t>
            </w:r>
            <w:r w:rsidRPr="00B0006B">
              <w:rPr>
                <w:rFonts w:eastAsia="Times New Roman"/>
                <w:szCs w:val="20"/>
                <w:lang w:val="x-none" w:eastAsia="x-none"/>
              </w:rPr>
              <w:t>00 in the Day-Ahead</w:t>
            </w:r>
            <w:r w:rsidRPr="00B0006B">
              <w:rPr>
                <w:rFonts w:eastAsia="Times New Roman"/>
                <w:szCs w:val="20"/>
                <w:lang w:eastAsia="x-none"/>
              </w:rPr>
              <w:t xml:space="preserve"> or subsequent advisory export limit minus the aggregate export on the DC Tie that remained scheduled following the Dispatch Instruction from the ERCOT Operator.</w:t>
            </w:r>
          </w:p>
          <w:p w14:paraId="3CFA9FF5" w14:textId="77777777" w:rsidR="00B0006B" w:rsidRPr="00B0006B" w:rsidRDefault="00B0006B" w:rsidP="00B0006B">
            <w:pPr>
              <w:spacing w:after="240"/>
              <w:ind w:left="1440" w:hanging="720"/>
              <w:rPr>
                <w:rFonts w:eastAsia="Times New Roman"/>
                <w:szCs w:val="20"/>
              </w:rPr>
            </w:pPr>
            <w:r w:rsidRPr="00B0006B">
              <w:rPr>
                <w:rFonts w:eastAsia="Times New Roman"/>
                <w:szCs w:val="20"/>
              </w:rPr>
              <w:t>(j)</w:t>
            </w:r>
            <w:r w:rsidRPr="00B0006B">
              <w:rPr>
                <w:rFonts w:eastAsia="Times New Roman"/>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75D75830" w14:textId="77777777" w:rsidR="00B0006B" w:rsidRPr="00B0006B" w:rsidRDefault="00B0006B" w:rsidP="00B0006B">
            <w:pPr>
              <w:spacing w:after="240"/>
              <w:ind w:left="1440" w:hanging="720"/>
              <w:rPr>
                <w:rFonts w:eastAsia="Times New Roman"/>
                <w:szCs w:val="20"/>
              </w:rPr>
            </w:pPr>
            <w:r w:rsidRPr="00B0006B">
              <w:rPr>
                <w:rFonts w:eastAsia="Times New Roman"/>
                <w:szCs w:val="20"/>
              </w:rPr>
              <w:t>(k)</w:t>
            </w:r>
            <w:r w:rsidRPr="00B0006B">
              <w:rPr>
                <w:rFonts w:eastAsia="Times New Roman"/>
                <w:szCs w:val="20"/>
              </w:rPr>
              <w:tab/>
              <w:t xml:space="preserve">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w:t>
            </w:r>
            <w:proofErr w:type="gramStart"/>
            <w:r w:rsidRPr="00B0006B">
              <w:rPr>
                <w:rFonts w:eastAsia="Times New Roman"/>
                <w:szCs w:val="20"/>
              </w:rPr>
              <w:t>higher of</w:t>
            </w:r>
            <w:proofErr w:type="gramEnd"/>
            <w:r w:rsidRPr="00B0006B">
              <w:rPr>
                <w:rFonts w:eastAsia="Times New Roman"/>
                <w:szCs w:val="20"/>
              </w:rPr>
              <w:t xml:space="preserve"> DC Tie advisory limit for imports on that tie as of 0600 in the Day-Ahead or subsequent advisory import limit minus the aggregate import on the DC Tie that remained scheduled following the Dispatch Instruction from the ERCOT Operator.</w:t>
            </w:r>
          </w:p>
        </w:tc>
      </w:tr>
    </w:tbl>
    <w:p w14:paraId="16E7D721" w14:textId="77777777" w:rsidR="00B0006B" w:rsidRPr="00B0006B" w:rsidRDefault="00B0006B" w:rsidP="00B0006B">
      <w:pPr>
        <w:spacing w:before="240" w:after="240"/>
        <w:ind w:left="1440" w:hanging="720"/>
        <w:rPr>
          <w:rFonts w:eastAsia="Times New Roman"/>
          <w:szCs w:val="20"/>
        </w:rPr>
      </w:pPr>
      <w:r w:rsidRPr="00B0006B">
        <w:rPr>
          <w:rFonts w:eastAsia="Times New Roman"/>
          <w:szCs w:val="20"/>
        </w:rPr>
        <w:t>(j)</w:t>
      </w:r>
      <w:r w:rsidRPr="00B0006B">
        <w:rPr>
          <w:rFonts w:eastAsia="Times New Roman"/>
          <w:szCs w:val="20"/>
        </w:rPr>
        <w:tab/>
        <w:t>Add the MW from energy delivered to ERCOT through registered BLTs during an EEA to GTBD.  The amount of MW is determined from the Dispatch Instruction and should continue over the duration of time specified by the ERCOT Operator.</w:t>
      </w:r>
    </w:p>
    <w:p w14:paraId="5734CA94" w14:textId="77777777" w:rsidR="00B0006B" w:rsidRPr="00B0006B" w:rsidRDefault="00B0006B" w:rsidP="00B0006B">
      <w:pPr>
        <w:spacing w:after="240"/>
        <w:ind w:left="1440" w:hanging="720"/>
        <w:rPr>
          <w:rFonts w:eastAsia="Times New Roman"/>
          <w:szCs w:val="20"/>
        </w:rPr>
      </w:pPr>
      <w:r w:rsidRPr="00B0006B">
        <w:rPr>
          <w:rFonts w:eastAsia="Times New Roman"/>
          <w:szCs w:val="20"/>
        </w:rPr>
        <w:t>(k)</w:t>
      </w:r>
      <w:r w:rsidRPr="00B0006B">
        <w:rPr>
          <w:rFonts w:eastAsia="Times New Roman"/>
          <w:szCs w:val="20"/>
        </w:rPr>
        <w:tab/>
        <w:t xml:space="preserve">Subtract the MW from energy delivered from ERCOT to another power pool through registered BLTs during emergency conditions in the receiving electric grid from GTBD.  The amount of MW is determined from the Dispatch </w:t>
      </w:r>
      <w:r w:rsidRPr="00B0006B">
        <w:rPr>
          <w:rFonts w:eastAsia="Times New Roman"/>
          <w:szCs w:val="20"/>
        </w:rPr>
        <w:lastRenderedPageBreak/>
        <w:t>Instruction and should continue over the duration of time specified by the receiving grid operator.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006B" w:rsidRPr="00B0006B" w14:paraId="33E5414D" w14:textId="77777777" w:rsidTr="001A7377">
        <w:trPr>
          <w:trHeight w:val="206"/>
        </w:trPr>
        <w:tc>
          <w:tcPr>
            <w:tcW w:w="9576" w:type="dxa"/>
            <w:shd w:val="pct12" w:color="auto" w:fill="auto"/>
          </w:tcPr>
          <w:p w14:paraId="1F4C7572" w14:textId="77777777" w:rsidR="00B0006B" w:rsidRPr="00B0006B" w:rsidRDefault="00B0006B" w:rsidP="00B0006B">
            <w:pPr>
              <w:spacing w:before="120" w:after="240"/>
              <w:rPr>
                <w:rFonts w:eastAsia="Times New Roman"/>
                <w:b/>
                <w:i/>
                <w:iCs/>
              </w:rPr>
            </w:pPr>
            <w:r w:rsidRPr="00B0006B">
              <w:rPr>
                <w:rFonts w:eastAsia="Times New Roman"/>
                <w:b/>
                <w:i/>
                <w:iCs/>
              </w:rPr>
              <w:t>[NPRR1006: Insert paragraph (l) below upon system implementation and renumber accordingly:]</w:t>
            </w:r>
          </w:p>
          <w:p w14:paraId="53425C8C" w14:textId="77777777" w:rsidR="00B0006B" w:rsidRPr="00B0006B" w:rsidRDefault="00B0006B" w:rsidP="00B0006B">
            <w:pPr>
              <w:spacing w:after="240"/>
              <w:ind w:left="1440" w:hanging="720"/>
              <w:rPr>
                <w:rFonts w:eastAsia="Times New Roman"/>
                <w:iCs/>
                <w:szCs w:val="20"/>
              </w:rPr>
            </w:pPr>
            <w:r w:rsidRPr="00B0006B">
              <w:rPr>
                <w:rFonts w:eastAsia="Times New Roman"/>
                <w:iCs/>
                <w:szCs w:val="20"/>
              </w:rPr>
              <w:t>(l)</w:t>
            </w:r>
            <w:r w:rsidRPr="00B0006B">
              <w:rPr>
                <w:rFonts w:eastAsia="Times New Roman"/>
                <w:iCs/>
                <w:szCs w:val="20"/>
              </w:rPr>
              <w:tab/>
              <w:t xml:space="preserve">Add the deployed MWs from </w:t>
            </w:r>
            <w:bookmarkStart w:id="845" w:name="_Hlk34211615"/>
            <w:r w:rsidRPr="00B0006B">
              <w:rPr>
                <w:rFonts w:eastAsia="Times New Roman"/>
                <w:iCs/>
                <w:szCs w:val="20"/>
              </w:rPr>
              <w:t xml:space="preserve">TDSP standard offer Load management programs </w:t>
            </w:r>
            <w:bookmarkEnd w:id="845"/>
            <w:r w:rsidRPr="00B0006B">
              <w:rPr>
                <w:rFonts w:eastAsia="Times New Roman"/>
                <w:iCs/>
                <w:szCs w:val="20"/>
              </w:rPr>
              <w:t xml:space="preserve">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(CDR) value for that year.  The initial value ERCOT will </w:t>
            </w:r>
            <w:proofErr w:type="gramStart"/>
            <w:r w:rsidRPr="00B0006B">
              <w:rPr>
                <w:rFonts w:eastAsia="Times New Roman"/>
                <w:iCs/>
                <w:szCs w:val="20"/>
              </w:rPr>
              <w:t>use</w:t>
            </w:r>
            <w:proofErr w:type="gramEnd"/>
            <w:r w:rsidRPr="00B0006B">
              <w:rPr>
                <w:rFonts w:eastAsia="Times New Roman"/>
                <w:iCs/>
                <w:szCs w:val="20"/>
              </w:rPr>
              <w:t xml:space="preserve"> for </w:t>
            </w:r>
            <w:proofErr w:type="gramStart"/>
            <w:r w:rsidRPr="00B0006B">
              <w:rPr>
                <w:rFonts w:eastAsia="Times New Roman"/>
                <w:iCs/>
                <w:szCs w:val="20"/>
              </w:rPr>
              <w:t>deployed</w:t>
            </w:r>
            <w:proofErr w:type="gramEnd"/>
            <w:r w:rsidRPr="00B0006B">
              <w:rPr>
                <w:rFonts w:eastAsia="Times New Roman"/>
                <w:iCs/>
                <w:szCs w:val="20"/>
              </w:rPr>
              <w:t xml:space="preserve">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B0006B">
              <w:rPr>
                <w:rFonts w:eastAsia="Times New Roman"/>
                <w:iCs/>
                <w:szCs w:val="20"/>
              </w:rPr>
              <w:t>RHours</w:t>
            </w:r>
            <w:proofErr w:type="spellEnd"/>
            <w:r w:rsidRPr="00B0006B">
              <w:rPr>
                <w:rFonts w:eastAsia="Times New Roman"/>
                <w:iCs/>
                <w:szCs w:val="20"/>
              </w:rPr>
              <w:t>”) defined by item (g) above.</w:t>
            </w:r>
          </w:p>
        </w:tc>
      </w:tr>
    </w:tbl>
    <w:p w14:paraId="7D06E3A9" w14:textId="77777777" w:rsidR="00B0006B" w:rsidRPr="00B0006B" w:rsidRDefault="00B0006B" w:rsidP="00B0006B">
      <w:pPr>
        <w:spacing w:before="240" w:after="240"/>
        <w:ind w:left="1440" w:hanging="720"/>
        <w:rPr>
          <w:rFonts w:eastAsia="Times New Roman"/>
          <w:szCs w:val="20"/>
        </w:rPr>
      </w:pPr>
      <w:r w:rsidRPr="00B0006B">
        <w:rPr>
          <w:rFonts w:eastAsia="Times New Roman"/>
          <w:szCs w:val="20"/>
        </w:rPr>
        <w:t>(l)</w:t>
      </w:r>
      <w:r w:rsidRPr="00B0006B">
        <w:rPr>
          <w:rFonts w:eastAsia="Times New Roman"/>
          <w:szCs w:val="20"/>
        </w:rPr>
        <w:tab/>
        <w:t>Perform a SCED with changes to the inputs in items (a) through (k) above, considering only Competitive Constraints and the non-mitigated Energy Offer Curves.</w:t>
      </w:r>
    </w:p>
    <w:p w14:paraId="0C58CF8C" w14:textId="77777777" w:rsidR="00B0006B" w:rsidRPr="00B0006B" w:rsidRDefault="00B0006B" w:rsidP="00B0006B">
      <w:pPr>
        <w:spacing w:after="240"/>
        <w:ind w:left="1440" w:hanging="720"/>
        <w:rPr>
          <w:rFonts w:eastAsia="Times New Roman"/>
          <w:szCs w:val="20"/>
        </w:rPr>
      </w:pPr>
      <w:r w:rsidRPr="00B0006B">
        <w:rPr>
          <w:rFonts w:eastAsia="Times New Roman"/>
          <w:szCs w:val="20"/>
        </w:rPr>
        <w:t>(m)</w:t>
      </w:r>
      <w:r w:rsidRPr="00B0006B">
        <w:rPr>
          <w:rFonts w:eastAsia="Times New Roman"/>
          <w:szCs w:val="20"/>
        </w:rPr>
        <w:tab/>
        <w:t>Perform mitigation on the submitted Energy Offer Curves using the LMPs from the previous step as the reference LMP.</w:t>
      </w:r>
    </w:p>
    <w:p w14:paraId="461ED8CB" w14:textId="77777777" w:rsidR="00B0006B" w:rsidRPr="00B0006B" w:rsidRDefault="00B0006B" w:rsidP="00B0006B">
      <w:pPr>
        <w:spacing w:after="240"/>
        <w:ind w:left="1440" w:hanging="720"/>
        <w:rPr>
          <w:rFonts w:eastAsia="Times New Roman"/>
          <w:szCs w:val="20"/>
        </w:rPr>
      </w:pPr>
      <w:r w:rsidRPr="00B0006B">
        <w:rPr>
          <w:rFonts w:eastAsia="Times New Roman"/>
          <w:szCs w:val="20"/>
        </w:rPr>
        <w:t>(n)</w:t>
      </w:r>
      <w:r w:rsidRPr="00B0006B">
        <w:rPr>
          <w:rFonts w:eastAsia="Times New Roman"/>
          <w:szCs w:val="20"/>
        </w:rPr>
        <w:tab/>
        <w:t>Perform a SCED with the changes to the inputs in items (a) through (k) above, considering both Competitive and Non-Competitive Constraints and the mitigated Energy Offer Curves.</w:t>
      </w:r>
    </w:p>
    <w:p w14:paraId="286FC0A9" w14:textId="77777777" w:rsidR="00B0006B" w:rsidRPr="00B0006B" w:rsidRDefault="00B0006B" w:rsidP="00B0006B">
      <w:pPr>
        <w:spacing w:before="240" w:after="240"/>
        <w:ind w:left="1440" w:hanging="720"/>
        <w:rPr>
          <w:rFonts w:eastAsia="Times New Roman"/>
          <w:szCs w:val="20"/>
        </w:rPr>
      </w:pPr>
      <w:r w:rsidRPr="00B0006B">
        <w:rPr>
          <w:rFonts w:eastAsia="Times New Roman"/>
          <w:szCs w:val="20"/>
        </w:rPr>
        <w:t>(o)</w:t>
      </w:r>
      <w:r w:rsidRPr="00B0006B">
        <w:rPr>
          <w:rFonts w:eastAsia="Times New Roman"/>
          <w:szCs w:val="20"/>
        </w:rPr>
        <w:tab/>
        <w:t xml:space="preserve">The Real-Time Reliability Deployment Price Adder for Energy is equal to the positive difference between the System Lambda from item (n) above and </w:t>
      </w:r>
      <w:proofErr w:type="gramStart"/>
      <w:r w:rsidRPr="00B0006B">
        <w:rPr>
          <w:rFonts w:eastAsia="Times New Roman"/>
          <w:szCs w:val="20"/>
        </w:rPr>
        <w:t>the System Lambda of the</w:t>
      </w:r>
      <w:proofErr w:type="gramEnd"/>
      <w:r w:rsidRPr="00B0006B">
        <w:rPr>
          <w:rFonts w:eastAsia="Times New Roman"/>
          <w:szCs w:val="20"/>
        </w:rPr>
        <w:t xml:space="preserve"> second step in the two-step SCED process described in paragraph (14)(b) of Section 6.5.7.3, Security Constrained Economic Dispatch,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Energy </w:t>
      </w:r>
      <w:r w:rsidRPr="00B0006B">
        <w:rPr>
          <w:rFonts w:eastAsia="Times New Roman"/>
          <w:szCs w:val="20"/>
        </w:rPr>
        <w:lastRenderedPageBreak/>
        <w:t>is the VOLL used to determine the ASDCs for the RTM minus the System Lambda of the second step in the two-step SCED process described in paragraph (14)(b) of Section 6.5.7.3.</w:t>
      </w:r>
    </w:p>
    <w:p w14:paraId="623ECFDC" w14:textId="77777777" w:rsidR="00B0006B" w:rsidRPr="00B0006B" w:rsidRDefault="00B0006B" w:rsidP="00B0006B">
      <w:pPr>
        <w:spacing w:after="240"/>
        <w:ind w:left="1440" w:hanging="720"/>
        <w:rPr>
          <w:rFonts w:eastAsia="Times New Roman"/>
          <w:iCs/>
          <w:szCs w:val="20"/>
        </w:rPr>
      </w:pPr>
      <w:r w:rsidRPr="00B0006B">
        <w:rPr>
          <w:rFonts w:eastAsia="Times New Roman"/>
          <w:szCs w:val="20"/>
        </w:rPr>
        <w:t>(p)</w:t>
      </w:r>
      <w:r w:rsidRPr="00B0006B">
        <w:rPr>
          <w:rFonts w:eastAsia="Times New Roman"/>
          <w:szCs w:val="20"/>
        </w:rPr>
        <w:tab/>
        <w:t>For each individual Ancillary Service, the Real-Time Reliability Deployment Price Adder for Ancillary Service is equal to the positive difference between the MCPC for that Ancillary Service from item (n) above and the MCPC for that Ancillary Service,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Ancillary Service is the maximum value on the ASDC for the Ancillary Service minus the MCPC for that Ancillary Service.</w:t>
      </w:r>
      <w:bookmarkStart w:id="846" w:name="_Hlk214376348"/>
    </w:p>
    <w:bookmarkEnd w:id="846"/>
    <w:p w14:paraId="465C4DF9" w14:textId="0177985D" w:rsidR="00A90C3B" w:rsidRPr="00A90C3B" w:rsidRDefault="00A90C3B" w:rsidP="00A90C3B">
      <w:pPr>
        <w:keepNext/>
        <w:widowControl w:val="0"/>
        <w:tabs>
          <w:tab w:val="left" w:pos="1260"/>
        </w:tabs>
        <w:spacing w:before="480" w:after="240"/>
        <w:ind w:left="1267" w:hanging="1267"/>
        <w:outlineLvl w:val="3"/>
        <w:rPr>
          <w:rFonts w:eastAsia="Times New Roman"/>
          <w:b/>
          <w:bCs/>
          <w:snapToGrid w:val="0"/>
          <w:szCs w:val="20"/>
        </w:rPr>
      </w:pPr>
      <w:commentRangeStart w:id="847"/>
      <w:r w:rsidRPr="00A90C3B">
        <w:rPr>
          <w:rFonts w:eastAsia="Times New Roman"/>
          <w:b/>
          <w:bCs/>
          <w:snapToGrid w:val="0"/>
          <w:szCs w:val="20"/>
        </w:rPr>
        <w:t>6.5.7.5</w:t>
      </w:r>
      <w:commentRangeEnd w:id="847"/>
      <w:r w:rsidR="00AE2304">
        <w:rPr>
          <w:rStyle w:val="CommentReference"/>
        </w:rPr>
        <w:commentReference w:id="847"/>
      </w:r>
      <w:r w:rsidRPr="00A90C3B">
        <w:rPr>
          <w:rFonts w:eastAsia="Times New Roman"/>
          <w:b/>
          <w:bCs/>
          <w:snapToGrid w:val="0"/>
          <w:szCs w:val="20"/>
        </w:rPr>
        <w:tab/>
        <w:t>Ancillary Services Capacity Monitor</w:t>
      </w:r>
      <w:bookmarkEnd w:id="826"/>
    </w:p>
    <w:p w14:paraId="12262D2D" w14:textId="77777777" w:rsidR="00183E70" w:rsidRPr="00183E70" w:rsidRDefault="00183E70" w:rsidP="00183E70">
      <w:pPr>
        <w:spacing w:after="240"/>
        <w:ind w:left="720" w:hanging="720"/>
        <w:rPr>
          <w:rFonts w:eastAsia="Times New Roman"/>
          <w:szCs w:val="20"/>
        </w:rPr>
      </w:pPr>
      <w:r w:rsidRPr="00183E70">
        <w:rPr>
          <w:rFonts w:eastAsia="Times New Roman"/>
          <w:szCs w:val="20"/>
        </w:rPr>
        <w:t>(1)</w:t>
      </w:r>
      <w:r w:rsidRPr="00183E70">
        <w:rPr>
          <w:rFonts w:eastAsia="Times New Roman"/>
          <w:szCs w:val="20"/>
        </w:rPr>
        <w:tab/>
        <w:t>Every ten seconds, ERCOT shall calculate the following and provide Real-Time summaries to ERCOT Operators and all Market Participants using ICCP and postings on the ERCOT website showing the Real-Time total system amount of:</w:t>
      </w:r>
    </w:p>
    <w:p w14:paraId="5D9FC2BB" w14:textId="77777777" w:rsidR="00183E70" w:rsidRPr="00183E70" w:rsidRDefault="00183E70" w:rsidP="00183E70">
      <w:pPr>
        <w:spacing w:after="240"/>
        <w:ind w:left="1440" w:hanging="720"/>
        <w:rPr>
          <w:rFonts w:eastAsia="Times New Roman"/>
          <w:szCs w:val="20"/>
        </w:rPr>
      </w:pPr>
      <w:r w:rsidRPr="00183E70">
        <w:rPr>
          <w:rFonts w:eastAsia="Times New Roman"/>
          <w:szCs w:val="20"/>
        </w:rPr>
        <w:t>(a)</w:t>
      </w:r>
      <w:r w:rsidRPr="00183E70">
        <w:rPr>
          <w:rFonts w:eastAsia="Times New Roman"/>
          <w:szCs w:val="20"/>
        </w:rPr>
        <w:tab/>
        <w:t xml:space="preserve">RRS capability from: </w:t>
      </w:r>
    </w:p>
    <w:p w14:paraId="54FE604A" w14:textId="77777777" w:rsidR="00183E70" w:rsidRPr="00183E70" w:rsidRDefault="00183E70" w:rsidP="00183E70">
      <w:pPr>
        <w:spacing w:after="240"/>
        <w:ind w:left="2160" w:hanging="720"/>
        <w:rPr>
          <w:rFonts w:eastAsia="Times New Roman"/>
          <w:szCs w:val="20"/>
        </w:rPr>
      </w:pPr>
      <w:r w:rsidRPr="00183E70">
        <w:rPr>
          <w:rFonts w:eastAsia="Times New Roman"/>
          <w:szCs w:val="20"/>
        </w:rPr>
        <w:t>(i)</w:t>
      </w:r>
      <w:r w:rsidRPr="00183E70">
        <w:rPr>
          <w:rFonts w:eastAsia="Times New Roman"/>
          <w:szCs w:val="20"/>
        </w:rPr>
        <w:tab/>
        <w:t>Generation Resources and ESRs in the form of PFR that can be sustained for the SCED duration requirements of PFR;</w:t>
      </w:r>
    </w:p>
    <w:p w14:paraId="3DC0E75A" w14:textId="77777777" w:rsidR="00183E70" w:rsidRPr="00183E70" w:rsidRDefault="00183E70" w:rsidP="00183E70">
      <w:pPr>
        <w:spacing w:after="240"/>
        <w:ind w:left="2160" w:hanging="720"/>
        <w:rPr>
          <w:rFonts w:eastAsia="Times New Roman"/>
          <w:szCs w:val="20"/>
        </w:rPr>
      </w:pPr>
      <w:r w:rsidRPr="00183E70">
        <w:rPr>
          <w:rFonts w:eastAsia="Times New Roman"/>
          <w:szCs w:val="20"/>
        </w:rPr>
        <w:t>(ii)</w:t>
      </w:r>
      <w:r w:rsidRPr="00183E70">
        <w:rPr>
          <w:rFonts w:eastAsia="Times New Roman"/>
          <w:szCs w:val="20"/>
        </w:rPr>
        <w:tab/>
        <w:t>Load Resources, excluding CLRs, capable of responding via under-frequency relay;</w:t>
      </w:r>
    </w:p>
    <w:p w14:paraId="2C7833D3" w14:textId="77777777" w:rsidR="00183E70" w:rsidRPr="00183E70" w:rsidRDefault="00183E70" w:rsidP="00183E70">
      <w:pPr>
        <w:spacing w:after="240"/>
        <w:ind w:left="2160" w:hanging="720"/>
        <w:rPr>
          <w:rFonts w:eastAsia="Times New Roman"/>
          <w:szCs w:val="20"/>
        </w:rPr>
      </w:pPr>
      <w:r w:rsidRPr="00183E70">
        <w:rPr>
          <w:rFonts w:eastAsia="Times New Roman"/>
          <w:szCs w:val="20"/>
        </w:rPr>
        <w:t>(iii)</w:t>
      </w:r>
      <w:r w:rsidRPr="00183E70">
        <w:rPr>
          <w:rFonts w:eastAsia="Times New Roman"/>
          <w:szCs w:val="20"/>
        </w:rPr>
        <w:tab/>
        <w:t>CLRs in the form of PFR;</w:t>
      </w:r>
    </w:p>
    <w:p w14:paraId="1A68EE1C" w14:textId="77777777" w:rsidR="00183E70" w:rsidRPr="00183E70" w:rsidRDefault="00183E70" w:rsidP="00183E70">
      <w:pPr>
        <w:spacing w:after="240"/>
        <w:ind w:left="2160" w:hanging="720"/>
        <w:rPr>
          <w:rFonts w:eastAsia="Times New Roman"/>
          <w:szCs w:val="20"/>
        </w:rPr>
      </w:pPr>
      <w:r w:rsidRPr="00183E70">
        <w:rPr>
          <w:rFonts w:eastAsia="Times New Roman"/>
          <w:szCs w:val="20"/>
        </w:rPr>
        <w:t>(iv)</w:t>
      </w:r>
      <w:r w:rsidRPr="00183E70">
        <w:rPr>
          <w:rFonts w:eastAsia="Times New Roman"/>
          <w:szCs w:val="20"/>
        </w:rPr>
        <w:tab/>
        <w:t>Resources, other than ESRs, capable of Fast Frequency Response (FFR); and</w:t>
      </w:r>
    </w:p>
    <w:p w14:paraId="46837473" w14:textId="77777777" w:rsidR="00183E70" w:rsidRPr="00183E70" w:rsidRDefault="00183E70" w:rsidP="00183E70">
      <w:pPr>
        <w:spacing w:after="240"/>
        <w:ind w:left="2160" w:hanging="720"/>
        <w:rPr>
          <w:rFonts w:eastAsia="Times New Roman"/>
          <w:szCs w:val="20"/>
        </w:rPr>
      </w:pPr>
      <w:r w:rsidRPr="00183E70">
        <w:rPr>
          <w:rFonts w:eastAsia="Times New Roman"/>
          <w:szCs w:val="20"/>
        </w:rPr>
        <w:t>(v)</w:t>
      </w:r>
      <w:r w:rsidRPr="00183E70">
        <w:rPr>
          <w:rFonts w:eastAsia="Times New Roman"/>
          <w:szCs w:val="20"/>
        </w:rPr>
        <w:tab/>
        <w:t>ESRs, in the form of FFR, that can be sustained for the SCED duration requirements of FFR;</w:t>
      </w:r>
    </w:p>
    <w:p w14:paraId="3C17362C" w14:textId="77777777" w:rsidR="00183E70" w:rsidRPr="00183E70" w:rsidRDefault="00183E70" w:rsidP="00183E70">
      <w:pPr>
        <w:spacing w:before="240" w:after="240"/>
        <w:ind w:left="1440" w:hanging="720"/>
        <w:rPr>
          <w:rFonts w:eastAsia="Times New Roman"/>
          <w:szCs w:val="20"/>
        </w:rPr>
      </w:pPr>
      <w:r w:rsidRPr="00183E70">
        <w:rPr>
          <w:rFonts w:eastAsia="Times New Roman"/>
          <w:szCs w:val="20"/>
        </w:rPr>
        <w:t>(b)</w:t>
      </w:r>
      <w:r w:rsidRPr="00183E70">
        <w:rPr>
          <w:rFonts w:eastAsia="Times New Roman"/>
          <w:szCs w:val="20"/>
        </w:rPr>
        <w:tab/>
        <w:t xml:space="preserve">Ancillary Service Resource awards for RRS to: </w:t>
      </w:r>
    </w:p>
    <w:p w14:paraId="6185FA04" w14:textId="77777777" w:rsidR="00183E70" w:rsidRPr="00183E70" w:rsidRDefault="00183E70" w:rsidP="00183E70">
      <w:pPr>
        <w:spacing w:after="240"/>
        <w:ind w:left="2160" w:hanging="720"/>
        <w:rPr>
          <w:rFonts w:eastAsia="Times New Roman"/>
          <w:szCs w:val="20"/>
        </w:rPr>
      </w:pPr>
      <w:r w:rsidRPr="00183E70">
        <w:rPr>
          <w:rFonts w:eastAsia="Times New Roman"/>
          <w:szCs w:val="20"/>
        </w:rPr>
        <w:t>(i)</w:t>
      </w:r>
      <w:r w:rsidRPr="00183E70">
        <w:rPr>
          <w:rFonts w:eastAsia="Times New Roman"/>
          <w:szCs w:val="20"/>
        </w:rPr>
        <w:tab/>
        <w:t>Generation Resources and ESRs in the form of PFR;</w:t>
      </w:r>
    </w:p>
    <w:p w14:paraId="6BD568F5" w14:textId="77777777" w:rsidR="00183E70" w:rsidRPr="00183E70" w:rsidRDefault="00183E70" w:rsidP="00183E70">
      <w:pPr>
        <w:spacing w:after="240"/>
        <w:ind w:left="2160" w:hanging="720"/>
        <w:rPr>
          <w:rFonts w:eastAsia="Times New Roman"/>
          <w:szCs w:val="20"/>
        </w:rPr>
      </w:pPr>
      <w:r w:rsidRPr="00183E70">
        <w:rPr>
          <w:rFonts w:eastAsia="Times New Roman"/>
          <w:szCs w:val="20"/>
        </w:rPr>
        <w:t>(ii)</w:t>
      </w:r>
      <w:r w:rsidRPr="00183E70">
        <w:rPr>
          <w:rFonts w:eastAsia="Times New Roman"/>
          <w:szCs w:val="20"/>
        </w:rPr>
        <w:tab/>
        <w:t>Load Resources, excluding CLRs, capable of responding by under-frequency relay;</w:t>
      </w:r>
    </w:p>
    <w:p w14:paraId="7528625B" w14:textId="77777777" w:rsidR="00183E70" w:rsidRPr="00183E70" w:rsidRDefault="00183E70" w:rsidP="00183E70">
      <w:pPr>
        <w:spacing w:after="240"/>
        <w:ind w:left="2160" w:hanging="720"/>
        <w:rPr>
          <w:rFonts w:eastAsia="Times New Roman"/>
          <w:szCs w:val="20"/>
        </w:rPr>
      </w:pPr>
      <w:r w:rsidRPr="00183E70">
        <w:rPr>
          <w:rFonts w:eastAsia="Times New Roman"/>
          <w:szCs w:val="20"/>
        </w:rPr>
        <w:t>(iii)</w:t>
      </w:r>
      <w:r w:rsidRPr="00183E70">
        <w:rPr>
          <w:rFonts w:eastAsia="Times New Roman"/>
          <w:szCs w:val="20"/>
        </w:rPr>
        <w:tab/>
        <w:t>CLRs in the form of PFR; and</w:t>
      </w:r>
    </w:p>
    <w:p w14:paraId="295237DE" w14:textId="77777777" w:rsidR="00183E70" w:rsidRPr="00183E70" w:rsidRDefault="00183E70" w:rsidP="00183E70">
      <w:pPr>
        <w:spacing w:after="240"/>
        <w:ind w:left="2160" w:hanging="720"/>
        <w:rPr>
          <w:rFonts w:eastAsia="Times New Roman"/>
          <w:szCs w:val="20"/>
        </w:rPr>
      </w:pPr>
      <w:r w:rsidRPr="00183E70">
        <w:rPr>
          <w:rFonts w:eastAsia="Times New Roman"/>
          <w:szCs w:val="20"/>
        </w:rPr>
        <w:t>(iv)</w:t>
      </w:r>
      <w:r w:rsidRPr="00183E70">
        <w:rPr>
          <w:rFonts w:eastAsia="Times New Roman"/>
          <w:szCs w:val="20"/>
        </w:rPr>
        <w:tab/>
        <w:t>Resources providing FFR;</w:t>
      </w:r>
    </w:p>
    <w:p w14:paraId="52360E66" w14:textId="77777777" w:rsidR="00183E70" w:rsidRPr="00183E70" w:rsidRDefault="00183E70" w:rsidP="00183E70">
      <w:pPr>
        <w:spacing w:after="240"/>
        <w:ind w:left="1440" w:hanging="720"/>
        <w:rPr>
          <w:rFonts w:eastAsia="Times New Roman"/>
          <w:szCs w:val="20"/>
        </w:rPr>
      </w:pPr>
      <w:r w:rsidRPr="00183E70">
        <w:rPr>
          <w:rFonts w:eastAsia="Times New Roman"/>
          <w:szCs w:val="20"/>
        </w:rPr>
        <w:t>(c)</w:t>
      </w:r>
      <w:r w:rsidRPr="00183E70">
        <w:rPr>
          <w:rFonts w:eastAsia="Times New Roman"/>
          <w:szCs w:val="20"/>
        </w:rPr>
        <w:tab/>
        <w:t xml:space="preserve">ECRS capability from: </w:t>
      </w:r>
    </w:p>
    <w:p w14:paraId="7ED33538" w14:textId="77777777" w:rsidR="00183E70" w:rsidRPr="00183E70" w:rsidRDefault="00183E70" w:rsidP="00183E70">
      <w:pPr>
        <w:spacing w:after="240"/>
        <w:ind w:left="2160" w:hanging="720"/>
        <w:rPr>
          <w:rFonts w:eastAsia="Times New Roman"/>
          <w:szCs w:val="20"/>
        </w:rPr>
      </w:pPr>
      <w:r w:rsidRPr="00183E70">
        <w:rPr>
          <w:rFonts w:eastAsia="Times New Roman"/>
          <w:szCs w:val="20"/>
        </w:rPr>
        <w:lastRenderedPageBreak/>
        <w:t>(i)</w:t>
      </w:r>
      <w:r w:rsidRPr="00183E70">
        <w:rPr>
          <w:rFonts w:eastAsia="Times New Roman"/>
          <w:szCs w:val="20"/>
        </w:rPr>
        <w:tab/>
        <w:t>Generation Resources;</w:t>
      </w:r>
    </w:p>
    <w:p w14:paraId="07ADA134" w14:textId="77777777" w:rsidR="00183E70" w:rsidRPr="00183E70" w:rsidRDefault="00183E70" w:rsidP="00183E70">
      <w:pPr>
        <w:spacing w:after="240"/>
        <w:ind w:left="2160" w:hanging="720"/>
        <w:rPr>
          <w:rFonts w:eastAsia="Times New Roman"/>
          <w:szCs w:val="20"/>
        </w:rPr>
      </w:pPr>
      <w:r w:rsidRPr="00183E70">
        <w:rPr>
          <w:rFonts w:eastAsia="Times New Roman"/>
          <w:szCs w:val="20"/>
        </w:rPr>
        <w:t>(ii)</w:t>
      </w:r>
      <w:r w:rsidRPr="00183E70">
        <w:rPr>
          <w:rFonts w:eastAsia="Times New Roman"/>
          <w:szCs w:val="20"/>
        </w:rPr>
        <w:tab/>
        <w:t xml:space="preserve">Load Resources excluding CLRs; </w:t>
      </w:r>
    </w:p>
    <w:p w14:paraId="2B0E051C" w14:textId="77777777" w:rsidR="00183E70" w:rsidRPr="00183E70" w:rsidRDefault="00183E70" w:rsidP="00183E70">
      <w:pPr>
        <w:spacing w:after="240"/>
        <w:ind w:left="2160" w:hanging="720"/>
        <w:rPr>
          <w:rFonts w:eastAsia="Times New Roman"/>
          <w:szCs w:val="20"/>
        </w:rPr>
      </w:pPr>
      <w:r w:rsidRPr="00183E70">
        <w:rPr>
          <w:rFonts w:eastAsia="Times New Roman"/>
          <w:szCs w:val="20"/>
        </w:rPr>
        <w:t>(iii)</w:t>
      </w:r>
      <w:r w:rsidRPr="00183E70">
        <w:rPr>
          <w:rFonts w:eastAsia="Times New Roman"/>
          <w:szCs w:val="20"/>
        </w:rPr>
        <w:tab/>
        <w:t>CLRs;</w:t>
      </w:r>
    </w:p>
    <w:p w14:paraId="53E6C602" w14:textId="77777777" w:rsidR="00183E70" w:rsidRPr="00183E70" w:rsidRDefault="00183E70" w:rsidP="00183E70">
      <w:pPr>
        <w:spacing w:after="240"/>
        <w:ind w:left="2160" w:hanging="720"/>
        <w:rPr>
          <w:rFonts w:eastAsia="Times New Roman"/>
          <w:szCs w:val="20"/>
        </w:rPr>
      </w:pPr>
      <w:r w:rsidRPr="00183E70">
        <w:rPr>
          <w:rFonts w:eastAsia="Times New Roman"/>
          <w:szCs w:val="20"/>
        </w:rPr>
        <w:t>(iv)</w:t>
      </w:r>
      <w:r w:rsidRPr="00183E70">
        <w:rPr>
          <w:rFonts w:eastAsia="Times New Roman"/>
          <w:szCs w:val="20"/>
        </w:rPr>
        <w:tab/>
        <w:t>Quick Start Generation Resources (QSGRs); and</w:t>
      </w:r>
    </w:p>
    <w:p w14:paraId="57471577" w14:textId="77777777" w:rsidR="00183E70" w:rsidRPr="00183E70" w:rsidRDefault="00183E70" w:rsidP="00183E70">
      <w:pPr>
        <w:spacing w:after="240"/>
        <w:ind w:left="2160" w:hanging="720"/>
        <w:rPr>
          <w:rFonts w:eastAsia="Times New Roman"/>
          <w:szCs w:val="20"/>
        </w:rPr>
      </w:pPr>
      <w:r w:rsidRPr="00183E70">
        <w:rPr>
          <w:rFonts w:eastAsia="Times New Roman"/>
          <w:szCs w:val="20"/>
        </w:rPr>
        <w:t xml:space="preserve">(v) </w:t>
      </w:r>
      <w:r w:rsidRPr="00183E70">
        <w:rPr>
          <w:rFonts w:eastAsia="Times New Roman"/>
          <w:szCs w:val="20"/>
        </w:rPr>
        <w:tab/>
        <w:t>ESRs that can be sustained for the SCED duration requirements of ECRS.</w:t>
      </w:r>
    </w:p>
    <w:p w14:paraId="5D0F4ECB" w14:textId="77777777" w:rsidR="00183E70" w:rsidRPr="00183E70" w:rsidRDefault="00183E70" w:rsidP="00183E70">
      <w:pPr>
        <w:spacing w:after="240"/>
        <w:ind w:left="1440" w:hanging="720"/>
        <w:rPr>
          <w:rFonts w:eastAsia="Times New Roman"/>
          <w:szCs w:val="20"/>
        </w:rPr>
      </w:pPr>
      <w:r w:rsidRPr="00183E70">
        <w:rPr>
          <w:rFonts w:eastAsia="Times New Roman"/>
          <w:szCs w:val="20"/>
        </w:rPr>
        <w:t>(d)</w:t>
      </w:r>
      <w:r w:rsidRPr="00183E70">
        <w:rPr>
          <w:rFonts w:eastAsia="Times New Roman"/>
          <w:szCs w:val="20"/>
        </w:rPr>
        <w:tab/>
        <w:t xml:space="preserve">Ancillary Service Resource awards for ECRS to: </w:t>
      </w:r>
    </w:p>
    <w:p w14:paraId="2F4EB669" w14:textId="77777777" w:rsidR="00183E70" w:rsidRPr="00183E70" w:rsidRDefault="00183E70" w:rsidP="00183E70">
      <w:pPr>
        <w:spacing w:after="240"/>
        <w:ind w:left="2160" w:hanging="720"/>
        <w:rPr>
          <w:rFonts w:eastAsia="Times New Roman"/>
          <w:szCs w:val="20"/>
        </w:rPr>
      </w:pPr>
      <w:r w:rsidRPr="00183E70">
        <w:rPr>
          <w:rFonts w:eastAsia="Times New Roman"/>
          <w:szCs w:val="20"/>
        </w:rPr>
        <w:t>(i)</w:t>
      </w:r>
      <w:r w:rsidRPr="00183E70">
        <w:rPr>
          <w:rFonts w:eastAsia="Times New Roman"/>
          <w:szCs w:val="20"/>
        </w:rPr>
        <w:tab/>
        <w:t>Generation Resources;</w:t>
      </w:r>
    </w:p>
    <w:p w14:paraId="79B8ACDD" w14:textId="77777777" w:rsidR="00183E70" w:rsidRPr="00183E70" w:rsidRDefault="00183E70" w:rsidP="00183E70">
      <w:pPr>
        <w:spacing w:after="240"/>
        <w:ind w:left="2160" w:hanging="720"/>
        <w:rPr>
          <w:rFonts w:eastAsia="Times New Roman"/>
          <w:szCs w:val="20"/>
        </w:rPr>
      </w:pPr>
      <w:r w:rsidRPr="00183E70">
        <w:rPr>
          <w:rFonts w:eastAsia="Times New Roman"/>
          <w:szCs w:val="20"/>
        </w:rPr>
        <w:t>(ii)</w:t>
      </w:r>
      <w:r w:rsidRPr="00183E70">
        <w:rPr>
          <w:rFonts w:eastAsia="Times New Roman"/>
          <w:szCs w:val="20"/>
        </w:rPr>
        <w:tab/>
        <w:t>Load Resources excluding CLRs;</w:t>
      </w:r>
    </w:p>
    <w:p w14:paraId="3CCC8881" w14:textId="77777777" w:rsidR="00183E70" w:rsidRPr="00183E70" w:rsidRDefault="00183E70" w:rsidP="00183E70">
      <w:pPr>
        <w:spacing w:after="240"/>
        <w:ind w:left="2160" w:hanging="720"/>
        <w:rPr>
          <w:rFonts w:eastAsia="Times New Roman"/>
          <w:szCs w:val="20"/>
        </w:rPr>
      </w:pPr>
      <w:r w:rsidRPr="00183E70">
        <w:rPr>
          <w:rFonts w:eastAsia="Times New Roman"/>
          <w:szCs w:val="20"/>
        </w:rPr>
        <w:t>(iii)</w:t>
      </w:r>
      <w:r w:rsidRPr="00183E70">
        <w:rPr>
          <w:rFonts w:eastAsia="Times New Roman"/>
          <w:szCs w:val="20"/>
        </w:rPr>
        <w:tab/>
        <w:t>CLRs;</w:t>
      </w:r>
    </w:p>
    <w:p w14:paraId="0D9D9E33" w14:textId="77777777" w:rsidR="00183E70" w:rsidRPr="00183E70" w:rsidRDefault="00183E70" w:rsidP="00183E70">
      <w:pPr>
        <w:spacing w:after="240"/>
        <w:ind w:left="2160" w:hanging="720"/>
        <w:rPr>
          <w:rFonts w:eastAsia="Times New Roman"/>
          <w:szCs w:val="20"/>
        </w:rPr>
      </w:pPr>
      <w:r w:rsidRPr="00183E70">
        <w:rPr>
          <w:rFonts w:eastAsia="Times New Roman"/>
          <w:szCs w:val="20"/>
        </w:rPr>
        <w:t>(iv)</w:t>
      </w:r>
      <w:r w:rsidRPr="00183E70">
        <w:rPr>
          <w:rFonts w:eastAsia="Times New Roman"/>
          <w:szCs w:val="20"/>
        </w:rPr>
        <w:tab/>
        <w:t>QSGRs; and</w:t>
      </w:r>
    </w:p>
    <w:p w14:paraId="72CABC21" w14:textId="77777777" w:rsidR="00183E70" w:rsidRPr="00183E70" w:rsidRDefault="00183E70" w:rsidP="00183E70">
      <w:pPr>
        <w:spacing w:after="240"/>
        <w:ind w:left="2160" w:hanging="720"/>
        <w:rPr>
          <w:rFonts w:eastAsia="Times New Roman"/>
          <w:szCs w:val="20"/>
        </w:rPr>
      </w:pPr>
      <w:r w:rsidRPr="00183E70">
        <w:rPr>
          <w:rFonts w:eastAsia="Times New Roman"/>
          <w:szCs w:val="20"/>
        </w:rPr>
        <w:t xml:space="preserve">(v) </w:t>
      </w:r>
      <w:r w:rsidRPr="00183E70">
        <w:rPr>
          <w:rFonts w:eastAsia="Times New Roman"/>
          <w:szCs w:val="20"/>
        </w:rPr>
        <w:tab/>
        <w:t>ESRs.</w:t>
      </w:r>
    </w:p>
    <w:p w14:paraId="66A02144" w14:textId="77777777" w:rsidR="00183E70" w:rsidRPr="00183E70" w:rsidRDefault="00183E70" w:rsidP="00183E70">
      <w:pPr>
        <w:spacing w:before="240" w:after="240"/>
        <w:ind w:left="1440" w:hanging="720"/>
        <w:rPr>
          <w:rFonts w:eastAsia="Times New Roman"/>
          <w:szCs w:val="20"/>
        </w:rPr>
      </w:pPr>
      <w:r w:rsidRPr="00183E70">
        <w:rPr>
          <w:rFonts w:eastAsia="Times New Roman"/>
          <w:szCs w:val="20"/>
        </w:rPr>
        <w:t>(e)</w:t>
      </w:r>
      <w:r w:rsidRPr="00183E70">
        <w:rPr>
          <w:rFonts w:eastAsia="Times New Roman"/>
          <w:szCs w:val="20"/>
        </w:rPr>
        <w:tab/>
        <w:t xml:space="preserve">ECRS manually deployed by Resources with a Resource Status of ONSC; </w:t>
      </w:r>
    </w:p>
    <w:p w14:paraId="28292178" w14:textId="77777777" w:rsidR="00183E70" w:rsidRPr="00183E70" w:rsidRDefault="00183E70" w:rsidP="00183E70">
      <w:pPr>
        <w:spacing w:before="240" w:after="240"/>
        <w:ind w:left="1440" w:hanging="720"/>
        <w:rPr>
          <w:rFonts w:eastAsia="Times New Roman"/>
          <w:szCs w:val="20"/>
        </w:rPr>
      </w:pPr>
      <w:r w:rsidRPr="00183E70">
        <w:rPr>
          <w:rFonts w:eastAsia="Times New Roman"/>
          <w:szCs w:val="20"/>
        </w:rPr>
        <w:t>(f)</w:t>
      </w:r>
      <w:r w:rsidRPr="00183E70">
        <w:rPr>
          <w:rFonts w:eastAsia="Times New Roman"/>
          <w:szCs w:val="20"/>
        </w:rPr>
        <w:tab/>
        <w:t xml:space="preserve">Non-Spin available from: </w:t>
      </w:r>
    </w:p>
    <w:p w14:paraId="4CF5C46C" w14:textId="77777777" w:rsidR="00183E70" w:rsidRPr="00183E70" w:rsidRDefault="00183E70" w:rsidP="00183E70">
      <w:pPr>
        <w:spacing w:after="240"/>
        <w:ind w:left="2160" w:hanging="720"/>
        <w:rPr>
          <w:rFonts w:eastAsia="Times New Roman"/>
          <w:szCs w:val="20"/>
        </w:rPr>
      </w:pPr>
      <w:r w:rsidRPr="00183E70">
        <w:rPr>
          <w:rFonts w:eastAsia="Times New Roman"/>
          <w:szCs w:val="20"/>
        </w:rPr>
        <w:t>(i)</w:t>
      </w:r>
      <w:r w:rsidRPr="00183E70">
        <w:rPr>
          <w:rFonts w:eastAsia="Times New Roman"/>
          <w:szCs w:val="20"/>
        </w:rPr>
        <w:tab/>
        <w:t>On-Line Generation Resources with Energy Offer Curves;</w:t>
      </w:r>
    </w:p>
    <w:p w14:paraId="0B7D362F" w14:textId="77777777" w:rsidR="00183E70" w:rsidRPr="00183E70" w:rsidRDefault="00183E70" w:rsidP="00183E70">
      <w:pPr>
        <w:spacing w:after="240"/>
        <w:ind w:left="2160" w:hanging="720"/>
        <w:rPr>
          <w:rFonts w:eastAsia="Times New Roman"/>
          <w:szCs w:val="20"/>
        </w:rPr>
      </w:pPr>
      <w:r w:rsidRPr="00183E70">
        <w:rPr>
          <w:rFonts w:eastAsia="Times New Roman"/>
          <w:szCs w:val="20"/>
        </w:rPr>
        <w:t>(ii)</w:t>
      </w:r>
      <w:r w:rsidRPr="00183E70">
        <w:rPr>
          <w:rFonts w:eastAsia="Times New Roman"/>
          <w:szCs w:val="20"/>
        </w:rPr>
        <w:tab/>
        <w:t xml:space="preserve">Undeployed Load Resources; </w:t>
      </w:r>
    </w:p>
    <w:p w14:paraId="5D945F78" w14:textId="77777777" w:rsidR="00183E70" w:rsidRPr="00183E70" w:rsidRDefault="00183E70" w:rsidP="00183E70">
      <w:pPr>
        <w:spacing w:after="240"/>
        <w:ind w:left="2160" w:hanging="720"/>
        <w:rPr>
          <w:rFonts w:eastAsia="Times New Roman"/>
          <w:szCs w:val="20"/>
        </w:rPr>
      </w:pPr>
      <w:r w:rsidRPr="00183E70">
        <w:rPr>
          <w:rFonts w:eastAsia="Times New Roman"/>
          <w:szCs w:val="20"/>
        </w:rPr>
        <w:t>(iii)</w:t>
      </w:r>
      <w:r w:rsidRPr="00183E70">
        <w:rPr>
          <w:rFonts w:eastAsia="Times New Roman"/>
          <w:szCs w:val="20"/>
        </w:rPr>
        <w:tab/>
        <w:t>Off-Line Generation Resources and On-Line Generation Resources with power augmentation;</w:t>
      </w:r>
    </w:p>
    <w:p w14:paraId="201F79DA" w14:textId="77777777" w:rsidR="00183E70" w:rsidRPr="00183E70" w:rsidRDefault="00183E70" w:rsidP="00183E70">
      <w:pPr>
        <w:spacing w:after="240"/>
        <w:ind w:left="2160" w:hanging="720"/>
        <w:rPr>
          <w:rFonts w:eastAsia="Times New Roman"/>
          <w:szCs w:val="20"/>
        </w:rPr>
      </w:pPr>
      <w:r w:rsidRPr="00183E70">
        <w:rPr>
          <w:rFonts w:eastAsia="Times New Roman"/>
          <w:szCs w:val="20"/>
        </w:rPr>
        <w:t>(iv)</w:t>
      </w:r>
      <w:r w:rsidRPr="00183E70">
        <w:rPr>
          <w:rFonts w:eastAsia="Times New Roman"/>
          <w:szCs w:val="20"/>
        </w:rPr>
        <w:tab/>
        <w:t>Resources with Output Schedules; and</w:t>
      </w:r>
    </w:p>
    <w:p w14:paraId="72927250" w14:textId="77777777" w:rsidR="00183E70" w:rsidRPr="00183E70" w:rsidRDefault="00183E70" w:rsidP="00183E70">
      <w:pPr>
        <w:spacing w:after="240"/>
        <w:ind w:left="2160" w:hanging="720"/>
        <w:rPr>
          <w:rFonts w:eastAsia="Times New Roman"/>
          <w:szCs w:val="20"/>
        </w:rPr>
      </w:pPr>
      <w:r w:rsidRPr="00183E70">
        <w:rPr>
          <w:rFonts w:eastAsia="Times New Roman"/>
          <w:szCs w:val="20"/>
        </w:rPr>
        <w:t xml:space="preserve">(v) </w:t>
      </w:r>
      <w:r w:rsidRPr="00183E70">
        <w:rPr>
          <w:rFonts w:eastAsia="Times New Roman"/>
          <w:szCs w:val="20"/>
        </w:rPr>
        <w:tab/>
        <w:t>ESRs that can be sustained for the SCED duration requirements of Non-Spin.</w:t>
      </w:r>
    </w:p>
    <w:p w14:paraId="77386A42" w14:textId="77777777" w:rsidR="00183E70" w:rsidRPr="00183E70" w:rsidRDefault="00183E70" w:rsidP="00183E70">
      <w:pPr>
        <w:spacing w:after="240"/>
        <w:ind w:left="1440" w:hanging="720"/>
        <w:rPr>
          <w:rFonts w:eastAsia="Times New Roman"/>
          <w:szCs w:val="20"/>
        </w:rPr>
      </w:pPr>
      <w:r w:rsidRPr="00183E70">
        <w:rPr>
          <w:rFonts w:eastAsia="Times New Roman"/>
          <w:szCs w:val="20"/>
        </w:rPr>
        <w:t>(g)</w:t>
      </w:r>
      <w:r w:rsidRPr="00183E70">
        <w:rPr>
          <w:rFonts w:eastAsia="Times New Roman"/>
          <w:szCs w:val="20"/>
        </w:rPr>
        <w:tab/>
        <w:t>Ancillary Service Resource awards for Non-Spin to:</w:t>
      </w:r>
    </w:p>
    <w:p w14:paraId="4A516847" w14:textId="77777777" w:rsidR="00183E70" w:rsidRPr="00183E70" w:rsidRDefault="00183E70" w:rsidP="00183E70">
      <w:pPr>
        <w:spacing w:after="240"/>
        <w:ind w:left="2160" w:hanging="720"/>
        <w:rPr>
          <w:rFonts w:eastAsia="Times New Roman"/>
          <w:szCs w:val="20"/>
        </w:rPr>
      </w:pPr>
      <w:r w:rsidRPr="00183E70">
        <w:rPr>
          <w:rFonts w:eastAsia="Times New Roman"/>
          <w:szCs w:val="20"/>
        </w:rPr>
        <w:t>(i)</w:t>
      </w:r>
      <w:r w:rsidRPr="00183E70">
        <w:rPr>
          <w:rFonts w:eastAsia="Times New Roman"/>
          <w:szCs w:val="20"/>
        </w:rPr>
        <w:tab/>
        <w:t>On-Line Generation Resources with Energy Offer Curves;</w:t>
      </w:r>
    </w:p>
    <w:p w14:paraId="301A40D6" w14:textId="77777777" w:rsidR="00183E70" w:rsidRPr="00183E70" w:rsidRDefault="00183E70" w:rsidP="00183E70">
      <w:pPr>
        <w:spacing w:after="240"/>
        <w:ind w:left="2160" w:hanging="720"/>
        <w:rPr>
          <w:rFonts w:eastAsia="Times New Roman"/>
          <w:szCs w:val="20"/>
        </w:rPr>
      </w:pPr>
      <w:r w:rsidRPr="00183E70">
        <w:rPr>
          <w:rFonts w:eastAsia="Times New Roman"/>
          <w:szCs w:val="20"/>
        </w:rPr>
        <w:t>(ii)</w:t>
      </w:r>
      <w:r w:rsidRPr="00183E70">
        <w:rPr>
          <w:rFonts w:eastAsia="Times New Roman"/>
          <w:szCs w:val="20"/>
        </w:rPr>
        <w:tab/>
        <w:t>On-Line Generation Resources with Output Schedules;</w:t>
      </w:r>
    </w:p>
    <w:p w14:paraId="7A3631CC" w14:textId="77777777" w:rsidR="00183E70" w:rsidRPr="00183E70" w:rsidRDefault="00183E70" w:rsidP="00183E70">
      <w:pPr>
        <w:spacing w:after="240"/>
        <w:ind w:left="2160" w:hanging="720"/>
        <w:rPr>
          <w:rFonts w:eastAsia="Times New Roman"/>
          <w:szCs w:val="20"/>
        </w:rPr>
      </w:pPr>
      <w:r w:rsidRPr="00183E70">
        <w:rPr>
          <w:rFonts w:eastAsia="Times New Roman"/>
          <w:szCs w:val="20"/>
        </w:rPr>
        <w:t>(iii)</w:t>
      </w:r>
      <w:r w:rsidRPr="00183E70">
        <w:rPr>
          <w:rFonts w:eastAsia="Times New Roman"/>
          <w:szCs w:val="20"/>
        </w:rPr>
        <w:tab/>
        <w:t xml:space="preserve">Load Resources; </w:t>
      </w:r>
    </w:p>
    <w:p w14:paraId="0C215A12" w14:textId="77777777" w:rsidR="00183E70" w:rsidRPr="00183E70" w:rsidRDefault="00183E70" w:rsidP="00183E70">
      <w:pPr>
        <w:spacing w:after="240"/>
        <w:ind w:left="2160" w:hanging="720"/>
        <w:rPr>
          <w:rFonts w:eastAsia="Times New Roman"/>
          <w:szCs w:val="20"/>
        </w:rPr>
      </w:pPr>
      <w:r w:rsidRPr="00183E70">
        <w:rPr>
          <w:rFonts w:eastAsia="Times New Roman"/>
          <w:szCs w:val="20"/>
        </w:rPr>
        <w:t>(iv)</w:t>
      </w:r>
      <w:r w:rsidRPr="00183E70">
        <w:rPr>
          <w:rFonts w:eastAsia="Times New Roman"/>
          <w:szCs w:val="20"/>
        </w:rPr>
        <w:tab/>
        <w:t>Off-Line Generation Resources excluding Quick Start Generation Resources (QSGRs), including Non-Spin awards on power augmentation capacity that is not active on On-Line Generation Resources;</w:t>
      </w:r>
    </w:p>
    <w:p w14:paraId="76891ADC" w14:textId="77777777" w:rsidR="00183E70" w:rsidRPr="00183E70" w:rsidRDefault="00183E70" w:rsidP="00183E70">
      <w:pPr>
        <w:spacing w:after="240"/>
        <w:ind w:left="2160" w:hanging="720"/>
        <w:rPr>
          <w:rFonts w:eastAsia="Times New Roman"/>
          <w:szCs w:val="20"/>
        </w:rPr>
      </w:pPr>
      <w:r w:rsidRPr="00183E70">
        <w:rPr>
          <w:rFonts w:eastAsia="Times New Roman"/>
          <w:szCs w:val="20"/>
        </w:rPr>
        <w:lastRenderedPageBreak/>
        <w:t>(v)</w:t>
      </w:r>
      <w:r w:rsidRPr="00183E70">
        <w:rPr>
          <w:rFonts w:eastAsia="Times New Roman"/>
          <w:szCs w:val="20"/>
        </w:rPr>
        <w:tab/>
        <w:t>QSGRs; and</w:t>
      </w:r>
    </w:p>
    <w:p w14:paraId="04D85E37" w14:textId="77777777" w:rsidR="00183E70" w:rsidRPr="00183E70" w:rsidRDefault="00183E70" w:rsidP="00183E70">
      <w:pPr>
        <w:spacing w:after="240"/>
        <w:ind w:left="2160" w:hanging="720"/>
        <w:rPr>
          <w:rFonts w:eastAsia="Times New Roman"/>
          <w:szCs w:val="20"/>
        </w:rPr>
      </w:pPr>
      <w:r w:rsidRPr="00183E70">
        <w:rPr>
          <w:rFonts w:eastAsia="Times New Roman"/>
          <w:szCs w:val="20"/>
        </w:rPr>
        <w:t>(vi)</w:t>
      </w:r>
      <w:r w:rsidRPr="00183E70">
        <w:rPr>
          <w:rFonts w:eastAsia="Times New Roman"/>
          <w:szCs w:val="20"/>
        </w:rPr>
        <w:tab/>
        <w:t>ESRs.</w:t>
      </w:r>
    </w:p>
    <w:p w14:paraId="086B8CD0" w14:textId="77777777" w:rsidR="00183E70" w:rsidRDefault="00183E70" w:rsidP="00183E70">
      <w:pPr>
        <w:spacing w:after="240"/>
        <w:ind w:left="1440" w:hanging="720"/>
      </w:pPr>
      <w:ins w:id="848" w:author="ERCOT" w:date="2025-12-09T07:27:00Z" w16du:dateUtc="2025-12-09T13:27:00Z">
        <w:r>
          <w:t>(h)</w:t>
        </w:r>
        <w:r>
          <w:tab/>
        </w:r>
        <w:r w:rsidRPr="00183E70">
          <w:rPr>
            <w:rFonts w:eastAsia="Times New Roman"/>
            <w:szCs w:val="20"/>
          </w:rPr>
          <w:t>Ancillary</w:t>
        </w:r>
        <w:r w:rsidRPr="004612EF">
          <w:t xml:space="preserve"> Service </w:t>
        </w:r>
        <w:r>
          <w:t>Resource awards for</w:t>
        </w:r>
        <w:r w:rsidRPr="004612EF">
          <w:t xml:space="preserve"> DRRS</w:t>
        </w:r>
        <w:r>
          <w:t xml:space="preserve"> to:</w:t>
        </w:r>
      </w:ins>
    </w:p>
    <w:p w14:paraId="35514E75" w14:textId="097FD719" w:rsidR="00183E70" w:rsidRDefault="00183E70" w:rsidP="00183E70">
      <w:pPr>
        <w:spacing w:after="240"/>
        <w:ind w:left="2160" w:hanging="720"/>
        <w:rPr>
          <w:ins w:id="849" w:author="ERCOT" w:date="2025-12-09T07:27:00Z" w16du:dateUtc="2025-12-09T13:27:00Z"/>
        </w:rPr>
      </w:pPr>
      <w:ins w:id="850" w:author="ERCOT" w:date="2025-12-09T07:27:00Z" w16du:dateUtc="2025-12-09T13:27:00Z">
        <w:r>
          <w:t>(i)</w:t>
        </w:r>
        <w:r w:rsidRPr="003161DC">
          <w:tab/>
        </w:r>
        <w:r>
          <w:t xml:space="preserve">On-Line Generation Resources; </w:t>
        </w:r>
      </w:ins>
    </w:p>
    <w:p w14:paraId="0B3BBE57" w14:textId="77777777" w:rsidR="00183E70" w:rsidRDefault="00183E70" w:rsidP="00183E70">
      <w:pPr>
        <w:spacing w:after="240"/>
        <w:ind w:left="2160" w:hanging="720"/>
        <w:rPr>
          <w:ins w:id="851" w:author="ERCOT" w:date="2025-12-09T07:27:00Z" w16du:dateUtc="2025-12-09T13:27:00Z"/>
        </w:rPr>
      </w:pPr>
      <w:ins w:id="852" w:author="ERCOT" w:date="2025-12-09T07:27:00Z" w16du:dateUtc="2025-12-09T13:27:00Z">
        <w:r>
          <w:t>(ii)</w:t>
        </w:r>
        <w:r w:rsidRPr="003161DC">
          <w:tab/>
        </w:r>
        <w:r>
          <w:t>Off-Line Generation Resources, excluding Quick Start Generation Resources (QSGRs); and</w:t>
        </w:r>
      </w:ins>
    </w:p>
    <w:p w14:paraId="0E01CF4C" w14:textId="77777777" w:rsidR="00183E70" w:rsidRDefault="00183E70" w:rsidP="00183E70">
      <w:pPr>
        <w:spacing w:after="240"/>
        <w:ind w:left="2160" w:hanging="720"/>
        <w:rPr>
          <w:ins w:id="853" w:author="ERCOT" w:date="2025-12-09T07:27:00Z" w16du:dateUtc="2025-12-09T13:27:00Z"/>
        </w:rPr>
      </w:pPr>
      <w:ins w:id="854" w:author="ERCOT" w:date="2025-12-09T07:27:00Z" w16du:dateUtc="2025-12-09T13:27:00Z">
        <w:r>
          <w:t>(iii)</w:t>
        </w:r>
        <w:r w:rsidRPr="003161DC">
          <w:tab/>
        </w:r>
        <w:r>
          <w:t xml:space="preserve">QSGRs. </w:t>
        </w:r>
      </w:ins>
    </w:p>
    <w:p w14:paraId="7BA313DB" w14:textId="196DE777" w:rsidR="00183E70" w:rsidRPr="00183E70" w:rsidRDefault="00183E70" w:rsidP="00183E70">
      <w:pPr>
        <w:spacing w:after="240"/>
        <w:ind w:left="1440" w:hanging="720"/>
        <w:rPr>
          <w:rFonts w:eastAsia="Times New Roman"/>
          <w:szCs w:val="20"/>
        </w:rPr>
      </w:pPr>
      <w:r w:rsidRPr="00183E70">
        <w:rPr>
          <w:rFonts w:eastAsia="Times New Roman"/>
          <w:szCs w:val="20"/>
        </w:rPr>
        <w:t>(</w:t>
      </w:r>
      <w:ins w:id="855" w:author="ERCOT" w:date="2025-12-09T07:28:00Z" w16du:dateUtc="2025-12-09T13:28:00Z">
        <w:r>
          <w:rPr>
            <w:rFonts w:eastAsia="Times New Roman"/>
            <w:szCs w:val="20"/>
          </w:rPr>
          <w:t>i</w:t>
        </w:r>
      </w:ins>
      <w:del w:id="856" w:author="ERCOT" w:date="2025-12-09T07:28:00Z" w16du:dateUtc="2025-12-09T13:28:00Z">
        <w:r w:rsidRPr="00183E70" w:rsidDel="00183E70">
          <w:rPr>
            <w:rFonts w:eastAsia="Times New Roman"/>
            <w:szCs w:val="20"/>
          </w:rPr>
          <w:delText>h</w:delText>
        </w:r>
      </w:del>
      <w:r w:rsidRPr="00183E70">
        <w:rPr>
          <w:rFonts w:eastAsia="Times New Roman"/>
          <w:szCs w:val="20"/>
        </w:rPr>
        <w:t>)</w:t>
      </w:r>
      <w:r w:rsidRPr="00183E70">
        <w:rPr>
          <w:rFonts w:eastAsia="Times New Roman"/>
          <w:szCs w:val="20"/>
        </w:rPr>
        <w:tab/>
        <w:t>Reg-Up and Reg-Down capability (for ESRs, the SCED duration requirements of Reg-Up and Reg-Down are considered);</w:t>
      </w:r>
    </w:p>
    <w:p w14:paraId="3A3DBB62" w14:textId="27F82404" w:rsidR="00183E70" w:rsidRPr="00183E70" w:rsidRDefault="00183E70" w:rsidP="00183E70">
      <w:pPr>
        <w:spacing w:after="240"/>
        <w:ind w:left="1440" w:hanging="720"/>
        <w:rPr>
          <w:rFonts w:eastAsia="Times New Roman"/>
          <w:szCs w:val="20"/>
        </w:rPr>
      </w:pPr>
      <w:r w:rsidRPr="00183E70">
        <w:rPr>
          <w:rFonts w:eastAsia="Times New Roman"/>
          <w:szCs w:val="20"/>
        </w:rPr>
        <w:t>(</w:t>
      </w:r>
      <w:ins w:id="857" w:author="ERCOT" w:date="2025-12-09T07:28:00Z" w16du:dateUtc="2025-12-09T13:28:00Z">
        <w:r>
          <w:rPr>
            <w:rFonts w:eastAsia="Times New Roman"/>
            <w:szCs w:val="20"/>
          </w:rPr>
          <w:t>j</w:t>
        </w:r>
      </w:ins>
      <w:del w:id="858" w:author="ERCOT" w:date="2025-12-09T07:28:00Z" w16du:dateUtc="2025-12-09T13:28:00Z">
        <w:r w:rsidRPr="00183E70" w:rsidDel="00183E70">
          <w:rPr>
            <w:rFonts w:eastAsia="Times New Roman"/>
            <w:szCs w:val="20"/>
          </w:rPr>
          <w:delText>i</w:delText>
        </w:r>
      </w:del>
      <w:r w:rsidRPr="00183E70">
        <w:rPr>
          <w:rFonts w:eastAsia="Times New Roman"/>
          <w:szCs w:val="20"/>
        </w:rPr>
        <w:t>)</w:t>
      </w:r>
      <w:r w:rsidRPr="00183E70">
        <w:rPr>
          <w:rFonts w:eastAsia="Times New Roman"/>
          <w:szCs w:val="20"/>
        </w:rPr>
        <w:tab/>
        <w:t>Undeployed Reg-Up and Reg-Down;</w:t>
      </w:r>
    </w:p>
    <w:p w14:paraId="6D4A7E22" w14:textId="2EB78BFB" w:rsidR="00183E70" w:rsidRPr="00183E70" w:rsidRDefault="00183E70" w:rsidP="00183E70">
      <w:pPr>
        <w:spacing w:after="240"/>
        <w:ind w:left="1440" w:hanging="720"/>
        <w:rPr>
          <w:rFonts w:eastAsia="Times New Roman"/>
          <w:szCs w:val="20"/>
        </w:rPr>
      </w:pPr>
      <w:r w:rsidRPr="00183E70">
        <w:rPr>
          <w:rFonts w:eastAsia="Times New Roman"/>
          <w:szCs w:val="20"/>
        </w:rPr>
        <w:t>(</w:t>
      </w:r>
      <w:ins w:id="859" w:author="ERCOT" w:date="2025-12-09T07:28:00Z" w16du:dateUtc="2025-12-09T13:28:00Z">
        <w:r>
          <w:rPr>
            <w:rFonts w:eastAsia="Times New Roman"/>
            <w:szCs w:val="20"/>
          </w:rPr>
          <w:t>k</w:t>
        </w:r>
      </w:ins>
      <w:del w:id="860" w:author="ERCOT" w:date="2025-12-09T07:28:00Z" w16du:dateUtc="2025-12-09T13:28:00Z">
        <w:r w:rsidRPr="00183E70" w:rsidDel="00183E70">
          <w:rPr>
            <w:rFonts w:eastAsia="Times New Roman"/>
            <w:szCs w:val="20"/>
          </w:rPr>
          <w:delText>j</w:delText>
        </w:r>
      </w:del>
      <w:r w:rsidRPr="00183E70">
        <w:rPr>
          <w:rFonts w:eastAsia="Times New Roman"/>
          <w:szCs w:val="20"/>
        </w:rPr>
        <w:t>)</w:t>
      </w:r>
      <w:r w:rsidRPr="00183E70">
        <w:rPr>
          <w:rFonts w:eastAsia="Times New Roman"/>
          <w:szCs w:val="20"/>
        </w:rPr>
        <w:tab/>
        <w:t>Ancillary Service Resource awards for Reg-Up and Reg-Down;</w:t>
      </w:r>
    </w:p>
    <w:p w14:paraId="5DD5CEE4" w14:textId="213D0ABB" w:rsidR="00183E70" w:rsidRPr="00183E70" w:rsidRDefault="00183E70" w:rsidP="00183E70">
      <w:pPr>
        <w:spacing w:after="240"/>
        <w:ind w:left="1440" w:hanging="720"/>
        <w:rPr>
          <w:rFonts w:eastAsia="Times New Roman"/>
          <w:szCs w:val="20"/>
        </w:rPr>
      </w:pPr>
      <w:r w:rsidRPr="00183E70">
        <w:rPr>
          <w:rFonts w:eastAsia="Times New Roman"/>
          <w:szCs w:val="20"/>
        </w:rPr>
        <w:t>(</w:t>
      </w:r>
      <w:ins w:id="861" w:author="ERCOT" w:date="2025-12-09T07:28:00Z" w16du:dateUtc="2025-12-09T13:28:00Z">
        <w:r>
          <w:rPr>
            <w:rFonts w:eastAsia="Times New Roman"/>
            <w:szCs w:val="20"/>
          </w:rPr>
          <w:t>l</w:t>
        </w:r>
      </w:ins>
      <w:del w:id="862" w:author="ERCOT" w:date="2025-12-09T07:28:00Z" w16du:dateUtc="2025-12-09T13:28:00Z">
        <w:r w:rsidRPr="00183E70" w:rsidDel="00183E70">
          <w:rPr>
            <w:rFonts w:eastAsia="Times New Roman"/>
            <w:szCs w:val="20"/>
          </w:rPr>
          <w:delText>k</w:delText>
        </w:r>
      </w:del>
      <w:r w:rsidRPr="00183E70">
        <w:rPr>
          <w:rFonts w:eastAsia="Times New Roman"/>
          <w:szCs w:val="20"/>
        </w:rPr>
        <w:t>)</w:t>
      </w:r>
      <w:r w:rsidRPr="00183E70">
        <w:rPr>
          <w:rFonts w:eastAsia="Times New Roman"/>
          <w:szCs w:val="20"/>
        </w:rPr>
        <w:tab/>
        <w:t>Deployed Reg-Up and Reg-Down;</w:t>
      </w:r>
    </w:p>
    <w:p w14:paraId="6E6EFA6F" w14:textId="06457056" w:rsidR="00183E70" w:rsidRPr="00183E70" w:rsidRDefault="00183E70" w:rsidP="00183E70">
      <w:pPr>
        <w:spacing w:after="240"/>
        <w:ind w:left="1440" w:hanging="720"/>
        <w:rPr>
          <w:rFonts w:eastAsia="Times New Roman"/>
          <w:szCs w:val="20"/>
        </w:rPr>
      </w:pPr>
      <w:r w:rsidRPr="00183E70">
        <w:rPr>
          <w:rFonts w:eastAsia="Times New Roman"/>
          <w:szCs w:val="20"/>
        </w:rPr>
        <w:t>(</w:t>
      </w:r>
      <w:ins w:id="863" w:author="ERCOT" w:date="2025-12-09T07:28:00Z" w16du:dateUtc="2025-12-09T13:28:00Z">
        <w:r>
          <w:rPr>
            <w:rFonts w:eastAsia="Times New Roman"/>
            <w:szCs w:val="20"/>
          </w:rPr>
          <w:t>m</w:t>
        </w:r>
      </w:ins>
      <w:del w:id="864" w:author="ERCOT" w:date="2025-12-09T07:28:00Z" w16du:dateUtc="2025-12-09T13:28:00Z">
        <w:r w:rsidRPr="00183E70" w:rsidDel="00183E70">
          <w:rPr>
            <w:rFonts w:eastAsia="Times New Roman"/>
            <w:szCs w:val="20"/>
          </w:rPr>
          <w:delText>l</w:delText>
        </w:r>
      </w:del>
      <w:r w:rsidRPr="00183E70">
        <w:rPr>
          <w:rFonts w:eastAsia="Times New Roman"/>
          <w:szCs w:val="20"/>
        </w:rPr>
        <w:t>)</w:t>
      </w:r>
      <w:r w:rsidRPr="00183E70">
        <w:rPr>
          <w:rFonts w:eastAsia="Times New Roman"/>
          <w:szCs w:val="20"/>
        </w:rPr>
        <w:tab/>
        <w:t>Available capacity:</w:t>
      </w:r>
    </w:p>
    <w:p w14:paraId="328A6CF6" w14:textId="77777777" w:rsidR="00183E70" w:rsidRPr="00183E70" w:rsidRDefault="00183E70" w:rsidP="00183E70">
      <w:pPr>
        <w:spacing w:after="240"/>
        <w:ind w:left="2160" w:hanging="720"/>
        <w:rPr>
          <w:rFonts w:eastAsia="Times New Roman"/>
          <w:szCs w:val="20"/>
        </w:rPr>
      </w:pPr>
      <w:r w:rsidRPr="00183E70">
        <w:rPr>
          <w:rFonts w:eastAsia="Times New Roman"/>
          <w:szCs w:val="20"/>
        </w:rPr>
        <w:t>(i)</w:t>
      </w:r>
      <w:r w:rsidRPr="00183E70">
        <w:rPr>
          <w:rFonts w:eastAsia="Times New Roman"/>
          <w:szCs w:val="20"/>
        </w:rPr>
        <w:tab/>
        <w:t>With Energy Offer Curves in the ERCOT System that can be used to increase Generation Resource Base Points in SCED;</w:t>
      </w:r>
    </w:p>
    <w:p w14:paraId="0382DDEE" w14:textId="77777777" w:rsidR="00183E70" w:rsidRPr="00183E70" w:rsidRDefault="00183E70" w:rsidP="00183E70">
      <w:pPr>
        <w:spacing w:after="240"/>
        <w:ind w:left="2160" w:hanging="720"/>
        <w:rPr>
          <w:rFonts w:eastAsia="Times New Roman"/>
          <w:szCs w:val="20"/>
        </w:rPr>
      </w:pPr>
      <w:r w:rsidRPr="00183E70">
        <w:rPr>
          <w:rFonts w:eastAsia="Times New Roman"/>
          <w:szCs w:val="20"/>
        </w:rPr>
        <w:t>(ii)</w:t>
      </w:r>
      <w:r w:rsidRPr="00183E70">
        <w:rPr>
          <w:rFonts w:eastAsia="Times New Roman"/>
          <w:szCs w:val="20"/>
        </w:rPr>
        <w:tab/>
        <w:t xml:space="preserve">With Energy Offer Curves in the ERCOT System that can be used to decrease Generation Resource Base Points in SCED; </w:t>
      </w:r>
    </w:p>
    <w:p w14:paraId="4E88AEA7" w14:textId="77777777" w:rsidR="00183E70" w:rsidRPr="00183E70" w:rsidRDefault="00183E70" w:rsidP="00183E70">
      <w:pPr>
        <w:spacing w:after="240"/>
        <w:ind w:left="2160" w:hanging="720"/>
        <w:rPr>
          <w:rFonts w:eastAsia="Times New Roman"/>
          <w:szCs w:val="20"/>
        </w:rPr>
      </w:pPr>
      <w:r w:rsidRPr="00183E70">
        <w:rPr>
          <w:rFonts w:eastAsia="Times New Roman"/>
          <w:szCs w:val="20"/>
        </w:rPr>
        <w:t>(iii)</w:t>
      </w:r>
      <w:r w:rsidRPr="00183E70">
        <w:rPr>
          <w:rFonts w:eastAsia="Times New Roman"/>
          <w:szCs w:val="20"/>
        </w:rPr>
        <w:tab/>
        <w:t xml:space="preserve">Without Energy Offer Curves in the ERCOT System that can be used to increase Generation Resource Base Points in SCED; </w:t>
      </w:r>
    </w:p>
    <w:p w14:paraId="6CA12989" w14:textId="77777777" w:rsidR="00183E70" w:rsidRPr="00183E70" w:rsidRDefault="00183E70" w:rsidP="00183E70">
      <w:pPr>
        <w:spacing w:after="240"/>
        <w:ind w:left="2160" w:hanging="720"/>
        <w:rPr>
          <w:rFonts w:eastAsia="Times New Roman"/>
          <w:szCs w:val="20"/>
        </w:rPr>
      </w:pPr>
      <w:r w:rsidRPr="00183E70">
        <w:rPr>
          <w:rFonts w:eastAsia="Times New Roman"/>
          <w:szCs w:val="20"/>
        </w:rPr>
        <w:t>(iv)</w:t>
      </w:r>
      <w:r w:rsidRPr="00183E70">
        <w:rPr>
          <w:rFonts w:eastAsia="Times New Roman"/>
          <w:szCs w:val="20"/>
        </w:rPr>
        <w:tab/>
        <w:t xml:space="preserve">Without Energy Offer Curves in the ERCOT System that can be used to decrease Generation Resource Base Points in SCED; </w:t>
      </w:r>
    </w:p>
    <w:p w14:paraId="7DC36A0C" w14:textId="77777777" w:rsidR="00183E70" w:rsidRPr="00183E70" w:rsidRDefault="00183E70" w:rsidP="00183E70">
      <w:pPr>
        <w:spacing w:after="240"/>
        <w:ind w:left="2160" w:hanging="720"/>
        <w:rPr>
          <w:rFonts w:eastAsia="Times New Roman"/>
          <w:szCs w:val="20"/>
        </w:rPr>
      </w:pPr>
      <w:r w:rsidRPr="00183E70">
        <w:rPr>
          <w:rFonts w:eastAsia="Times New Roman"/>
          <w:szCs w:val="20"/>
        </w:rPr>
        <w:t>(v)</w:t>
      </w:r>
      <w:r w:rsidRPr="00183E70">
        <w:rPr>
          <w:rFonts w:eastAsia="Times New Roman"/>
          <w:szCs w:val="20"/>
        </w:rPr>
        <w:tab/>
        <w:t>With RTM Energy Bid curves from available CLRs in the ERCOT System that can be used to decrease Base Points (energy consumption) in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3E70" w:rsidRPr="00183E70" w14:paraId="74BE8C6C" w14:textId="77777777" w:rsidTr="001A7377">
        <w:trPr>
          <w:trHeight w:val="206"/>
        </w:trPr>
        <w:tc>
          <w:tcPr>
            <w:tcW w:w="9350" w:type="dxa"/>
            <w:shd w:val="pct12" w:color="auto" w:fill="auto"/>
          </w:tcPr>
          <w:p w14:paraId="4CC8432C" w14:textId="77777777" w:rsidR="00183E70" w:rsidRPr="00183E70" w:rsidRDefault="00183E70" w:rsidP="00183E70">
            <w:pPr>
              <w:spacing w:before="120" w:after="240"/>
              <w:rPr>
                <w:rFonts w:eastAsia="Times New Roman"/>
                <w:b/>
                <w:i/>
                <w:iCs/>
              </w:rPr>
            </w:pPr>
            <w:r w:rsidRPr="00183E70">
              <w:rPr>
                <w:rFonts w:eastAsia="Times New Roman"/>
                <w:b/>
                <w:i/>
                <w:iCs/>
              </w:rPr>
              <w:t>[NPRR1188: Replace paragraph (v) above with the following upon system implementation:]</w:t>
            </w:r>
          </w:p>
          <w:p w14:paraId="39C5CFB8" w14:textId="77777777" w:rsidR="00183E70" w:rsidRPr="00183E70" w:rsidRDefault="00183E70" w:rsidP="00183E70">
            <w:pPr>
              <w:spacing w:after="240"/>
              <w:ind w:left="2160" w:hanging="720"/>
              <w:rPr>
                <w:rFonts w:eastAsia="Times New Roman"/>
                <w:szCs w:val="20"/>
              </w:rPr>
            </w:pPr>
            <w:r w:rsidRPr="00183E70">
              <w:rPr>
                <w:rFonts w:eastAsia="Times New Roman"/>
                <w:szCs w:val="20"/>
              </w:rPr>
              <w:t>(v</w:t>
            </w:r>
            <w:proofErr w:type="gramStart"/>
            <w:r w:rsidRPr="00183E70">
              <w:rPr>
                <w:rFonts w:eastAsia="Times New Roman"/>
                <w:szCs w:val="20"/>
              </w:rPr>
              <w:t>)</w:t>
            </w:r>
            <w:r w:rsidRPr="00183E70">
              <w:rPr>
                <w:rFonts w:eastAsia="Times New Roman"/>
                <w:szCs w:val="20"/>
              </w:rPr>
              <w:tab/>
              <w:t>With</w:t>
            </w:r>
            <w:proofErr w:type="gramEnd"/>
            <w:r w:rsidRPr="00183E70">
              <w:rPr>
                <w:rFonts w:eastAsia="Times New Roman"/>
                <w:szCs w:val="20"/>
              </w:rPr>
              <w:t xml:space="preserve"> Energy Bid Curves from available CLRs in the ERCOT System that can be used to decrease Base Points (energy consumption) in SCED;</w:t>
            </w:r>
          </w:p>
        </w:tc>
      </w:tr>
    </w:tbl>
    <w:p w14:paraId="4D1E0F7B" w14:textId="77777777" w:rsidR="00183E70" w:rsidRPr="00183E70" w:rsidRDefault="00183E70" w:rsidP="00183E70">
      <w:pPr>
        <w:spacing w:before="240" w:after="240"/>
        <w:ind w:left="2160" w:hanging="720"/>
        <w:rPr>
          <w:rFonts w:eastAsia="Times New Roman"/>
          <w:szCs w:val="20"/>
        </w:rPr>
      </w:pPr>
      <w:r w:rsidRPr="00183E70">
        <w:rPr>
          <w:rFonts w:eastAsia="Times New Roman"/>
          <w:szCs w:val="20"/>
        </w:rPr>
        <w:t>(vi)</w:t>
      </w:r>
      <w:r w:rsidRPr="00183E70">
        <w:rPr>
          <w:rFonts w:eastAsia="Times New Roman"/>
          <w:szCs w:val="20"/>
        </w:rPr>
        <w:tab/>
        <w:t xml:space="preserve">With RTM Energy Bid curves from available CLRs in the ERCOT System that can be used to increase Base Points (energy consumption)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3E70" w:rsidRPr="00183E70" w14:paraId="1E6249A1" w14:textId="77777777" w:rsidTr="001A7377">
        <w:trPr>
          <w:trHeight w:val="206"/>
        </w:trPr>
        <w:tc>
          <w:tcPr>
            <w:tcW w:w="9350" w:type="dxa"/>
            <w:shd w:val="pct12" w:color="auto" w:fill="auto"/>
          </w:tcPr>
          <w:p w14:paraId="1544D274" w14:textId="77777777" w:rsidR="00183E70" w:rsidRPr="00183E70" w:rsidRDefault="00183E70" w:rsidP="00183E70">
            <w:pPr>
              <w:spacing w:before="120" w:after="240"/>
              <w:rPr>
                <w:rFonts w:eastAsia="Times New Roman"/>
                <w:b/>
                <w:i/>
                <w:iCs/>
              </w:rPr>
            </w:pPr>
            <w:r w:rsidRPr="00183E70">
              <w:rPr>
                <w:rFonts w:eastAsia="Times New Roman"/>
                <w:b/>
                <w:i/>
                <w:iCs/>
              </w:rPr>
              <w:lastRenderedPageBreak/>
              <w:t>[NPRR1188: Replace paragraph (vi) above with the following upon system implementation:]</w:t>
            </w:r>
          </w:p>
          <w:p w14:paraId="0C4A6DC8" w14:textId="77777777" w:rsidR="00183E70" w:rsidRPr="00183E70" w:rsidRDefault="00183E70" w:rsidP="00183E70">
            <w:pPr>
              <w:spacing w:before="240" w:after="240"/>
              <w:ind w:left="2160" w:hanging="720"/>
              <w:rPr>
                <w:rFonts w:eastAsia="Times New Roman"/>
                <w:szCs w:val="20"/>
              </w:rPr>
            </w:pPr>
            <w:r w:rsidRPr="00183E70">
              <w:rPr>
                <w:rFonts w:eastAsia="Times New Roman"/>
                <w:szCs w:val="20"/>
              </w:rPr>
              <w:t>(vi)</w:t>
            </w:r>
            <w:r w:rsidRPr="00183E70">
              <w:rPr>
                <w:rFonts w:eastAsia="Times New Roman"/>
                <w:szCs w:val="20"/>
              </w:rPr>
              <w:tab/>
              <w:t>With Energy Bid Curves from available CLRs in the ERCOT System that can be used to increase Base Points (energy consumption) in SCED;</w:t>
            </w:r>
          </w:p>
        </w:tc>
      </w:tr>
    </w:tbl>
    <w:p w14:paraId="3BAF7344" w14:textId="77777777" w:rsidR="00183E70" w:rsidRPr="00183E70" w:rsidRDefault="00183E70" w:rsidP="00183E70">
      <w:pPr>
        <w:spacing w:before="240" w:after="240"/>
        <w:ind w:left="2160" w:hanging="720"/>
        <w:rPr>
          <w:rFonts w:eastAsia="Times New Roman"/>
          <w:szCs w:val="20"/>
        </w:rPr>
      </w:pPr>
      <w:r w:rsidRPr="00183E70">
        <w:rPr>
          <w:rFonts w:eastAsia="Times New Roman"/>
          <w:szCs w:val="20"/>
        </w:rPr>
        <w:t>(vii</w:t>
      </w:r>
      <w:proofErr w:type="gramStart"/>
      <w:r w:rsidRPr="00183E70">
        <w:rPr>
          <w:rFonts w:eastAsia="Times New Roman"/>
          <w:szCs w:val="20"/>
        </w:rPr>
        <w:t>)</w:t>
      </w:r>
      <w:r w:rsidRPr="00183E70">
        <w:rPr>
          <w:rFonts w:eastAsia="Times New Roman"/>
          <w:szCs w:val="20"/>
        </w:rPr>
        <w:tab/>
        <w:t>From</w:t>
      </w:r>
      <w:proofErr w:type="gramEnd"/>
      <w:r w:rsidRPr="00183E70">
        <w:rPr>
          <w:rFonts w:eastAsia="Times New Roman"/>
          <w:szCs w:val="20"/>
        </w:rPr>
        <w:t xml:space="preserve"> Resources participating in SCED plus the Reg-Up, RRS, and ECRS from Load Resources </w:t>
      </w:r>
      <w:r w:rsidRPr="00183E70">
        <w:rPr>
          <w:rFonts w:eastAsia="Times New Roman"/>
          <w:bCs/>
          <w:szCs w:val="20"/>
        </w:rPr>
        <w:t>and the Net Power Consumption minus the Low Power Consumption from Load Resources with a validated Real-Time RRS and ECRS awards</w:t>
      </w:r>
      <w:r w:rsidRPr="00183E70">
        <w:rPr>
          <w:rFonts w:eastAsia="Times New Roman"/>
          <w:szCs w:val="20"/>
        </w:rPr>
        <w:t>;</w:t>
      </w:r>
    </w:p>
    <w:p w14:paraId="54E5C002" w14:textId="77777777" w:rsidR="00183E70" w:rsidRPr="00183E70" w:rsidRDefault="00183E70" w:rsidP="00183E70">
      <w:pPr>
        <w:spacing w:after="240"/>
        <w:ind w:left="2160" w:hanging="720"/>
        <w:rPr>
          <w:rFonts w:eastAsia="Times New Roman"/>
          <w:szCs w:val="20"/>
        </w:rPr>
      </w:pPr>
      <w:r w:rsidRPr="00183E70">
        <w:rPr>
          <w:rFonts w:eastAsia="Times New Roman"/>
          <w:szCs w:val="20"/>
        </w:rPr>
        <w:t>(viii)</w:t>
      </w:r>
      <w:r w:rsidRPr="00183E70">
        <w:rPr>
          <w:rFonts w:eastAsia="Times New Roman"/>
          <w:szCs w:val="20"/>
        </w:rPr>
        <w:tab/>
        <w:t>With Energy Bid/Offer Curves for ESRs in the ERCOT System that can be used to increase ESR Base Points in SCED while respecting SCED duration requirements for ESR Base Points in SCED;</w:t>
      </w:r>
    </w:p>
    <w:p w14:paraId="0D03F16F" w14:textId="77777777" w:rsidR="00183E70" w:rsidRPr="00183E70" w:rsidRDefault="00183E70" w:rsidP="00183E70">
      <w:pPr>
        <w:spacing w:after="240"/>
        <w:ind w:left="2160" w:hanging="720"/>
        <w:rPr>
          <w:rFonts w:eastAsia="Times New Roman"/>
          <w:szCs w:val="20"/>
        </w:rPr>
      </w:pPr>
      <w:r w:rsidRPr="00183E70">
        <w:rPr>
          <w:rFonts w:eastAsia="Times New Roman"/>
          <w:szCs w:val="20"/>
        </w:rPr>
        <w:t>(ix)</w:t>
      </w:r>
      <w:r w:rsidRPr="00183E70">
        <w:rPr>
          <w:rFonts w:eastAsia="Times New Roman"/>
          <w:szCs w:val="20"/>
        </w:rPr>
        <w:tab/>
        <w:t xml:space="preserve">With Energy Bid/Offer Curves for ESRs in the ERCOT System that can be used to decrease ESR Base Points in SCED while respecting SCED duration requirements for ESR Base Points in SCED; </w:t>
      </w:r>
    </w:p>
    <w:p w14:paraId="6B51E798" w14:textId="77777777" w:rsidR="00183E70" w:rsidRPr="00183E70" w:rsidRDefault="00183E70" w:rsidP="00183E70">
      <w:pPr>
        <w:spacing w:after="240"/>
        <w:ind w:left="2160" w:hanging="720"/>
        <w:rPr>
          <w:rFonts w:eastAsia="Times New Roman"/>
          <w:szCs w:val="20"/>
        </w:rPr>
      </w:pPr>
      <w:r w:rsidRPr="00183E70">
        <w:rPr>
          <w:rFonts w:eastAsia="Times New Roman"/>
          <w:szCs w:val="20"/>
        </w:rPr>
        <w:t>(x)</w:t>
      </w:r>
      <w:r w:rsidRPr="00183E70">
        <w:rPr>
          <w:rFonts w:eastAsia="Times New Roman"/>
          <w:szCs w:val="20"/>
        </w:rPr>
        <w:tab/>
        <w:t xml:space="preserve">Without Energy Bid/Offer Curves for ESRs in the ERCOT System that can be used to increase ESR Base Points in SCED while respecting SCED duration requirements for ESR Base Points in SCED; </w:t>
      </w:r>
    </w:p>
    <w:p w14:paraId="402E9BDE" w14:textId="77777777" w:rsidR="00183E70" w:rsidRPr="00183E70" w:rsidRDefault="00183E70" w:rsidP="00183E70">
      <w:pPr>
        <w:spacing w:after="240"/>
        <w:ind w:left="2160" w:hanging="720"/>
        <w:rPr>
          <w:rFonts w:eastAsia="Times New Roman"/>
          <w:szCs w:val="20"/>
        </w:rPr>
      </w:pPr>
      <w:r w:rsidRPr="00183E70">
        <w:rPr>
          <w:rFonts w:eastAsia="Times New Roman"/>
          <w:szCs w:val="20"/>
        </w:rPr>
        <w:t>(xi)</w:t>
      </w:r>
      <w:r w:rsidRPr="00183E70">
        <w:rPr>
          <w:rFonts w:eastAsia="Times New Roman"/>
          <w:szCs w:val="20"/>
        </w:rPr>
        <w:tab/>
        <w:t xml:space="preserve">Without Energy Bid/Offer Curves for ESRs in the ERCOT System that can be used to decrease ESR Base Points in SCED while respecting SCED duration requirements for ESR Base Points in SCED; </w:t>
      </w:r>
    </w:p>
    <w:p w14:paraId="571E71FB" w14:textId="77777777" w:rsidR="00183E70" w:rsidRPr="00183E70" w:rsidRDefault="00183E70" w:rsidP="00183E70">
      <w:pPr>
        <w:spacing w:after="240"/>
        <w:ind w:left="2160" w:hanging="720"/>
        <w:rPr>
          <w:rFonts w:eastAsia="Times New Roman"/>
          <w:szCs w:val="20"/>
        </w:rPr>
      </w:pPr>
      <w:r w:rsidRPr="00183E70">
        <w:rPr>
          <w:rFonts w:eastAsia="Times New Roman"/>
          <w:szCs w:val="20"/>
        </w:rPr>
        <w:t>(xii)</w:t>
      </w:r>
      <w:r w:rsidRPr="00183E70">
        <w:rPr>
          <w:rFonts w:eastAsia="Times New Roman"/>
          <w:szCs w:val="20"/>
        </w:rPr>
        <w:tab/>
        <w:t>From Resources included in item (vii) above plus reserves from Resources that could be made available to SCED in 30 minutes;</w:t>
      </w:r>
    </w:p>
    <w:p w14:paraId="46079E53" w14:textId="77777777" w:rsidR="00183E70" w:rsidRPr="00183E70" w:rsidRDefault="00183E70" w:rsidP="00183E70">
      <w:pPr>
        <w:spacing w:after="240"/>
        <w:ind w:left="2160" w:hanging="720"/>
        <w:rPr>
          <w:rFonts w:eastAsia="Times New Roman"/>
          <w:szCs w:val="20"/>
        </w:rPr>
      </w:pPr>
      <w:r w:rsidRPr="00183E70">
        <w:rPr>
          <w:rFonts w:eastAsia="Times New Roman"/>
          <w:szCs w:val="20"/>
        </w:rPr>
        <w:t xml:space="preserve">(xiii) </w:t>
      </w:r>
      <w:r w:rsidRPr="00183E70">
        <w:rPr>
          <w:rFonts w:eastAsia="Times New Roman"/>
          <w:szCs w:val="20"/>
        </w:rPr>
        <w:tab/>
        <w:t>In the ERCOT System that can be used to increase Generation Resource Base Points in the next five minutes in SCED; and</w:t>
      </w:r>
    </w:p>
    <w:p w14:paraId="2D519E76" w14:textId="77777777" w:rsidR="00183E70" w:rsidRPr="00183E70" w:rsidRDefault="00183E70" w:rsidP="00183E70">
      <w:pPr>
        <w:spacing w:after="240"/>
        <w:ind w:left="2160" w:hanging="720"/>
        <w:rPr>
          <w:rFonts w:eastAsia="Times New Roman"/>
          <w:szCs w:val="20"/>
        </w:rPr>
      </w:pPr>
      <w:r w:rsidRPr="00183E70">
        <w:rPr>
          <w:rFonts w:eastAsia="Times New Roman"/>
          <w:szCs w:val="20"/>
        </w:rPr>
        <w:t>(xiv)</w:t>
      </w:r>
      <w:r w:rsidRPr="00183E70">
        <w:rPr>
          <w:rFonts w:eastAsia="Times New Roman"/>
          <w:szCs w:val="20"/>
        </w:rPr>
        <w:tab/>
        <w:t>In the ERCOT System that can be used to decrease Generation Resource Base Points in the next five minutes in SCED;</w:t>
      </w:r>
    </w:p>
    <w:p w14:paraId="2F38D335" w14:textId="77777777" w:rsidR="00183E70" w:rsidRPr="00183E70" w:rsidRDefault="00183E70" w:rsidP="00183E70">
      <w:pPr>
        <w:spacing w:after="240"/>
        <w:ind w:left="2160" w:hanging="720"/>
        <w:rPr>
          <w:rFonts w:eastAsia="Times New Roman"/>
          <w:szCs w:val="20"/>
        </w:rPr>
      </w:pPr>
      <w:r w:rsidRPr="00183E70">
        <w:rPr>
          <w:rFonts w:eastAsia="Times New Roman"/>
          <w:szCs w:val="20"/>
        </w:rPr>
        <w:t>(xv)</w:t>
      </w:r>
      <w:r w:rsidRPr="00183E70">
        <w:rPr>
          <w:rFonts w:eastAsia="Times New Roman"/>
          <w:szCs w:val="20"/>
        </w:rPr>
        <w:tab/>
        <w:t>The total capability of Resources available to provide the following combinations of Ancillary Services, based on the Resource telemetry from the QSE and capped by the limits of the Resource:</w:t>
      </w:r>
    </w:p>
    <w:p w14:paraId="320B76E4" w14:textId="77777777" w:rsidR="00183E70" w:rsidRPr="00183E70" w:rsidRDefault="00183E70" w:rsidP="00183E70">
      <w:pPr>
        <w:spacing w:after="240"/>
        <w:ind w:left="2880" w:hanging="720"/>
        <w:rPr>
          <w:rFonts w:eastAsia="Times New Roman"/>
          <w:szCs w:val="20"/>
        </w:rPr>
      </w:pPr>
      <w:r w:rsidRPr="00183E70">
        <w:rPr>
          <w:rFonts w:eastAsia="Times New Roman"/>
          <w:szCs w:val="20"/>
        </w:rPr>
        <w:t>(A)</w:t>
      </w:r>
      <w:r w:rsidRPr="00183E70">
        <w:rPr>
          <w:rFonts w:eastAsia="Times New Roman"/>
          <w:szCs w:val="20"/>
        </w:rPr>
        <w:tab/>
        <w:t xml:space="preserve">Capacity to provide Reg-Up, RRS, or both, irrespective of whether it </w:t>
      </w:r>
      <w:proofErr w:type="gramStart"/>
      <w:r w:rsidRPr="00183E70">
        <w:rPr>
          <w:rFonts w:eastAsia="Times New Roman"/>
          <w:szCs w:val="20"/>
        </w:rPr>
        <w:t>is capable of providing</w:t>
      </w:r>
      <w:proofErr w:type="gramEnd"/>
      <w:r w:rsidRPr="00183E70">
        <w:rPr>
          <w:rFonts w:eastAsia="Times New Roman"/>
          <w:szCs w:val="20"/>
        </w:rPr>
        <w:t xml:space="preserve"> ECRS or Non-Spin;</w:t>
      </w:r>
    </w:p>
    <w:p w14:paraId="7CDCCC1C" w14:textId="4443DA9C" w:rsidR="00183E70" w:rsidRPr="00183E70" w:rsidRDefault="00183E70" w:rsidP="00183E70">
      <w:pPr>
        <w:spacing w:after="240"/>
        <w:ind w:left="2880" w:hanging="720"/>
        <w:rPr>
          <w:rFonts w:eastAsia="Times New Roman"/>
          <w:szCs w:val="20"/>
        </w:rPr>
      </w:pPr>
      <w:r w:rsidRPr="00183E70">
        <w:rPr>
          <w:rFonts w:eastAsia="Times New Roman"/>
          <w:szCs w:val="20"/>
        </w:rPr>
        <w:lastRenderedPageBreak/>
        <w:t>(B)</w:t>
      </w:r>
      <w:r w:rsidRPr="00183E70">
        <w:rPr>
          <w:rFonts w:eastAsia="Times New Roman"/>
          <w:szCs w:val="20"/>
        </w:rPr>
        <w:tab/>
        <w:t>Capacity to provide Reg-Up, RRS, ECRS, or any combination</w:t>
      </w:r>
      <w:r w:rsidRPr="00183E70">
        <w:t xml:space="preserve"> </w:t>
      </w:r>
      <w:ins w:id="865" w:author="ERCOT" w:date="2025-09-18T20:04:00Z" w16du:dateUtc="2025-09-19T01:04:00Z">
        <w:r>
          <w:t>or DRRS</w:t>
        </w:r>
      </w:ins>
      <w:r w:rsidRPr="00183E70">
        <w:rPr>
          <w:rFonts w:eastAsia="Times New Roman"/>
          <w:szCs w:val="20"/>
        </w:rPr>
        <w:t xml:space="preserve">, irrespective of whether it </w:t>
      </w:r>
      <w:proofErr w:type="gramStart"/>
      <w:r w:rsidRPr="00183E70">
        <w:rPr>
          <w:rFonts w:eastAsia="Times New Roman"/>
          <w:szCs w:val="20"/>
        </w:rPr>
        <w:t>is capable of providing</w:t>
      </w:r>
      <w:proofErr w:type="gramEnd"/>
      <w:r w:rsidRPr="00183E70">
        <w:rPr>
          <w:rFonts w:eastAsia="Times New Roman"/>
          <w:szCs w:val="20"/>
        </w:rPr>
        <w:t xml:space="preserve"> Non-Spin</w:t>
      </w:r>
      <w:ins w:id="866" w:author="ERCOT" w:date="2025-12-09T07:26:00Z" w16du:dateUtc="2025-12-09T13:26:00Z">
        <w:r>
          <w:rPr>
            <w:rFonts w:eastAsia="Times New Roman"/>
            <w:szCs w:val="20"/>
          </w:rPr>
          <w:t xml:space="preserve"> or DRRS</w:t>
        </w:r>
      </w:ins>
      <w:r w:rsidRPr="00183E70">
        <w:rPr>
          <w:rFonts w:eastAsia="Times New Roman"/>
          <w:szCs w:val="20"/>
        </w:rPr>
        <w:t>;</w:t>
      </w:r>
      <w:del w:id="867" w:author="ERCOT" w:date="2025-12-09T07:25:00Z" w16du:dateUtc="2025-12-09T13:25:00Z">
        <w:r w:rsidRPr="00183E70" w:rsidDel="00183E70">
          <w:rPr>
            <w:rFonts w:eastAsia="Times New Roman"/>
            <w:szCs w:val="20"/>
          </w:rPr>
          <w:delText xml:space="preserve"> and</w:delText>
        </w:r>
      </w:del>
    </w:p>
    <w:p w14:paraId="1C2155E1" w14:textId="01E7B365" w:rsidR="00183E70" w:rsidRDefault="00183E70" w:rsidP="00183E70">
      <w:pPr>
        <w:spacing w:after="240"/>
        <w:ind w:left="2880" w:hanging="720"/>
        <w:rPr>
          <w:ins w:id="868" w:author="ERCOT" w:date="2025-12-09T07:25:00Z" w16du:dateUtc="2025-12-09T13:25:00Z"/>
          <w:rFonts w:eastAsia="Times New Roman"/>
        </w:rPr>
      </w:pPr>
      <w:r w:rsidRPr="00183E70">
        <w:rPr>
          <w:rFonts w:eastAsia="Times New Roman"/>
          <w:szCs w:val="20"/>
        </w:rPr>
        <w:t>(C)</w:t>
      </w:r>
      <w:r w:rsidRPr="00183E70">
        <w:rPr>
          <w:rFonts w:eastAsia="Times New Roman"/>
          <w:szCs w:val="20"/>
        </w:rPr>
        <w:tab/>
      </w:r>
      <w:r w:rsidRPr="00183E70">
        <w:rPr>
          <w:rFonts w:eastAsia="Times New Roman"/>
          <w:color w:val="000000"/>
          <w:szCs w:val="20"/>
        </w:rPr>
        <w:t>Capacity to provide Reg-Up, RRS, ECRS, or Non-Spin, in any combination</w:t>
      </w:r>
      <w:ins w:id="869" w:author="ERCOT" w:date="2025-12-09T07:25:00Z" w16du:dateUtc="2025-12-09T13:25:00Z">
        <w:r w:rsidRPr="00183E70">
          <w:rPr>
            <w:rFonts w:eastAsia="Times New Roman"/>
            <w:color w:val="000000" w:themeColor="text1"/>
          </w:rPr>
          <w:t xml:space="preserve"> </w:t>
        </w:r>
        <w:r w:rsidRPr="4CD90589">
          <w:rPr>
            <w:rFonts w:eastAsia="Times New Roman"/>
            <w:color w:val="000000" w:themeColor="text1"/>
          </w:rPr>
          <w:t>thereof</w:t>
        </w:r>
        <w:r w:rsidRPr="4CD90589">
          <w:rPr>
            <w:rFonts w:eastAsia="Times New Roman"/>
          </w:rPr>
          <w:t xml:space="preserve">, irrespective of whether it </w:t>
        </w:r>
        <w:proofErr w:type="gramStart"/>
        <w:r w:rsidRPr="4CD90589">
          <w:rPr>
            <w:rFonts w:eastAsia="Times New Roman"/>
          </w:rPr>
          <w:t>is capable of providing</w:t>
        </w:r>
        <w:proofErr w:type="gramEnd"/>
        <w:r>
          <w:t xml:space="preserve"> DRRS</w:t>
        </w:r>
      </w:ins>
      <w:r w:rsidRPr="00183E70">
        <w:rPr>
          <w:rFonts w:eastAsia="Times New Roman"/>
          <w:szCs w:val="20"/>
        </w:rPr>
        <w:t>;</w:t>
      </w:r>
      <w:ins w:id="870" w:author="ERCOT" w:date="2025-12-09T07:25:00Z" w16du:dateUtc="2025-12-09T13:25:00Z">
        <w:r w:rsidRPr="00183E70">
          <w:rPr>
            <w:rFonts w:eastAsia="Times New Roman"/>
          </w:rPr>
          <w:t xml:space="preserve"> </w:t>
        </w:r>
        <w:r>
          <w:rPr>
            <w:rFonts w:eastAsia="Times New Roman"/>
          </w:rPr>
          <w:t xml:space="preserve">and </w:t>
        </w:r>
      </w:ins>
    </w:p>
    <w:p w14:paraId="45E85594" w14:textId="637DB00C" w:rsidR="00183E70" w:rsidRPr="00A90C3B" w:rsidRDefault="00183E70" w:rsidP="00183E70">
      <w:pPr>
        <w:spacing w:after="240"/>
        <w:ind w:left="2880" w:hanging="720"/>
        <w:rPr>
          <w:ins w:id="871" w:author="ERCOT" w:date="2025-12-09T07:25:00Z" w16du:dateUtc="2025-12-09T13:25:00Z"/>
          <w:rFonts w:eastAsia="Times New Roman"/>
        </w:rPr>
      </w:pPr>
      <w:ins w:id="872" w:author="ERCOT" w:date="2025-12-09T07:25:00Z" w16du:dateUtc="2025-12-09T13:25:00Z">
        <w:r>
          <w:rPr>
            <w:rFonts w:eastAsia="Times New Roman"/>
          </w:rPr>
          <w:t>(D)</w:t>
        </w:r>
        <w:r w:rsidRPr="00183E70">
          <w:rPr>
            <w:rFonts w:eastAsia="Times New Roman"/>
            <w:szCs w:val="20"/>
          </w:rPr>
          <w:t xml:space="preserve"> </w:t>
        </w:r>
        <w:r w:rsidRPr="00183E70">
          <w:rPr>
            <w:rFonts w:eastAsia="Times New Roman"/>
            <w:szCs w:val="20"/>
          </w:rPr>
          <w:tab/>
        </w:r>
        <w:r w:rsidRPr="4CD90589">
          <w:rPr>
            <w:rFonts w:eastAsia="Times New Roman"/>
            <w:color w:val="000000" w:themeColor="text1"/>
          </w:rPr>
          <w:t>Capacity to provide Reg-Up, RRS, ECRS,</w:t>
        </w:r>
        <w:r>
          <w:rPr>
            <w:rFonts w:eastAsia="Times New Roman"/>
            <w:color w:val="000000" w:themeColor="text1"/>
          </w:rPr>
          <w:t xml:space="preserve"> Non-Spin, DRRS, </w:t>
        </w:r>
        <w:r w:rsidRPr="5089E2D1">
          <w:rPr>
            <w:rFonts w:eastAsia="Times New Roman"/>
            <w:color w:val="000000" w:themeColor="text1"/>
          </w:rPr>
          <w:t>or</w:t>
        </w:r>
        <w:r>
          <w:rPr>
            <w:rFonts w:eastAsia="Times New Roman"/>
            <w:color w:val="000000" w:themeColor="text1"/>
          </w:rPr>
          <w:t xml:space="preserve"> any combination thereof.</w:t>
        </w:r>
      </w:ins>
    </w:p>
    <w:p w14:paraId="3E65431F" w14:textId="2F5FFFA5" w:rsidR="00183E70" w:rsidRPr="00183E70" w:rsidRDefault="00183E70" w:rsidP="00183E70">
      <w:pPr>
        <w:spacing w:after="240"/>
        <w:ind w:left="1440" w:hanging="720"/>
        <w:rPr>
          <w:rFonts w:eastAsia="Times New Roman"/>
          <w:szCs w:val="20"/>
        </w:rPr>
      </w:pPr>
      <w:r w:rsidRPr="00183E70">
        <w:rPr>
          <w:rFonts w:eastAsia="Times New Roman"/>
          <w:szCs w:val="20"/>
        </w:rPr>
        <w:t>(</w:t>
      </w:r>
      <w:ins w:id="873" w:author="ERCOT" w:date="2025-12-09T07:28:00Z" w16du:dateUtc="2025-12-09T13:28:00Z">
        <w:r>
          <w:rPr>
            <w:rFonts w:eastAsia="Times New Roman"/>
            <w:szCs w:val="20"/>
          </w:rPr>
          <w:t>n</w:t>
        </w:r>
      </w:ins>
      <w:del w:id="874" w:author="ERCOT" w:date="2025-12-09T07:28:00Z" w16du:dateUtc="2025-12-09T13:28:00Z">
        <w:r w:rsidRPr="00183E70" w:rsidDel="00183E70">
          <w:rPr>
            <w:rFonts w:eastAsia="Times New Roman"/>
            <w:szCs w:val="20"/>
          </w:rPr>
          <w:delText>m</w:delText>
        </w:r>
      </w:del>
      <w:r w:rsidRPr="00183E70">
        <w:rPr>
          <w:rFonts w:eastAsia="Times New Roman"/>
          <w:szCs w:val="20"/>
        </w:rPr>
        <w:t>)</w:t>
      </w:r>
      <w:r w:rsidRPr="00183E70">
        <w:rPr>
          <w:rFonts w:eastAsia="Times New Roman"/>
          <w:szCs w:val="20"/>
        </w:rPr>
        <w:tab/>
        <w:t>Aggregate telemetered HSL capacity for Resources with a telemetered Resource Status of EMR;</w:t>
      </w:r>
    </w:p>
    <w:p w14:paraId="4DCCD3C7" w14:textId="76A78315" w:rsidR="00183E70" w:rsidRPr="00183E70" w:rsidRDefault="00183E70" w:rsidP="00183E70">
      <w:pPr>
        <w:spacing w:after="240"/>
        <w:ind w:left="1440" w:hanging="720"/>
        <w:rPr>
          <w:rFonts w:eastAsia="Times New Roman"/>
          <w:szCs w:val="20"/>
        </w:rPr>
      </w:pPr>
      <w:r w:rsidRPr="00183E70">
        <w:rPr>
          <w:rFonts w:eastAsia="Times New Roman"/>
          <w:szCs w:val="20"/>
        </w:rPr>
        <w:t>(</w:t>
      </w:r>
      <w:ins w:id="875" w:author="ERCOT" w:date="2025-12-09T07:28:00Z" w16du:dateUtc="2025-12-09T13:28:00Z">
        <w:r>
          <w:rPr>
            <w:rFonts w:eastAsia="Times New Roman"/>
            <w:szCs w:val="20"/>
          </w:rPr>
          <w:t>o</w:t>
        </w:r>
      </w:ins>
      <w:del w:id="876" w:author="ERCOT" w:date="2025-12-09T07:28:00Z" w16du:dateUtc="2025-12-09T13:28:00Z">
        <w:r w:rsidRPr="00183E70" w:rsidDel="00183E70">
          <w:rPr>
            <w:rFonts w:eastAsia="Times New Roman"/>
            <w:szCs w:val="20"/>
          </w:rPr>
          <w:delText>n</w:delText>
        </w:r>
      </w:del>
      <w:r w:rsidRPr="00183E70">
        <w:rPr>
          <w:rFonts w:eastAsia="Times New Roman"/>
          <w:szCs w:val="20"/>
        </w:rPr>
        <w:t>)</w:t>
      </w:r>
      <w:r w:rsidRPr="00183E70">
        <w:rPr>
          <w:rFonts w:eastAsia="Times New Roman"/>
          <w:szCs w:val="20"/>
        </w:rPr>
        <w:tab/>
        <w:t>Aggregate telemetered HSL capacity for Resources with a telemetered Resource Status of OUT;</w:t>
      </w:r>
    </w:p>
    <w:p w14:paraId="45E55920" w14:textId="4AE17417" w:rsidR="00183E70" w:rsidRPr="00183E70" w:rsidRDefault="00183E70" w:rsidP="00183E70">
      <w:pPr>
        <w:spacing w:after="240"/>
        <w:ind w:left="1440" w:hanging="720"/>
        <w:rPr>
          <w:rFonts w:eastAsia="Times New Roman"/>
          <w:szCs w:val="20"/>
        </w:rPr>
      </w:pPr>
      <w:r w:rsidRPr="00183E70">
        <w:rPr>
          <w:rFonts w:eastAsia="Times New Roman"/>
          <w:szCs w:val="20"/>
        </w:rPr>
        <w:t>(</w:t>
      </w:r>
      <w:ins w:id="877" w:author="ERCOT" w:date="2025-12-09T07:28:00Z" w16du:dateUtc="2025-12-09T13:28:00Z">
        <w:r>
          <w:rPr>
            <w:rFonts w:eastAsia="Times New Roman"/>
            <w:szCs w:val="20"/>
          </w:rPr>
          <w:t>p</w:t>
        </w:r>
      </w:ins>
      <w:del w:id="878" w:author="ERCOT" w:date="2025-12-09T07:28:00Z" w16du:dateUtc="2025-12-09T13:28:00Z">
        <w:r w:rsidRPr="00183E70" w:rsidDel="00183E70">
          <w:rPr>
            <w:rFonts w:eastAsia="Times New Roman"/>
            <w:szCs w:val="20"/>
          </w:rPr>
          <w:delText>o</w:delText>
        </w:r>
      </w:del>
      <w:r w:rsidRPr="00183E70">
        <w:rPr>
          <w:rFonts w:eastAsia="Times New Roman"/>
          <w:szCs w:val="20"/>
        </w:rPr>
        <w:t>)</w:t>
      </w:r>
      <w:r w:rsidRPr="00183E70">
        <w:rPr>
          <w:rFonts w:eastAsia="Times New Roman"/>
          <w:szCs w:val="20"/>
        </w:rPr>
        <w:tab/>
        <w:t>Aggregate net telemetered consumption for Resources with a telemetered Resource Status of OUTL; and</w:t>
      </w:r>
    </w:p>
    <w:p w14:paraId="0A9906AE" w14:textId="7BAA8AFA" w:rsidR="00183E70" w:rsidRPr="00183E70" w:rsidRDefault="00183E70" w:rsidP="00183E70">
      <w:pPr>
        <w:spacing w:after="240"/>
        <w:ind w:left="1440" w:hanging="720"/>
        <w:rPr>
          <w:rFonts w:eastAsia="Times New Roman"/>
          <w:szCs w:val="20"/>
        </w:rPr>
      </w:pPr>
      <w:r w:rsidRPr="00183E70">
        <w:rPr>
          <w:rFonts w:eastAsia="Times New Roman"/>
          <w:szCs w:val="20"/>
        </w:rPr>
        <w:t>(</w:t>
      </w:r>
      <w:ins w:id="879" w:author="ERCOT" w:date="2025-12-09T07:28:00Z" w16du:dateUtc="2025-12-09T13:28:00Z">
        <w:r>
          <w:rPr>
            <w:rFonts w:eastAsia="Times New Roman"/>
            <w:szCs w:val="20"/>
          </w:rPr>
          <w:t>q</w:t>
        </w:r>
      </w:ins>
      <w:del w:id="880" w:author="ERCOT" w:date="2025-12-09T07:28:00Z" w16du:dateUtc="2025-12-09T13:28:00Z">
        <w:r w:rsidRPr="00183E70" w:rsidDel="00183E70">
          <w:rPr>
            <w:rFonts w:eastAsia="Times New Roman"/>
            <w:szCs w:val="20"/>
          </w:rPr>
          <w:delText>p</w:delText>
        </w:r>
      </w:del>
      <w:r w:rsidRPr="00183E70">
        <w:rPr>
          <w:rFonts w:eastAsia="Times New Roman"/>
          <w:szCs w:val="20"/>
        </w:rPr>
        <w:t>)</w:t>
      </w:r>
      <w:r w:rsidRPr="00183E70">
        <w:rPr>
          <w:rFonts w:eastAsia="Times New Roman"/>
          <w:szCs w:val="20"/>
        </w:rPr>
        <w:tab/>
        <w:t>The ERCOT-wide PRC calculated as follows:</w:t>
      </w:r>
    </w:p>
    <w:p w14:paraId="2BA203D3" w14:textId="77777777" w:rsidR="00183E70" w:rsidRPr="00183E70" w:rsidRDefault="00183E70" w:rsidP="00183E70">
      <w:pPr>
        <w:spacing w:after="240"/>
        <w:rPr>
          <w:rFonts w:eastAsia="Times New Roman"/>
          <w:b/>
          <w:position w:val="30"/>
          <w:sz w:val="20"/>
          <w:szCs w:val="20"/>
        </w:rPr>
      </w:pPr>
    </w:p>
    <w:p w14:paraId="01797B7D" w14:textId="77777777" w:rsidR="00183E70" w:rsidRPr="00183E70" w:rsidRDefault="00F7681C" w:rsidP="00183E70">
      <w:pPr>
        <w:spacing w:after="240"/>
        <w:rPr>
          <w:rFonts w:eastAsia="Times New Roman"/>
          <w:b/>
          <w:position w:val="30"/>
          <w:sz w:val="20"/>
          <w:szCs w:val="20"/>
        </w:rPr>
      </w:pPr>
      <w:r>
        <w:rPr>
          <w:rFonts w:eastAsia="Times New Roman"/>
          <w:b/>
          <w:noProof/>
          <w:position w:val="30"/>
          <w:sz w:val="20"/>
          <w:szCs w:val="20"/>
        </w:rPr>
        <w:object w:dxaOrig="1440" w:dyaOrig="1440" w14:anchorId="0F15B902">
          <v:shape id="_x0000_s2617" type="#_x0000_t75" style="position:absolute;margin-left:33.75pt;margin-top:-42.55pt;width:67.75pt;height:109.9pt;z-index:251677727" fillcolor="red" strokecolor="red">
            <v:fill opacity="13107f" color2="fill darken(118)" o:opacity2="13107f" rotate="t" method="linear sigma" focus="100%" type="gradient"/>
            <v:imagedata r:id="rId92" o:title=""/>
          </v:shape>
          <o:OLEObject Type="Embed" ProgID="Equation.3" ShapeID="_x0000_s2617" DrawAspect="Content" ObjectID="_1827312255" r:id="rId93"/>
        </w:object>
      </w:r>
      <w:r w:rsidR="00183E70" w:rsidRPr="00183E70">
        <w:rPr>
          <w:rFonts w:eastAsia="Times New Roman"/>
          <w:b/>
          <w:position w:val="30"/>
          <w:sz w:val="20"/>
          <w:szCs w:val="20"/>
        </w:rPr>
        <w:t>PRC</w:t>
      </w:r>
      <w:r w:rsidR="00183E70" w:rsidRPr="00183E70">
        <w:rPr>
          <w:rFonts w:eastAsia="Times New Roman"/>
          <w:b/>
          <w:position w:val="30"/>
          <w:sz w:val="20"/>
          <w:szCs w:val="20"/>
          <w:vertAlign w:val="subscript"/>
        </w:rPr>
        <w:t>1</w:t>
      </w:r>
      <w:r w:rsidR="00183E70" w:rsidRPr="00183E70">
        <w:rPr>
          <w:rFonts w:eastAsia="Times New Roman"/>
          <w:b/>
          <w:position w:val="30"/>
          <w:sz w:val="20"/>
          <w:szCs w:val="20"/>
        </w:rPr>
        <w:t xml:space="preserve"> =</w:t>
      </w:r>
      <w:r w:rsidR="00183E70" w:rsidRPr="00183E70">
        <w:rPr>
          <w:rFonts w:eastAsia="Times New Roman"/>
          <w:b/>
          <w:position w:val="30"/>
          <w:sz w:val="20"/>
          <w:szCs w:val="20"/>
        </w:rPr>
        <w:tab/>
      </w:r>
      <w:r w:rsidR="00183E70" w:rsidRPr="00183E70">
        <w:rPr>
          <w:rFonts w:eastAsia="Times New Roman"/>
          <w:b/>
          <w:position w:val="30"/>
          <w:sz w:val="20"/>
          <w:szCs w:val="20"/>
        </w:rPr>
        <w:tab/>
      </w:r>
      <w:r w:rsidR="00183E70" w:rsidRPr="00183E70">
        <w:rPr>
          <w:rFonts w:eastAsia="Times New Roman"/>
          <w:b/>
          <w:position w:val="30"/>
          <w:sz w:val="20"/>
          <w:szCs w:val="20"/>
        </w:rPr>
        <w:tab/>
        <w:t>Min(Max((RDF*FRCHL – FRCO)</w:t>
      </w:r>
      <w:r w:rsidR="00183E70" w:rsidRPr="00183E70">
        <w:rPr>
          <w:rFonts w:eastAsia="Times New Roman"/>
          <w:b/>
          <w:position w:val="30"/>
          <w:sz w:val="20"/>
          <w:szCs w:val="20"/>
          <w:vertAlign w:val="subscript"/>
        </w:rPr>
        <w:t>i</w:t>
      </w:r>
      <w:r w:rsidR="00183E70" w:rsidRPr="00183E70">
        <w:rPr>
          <w:rFonts w:eastAsia="Times New Roman"/>
          <w:b/>
          <w:position w:val="30"/>
          <w:sz w:val="20"/>
          <w:szCs w:val="20"/>
        </w:rPr>
        <w:t xml:space="preserve"> , 0.0) , 0.2*RDF*</w:t>
      </w:r>
      <w:proofErr w:type="spellStart"/>
      <w:r w:rsidR="00183E70" w:rsidRPr="00183E70">
        <w:rPr>
          <w:rFonts w:eastAsia="Times New Roman"/>
          <w:b/>
          <w:position w:val="30"/>
          <w:sz w:val="20"/>
          <w:szCs w:val="20"/>
        </w:rPr>
        <w:t>FRCHL</w:t>
      </w:r>
      <w:r w:rsidR="00183E70" w:rsidRPr="00183E70">
        <w:rPr>
          <w:rFonts w:eastAsia="Times New Roman"/>
          <w:b/>
          <w:position w:val="30"/>
          <w:sz w:val="20"/>
          <w:szCs w:val="20"/>
          <w:vertAlign w:val="subscript"/>
        </w:rPr>
        <w:t>i</w:t>
      </w:r>
      <w:proofErr w:type="spellEnd"/>
      <w:r w:rsidR="00183E70" w:rsidRPr="00183E70">
        <w:rPr>
          <w:rFonts w:eastAsia="Times New Roman"/>
          <w:b/>
          <w:position w:val="30"/>
          <w:sz w:val="20"/>
          <w:szCs w:val="20"/>
        </w:rPr>
        <w:t>),</w:t>
      </w:r>
    </w:p>
    <w:p w14:paraId="2C8328FA" w14:textId="77777777" w:rsidR="00183E70" w:rsidRPr="00183E70" w:rsidRDefault="00183E70" w:rsidP="00183E70">
      <w:pPr>
        <w:ind w:right="-1080"/>
        <w:rPr>
          <w:rFonts w:eastAsia="Times New Roman"/>
          <w:szCs w:val="20"/>
        </w:rPr>
      </w:pPr>
    </w:p>
    <w:p w14:paraId="3EC7CBFF" w14:textId="77777777" w:rsidR="00183E70" w:rsidRPr="00183E70" w:rsidRDefault="00183E70" w:rsidP="00183E70">
      <w:pPr>
        <w:ind w:right="-1080"/>
        <w:rPr>
          <w:rFonts w:eastAsia="Times New Roman"/>
          <w:szCs w:val="20"/>
        </w:rPr>
      </w:pPr>
    </w:p>
    <w:p w14:paraId="11E9DE6D" w14:textId="77777777" w:rsidR="00183E70" w:rsidRPr="00183E70" w:rsidRDefault="00183E70" w:rsidP="00183E70">
      <w:pPr>
        <w:ind w:right="-1080"/>
        <w:rPr>
          <w:rFonts w:eastAsia="Times New Roman"/>
          <w:szCs w:val="20"/>
        </w:rPr>
      </w:pPr>
      <w:r w:rsidRPr="00183E70">
        <w:rPr>
          <w:rFonts w:eastAsia="Times New Roman"/>
          <w:szCs w:val="20"/>
        </w:rPr>
        <w:t>where the included On-Line Generation Resources do not include WGRs, nuclear Generation</w:t>
      </w:r>
    </w:p>
    <w:p w14:paraId="5406C33A" w14:textId="77777777" w:rsidR="00183E70" w:rsidRPr="00183E70" w:rsidRDefault="00183E70" w:rsidP="00183E70">
      <w:pPr>
        <w:ind w:right="-1080"/>
        <w:rPr>
          <w:rFonts w:eastAsia="Times New Roman"/>
          <w:szCs w:val="20"/>
        </w:rPr>
      </w:pPr>
      <w:r w:rsidRPr="00183E70">
        <w:rPr>
          <w:rFonts w:eastAsia="Times New Roman"/>
          <w:szCs w:val="20"/>
        </w:rPr>
        <w:t xml:space="preserve">Resources, or Generation Resources with an output less than or equal to 95% of </w:t>
      </w:r>
      <w:proofErr w:type="gramStart"/>
      <w:r w:rsidRPr="00183E70">
        <w:rPr>
          <w:rFonts w:eastAsia="Times New Roman"/>
          <w:szCs w:val="20"/>
        </w:rPr>
        <w:t>telemetered</w:t>
      </w:r>
      <w:proofErr w:type="gramEnd"/>
      <w:r w:rsidRPr="00183E70">
        <w:rPr>
          <w:rFonts w:eastAsia="Times New Roman"/>
          <w:szCs w:val="20"/>
        </w:rPr>
        <w:t xml:space="preserve"> LSL or </w:t>
      </w:r>
    </w:p>
    <w:p w14:paraId="227C7ACA" w14:textId="77777777" w:rsidR="00183E70" w:rsidRPr="00183E70" w:rsidRDefault="00183E70" w:rsidP="00183E70">
      <w:pPr>
        <w:ind w:right="-1080"/>
        <w:rPr>
          <w:rFonts w:eastAsia="Times New Roman"/>
          <w:szCs w:val="20"/>
        </w:rPr>
      </w:pPr>
      <w:r w:rsidRPr="00183E70">
        <w:rPr>
          <w:rFonts w:eastAsia="Times New Roman"/>
          <w:szCs w:val="20"/>
        </w:rPr>
        <w:t>with a telemetered status of ONTEST, ONHOLD, STARTUP, or SHUTDOWN.</w:t>
      </w:r>
    </w:p>
    <w:p w14:paraId="1C7F4E62" w14:textId="77777777" w:rsidR="00183E70" w:rsidRPr="00183E70" w:rsidRDefault="00183E70" w:rsidP="00183E70">
      <w:pPr>
        <w:ind w:right="-1080"/>
        <w:rPr>
          <w:rFonts w:eastAsia="Times New Roman"/>
          <w:b/>
          <w:position w:val="30"/>
          <w:sz w:val="20"/>
          <w:szCs w:val="20"/>
        </w:rPr>
      </w:pPr>
      <w:r w:rsidRPr="00183E70">
        <w:rPr>
          <w:rFonts w:eastAsia="Times New Roman"/>
          <w:noProof/>
          <w:szCs w:val="20"/>
        </w:rPr>
        <mc:AlternateContent>
          <mc:Choice Requires="wpc">
            <w:drawing>
              <wp:anchor distT="0" distB="0" distL="114300" distR="114300" simplePos="0" relativeHeight="251682847" behindDoc="0" locked="0" layoutInCell="1" allowOverlap="1" wp14:anchorId="1241CA0B" wp14:editId="00F0BFAC">
                <wp:simplePos x="0" y="0"/>
                <wp:positionH relativeFrom="column">
                  <wp:posOffset>478047</wp:posOffset>
                </wp:positionH>
                <wp:positionV relativeFrom="paragraph">
                  <wp:posOffset>-71240</wp:posOffset>
                </wp:positionV>
                <wp:extent cx="761365" cy="1394460"/>
                <wp:effectExtent l="1270" t="0" r="0" b="0"/>
                <wp:wrapNone/>
                <wp:docPr id="1702447396"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423204"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F3F0F4" w14:textId="77777777" w:rsidR="00183E70" w:rsidRDefault="00183E70" w:rsidP="00183E70">
                              <w:r>
                                <w:rPr>
                                  <w:rFonts w:ascii="Symbol" w:hAnsi="Symbol" w:cs="Symbol"/>
                                  <w:color w:val="000000"/>
                                  <w:sz w:val="32"/>
                                  <w:szCs w:val="32"/>
                                </w:rPr>
                                <w:t></w:t>
                              </w:r>
                            </w:p>
                          </w:txbxContent>
                        </wps:txbx>
                        <wps:bodyPr rot="0" vert="horz" wrap="square" lIns="0" tIns="0" rIns="0" bIns="0" anchor="t" anchorCtr="0" upright="1">
                          <a:noAutofit/>
                        </wps:bodyPr>
                      </wps:wsp>
                      <wps:wsp>
                        <wps:cNvPr id="1034286089"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6FAA83" w14:textId="77777777" w:rsidR="00183E70" w:rsidRDefault="00183E70" w:rsidP="00183E70">
                              <w:r>
                                <w:rPr>
                                  <w:rFonts w:ascii="Symbol" w:hAnsi="Symbol" w:cs="Symbol"/>
                                  <w:color w:val="000000"/>
                                </w:rPr>
                                <w:t></w:t>
                              </w:r>
                            </w:p>
                          </w:txbxContent>
                        </wps:txbx>
                        <wps:bodyPr rot="0" vert="horz" wrap="none" lIns="0" tIns="0" rIns="0" bIns="0" anchor="t" anchorCtr="0" upright="1">
                          <a:spAutoFit/>
                        </wps:bodyPr>
                      </wps:wsp>
                      <wps:wsp>
                        <wps:cNvPr id="1944728209"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ED56AF" w14:textId="77777777" w:rsidR="00183E70" w:rsidRDefault="00183E70" w:rsidP="00183E70">
                              <w:r>
                                <w:rPr>
                                  <w:b/>
                                  <w:bCs/>
                                  <w:i/>
                                  <w:iCs/>
                                  <w:color w:val="000000"/>
                                </w:rPr>
                                <w:t>WGRs</w:t>
                              </w:r>
                            </w:p>
                          </w:txbxContent>
                        </wps:txbx>
                        <wps:bodyPr rot="0" vert="horz" wrap="none" lIns="0" tIns="0" rIns="0" bIns="0" anchor="t" anchorCtr="0" upright="1">
                          <a:spAutoFit/>
                        </wps:bodyPr>
                      </wps:wsp>
                      <wps:wsp>
                        <wps:cNvPr id="184126805"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232B0C" w14:textId="77777777" w:rsidR="00183E70" w:rsidRDefault="00183E70" w:rsidP="00183E70">
                              <w:r>
                                <w:rPr>
                                  <w:b/>
                                  <w:bCs/>
                                  <w:i/>
                                  <w:iCs/>
                                  <w:color w:val="000000"/>
                                </w:rPr>
                                <w:t>online</w:t>
                              </w:r>
                            </w:p>
                          </w:txbxContent>
                        </wps:txbx>
                        <wps:bodyPr rot="0" vert="horz" wrap="none" lIns="0" tIns="0" rIns="0" bIns="0" anchor="t" anchorCtr="0" upright="1">
                          <a:spAutoFit/>
                        </wps:bodyPr>
                      </wps:wsp>
                      <wps:wsp>
                        <wps:cNvPr id="890943873"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76365" w14:textId="77777777" w:rsidR="00183E70" w:rsidRDefault="00183E70" w:rsidP="00183E70">
                              <w:r>
                                <w:rPr>
                                  <w:b/>
                                  <w:bCs/>
                                  <w:i/>
                                  <w:iCs/>
                                  <w:color w:val="000000"/>
                                </w:rPr>
                                <w:t>All</w:t>
                              </w:r>
                            </w:p>
                          </w:txbxContent>
                        </wps:txbx>
                        <wps:bodyPr rot="0" vert="horz" wrap="none" lIns="0" tIns="0" rIns="0" bIns="0" anchor="t" anchorCtr="0" upright="1">
                          <a:spAutoFit/>
                        </wps:bodyPr>
                      </wps:wsp>
                      <wps:wsp>
                        <wps:cNvPr id="619301151"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ECF33A" w14:textId="77777777" w:rsidR="00183E70" w:rsidRDefault="00183E70" w:rsidP="00183E70">
                              <w:r>
                                <w:rPr>
                                  <w:b/>
                                  <w:bCs/>
                                  <w:i/>
                                  <w:iCs/>
                                  <w:color w:val="000000"/>
                                </w:rPr>
                                <w:t>WGR</w:t>
                              </w:r>
                            </w:p>
                          </w:txbxContent>
                        </wps:txbx>
                        <wps:bodyPr rot="0" vert="horz" wrap="none" lIns="0" tIns="0" rIns="0" bIns="0" anchor="t" anchorCtr="0" upright="1">
                          <a:spAutoFit/>
                        </wps:bodyPr>
                      </wps:wsp>
                      <wps:wsp>
                        <wps:cNvPr id="1350270204"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3BFA99" w14:textId="77777777" w:rsidR="00183E70" w:rsidRDefault="00183E70" w:rsidP="00183E70">
                              <w:r>
                                <w:rPr>
                                  <w:b/>
                                  <w:bCs/>
                                  <w:i/>
                                  <w:iCs/>
                                  <w:color w:val="000000"/>
                                </w:rPr>
                                <w:t>online</w:t>
                              </w:r>
                            </w:p>
                          </w:txbxContent>
                        </wps:txbx>
                        <wps:bodyPr rot="0" vert="horz" wrap="none" lIns="0" tIns="0" rIns="0" bIns="0" anchor="t" anchorCtr="0" upright="1">
                          <a:spAutoFit/>
                        </wps:bodyPr>
                      </wps:wsp>
                      <wps:wsp>
                        <wps:cNvPr id="1848902331"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09833D" w14:textId="77777777" w:rsidR="00183E70" w:rsidRDefault="00183E70" w:rsidP="00183E70">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241CA0B" id="Canvas 111" o:spid="_x0000_s1032" editas="canvas" style="position:absolute;margin-left:37.65pt;margin-top:-5.6pt;width:59.95pt;height:109.8pt;z-index:251682847"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">
                <v:shape id="_x0000_s1033" type="#_x0000_t75" style="position:absolute;width:7613;height:13944;visibility:visible;mso-wrap-style:square">
                  <v:fill o:detectmouseclick="t"/>
                  <v:path o:connecttype="none"/>
                </v:shape>
                <v:rect id="Rectangle 107" o:spid="_x0000_s1034"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" filled="f" stroked="f">
                  <v:textbox inset="0,0,0,0">
                    <w:txbxContent>
                      <w:p w14:paraId="44F3F0F4" w14:textId="77777777" w:rsidR="00183E70" w:rsidRDefault="00183E70" w:rsidP="00183E70">
                        <w:r>
                          <w:rPr>
                            <w:rFonts w:ascii="Symbol" w:hAnsi="Symbol" w:cs="Symbol"/>
                            <w:color w:val="000000"/>
                            <w:sz w:val="32"/>
                            <w:szCs w:val="32"/>
                          </w:rPr>
                          <w:t></w:t>
                        </w:r>
                      </w:p>
                    </w:txbxContent>
                  </v:textbox>
                </v:rect>
                <v:rect id="Rectangle 108" o:spid="_x0000_s1035"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" filled="f" stroked="f">
                  <v:textbox style="mso-fit-shape-to-text:t" inset="0,0,0,0">
                    <w:txbxContent>
                      <w:p w14:paraId="5D6FAA83" w14:textId="77777777" w:rsidR="00183E70" w:rsidRDefault="00183E70" w:rsidP="00183E70">
                        <w:r>
                          <w:rPr>
                            <w:rFonts w:ascii="Symbol" w:hAnsi="Symbol" w:cs="Symbol"/>
                            <w:color w:val="000000"/>
                          </w:rPr>
                          <w:t></w:t>
                        </w:r>
                      </w:p>
                    </w:txbxContent>
                  </v:textbox>
                </v:rect>
                <v:rect id="Rectangle 109" o:spid="_x0000_s1036"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" filled="f" stroked="f">
                  <v:textbox style="mso-fit-shape-to-text:t" inset="0,0,0,0">
                    <w:txbxContent>
                      <w:p w14:paraId="1FED56AF" w14:textId="77777777" w:rsidR="00183E70" w:rsidRDefault="00183E70" w:rsidP="00183E70">
                        <w:r>
                          <w:rPr>
                            <w:b/>
                            <w:bCs/>
                            <w:i/>
                            <w:iCs/>
                            <w:color w:val="000000"/>
                          </w:rPr>
                          <w:t>WGRs</w:t>
                        </w:r>
                      </w:p>
                    </w:txbxContent>
                  </v:textbox>
                </v:rect>
                <v:rect id="Rectangle 110" o:spid="_x0000_s1037"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" filled="f" stroked="f">
                  <v:textbox style="mso-fit-shape-to-text:t" inset="0,0,0,0">
                    <w:txbxContent>
                      <w:p w14:paraId="6F232B0C" w14:textId="77777777" w:rsidR="00183E70" w:rsidRDefault="00183E70" w:rsidP="00183E70">
                        <w:r>
                          <w:rPr>
                            <w:b/>
                            <w:bCs/>
                            <w:i/>
                            <w:iCs/>
                            <w:color w:val="000000"/>
                          </w:rPr>
                          <w:t>online</w:t>
                        </w:r>
                      </w:p>
                    </w:txbxContent>
                  </v:textbox>
                </v:rect>
                <v:rect id="Rectangle 111" o:spid="_x0000_s1038"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" filled="f" stroked="f">
                  <v:textbox style="mso-fit-shape-to-text:t" inset="0,0,0,0">
                    <w:txbxContent>
                      <w:p w14:paraId="33376365" w14:textId="77777777" w:rsidR="00183E70" w:rsidRDefault="00183E70" w:rsidP="00183E70">
                        <w:r>
                          <w:rPr>
                            <w:b/>
                            <w:bCs/>
                            <w:i/>
                            <w:iCs/>
                            <w:color w:val="000000"/>
                          </w:rPr>
                          <w:t>All</w:t>
                        </w:r>
                      </w:p>
                    </w:txbxContent>
                  </v:textbox>
                </v:rect>
                <v:rect id="Rectangle 112" o:spid="_x0000_s1039"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" filled="f" stroked="f">
                  <v:textbox style="mso-fit-shape-to-text:t" inset="0,0,0,0">
                    <w:txbxContent>
                      <w:p w14:paraId="6EECF33A" w14:textId="77777777" w:rsidR="00183E70" w:rsidRDefault="00183E70" w:rsidP="00183E70">
                        <w:r>
                          <w:rPr>
                            <w:b/>
                            <w:bCs/>
                            <w:i/>
                            <w:iCs/>
                            <w:color w:val="000000"/>
                          </w:rPr>
                          <w:t>WGR</w:t>
                        </w:r>
                      </w:p>
                    </w:txbxContent>
                  </v:textbox>
                </v:rect>
                <v:rect id="Rectangle 113" o:spid="_x0000_s1040"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" filled="f" stroked="f">
                  <v:textbox style="mso-fit-shape-to-text:t" inset="0,0,0,0">
                    <w:txbxContent>
                      <w:p w14:paraId="133BFA99" w14:textId="77777777" w:rsidR="00183E70" w:rsidRDefault="00183E70" w:rsidP="00183E70">
                        <w:r>
                          <w:rPr>
                            <w:b/>
                            <w:bCs/>
                            <w:i/>
                            <w:iCs/>
                            <w:color w:val="000000"/>
                          </w:rPr>
                          <w:t>online</w:t>
                        </w:r>
                      </w:p>
                    </w:txbxContent>
                  </v:textbox>
                </v:rect>
                <v:rect id="Rectangle 114" o:spid="_x0000_s1041"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" filled="f" stroked="f">
                  <v:textbox style="mso-fit-shape-to-text:t" inset="0,0,0,0">
                    <w:txbxContent>
                      <w:p w14:paraId="7F09833D" w14:textId="77777777" w:rsidR="00183E70" w:rsidRDefault="00183E70" w:rsidP="00183E70">
                        <w:r>
                          <w:rPr>
                            <w:b/>
                            <w:bCs/>
                            <w:i/>
                            <w:iCs/>
                            <w:color w:val="000000"/>
                          </w:rPr>
                          <w:t>i</w:t>
                        </w:r>
                      </w:p>
                    </w:txbxContent>
                  </v:textbox>
                </v:rect>
              </v:group>
            </w:pict>
          </mc:Fallback>
        </mc:AlternateContent>
      </w:r>
    </w:p>
    <w:p w14:paraId="5AEEC584" w14:textId="77777777" w:rsidR="00183E70" w:rsidRPr="00183E70" w:rsidRDefault="00183E70" w:rsidP="00183E70">
      <w:pPr>
        <w:rPr>
          <w:rFonts w:eastAsia="Times New Roman"/>
          <w:b/>
          <w:position w:val="30"/>
          <w:sz w:val="20"/>
          <w:szCs w:val="20"/>
        </w:rPr>
      </w:pPr>
      <w:r w:rsidRPr="00183E70">
        <w:rPr>
          <w:rFonts w:eastAsia="Times New Roman"/>
          <w:b/>
          <w:position w:val="30"/>
          <w:sz w:val="20"/>
          <w:szCs w:val="20"/>
        </w:rPr>
        <w:t>PRC</w:t>
      </w:r>
      <w:r w:rsidRPr="00183E70">
        <w:rPr>
          <w:rFonts w:eastAsia="Times New Roman"/>
          <w:b/>
          <w:position w:val="30"/>
          <w:sz w:val="20"/>
          <w:szCs w:val="20"/>
          <w:vertAlign w:val="subscript"/>
        </w:rPr>
        <w:t>2</w:t>
      </w:r>
      <w:r w:rsidRPr="00183E70">
        <w:rPr>
          <w:rFonts w:eastAsia="Times New Roman"/>
          <w:b/>
          <w:position w:val="30"/>
          <w:sz w:val="20"/>
          <w:szCs w:val="20"/>
        </w:rPr>
        <w:t xml:space="preserve"> =</w:t>
      </w:r>
      <w:r w:rsidRPr="00183E70">
        <w:rPr>
          <w:rFonts w:eastAsia="Times New Roman"/>
          <w:b/>
          <w:position w:val="30"/>
          <w:sz w:val="20"/>
          <w:szCs w:val="20"/>
        </w:rPr>
        <w:tab/>
      </w:r>
      <w:r w:rsidRPr="00183E70">
        <w:rPr>
          <w:rFonts w:eastAsia="Times New Roman"/>
          <w:b/>
          <w:position w:val="30"/>
          <w:sz w:val="20"/>
          <w:szCs w:val="20"/>
        </w:rPr>
        <w:tab/>
      </w:r>
      <w:r w:rsidRPr="00183E70">
        <w:rPr>
          <w:rFonts w:eastAsia="Times New Roman"/>
          <w:b/>
          <w:position w:val="30"/>
          <w:sz w:val="20"/>
          <w:szCs w:val="20"/>
        </w:rPr>
        <w:tab/>
        <w:t>Min(Max((RDF</w:t>
      </w:r>
      <w:r w:rsidRPr="00183E70">
        <w:rPr>
          <w:rFonts w:eastAsia="Times New Roman"/>
          <w:b/>
          <w:position w:val="30"/>
          <w:sz w:val="20"/>
          <w:szCs w:val="20"/>
          <w:vertAlign w:val="subscript"/>
        </w:rPr>
        <w:t>W</w:t>
      </w:r>
      <w:r w:rsidRPr="00183E70">
        <w:rPr>
          <w:rFonts w:eastAsia="Times New Roman"/>
          <w:b/>
          <w:position w:val="30"/>
          <w:sz w:val="20"/>
          <w:szCs w:val="20"/>
        </w:rPr>
        <w:t>*HSL – Actual Net Telemetered Output)</w:t>
      </w:r>
      <w:r w:rsidRPr="00183E70">
        <w:rPr>
          <w:rFonts w:eastAsia="Times New Roman"/>
          <w:b/>
          <w:position w:val="30"/>
          <w:sz w:val="20"/>
          <w:szCs w:val="20"/>
          <w:vertAlign w:val="subscript"/>
        </w:rPr>
        <w:t>i</w:t>
      </w:r>
      <w:r w:rsidRPr="00183E70">
        <w:rPr>
          <w:rFonts w:eastAsia="Times New Roman"/>
          <w:b/>
          <w:position w:val="30"/>
          <w:sz w:val="20"/>
          <w:szCs w:val="20"/>
        </w:rPr>
        <w:t xml:space="preserve"> , 0.0) , </w:t>
      </w:r>
      <w:r w:rsidRPr="00183E70">
        <w:rPr>
          <w:rFonts w:eastAsia="Times New Roman"/>
          <w:b/>
          <w:position w:val="30"/>
          <w:sz w:val="20"/>
          <w:szCs w:val="20"/>
        </w:rPr>
        <w:tab/>
      </w:r>
      <w:r w:rsidRPr="00183E70">
        <w:rPr>
          <w:rFonts w:eastAsia="Times New Roman"/>
          <w:b/>
          <w:position w:val="30"/>
          <w:sz w:val="20"/>
          <w:szCs w:val="20"/>
        </w:rPr>
        <w:tab/>
      </w:r>
      <w:r w:rsidRPr="00183E70">
        <w:rPr>
          <w:rFonts w:eastAsia="Times New Roman"/>
          <w:b/>
          <w:position w:val="30"/>
          <w:sz w:val="20"/>
          <w:szCs w:val="20"/>
        </w:rPr>
        <w:tab/>
      </w:r>
      <w:r w:rsidRPr="00183E70">
        <w:rPr>
          <w:rFonts w:eastAsia="Times New Roman"/>
          <w:b/>
          <w:position w:val="30"/>
          <w:sz w:val="20"/>
          <w:szCs w:val="20"/>
        </w:rPr>
        <w:tab/>
      </w:r>
      <w:r w:rsidRPr="00183E70">
        <w:rPr>
          <w:rFonts w:eastAsia="Times New Roman"/>
          <w:b/>
          <w:position w:val="30"/>
          <w:sz w:val="20"/>
          <w:szCs w:val="20"/>
        </w:rPr>
        <w:tab/>
        <w:t>0.2*RDF</w:t>
      </w:r>
      <w:r w:rsidRPr="00183E70">
        <w:rPr>
          <w:rFonts w:eastAsia="Times New Roman"/>
          <w:b/>
          <w:position w:val="30"/>
          <w:sz w:val="20"/>
          <w:szCs w:val="20"/>
          <w:vertAlign w:val="subscript"/>
        </w:rPr>
        <w:t>W</w:t>
      </w:r>
      <w:r w:rsidRPr="00183E70">
        <w:rPr>
          <w:rFonts w:eastAsia="Times New Roman"/>
          <w:b/>
          <w:position w:val="30"/>
          <w:sz w:val="20"/>
          <w:szCs w:val="20"/>
        </w:rPr>
        <w:t>*</w:t>
      </w:r>
      <w:proofErr w:type="spellStart"/>
      <w:r w:rsidRPr="00183E70">
        <w:rPr>
          <w:rFonts w:eastAsia="Times New Roman"/>
          <w:b/>
          <w:position w:val="30"/>
          <w:sz w:val="20"/>
          <w:szCs w:val="20"/>
        </w:rPr>
        <w:t>HSL</w:t>
      </w:r>
      <w:r w:rsidRPr="00183E70">
        <w:rPr>
          <w:rFonts w:eastAsia="Times New Roman"/>
          <w:b/>
          <w:position w:val="30"/>
          <w:sz w:val="20"/>
          <w:szCs w:val="20"/>
          <w:vertAlign w:val="subscript"/>
        </w:rPr>
        <w:t>i</w:t>
      </w:r>
      <w:proofErr w:type="spellEnd"/>
      <w:r w:rsidRPr="00183E70">
        <w:rPr>
          <w:rFonts w:eastAsia="Times New Roman"/>
          <w:b/>
          <w:position w:val="30"/>
          <w:sz w:val="20"/>
          <w:szCs w:val="20"/>
        </w:rPr>
        <w:t>),</w:t>
      </w:r>
    </w:p>
    <w:p w14:paraId="151C3079" w14:textId="77777777" w:rsidR="00183E70" w:rsidRPr="00183E70" w:rsidRDefault="00183E70" w:rsidP="00183E70">
      <w:pPr>
        <w:ind w:right="-1080" w:hanging="1080"/>
        <w:rPr>
          <w:rFonts w:eastAsia="Times New Roman"/>
          <w:b/>
          <w:position w:val="30"/>
          <w:szCs w:val="20"/>
        </w:rPr>
      </w:pPr>
    </w:p>
    <w:p w14:paraId="757C4B6D" w14:textId="77777777" w:rsidR="00183E70" w:rsidRPr="00183E70" w:rsidRDefault="00183E70" w:rsidP="00183E70">
      <w:pPr>
        <w:spacing w:before="120"/>
        <w:rPr>
          <w:rFonts w:eastAsia="Times New Roman"/>
          <w:szCs w:val="20"/>
        </w:rPr>
      </w:pPr>
      <w:r w:rsidRPr="00183E70">
        <w:rPr>
          <w:rFonts w:eastAsia="Times New Roman"/>
          <w:szCs w:val="20"/>
        </w:rPr>
        <w:t>where the included On-Line WGRs only include WGRs that are Primary Frequency Response-capable.</w:t>
      </w:r>
    </w:p>
    <w:p w14:paraId="3C667AA7" w14:textId="77777777" w:rsidR="00183E70" w:rsidRPr="00183E70" w:rsidRDefault="00F7681C" w:rsidP="00183E70">
      <w:pPr>
        <w:ind w:left="2160" w:hanging="2160"/>
        <w:rPr>
          <w:rFonts w:eastAsia="Times New Roman"/>
          <w:b/>
          <w:position w:val="30"/>
          <w:sz w:val="20"/>
          <w:szCs w:val="20"/>
        </w:rPr>
      </w:pPr>
      <w:r>
        <w:rPr>
          <w:rFonts w:eastAsia="Times New Roman"/>
          <w:b/>
          <w:noProof/>
          <w:position w:val="30"/>
          <w:sz w:val="20"/>
          <w:szCs w:val="20"/>
        </w:rPr>
        <w:object w:dxaOrig="1440" w:dyaOrig="1440" w14:anchorId="4F674C94">
          <v:shape id="_x0000_s2618" type="#_x0000_t75" style="position:absolute;left:0;text-align:left;margin-left:34.1pt;margin-top:-1.7pt;width:67.85pt;height:110.1pt;z-index:251678751" fillcolor="red" strokecolor="red">
            <v:fill opacity="13107f" color2="fill darken(118)" o:opacity2="13107f" rotate="t" method="linear sigma" focus="100%" type="gradient"/>
            <v:imagedata r:id="rId92" o:title=""/>
          </v:shape>
          <o:OLEObject Type="Embed" ProgID="Equation.3" ShapeID="_x0000_s2618" DrawAspect="Content" ObjectID="_1827312256" r:id="rId94"/>
        </w:object>
      </w:r>
      <w:r w:rsidR="00183E70" w:rsidRPr="00183E70">
        <w:rPr>
          <w:rFonts w:eastAsia="Times New Roman"/>
          <w:b/>
          <w:position w:val="30"/>
          <w:sz w:val="20"/>
          <w:szCs w:val="20"/>
        </w:rPr>
        <w:t>PRC</w:t>
      </w:r>
      <w:r w:rsidR="00183E70" w:rsidRPr="00183E70">
        <w:rPr>
          <w:rFonts w:eastAsia="Times New Roman"/>
          <w:b/>
          <w:position w:val="30"/>
          <w:sz w:val="20"/>
          <w:szCs w:val="20"/>
          <w:vertAlign w:val="subscript"/>
        </w:rPr>
        <w:t>3</w:t>
      </w:r>
      <w:r w:rsidR="00183E70" w:rsidRPr="00183E70">
        <w:rPr>
          <w:rFonts w:eastAsia="Times New Roman"/>
          <w:b/>
          <w:position w:val="30"/>
          <w:sz w:val="20"/>
          <w:szCs w:val="20"/>
        </w:rPr>
        <w:t xml:space="preserve"> =</w:t>
      </w:r>
      <w:r w:rsidR="00183E70" w:rsidRPr="00183E70">
        <w:rPr>
          <w:rFonts w:eastAsia="Times New Roman"/>
          <w:b/>
          <w:position w:val="30"/>
          <w:sz w:val="20"/>
          <w:szCs w:val="20"/>
        </w:rPr>
        <w:tab/>
        <w:t>((Synchronous condenser output)</w:t>
      </w:r>
      <w:r w:rsidR="00183E70" w:rsidRPr="00183E70">
        <w:rPr>
          <w:rFonts w:eastAsia="Times New Roman"/>
          <w:b/>
          <w:position w:val="30"/>
          <w:sz w:val="20"/>
          <w:szCs w:val="20"/>
          <w:vertAlign w:val="subscript"/>
        </w:rPr>
        <w:t>i</w:t>
      </w:r>
      <w:r w:rsidR="00183E70" w:rsidRPr="00183E70">
        <w:rPr>
          <w:rFonts w:eastAsia="Times New Roman"/>
          <w:b/>
          <w:position w:val="30"/>
          <w:sz w:val="20"/>
          <w:szCs w:val="20"/>
        </w:rPr>
        <w:t xml:space="preserve"> as qualified by item (8) of Operating Guide Section 2.3.1.2, Additional Operational Details for Responsive Reserve and ERCOT </w:t>
      </w:r>
      <w:proofErr w:type="gramStart"/>
      <w:r w:rsidR="00183E70" w:rsidRPr="00183E70">
        <w:rPr>
          <w:rFonts w:eastAsia="Times New Roman"/>
          <w:b/>
          <w:position w:val="30"/>
          <w:sz w:val="20"/>
          <w:szCs w:val="20"/>
        </w:rPr>
        <w:t>Contingency Reserve</w:t>
      </w:r>
      <w:proofErr w:type="gramEnd"/>
      <w:r w:rsidR="00183E70" w:rsidRPr="00183E70">
        <w:rPr>
          <w:rFonts w:eastAsia="Times New Roman"/>
          <w:b/>
          <w:position w:val="30"/>
          <w:sz w:val="20"/>
          <w:szCs w:val="20"/>
        </w:rPr>
        <w:t xml:space="preserve"> Service Providers))</w:t>
      </w:r>
    </w:p>
    <w:p w14:paraId="427C1B6E" w14:textId="77777777" w:rsidR="00183E70" w:rsidRPr="00183E70" w:rsidRDefault="00183E70" w:rsidP="00183E70">
      <w:pPr>
        <w:tabs>
          <w:tab w:val="left" w:pos="2160"/>
        </w:tabs>
        <w:spacing w:before="480"/>
        <w:ind w:left="2160" w:hanging="2160"/>
        <w:rPr>
          <w:rFonts w:eastAsia="Times New Roman"/>
          <w:b/>
          <w:position w:val="30"/>
          <w:sz w:val="20"/>
          <w:szCs w:val="20"/>
        </w:rPr>
      </w:pPr>
    </w:p>
    <w:p w14:paraId="2E351EBB" w14:textId="77777777" w:rsidR="00183E70" w:rsidRPr="00183E70" w:rsidRDefault="00183E70" w:rsidP="00183E70">
      <w:pPr>
        <w:tabs>
          <w:tab w:val="left" w:pos="2160"/>
        </w:tabs>
        <w:spacing w:before="480"/>
        <w:ind w:left="2160" w:hanging="2160"/>
        <w:rPr>
          <w:rFonts w:eastAsia="Times New Roman"/>
          <w:b/>
          <w:position w:val="30"/>
          <w:sz w:val="20"/>
          <w:szCs w:val="20"/>
          <w:vertAlign w:val="subscript"/>
        </w:rPr>
      </w:pPr>
      <w:r w:rsidRPr="00183E70">
        <w:rPr>
          <w:rFonts w:eastAsia="Times New Roman"/>
          <w:noProof/>
          <w:szCs w:val="20"/>
        </w:rPr>
        <mc:AlternateContent>
          <mc:Choice Requires="wpc">
            <w:drawing>
              <wp:anchor distT="0" distB="0" distL="114300" distR="114300" simplePos="0" relativeHeight="251679775" behindDoc="0" locked="0" layoutInCell="1" allowOverlap="1" wp14:anchorId="2EF5DB63" wp14:editId="28EE3DC2">
                <wp:simplePos x="0" y="0"/>
                <wp:positionH relativeFrom="column">
                  <wp:posOffset>483870</wp:posOffset>
                </wp:positionH>
                <wp:positionV relativeFrom="paragraph">
                  <wp:posOffset>43815</wp:posOffset>
                </wp:positionV>
                <wp:extent cx="721360" cy="1369060"/>
                <wp:effectExtent l="0" t="0" r="4445" b="0"/>
                <wp:wrapNone/>
                <wp:docPr id="1951743020"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38480806"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FCBC30" w14:textId="77777777" w:rsidR="00183E70" w:rsidRPr="00B074A0" w:rsidRDefault="00183E70" w:rsidP="00183E70">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402923827"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C4F2F" w14:textId="77777777" w:rsidR="00183E70" w:rsidRDefault="00183E70" w:rsidP="00183E70">
                              <w:r>
                                <w:rPr>
                                  <w:rFonts w:ascii="Symbol" w:hAnsi="Symbol" w:cs="Symbol"/>
                                  <w:color w:val="000000"/>
                                </w:rPr>
                                <w:t></w:t>
                              </w:r>
                            </w:p>
                          </w:txbxContent>
                        </wps:txbx>
                        <wps:bodyPr rot="0" vert="horz" wrap="none" lIns="0" tIns="0" rIns="0" bIns="0" anchor="t" anchorCtr="0" upright="1">
                          <a:spAutoFit/>
                        </wps:bodyPr>
                      </wps:wsp>
                      <wps:wsp>
                        <wps:cNvPr id="363731153"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069E70" w14:textId="77777777" w:rsidR="00183E70" w:rsidRPr="00B34B0A" w:rsidRDefault="00183E70" w:rsidP="00183E70">
                              <w:pPr>
                                <w:rPr>
                                  <w:b/>
                                </w:rPr>
                              </w:pPr>
                              <w:r w:rsidRPr="00B34B0A">
                                <w:rPr>
                                  <w:b/>
                                  <w:i/>
                                  <w:iCs/>
                                  <w:color w:val="000000"/>
                                </w:rPr>
                                <w:t>resources</w:t>
                              </w:r>
                            </w:p>
                          </w:txbxContent>
                        </wps:txbx>
                        <wps:bodyPr rot="0" vert="horz" wrap="none" lIns="0" tIns="0" rIns="0" bIns="0" anchor="t" anchorCtr="0" upright="1">
                          <a:spAutoFit/>
                        </wps:bodyPr>
                      </wps:wsp>
                      <wps:wsp>
                        <wps:cNvPr id="151755300"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F8D26D" w14:textId="77777777" w:rsidR="00183E70" w:rsidRPr="00B34B0A" w:rsidRDefault="00183E70" w:rsidP="00183E70">
                              <w:pPr>
                                <w:rPr>
                                  <w:b/>
                                </w:rPr>
                              </w:pPr>
                              <w:r w:rsidRPr="00B34B0A">
                                <w:rPr>
                                  <w:b/>
                                  <w:i/>
                                  <w:iCs/>
                                  <w:color w:val="000000"/>
                                </w:rPr>
                                <w:t>load</w:t>
                              </w:r>
                            </w:p>
                          </w:txbxContent>
                        </wps:txbx>
                        <wps:bodyPr rot="0" vert="horz" wrap="none" lIns="0" tIns="0" rIns="0" bIns="0" anchor="t" anchorCtr="0" upright="1">
                          <a:spAutoFit/>
                        </wps:bodyPr>
                      </wps:wsp>
                      <wps:wsp>
                        <wps:cNvPr id="1308623711"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AD9217" w14:textId="77777777" w:rsidR="00183E70" w:rsidRPr="00B34B0A" w:rsidRDefault="00183E70" w:rsidP="00183E70">
                              <w:pPr>
                                <w:rPr>
                                  <w:b/>
                                </w:rPr>
                              </w:pPr>
                              <w:r w:rsidRPr="00B34B0A">
                                <w:rPr>
                                  <w:b/>
                                  <w:i/>
                                  <w:iCs/>
                                  <w:color w:val="000000"/>
                                </w:rPr>
                                <w:t>online</w:t>
                              </w:r>
                            </w:p>
                          </w:txbxContent>
                        </wps:txbx>
                        <wps:bodyPr rot="0" vert="horz" wrap="none" lIns="0" tIns="0" rIns="0" bIns="0" anchor="t" anchorCtr="0" upright="1">
                          <a:spAutoFit/>
                        </wps:bodyPr>
                      </wps:wsp>
                      <wps:wsp>
                        <wps:cNvPr id="1175252101"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A44CF" w14:textId="77777777" w:rsidR="00183E70" w:rsidRPr="00B34B0A" w:rsidRDefault="00183E70" w:rsidP="00183E70">
                              <w:pPr>
                                <w:rPr>
                                  <w:b/>
                                </w:rPr>
                              </w:pPr>
                              <w:r w:rsidRPr="00B34B0A">
                                <w:rPr>
                                  <w:b/>
                                  <w:i/>
                                  <w:iCs/>
                                  <w:color w:val="000000"/>
                                </w:rPr>
                                <w:t>All</w:t>
                              </w:r>
                            </w:p>
                          </w:txbxContent>
                        </wps:txbx>
                        <wps:bodyPr rot="0" vert="horz" wrap="square" lIns="0" tIns="0" rIns="0" bIns="0" anchor="t" anchorCtr="0" upright="1">
                          <a:spAutoFit/>
                        </wps:bodyPr>
                      </wps:wsp>
                      <wps:wsp>
                        <wps:cNvPr id="1561473625"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BEABD8" w14:textId="77777777" w:rsidR="00183E70" w:rsidRPr="00B34B0A" w:rsidRDefault="00183E70" w:rsidP="00183E70">
                              <w:pPr>
                                <w:rPr>
                                  <w:b/>
                                </w:rPr>
                              </w:pPr>
                              <w:r w:rsidRPr="00B34B0A">
                                <w:rPr>
                                  <w:b/>
                                  <w:i/>
                                  <w:iCs/>
                                  <w:color w:val="000000"/>
                                </w:rPr>
                                <w:t>resource</w:t>
                              </w:r>
                            </w:p>
                          </w:txbxContent>
                        </wps:txbx>
                        <wps:bodyPr rot="0" vert="horz" wrap="none" lIns="0" tIns="0" rIns="0" bIns="0" anchor="t" anchorCtr="0" upright="1">
                          <a:spAutoFit/>
                        </wps:bodyPr>
                      </wps:wsp>
                      <wps:wsp>
                        <wps:cNvPr id="1542182213"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D32D80" w14:textId="77777777" w:rsidR="00183E70" w:rsidRPr="00B34B0A" w:rsidRDefault="00183E70" w:rsidP="00183E70">
                              <w:pPr>
                                <w:rPr>
                                  <w:b/>
                                </w:rPr>
                              </w:pPr>
                              <w:r w:rsidRPr="00B34B0A">
                                <w:rPr>
                                  <w:b/>
                                  <w:i/>
                                  <w:iCs/>
                                  <w:color w:val="000000"/>
                                </w:rPr>
                                <w:t>load</w:t>
                              </w:r>
                            </w:p>
                          </w:txbxContent>
                        </wps:txbx>
                        <wps:bodyPr rot="0" vert="horz" wrap="none" lIns="0" tIns="0" rIns="0" bIns="0" anchor="t" anchorCtr="0" upright="1">
                          <a:spAutoFit/>
                        </wps:bodyPr>
                      </wps:wsp>
                      <wps:wsp>
                        <wps:cNvPr id="1788771919"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854B89" w14:textId="77777777" w:rsidR="00183E70" w:rsidRPr="00B34B0A" w:rsidRDefault="00183E70" w:rsidP="00183E70">
                              <w:pPr>
                                <w:rPr>
                                  <w:b/>
                                </w:rPr>
                              </w:pPr>
                              <w:r w:rsidRPr="00B34B0A">
                                <w:rPr>
                                  <w:b/>
                                  <w:i/>
                                  <w:iCs/>
                                  <w:color w:val="000000"/>
                                </w:rPr>
                                <w:t>online</w:t>
                              </w:r>
                            </w:p>
                          </w:txbxContent>
                        </wps:txbx>
                        <wps:bodyPr rot="0" vert="horz" wrap="none" lIns="0" tIns="0" rIns="0" bIns="0" anchor="t" anchorCtr="0" upright="1">
                          <a:spAutoFit/>
                        </wps:bodyPr>
                      </wps:wsp>
                      <wps:wsp>
                        <wps:cNvPr id="392032421"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F9DE9" w14:textId="77777777" w:rsidR="00183E70" w:rsidRPr="00B34B0A" w:rsidRDefault="00183E70" w:rsidP="00183E70">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EF5DB63" id="Canvas 102" o:spid="_x0000_s1042" editas="canvas" style="position:absolute;left:0;text-align:left;margin-left:38.1pt;margin-top:3.45pt;width:56.8pt;height:107.8pt;z-index:251679775"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">
                <v:shape id="_x0000_s1043" type="#_x0000_t75" style="position:absolute;width:7213;height:13690;visibility:visible;mso-wrap-style:square">
                  <v:fill o:detectmouseclick="t"/>
                  <v:path o:connecttype="none"/>
                </v:shape>
                <v:rect id="Rectangle 71" o:spid="_x0000_s1044"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" filled="f" stroked="f">
                  <v:textbox style="mso-fit-shape-to-text:t" inset="0,0,0,0">
                    <w:txbxContent>
                      <w:p w14:paraId="2AFCBC30" w14:textId="77777777" w:rsidR="00183E70" w:rsidRPr="00B074A0" w:rsidRDefault="00183E70" w:rsidP="00183E70">
                        <w:pPr>
                          <w:rPr>
                            <w:sz w:val="32"/>
                            <w:szCs w:val="32"/>
                          </w:rPr>
                        </w:pPr>
                        <w:r w:rsidRPr="00B074A0">
                          <w:rPr>
                            <w:rFonts w:ascii="Symbol" w:hAnsi="Symbol" w:cs="Symbol"/>
                            <w:color w:val="000000"/>
                            <w:sz w:val="32"/>
                            <w:szCs w:val="32"/>
                          </w:rPr>
                          <w:t></w:t>
                        </w:r>
                      </w:p>
                    </w:txbxContent>
                  </v:textbox>
                </v:rect>
                <v:rect id="Rectangle 72" o:spid="_x0000_s1045"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" filled="f" stroked="f">
                  <v:textbox style="mso-fit-shape-to-text:t" inset="0,0,0,0">
                    <w:txbxContent>
                      <w:p w14:paraId="3CCC4F2F" w14:textId="77777777" w:rsidR="00183E70" w:rsidRDefault="00183E70" w:rsidP="00183E70">
                        <w:r>
                          <w:rPr>
                            <w:rFonts w:ascii="Symbol" w:hAnsi="Symbol" w:cs="Symbol"/>
                            <w:color w:val="000000"/>
                          </w:rPr>
                          <w:t></w:t>
                        </w:r>
                      </w:p>
                    </w:txbxContent>
                  </v:textbox>
                </v:rect>
                <v:rect id="Rectangle 73" o:spid="_x0000_s1046"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" filled="f" stroked="f">
                  <v:textbox style="mso-fit-shape-to-text:t" inset="0,0,0,0">
                    <w:txbxContent>
                      <w:p w14:paraId="05069E70" w14:textId="77777777" w:rsidR="00183E70" w:rsidRPr="00B34B0A" w:rsidRDefault="00183E70" w:rsidP="00183E70">
                        <w:pPr>
                          <w:rPr>
                            <w:b/>
                          </w:rPr>
                        </w:pPr>
                        <w:r w:rsidRPr="00B34B0A">
                          <w:rPr>
                            <w:b/>
                            <w:i/>
                            <w:iCs/>
                            <w:color w:val="000000"/>
                          </w:rPr>
                          <w:t>resources</w:t>
                        </w:r>
                      </w:p>
                    </w:txbxContent>
                  </v:textbox>
                </v:rect>
                <v:rect id="Rectangle 74" o:spid="_x0000_s1047"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" filled="f" stroked="f">
                  <v:textbox style="mso-fit-shape-to-text:t" inset="0,0,0,0">
                    <w:txbxContent>
                      <w:p w14:paraId="69F8D26D" w14:textId="77777777" w:rsidR="00183E70" w:rsidRPr="00B34B0A" w:rsidRDefault="00183E70" w:rsidP="00183E70">
                        <w:pPr>
                          <w:rPr>
                            <w:b/>
                          </w:rPr>
                        </w:pPr>
                        <w:r w:rsidRPr="00B34B0A">
                          <w:rPr>
                            <w:b/>
                            <w:i/>
                            <w:iCs/>
                            <w:color w:val="000000"/>
                          </w:rPr>
                          <w:t>load</w:t>
                        </w:r>
                      </w:p>
                    </w:txbxContent>
                  </v:textbox>
                </v:rect>
                <v:rect id="Rectangle 75" o:spid="_x0000_s1048"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" filled="f" stroked="f">
                  <v:textbox style="mso-fit-shape-to-text:t" inset="0,0,0,0">
                    <w:txbxContent>
                      <w:p w14:paraId="09AD9217" w14:textId="77777777" w:rsidR="00183E70" w:rsidRPr="00B34B0A" w:rsidRDefault="00183E70" w:rsidP="00183E70">
                        <w:pPr>
                          <w:rPr>
                            <w:b/>
                          </w:rPr>
                        </w:pPr>
                        <w:r w:rsidRPr="00B34B0A">
                          <w:rPr>
                            <w:b/>
                            <w:i/>
                            <w:iCs/>
                            <w:color w:val="000000"/>
                          </w:rPr>
                          <w:t>online</w:t>
                        </w:r>
                      </w:p>
                    </w:txbxContent>
                  </v:textbox>
                </v:rect>
                <v:rect id="Rectangle 76" o:spid="_x0000_s1049"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" filled="f" stroked="f">
                  <v:textbox style="mso-fit-shape-to-text:t" inset="0,0,0,0">
                    <w:txbxContent>
                      <w:p w14:paraId="62CA44CF" w14:textId="77777777" w:rsidR="00183E70" w:rsidRPr="00B34B0A" w:rsidRDefault="00183E70" w:rsidP="00183E70">
                        <w:pPr>
                          <w:rPr>
                            <w:b/>
                          </w:rPr>
                        </w:pPr>
                        <w:r w:rsidRPr="00B34B0A">
                          <w:rPr>
                            <w:b/>
                            <w:i/>
                            <w:iCs/>
                            <w:color w:val="000000"/>
                          </w:rPr>
                          <w:t>All</w:t>
                        </w:r>
                      </w:p>
                    </w:txbxContent>
                  </v:textbox>
                </v:rect>
                <v:rect id="Rectangle 77" o:spid="_x0000_s1050"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" filled="f" stroked="f">
                  <v:textbox style="mso-fit-shape-to-text:t" inset="0,0,0,0">
                    <w:txbxContent>
                      <w:p w14:paraId="04BEABD8" w14:textId="77777777" w:rsidR="00183E70" w:rsidRPr="00B34B0A" w:rsidRDefault="00183E70" w:rsidP="00183E70">
                        <w:pPr>
                          <w:rPr>
                            <w:b/>
                          </w:rPr>
                        </w:pPr>
                        <w:r w:rsidRPr="00B34B0A">
                          <w:rPr>
                            <w:b/>
                            <w:i/>
                            <w:iCs/>
                            <w:color w:val="000000"/>
                          </w:rPr>
                          <w:t>resource</w:t>
                        </w:r>
                      </w:p>
                    </w:txbxContent>
                  </v:textbox>
                </v:rect>
                <v:rect id="Rectangle 78" o:spid="_x0000_s1051"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" filled="f" stroked="f">
                  <v:textbox style="mso-fit-shape-to-text:t" inset="0,0,0,0">
                    <w:txbxContent>
                      <w:p w14:paraId="21D32D80" w14:textId="77777777" w:rsidR="00183E70" w:rsidRPr="00B34B0A" w:rsidRDefault="00183E70" w:rsidP="00183E70">
                        <w:pPr>
                          <w:rPr>
                            <w:b/>
                          </w:rPr>
                        </w:pPr>
                        <w:r w:rsidRPr="00B34B0A">
                          <w:rPr>
                            <w:b/>
                            <w:i/>
                            <w:iCs/>
                            <w:color w:val="000000"/>
                          </w:rPr>
                          <w:t>load</w:t>
                        </w:r>
                      </w:p>
                    </w:txbxContent>
                  </v:textbox>
                </v:rect>
                <v:rect id="Rectangle 79" o:spid="_x0000_s1052"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" filled="f" stroked="f">
                  <v:textbox style="mso-fit-shape-to-text:t" inset="0,0,0,0">
                    <w:txbxContent>
                      <w:p w14:paraId="3D854B89" w14:textId="77777777" w:rsidR="00183E70" w:rsidRPr="00B34B0A" w:rsidRDefault="00183E70" w:rsidP="00183E70">
                        <w:pPr>
                          <w:rPr>
                            <w:b/>
                          </w:rPr>
                        </w:pPr>
                        <w:r w:rsidRPr="00B34B0A">
                          <w:rPr>
                            <w:b/>
                            <w:i/>
                            <w:iCs/>
                            <w:color w:val="000000"/>
                          </w:rPr>
                          <w:t>online</w:t>
                        </w:r>
                      </w:p>
                    </w:txbxContent>
                  </v:textbox>
                </v:rect>
                <v:rect id="Rectangle 80" o:spid="_x0000_s1053"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" filled="f" stroked="f">
                  <v:textbox style="mso-fit-shape-to-text:t" inset="0,0,0,0">
                    <w:txbxContent>
                      <w:p w14:paraId="3DAF9DE9" w14:textId="77777777" w:rsidR="00183E70" w:rsidRPr="00B34B0A" w:rsidRDefault="00183E70" w:rsidP="00183E70">
                        <w:pPr>
                          <w:rPr>
                            <w:b/>
                          </w:rPr>
                        </w:pPr>
                        <w:r w:rsidRPr="00B34B0A">
                          <w:rPr>
                            <w:b/>
                            <w:i/>
                            <w:iCs/>
                            <w:color w:val="000000"/>
                          </w:rPr>
                          <w:t>i</w:t>
                        </w:r>
                      </w:p>
                    </w:txbxContent>
                  </v:textbox>
                </v:rect>
              </v:group>
            </w:pict>
          </mc:Fallback>
        </mc:AlternateContent>
      </w:r>
      <w:r w:rsidRPr="00183E70">
        <w:rPr>
          <w:rFonts w:eastAsia="Times New Roman"/>
          <w:b/>
          <w:position w:val="30"/>
          <w:sz w:val="20"/>
          <w:szCs w:val="20"/>
        </w:rPr>
        <w:t>PRC</w:t>
      </w:r>
      <w:r w:rsidRPr="00183E70">
        <w:rPr>
          <w:rFonts w:eastAsia="Times New Roman"/>
          <w:b/>
          <w:position w:val="30"/>
          <w:sz w:val="20"/>
          <w:szCs w:val="20"/>
          <w:vertAlign w:val="subscript"/>
        </w:rPr>
        <w:t>4</w:t>
      </w:r>
      <w:r w:rsidRPr="00183E70">
        <w:rPr>
          <w:rFonts w:eastAsia="Times New Roman"/>
          <w:b/>
          <w:position w:val="30"/>
          <w:sz w:val="20"/>
          <w:szCs w:val="20"/>
        </w:rPr>
        <w:t xml:space="preserve"> =</w:t>
      </w:r>
      <w:r w:rsidRPr="00183E70">
        <w:rPr>
          <w:rFonts w:eastAsia="Times New Roman"/>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r w:rsidRPr="00183E70">
        <w:rPr>
          <w:rFonts w:eastAsia="Times New Roman"/>
          <w:b/>
          <w:position w:val="30"/>
          <w:sz w:val="20"/>
          <w:szCs w:val="20"/>
          <w:vertAlign w:val="subscript"/>
        </w:rPr>
        <w:t>i</w:t>
      </w:r>
    </w:p>
    <w:p w14:paraId="46E8C89F" w14:textId="77777777" w:rsidR="00183E70" w:rsidRPr="00183E70" w:rsidRDefault="00183E70" w:rsidP="00183E70">
      <w:pPr>
        <w:tabs>
          <w:tab w:val="left" w:pos="2160"/>
        </w:tabs>
        <w:spacing w:before="480"/>
        <w:ind w:left="2160" w:hanging="2160"/>
        <w:rPr>
          <w:rFonts w:eastAsia="Times New Roman"/>
          <w:b/>
          <w:position w:val="30"/>
          <w:sz w:val="20"/>
          <w:szCs w:val="20"/>
        </w:rPr>
      </w:pPr>
      <w:r w:rsidRPr="00183E70">
        <w:rPr>
          <w:rFonts w:eastAsia="Times New Roman"/>
          <w:noProof/>
          <w:szCs w:val="20"/>
        </w:rPr>
        <mc:AlternateContent>
          <mc:Choice Requires="wpc">
            <w:drawing>
              <wp:anchor distT="0" distB="0" distL="114300" distR="114300" simplePos="0" relativeHeight="251680799" behindDoc="0" locked="0" layoutInCell="1" allowOverlap="1" wp14:anchorId="56C403D2" wp14:editId="38D3644C">
                <wp:simplePos x="0" y="0"/>
                <wp:positionH relativeFrom="column">
                  <wp:posOffset>494072</wp:posOffset>
                </wp:positionH>
                <wp:positionV relativeFrom="paragraph">
                  <wp:posOffset>31363</wp:posOffset>
                </wp:positionV>
                <wp:extent cx="737235" cy="1360805"/>
                <wp:effectExtent l="0" t="0" r="0" b="1270"/>
                <wp:wrapNone/>
                <wp:docPr id="913524605"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719178592"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9D701" w14:textId="77777777" w:rsidR="00183E70" w:rsidRPr="00B074A0" w:rsidRDefault="00183E70" w:rsidP="00183E70">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44626886"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C9EF4B" w14:textId="77777777" w:rsidR="00183E70" w:rsidRDefault="00183E70" w:rsidP="00183E70">
                              <w:r>
                                <w:rPr>
                                  <w:rFonts w:ascii="Symbol" w:hAnsi="Symbol" w:cs="Symbol"/>
                                  <w:color w:val="000000"/>
                                </w:rPr>
                                <w:t></w:t>
                              </w:r>
                            </w:p>
                          </w:txbxContent>
                        </wps:txbx>
                        <wps:bodyPr rot="0" vert="horz" wrap="none" lIns="0" tIns="0" rIns="0" bIns="0" anchor="t" anchorCtr="0" upright="1">
                          <a:spAutoFit/>
                        </wps:bodyPr>
                      </wps:wsp>
                      <wps:wsp>
                        <wps:cNvPr id="428656824"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DF758" w14:textId="77777777" w:rsidR="00183E70" w:rsidRPr="00B34B0A" w:rsidRDefault="00183E70" w:rsidP="00183E70">
                              <w:pPr>
                                <w:rPr>
                                  <w:b/>
                                </w:rPr>
                              </w:pPr>
                              <w:r w:rsidRPr="00B34B0A">
                                <w:rPr>
                                  <w:b/>
                                  <w:i/>
                                  <w:iCs/>
                                  <w:color w:val="000000"/>
                                </w:rPr>
                                <w:t>resources</w:t>
                              </w:r>
                            </w:p>
                          </w:txbxContent>
                        </wps:txbx>
                        <wps:bodyPr rot="0" vert="horz" wrap="none" lIns="0" tIns="0" rIns="0" bIns="0" anchor="t" anchorCtr="0" upright="1">
                          <a:spAutoFit/>
                        </wps:bodyPr>
                      </wps:wsp>
                      <wps:wsp>
                        <wps:cNvPr id="974015477"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36E8C6" w14:textId="77777777" w:rsidR="00183E70" w:rsidRPr="00B34B0A" w:rsidRDefault="00183E70" w:rsidP="00183E70">
                              <w:pPr>
                                <w:rPr>
                                  <w:b/>
                                </w:rPr>
                              </w:pPr>
                              <w:r w:rsidRPr="00B34B0A">
                                <w:rPr>
                                  <w:b/>
                                  <w:i/>
                                  <w:iCs/>
                                  <w:color w:val="000000"/>
                                </w:rPr>
                                <w:t>load</w:t>
                              </w:r>
                            </w:p>
                          </w:txbxContent>
                        </wps:txbx>
                        <wps:bodyPr rot="0" vert="horz" wrap="none" lIns="0" tIns="0" rIns="0" bIns="0" anchor="t" anchorCtr="0" upright="1">
                          <a:spAutoFit/>
                        </wps:bodyPr>
                      </wps:wsp>
                      <wps:wsp>
                        <wps:cNvPr id="562542409"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CCCE0" w14:textId="77777777" w:rsidR="00183E70" w:rsidRPr="00B34B0A" w:rsidRDefault="00183E70" w:rsidP="00183E70">
                              <w:pPr>
                                <w:rPr>
                                  <w:b/>
                                </w:rPr>
                              </w:pPr>
                              <w:r w:rsidRPr="00B34B0A">
                                <w:rPr>
                                  <w:b/>
                                  <w:i/>
                                  <w:iCs/>
                                  <w:color w:val="000000"/>
                                </w:rPr>
                                <w:t>online</w:t>
                              </w:r>
                            </w:p>
                          </w:txbxContent>
                        </wps:txbx>
                        <wps:bodyPr rot="0" vert="horz" wrap="none" lIns="0" tIns="0" rIns="0" bIns="0" anchor="t" anchorCtr="0" upright="1">
                          <a:spAutoFit/>
                        </wps:bodyPr>
                      </wps:wsp>
                      <wps:wsp>
                        <wps:cNvPr id="1941510312"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9C51CA" w14:textId="77777777" w:rsidR="00183E70" w:rsidRPr="00B34B0A" w:rsidRDefault="00183E70" w:rsidP="00183E70">
                              <w:pPr>
                                <w:rPr>
                                  <w:b/>
                                </w:rPr>
                              </w:pPr>
                              <w:r w:rsidRPr="00B34B0A">
                                <w:rPr>
                                  <w:b/>
                                  <w:i/>
                                  <w:iCs/>
                                  <w:color w:val="000000"/>
                                </w:rPr>
                                <w:t>All</w:t>
                              </w:r>
                            </w:p>
                          </w:txbxContent>
                        </wps:txbx>
                        <wps:bodyPr rot="0" vert="horz" wrap="square" lIns="0" tIns="0" rIns="0" bIns="0" anchor="t" anchorCtr="0" upright="1">
                          <a:spAutoFit/>
                        </wps:bodyPr>
                      </wps:wsp>
                      <wps:wsp>
                        <wps:cNvPr id="1412072242"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FA96DD" w14:textId="77777777" w:rsidR="00183E70" w:rsidRPr="00B34B0A" w:rsidRDefault="00183E70" w:rsidP="00183E70">
                              <w:pPr>
                                <w:rPr>
                                  <w:b/>
                                </w:rPr>
                              </w:pPr>
                              <w:r w:rsidRPr="00B34B0A">
                                <w:rPr>
                                  <w:b/>
                                  <w:i/>
                                  <w:iCs/>
                                  <w:color w:val="000000"/>
                                </w:rPr>
                                <w:t>resource</w:t>
                              </w:r>
                            </w:p>
                          </w:txbxContent>
                        </wps:txbx>
                        <wps:bodyPr rot="0" vert="horz" wrap="none" lIns="0" tIns="0" rIns="0" bIns="0" anchor="t" anchorCtr="0" upright="1">
                          <a:spAutoFit/>
                        </wps:bodyPr>
                      </wps:wsp>
                      <wps:wsp>
                        <wps:cNvPr id="1539749912"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7A6604" w14:textId="77777777" w:rsidR="00183E70" w:rsidRPr="00B34B0A" w:rsidRDefault="00183E70" w:rsidP="00183E70">
                              <w:pPr>
                                <w:rPr>
                                  <w:b/>
                                </w:rPr>
                              </w:pPr>
                              <w:r w:rsidRPr="00B34B0A">
                                <w:rPr>
                                  <w:b/>
                                  <w:i/>
                                  <w:iCs/>
                                  <w:color w:val="000000"/>
                                </w:rPr>
                                <w:t>load</w:t>
                              </w:r>
                            </w:p>
                          </w:txbxContent>
                        </wps:txbx>
                        <wps:bodyPr rot="0" vert="horz" wrap="none" lIns="0" tIns="0" rIns="0" bIns="0" anchor="t" anchorCtr="0" upright="1">
                          <a:spAutoFit/>
                        </wps:bodyPr>
                      </wps:wsp>
                      <wps:wsp>
                        <wps:cNvPr id="339075041"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A8771B" w14:textId="77777777" w:rsidR="00183E70" w:rsidRPr="00B34B0A" w:rsidRDefault="00183E70" w:rsidP="00183E70">
                              <w:pPr>
                                <w:rPr>
                                  <w:b/>
                                </w:rPr>
                              </w:pPr>
                              <w:r w:rsidRPr="00B34B0A">
                                <w:rPr>
                                  <w:b/>
                                  <w:i/>
                                  <w:iCs/>
                                  <w:color w:val="000000"/>
                                </w:rPr>
                                <w:t>online</w:t>
                              </w:r>
                            </w:p>
                          </w:txbxContent>
                        </wps:txbx>
                        <wps:bodyPr rot="0" vert="horz" wrap="none" lIns="0" tIns="0" rIns="0" bIns="0" anchor="t" anchorCtr="0" upright="1">
                          <a:spAutoFit/>
                        </wps:bodyPr>
                      </wps:wsp>
                      <wps:wsp>
                        <wps:cNvPr id="1672351106"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DFD83" w14:textId="77777777" w:rsidR="00183E70" w:rsidRPr="00B34B0A" w:rsidRDefault="00183E70" w:rsidP="00183E70">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6C403D2" id="Canvas 91" o:spid="_x0000_s1054" editas="canvas" style="position:absolute;left:0;text-align:left;margin-left:38.9pt;margin-top:2.45pt;width:58.05pt;height:107.15pt;z-index:251680799"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">
                <v:shape id="_x0000_s1055" type="#_x0000_t75" style="position:absolute;width:7372;height:13608;visibility:visible;mso-wrap-style:square">
                  <v:fill o:detectmouseclick="t"/>
                  <v:path o:connecttype="none"/>
                </v:shape>
                <v:rect id="Rectangle 83" o:spid="_x0000_s1056"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" filled="f" stroked="f">
                  <v:textbox style="mso-fit-shape-to-text:t" inset="0,0,0,0">
                    <w:txbxContent>
                      <w:p w14:paraId="1549D701" w14:textId="77777777" w:rsidR="00183E70" w:rsidRPr="00B074A0" w:rsidRDefault="00183E70" w:rsidP="00183E70">
                        <w:pPr>
                          <w:rPr>
                            <w:sz w:val="32"/>
                            <w:szCs w:val="32"/>
                          </w:rPr>
                        </w:pPr>
                        <w:r w:rsidRPr="00B074A0">
                          <w:rPr>
                            <w:rFonts w:ascii="Symbol" w:hAnsi="Symbol" w:cs="Symbol"/>
                            <w:color w:val="000000"/>
                            <w:sz w:val="32"/>
                            <w:szCs w:val="32"/>
                          </w:rPr>
                          <w:t></w:t>
                        </w:r>
                      </w:p>
                    </w:txbxContent>
                  </v:textbox>
                </v:rect>
                <v:rect id="Rectangle 84" o:spid="_x0000_s1057"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" filled="f" stroked="f">
                  <v:textbox style="mso-fit-shape-to-text:t" inset="0,0,0,0">
                    <w:txbxContent>
                      <w:p w14:paraId="4CC9EF4B" w14:textId="77777777" w:rsidR="00183E70" w:rsidRDefault="00183E70" w:rsidP="00183E70">
                        <w:r>
                          <w:rPr>
                            <w:rFonts w:ascii="Symbol" w:hAnsi="Symbol" w:cs="Symbol"/>
                            <w:color w:val="000000"/>
                          </w:rPr>
                          <w:t></w:t>
                        </w:r>
                      </w:p>
                    </w:txbxContent>
                  </v:textbox>
                </v:rect>
                <v:rect id="Rectangle 85" o:spid="_x0000_s1058"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" filled="f" stroked="f">
                  <v:textbox style="mso-fit-shape-to-text:t" inset="0,0,0,0">
                    <w:txbxContent>
                      <w:p w14:paraId="79EDF758" w14:textId="77777777" w:rsidR="00183E70" w:rsidRPr="00B34B0A" w:rsidRDefault="00183E70" w:rsidP="00183E70">
                        <w:pPr>
                          <w:rPr>
                            <w:b/>
                          </w:rPr>
                        </w:pPr>
                        <w:r w:rsidRPr="00B34B0A">
                          <w:rPr>
                            <w:b/>
                            <w:i/>
                            <w:iCs/>
                            <w:color w:val="000000"/>
                          </w:rPr>
                          <w:t>resources</w:t>
                        </w:r>
                      </w:p>
                    </w:txbxContent>
                  </v:textbox>
                </v:rect>
                <v:rect id="Rectangle 86" o:spid="_x0000_s1059"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" filled="f" stroked="f">
                  <v:textbox style="mso-fit-shape-to-text:t" inset="0,0,0,0">
                    <w:txbxContent>
                      <w:p w14:paraId="3936E8C6" w14:textId="77777777" w:rsidR="00183E70" w:rsidRPr="00B34B0A" w:rsidRDefault="00183E70" w:rsidP="00183E70">
                        <w:pPr>
                          <w:rPr>
                            <w:b/>
                          </w:rPr>
                        </w:pPr>
                        <w:r w:rsidRPr="00B34B0A">
                          <w:rPr>
                            <w:b/>
                            <w:i/>
                            <w:iCs/>
                            <w:color w:val="000000"/>
                          </w:rPr>
                          <w:t>load</w:t>
                        </w:r>
                      </w:p>
                    </w:txbxContent>
                  </v:textbox>
                </v:rect>
                <v:rect id="Rectangle 87" o:spid="_x0000_s1060"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" filled="f" stroked="f">
                  <v:textbox style="mso-fit-shape-to-text:t" inset="0,0,0,0">
                    <w:txbxContent>
                      <w:p w14:paraId="0A8CCCE0" w14:textId="77777777" w:rsidR="00183E70" w:rsidRPr="00B34B0A" w:rsidRDefault="00183E70" w:rsidP="00183E70">
                        <w:pPr>
                          <w:rPr>
                            <w:b/>
                          </w:rPr>
                        </w:pPr>
                        <w:r w:rsidRPr="00B34B0A">
                          <w:rPr>
                            <w:b/>
                            <w:i/>
                            <w:iCs/>
                            <w:color w:val="000000"/>
                          </w:rPr>
                          <w:t>online</w:t>
                        </w:r>
                      </w:p>
                    </w:txbxContent>
                  </v:textbox>
                </v:rect>
                <v:rect id="Rectangle 88" o:spid="_x0000_s1061"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" filled="f" stroked="f">
                  <v:textbox style="mso-fit-shape-to-text:t" inset="0,0,0,0">
                    <w:txbxContent>
                      <w:p w14:paraId="569C51CA" w14:textId="77777777" w:rsidR="00183E70" w:rsidRPr="00B34B0A" w:rsidRDefault="00183E70" w:rsidP="00183E70">
                        <w:pPr>
                          <w:rPr>
                            <w:b/>
                          </w:rPr>
                        </w:pPr>
                        <w:r w:rsidRPr="00B34B0A">
                          <w:rPr>
                            <w:b/>
                            <w:i/>
                            <w:iCs/>
                            <w:color w:val="000000"/>
                          </w:rPr>
                          <w:t>All</w:t>
                        </w:r>
                      </w:p>
                    </w:txbxContent>
                  </v:textbox>
                </v:rect>
                <v:rect id="Rectangle 89" o:spid="_x0000_s1062"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" filled="f" stroked="f">
                  <v:textbox style="mso-fit-shape-to-text:t" inset="0,0,0,0">
                    <w:txbxContent>
                      <w:p w14:paraId="45FA96DD" w14:textId="77777777" w:rsidR="00183E70" w:rsidRPr="00B34B0A" w:rsidRDefault="00183E70" w:rsidP="00183E70">
                        <w:pPr>
                          <w:rPr>
                            <w:b/>
                          </w:rPr>
                        </w:pPr>
                        <w:r w:rsidRPr="00B34B0A">
                          <w:rPr>
                            <w:b/>
                            <w:i/>
                            <w:iCs/>
                            <w:color w:val="000000"/>
                          </w:rPr>
                          <w:t>resource</w:t>
                        </w:r>
                      </w:p>
                    </w:txbxContent>
                  </v:textbox>
                </v:rect>
                <v:rect id="Rectangle 90" o:spid="_x0000_s1063"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" filled="f" stroked="f">
                  <v:textbox style="mso-fit-shape-to-text:t" inset="0,0,0,0">
                    <w:txbxContent>
                      <w:p w14:paraId="397A6604" w14:textId="77777777" w:rsidR="00183E70" w:rsidRPr="00B34B0A" w:rsidRDefault="00183E70" w:rsidP="00183E70">
                        <w:pPr>
                          <w:rPr>
                            <w:b/>
                          </w:rPr>
                        </w:pPr>
                        <w:r w:rsidRPr="00B34B0A">
                          <w:rPr>
                            <w:b/>
                            <w:i/>
                            <w:iCs/>
                            <w:color w:val="000000"/>
                          </w:rPr>
                          <w:t>load</w:t>
                        </w:r>
                      </w:p>
                    </w:txbxContent>
                  </v:textbox>
                </v:rect>
                <v:rect id="Rectangle 91" o:spid="_x0000_s1064"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" filled="f" stroked="f">
                  <v:textbox style="mso-fit-shape-to-text:t" inset="0,0,0,0">
                    <w:txbxContent>
                      <w:p w14:paraId="27A8771B" w14:textId="77777777" w:rsidR="00183E70" w:rsidRPr="00B34B0A" w:rsidRDefault="00183E70" w:rsidP="00183E70">
                        <w:pPr>
                          <w:rPr>
                            <w:b/>
                          </w:rPr>
                        </w:pPr>
                        <w:r w:rsidRPr="00B34B0A">
                          <w:rPr>
                            <w:b/>
                            <w:i/>
                            <w:iCs/>
                            <w:color w:val="000000"/>
                          </w:rPr>
                          <w:t>online</w:t>
                        </w:r>
                      </w:p>
                    </w:txbxContent>
                  </v:textbox>
                </v:rect>
                <v:rect id="Rectangle 92" o:spid="_x0000_s1065"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" filled="f" stroked="f">
                  <v:textbox style="mso-fit-shape-to-text:t" inset="0,0,0,0">
                    <w:txbxContent>
                      <w:p w14:paraId="04EDFD83" w14:textId="77777777" w:rsidR="00183E70" w:rsidRPr="00B34B0A" w:rsidRDefault="00183E70" w:rsidP="00183E70">
                        <w:pPr>
                          <w:rPr>
                            <w:b/>
                          </w:rPr>
                        </w:pPr>
                        <w:r w:rsidRPr="00B34B0A">
                          <w:rPr>
                            <w:b/>
                            <w:i/>
                            <w:iCs/>
                            <w:color w:val="000000"/>
                          </w:rPr>
                          <w:t>i</w:t>
                        </w:r>
                      </w:p>
                    </w:txbxContent>
                  </v:textbox>
                </v:rect>
              </v:group>
            </w:pict>
          </mc:Fallback>
        </mc:AlternateContent>
      </w:r>
      <w:r w:rsidRPr="00183E70">
        <w:rPr>
          <w:rFonts w:eastAsia="Times New Roman"/>
          <w:b/>
          <w:position w:val="30"/>
          <w:sz w:val="20"/>
          <w:szCs w:val="20"/>
        </w:rPr>
        <w:t>PRC</w:t>
      </w:r>
      <w:r w:rsidRPr="00183E70">
        <w:rPr>
          <w:rFonts w:eastAsia="Times New Roman"/>
          <w:b/>
          <w:position w:val="30"/>
          <w:sz w:val="20"/>
          <w:szCs w:val="20"/>
          <w:vertAlign w:val="subscript"/>
        </w:rPr>
        <w:t>5</w:t>
      </w:r>
      <w:r w:rsidRPr="00183E70">
        <w:rPr>
          <w:rFonts w:eastAsia="Times New Roman"/>
          <w:b/>
          <w:position w:val="30"/>
          <w:sz w:val="20"/>
          <w:szCs w:val="20"/>
        </w:rPr>
        <w:t xml:space="preserve"> =</w:t>
      </w:r>
      <w:r w:rsidRPr="00183E70">
        <w:rPr>
          <w:rFonts w:eastAsia="Times New Roman"/>
          <w:b/>
          <w:position w:val="30"/>
          <w:sz w:val="20"/>
          <w:szCs w:val="20"/>
        </w:rPr>
        <w:tab/>
        <w:t>Min(Max((LRDF_1*Actual Net Telemetered Consumption – LPC)</w:t>
      </w:r>
      <w:r w:rsidRPr="00183E70">
        <w:rPr>
          <w:rFonts w:eastAsia="Times New Roman"/>
          <w:b/>
          <w:position w:val="30"/>
          <w:sz w:val="20"/>
          <w:szCs w:val="20"/>
          <w:vertAlign w:val="subscript"/>
        </w:rPr>
        <w:t>i</w:t>
      </w:r>
      <w:r w:rsidRPr="00183E70">
        <w:rPr>
          <w:rFonts w:eastAsia="Times New Roman"/>
          <w:b/>
          <w:position w:val="30"/>
          <w:sz w:val="20"/>
          <w:szCs w:val="20"/>
        </w:rPr>
        <w:t>, 0.0), (0.2 * LRDF_1 * Actual Net Telemetered Consumption)) from all CLRs active in SCED with an Ancillary Service Resource award</w:t>
      </w:r>
    </w:p>
    <w:p w14:paraId="6B6549AF" w14:textId="77777777" w:rsidR="00183E70" w:rsidRPr="00183E70" w:rsidRDefault="00183E70" w:rsidP="00183E70">
      <w:pPr>
        <w:tabs>
          <w:tab w:val="left" w:pos="2160"/>
        </w:tabs>
        <w:ind w:left="2160" w:hanging="2160"/>
        <w:rPr>
          <w:rFonts w:eastAsia="Times New Roman"/>
          <w:b/>
          <w:position w:val="3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3E70" w:rsidRPr="00183E70" w14:paraId="5420CDA5" w14:textId="77777777" w:rsidTr="001A7377">
        <w:trPr>
          <w:trHeight w:val="206"/>
        </w:trPr>
        <w:tc>
          <w:tcPr>
            <w:tcW w:w="9350" w:type="dxa"/>
            <w:shd w:val="pct12" w:color="auto" w:fill="auto"/>
          </w:tcPr>
          <w:p w14:paraId="27C8BB2F" w14:textId="77777777" w:rsidR="00183E70" w:rsidRPr="00183E70" w:rsidRDefault="00183E70" w:rsidP="00183E70">
            <w:pPr>
              <w:spacing w:before="120" w:after="240"/>
              <w:rPr>
                <w:rFonts w:eastAsia="Times New Roman"/>
                <w:b/>
                <w:i/>
                <w:iCs/>
              </w:rPr>
            </w:pPr>
            <w:r w:rsidRPr="00183E70">
              <w:rPr>
                <w:rFonts w:eastAsia="Times New Roman"/>
                <w:b/>
                <w:i/>
                <w:iCs/>
              </w:rPr>
              <w:t>[NPRR1244:  Replace the formula “PRC</w:t>
            </w:r>
            <w:r w:rsidRPr="00183E70">
              <w:rPr>
                <w:rFonts w:eastAsia="Times New Roman"/>
                <w:b/>
                <w:i/>
                <w:iCs/>
                <w:vertAlign w:val="subscript"/>
              </w:rPr>
              <w:t>5</w:t>
            </w:r>
            <w:r w:rsidRPr="00183E70">
              <w:rPr>
                <w:rFonts w:eastAsia="Times New Roman"/>
                <w:b/>
                <w:i/>
                <w:iCs/>
              </w:rPr>
              <w:t>” above with the following upon system implementation:]</w:t>
            </w:r>
          </w:p>
          <w:p w14:paraId="5AC1B03F" w14:textId="77777777" w:rsidR="00183E70" w:rsidRPr="00183E70" w:rsidRDefault="00183E70" w:rsidP="00183E70">
            <w:pPr>
              <w:tabs>
                <w:tab w:val="left" w:pos="2160"/>
              </w:tabs>
              <w:spacing w:before="480"/>
              <w:ind w:left="2160" w:hanging="2160"/>
              <w:rPr>
                <w:rFonts w:eastAsia="Times New Roman"/>
                <w:b/>
                <w:position w:val="30"/>
                <w:sz w:val="20"/>
                <w:szCs w:val="20"/>
              </w:rPr>
            </w:pPr>
            <w:r w:rsidRPr="00183E70">
              <w:rPr>
                <w:rFonts w:eastAsia="Times New Roman"/>
                <w:noProof/>
                <w:szCs w:val="20"/>
              </w:rPr>
              <mc:AlternateContent>
                <mc:Choice Requires="wpc">
                  <w:drawing>
                    <wp:anchor distT="0" distB="0" distL="114300" distR="114300" simplePos="0" relativeHeight="251686943" behindDoc="0" locked="0" layoutInCell="1" allowOverlap="1" wp14:anchorId="20BB810B" wp14:editId="545236C5">
                      <wp:simplePos x="0" y="0"/>
                      <wp:positionH relativeFrom="column">
                        <wp:posOffset>494072</wp:posOffset>
                      </wp:positionH>
                      <wp:positionV relativeFrom="paragraph">
                        <wp:posOffset>31363</wp:posOffset>
                      </wp:positionV>
                      <wp:extent cx="737235" cy="1360805"/>
                      <wp:effectExtent l="0" t="0" r="0" b="1270"/>
                      <wp:wrapNone/>
                      <wp:docPr id="560736362"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042480450"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32EA2" w14:textId="77777777" w:rsidR="00183E70" w:rsidRPr="00B074A0" w:rsidRDefault="00183E70" w:rsidP="00183E70">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866256102"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0BE7E" w14:textId="77777777" w:rsidR="00183E70" w:rsidRDefault="00183E70" w:rsidP="00183E70">
                                    <w:r>
                                      <w:rPr>
                                        <w:rFonts w:ascii="Symbol" w:hAnsi="Symbol" w:cs="Symbol"/>
                                        <w:color w:val="000000"/>
                                      </w:rPr>
                                      <w:t></w:t>
                                    </w:r>
                                  </w:p>
                                </w:txbxContent>
                              </wps:txbx>
                              <wps:bodyPr rot="0" vert="horz" wrap="none" lIns="0" tIns="0" rIns="0" bIns="0" anchor="t" anchorCtr="0" upright="1">
                                <a:spAutoFit/>
                              </wps:bodyPr>
                            </wps:wsp>
                            <wps:wsp>
                              <wps:cNvPr id="1319248498"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589FBF" w14:textId="77777777" w:rsidR="00183E70" w:rsidRPr="00B34B0A" w:rsidRDefault="00183E70" w:rsidP="00183E70">
                                    <w:pPr>
                                      <w:rPr>
                                        <w:b/>
                                      </w:rPr>
                                    </w:pPr>
                                    <w:r w:rsidRPr="00B34B0A">
                                      <w:rPr>
                                        <w:b/>
                                        <w:i/>
                                        <w:iCs/>
                                        <w:color w:val="000000"/>
                                      </w:rPr>
                                      <w:t>resources</w:t>
                                    </w:r>
                                  </w:p>
                                </w:txbxContent>
                              </wps:txbx>
                              <wps:bodyPr rot="0" vert="horz" wrap="none" lIns="0" tIns="0" rIns="0" bIns="0" anchor="t" anchorCtr="0" upright="1">
                                <a:spAutoFit/>
                              </wps:bodyPr>
                            </wps:wsp>
                            <wps:wsp>
                              <wps:cNvPr id="958497326"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F53029" w14:textId="77777777" w:rsidR="00183E70" w:rsidRPr="00B34B0A" w:rsidRDefault="00183E70" w:rsidP="00183E70">
                                    <w:pPr>
                                      <w:rPr>
                                        <w:b/>
                                      </w:rPr>
                                    </w:pPr>
                                    <w:r w:rsidRPr="00B34B0A">
                                      <w:rPr>
                                        <w:b/>
                                        <w:i/>
                                        <w:iCs/>
                                        <w:color w:val="000000"/>
                                      </w:rPr>
                                      <w:t>load</w:t>
                                    </w:r>
                                  </w:p>
                                </w:txbxContent>
                              </wps:txbx>
                              <wps:bodyPr rot="0" vert="horz" wrap="none" lIns="0" tIns="0" rIns="0" bIns="0" anchor="t" anchorCtr="0" upright="1">
                                <a:spAutoFit/>
                              </wps:bodyPr>
                            </wps:wsp>
                            <wps:wsp>
                              <wps:cNvPr id="2045452430"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58391" w14:textId="77777777" w:rsidR="00183E70" w:rsidRPr="00B34B0A" w:rsidRDefault="00183E70" w:rsidP="00183E70">
                                    <w:pPr>
                                      <w:rPr>
                                        <w:b/>
                                      </w:rPr>
                                    </w:pPr>
                                    <w:r w:rsidRPr="00B34B0A">
                                      <w:rPr>
                                        <w:b/>
                                        <w:i/>
                                        <w:iCs/>
                                        <w:color w:val="000000"/>
                                      </w:rPr>
                                      <w:t>online</w:t>
                                    </w:r>
                                  </w:p>
                                </w:txbxContent>
                              </wps:txbx>
                              <wps:bodyPr rot="0" vert="horz" wrap="none" lIns="0" tIns="0" rIns="0" bIns="0" anchor="t" anchorCtr="0" upright="1">
                                <a:spAutoFit/>
                              </wps:bodyPr>
                            </wps:wsp>
                            <wps:wsp>
                              <wps:cNvPr id="2016559631"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D51004" w14:textId="77777777" w:rsidR="00183E70" w:rsidRPr="00B34B0A" w:rsidRDefault="00183E70" w:rsidP="00183E70">
                                    <w:pPr>
                                      <w:rPr>
                                        <w:b/>
                                      </w:rPr>
                                    </w:pPr>
                                    <w:r w:rsidRPr="00B34B0A">
                                      <w:rPr>
                                        <w:b/>
                                        <w:i/>
                                        <w:iCs/>
                                        <w:color w:val="000000"/>
                                      </w:rPr>
                                      <w:t>All</w:t>
                                    </w:r>
                                  </w:p>
                                </w:txbxContent>
                              </wps:txbx>
                              <wps:bodyPr rot="0" vert="horz" wrap="square" lIns="0" tIns="0" rIns="0" bIns="0" anchor="t" anchorCtr="0" upright="1">
                                <a:spAutoFit/>
                              </wps:bodyPr>
                            </wps:wsp>
                            <wps:wsp>
                              <wps:cNvPr id="2026791654"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44817" w14:textId="77777777" w:rsidR="00183E70" w:rsidRPr="00B34B0A" w:rsidRDefault="00183E70" w:rsidP="00183E70">
                                    <w:pPr>
                                      <w:rPr>
                                        <w:b/>
                                      </w:rPr>
                                    </w:pPr>
                                    <w:r w:rsidRPr="00B34B0A">
                                      <w:rPr>
                                        <w:b/>
                                        <w:i/>
                                        <w:iCs/>
                                        <w:color w:val="000000"/>
                                      </w:rPr>
                                      <w:t>resource</w:t>
                                    </w:r>
                                  </w:p>
                                </w:txbxContent>
                              </wps:txbx>
                              <wps:bodyPr rot="0" vert="horz" wrap="none" lIns="0" tIns="0" rIns="0" bIns="0" anchor="t" anchorCtr="0" upright="1">
                                <a:spAutoFit/>
                              </wps:bodyPr>
                            </wps:wsp>
                            <wps:wsp>
                              <wps:cNvPr id="1114909253"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DE691B" w14:textId="77777777" w:rsidR="00183E70" w:rsidRPr="00B34B0A" w:rsidRDefault="00183E70" w:rsidP="00183E70">
                                    <w:pPr>
                                      <w:rPr>
                                        <w:b/>
                                      </w:rPr>
                                    </w:pPr>
                                    <w:r w:rsidRPr="00B34B0A">
                                      <w:rPr>
                                        <w:b/>
                                        <w:i/>
                                        <w:iCs/>
                                        <w:color w:val="000000"/>
                                      </w:rPr>
                                      <w:t>load</w:t>
                                    </w:r>
                                  </w:p>
                                </w:txbxContent>
                              </wps:txbx>
                              <wps:bodyPr rot="0" vert="horz" wrap="none" lIns="0" tIns="0" rIns="0" bIns="0" anchor="t" anchorCtr="0" upright="1">
                                <a:spAutoFit/>
                              </wps:bodyPr>
                            </wps:wsp>
                            <wps:wsp>
                              <wps:cNvPr id="153431425"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7306FA" w14:textId="77777777" w:rsidR="00183E70" w:rsidRPr="00B34B0A" w:rsidRDefault="00183E70" w:rsidP="00183E70">
                                    <w:pPr>
                                      <w:rPr>
                                        <w:b/>
                                      </w:rPr>
                                    </w:pPr>
                                    <w:r w:rsidRPr="00B34B0A">
                                      <w:rPr>
                                        <w:b/>
                                        <w:i/>
                                        <w:iCs/>
                                        <w:color w:val="000000"/>
                                      </w:rPr>
                                      <w:t>online</w:t>
                                    </w:r>
                                  </w:p>
                                </w:txbxContent>
                              </wps:txbx>
                              <wps:bodyPr rot="0" vert="horz" wrap="none" lIns="0" tIns="0" rIns="0" bIns="0" anchor="t" anchorCtr="0" upright="1">
                                <a:spAutoFit/>
                              </wps:bodyPr>
                            </wps:wsp>
                            <wps:wsp>
                              <wps:cNvPr id="349211296"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DF7A51" w14:textId="77777777" w:rsidR="00183E70" w:rsidRPr="00B34B0A" w:rsidRDefault="00183E70" w:rsidP="00183E70">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0BB810B" id="_x0000_s1066" editas="canvas" style="position:absolute;left:0;text-align:left;margin-left:38.9pt;margin-top:2.45pt;width:58.05pt;height:107.15pt;z-index:251686943"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">
                      <v:shape id="_x0000_s1067" type="#_x0000_t75" style="position:absolute;width:7372;height:13608;visibility:visible;mso-wrap-style:square">
                        <v:fill o:detectmouseclick="t"/>
                        <v:path o:connecttype="none"/>
                      </v:shape>
                      <v:rect id="Rectangle 83" o:spid="_x0000_s1068"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" filled="f" stroked="f">
                        <v:textbox style="mso-fit-shape-to-text:t" inset="0,0,0,0">
                          <w:txbxContent>
                            <w:p w14:paraId="39232EA2" w14:textId="77777777" w:rsidR="00183E70" w:rsidRPr="00B074A0" w:rsidRDefault="00183E70" w:rsidP="00183E70">
                              <w:pPr>
                                <w:rPr>
                                  <w:sz w:val="32"/>
                                  <w:szCs w:val="32"/>
                                </w:rPr>
                              </w:pPr>
                              <w:r w:rsidRPr="00B074A0">
                                <w:rPr>
                                  <w:rFonts w:ascii="Symbol" w:hAnsi="Symbol" w:cs="Symbol"/>
                                  <w:color w:val="000000"/>
                                  <w:sz w:val="32"/>
                                  <w:szCs w:val="32"/>
                                </w:rPr>
                                <w:t></w:t>
                              </w:r>
                            </w:p>
                          </w:txbxContent>
                        </v:textbox>
                      </v:rect>
                      <v:rect id="Rectangle 84" o:spid="_x0000_s1069"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" filled="f" stroked="f">
                        <v:textbox style="mso-fit-shape-to-text:t" inset="0,0,0,0">
                          <w:txbxContent>
                            <w:p w14:paraId="15C0BE7E" w14:textId="77777777" w:rsidR="00183E70" w:rsidRDefault="00183E70" w:rsidP="00183E70">
                              <w:r>
                                <w:rPr>
                                  <w:rFonts w:ascii="Symbol" w:hAnsi="Symbol" w:cs="Symbol"/>
                                  <w:color w:val="000000"/>
                                </w:rPr>
                                <w:t></w:t>
                              </w:r>
                            </w:p>
                          </w:txbxContent>
                        </v:textbox>
                      </v:rect>
                      <v:rect id="Rectangle 85" o:spid="_x0000_s1070"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" filled="f" stroked="f">
                        <v:textbox style="mso-fit-shape-to-text:t" inset="0,0,0,0">
                          <w:txbxContent>
                            <w:p w14:paraId="1E589FBF" w14:textId="77777777" w:rsidR="00183E70" w:rsidRPr="00B34B0A" w:rsidRDefault="00183E70" w:rsidP="00183E70">
                              <w:pPr>
                                <w:rPr>
                                  <w:b/>
                                </w:rPr>
                              </w:pPr>
                              <w:r w:rsidRPr="00B34B0A">
                                <w:rPr>
                                  <w:b/>
                                  <w:i/>
                                  <w:iCs/>
                                  <w:color w:val="000000"/>
                                </w:rPr>
                                <w:t>resources</w:t>
                              </w:r>
                            </w:p>
                          </w:txbxContent>
                        </v:textbox>
                      </v:rect>
                      <v:rect id="Rectangle 86" o:spid="_x0000_s1071"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" filled="f" stroked="f">
                        <v:textbox style="mso-fit-shape-to-text:t" inset="0,0,0,0">
                          <w:txbxContent>
                            <w:p w14:paraId="48F53029" w14:textId="77777777" w:rsidR="00183E70" w:rsidRPr="00B34B0A" w:rsidRDefault="00183E70" w:rsidP="00183E70">
                              <w:pPr>
                                <w:rPr>
                                  <w:b/>
                                </w:rPr>
                              </w:pPr>
                              <w:r w:rsidRPr="00B34B0A">
                                <w:rPr>
                                  <w:b/>
                                  <w:i/>
                                  <w:iCs/>
                                  <w:color w:val="000000"/>
                                </w:rPr>
                                <w:t>load</w:t>
                              </w:r>
                            </w:p>
                          </w:txbxContent>
                        </v:textbox>
                      </v:rect>
                      <v:rect id="Rectangle 87" o:spid="_x0000_s1072"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" filled="f" stroked="f">
                        <v:textbox style="mso-fit-shape-to-text:t" inset="0,0,0,0">
                          <w:txbxContent>
                            <w:p w14:paraId="01458391" w14:textId="77777777" w:rsidR="00183E70" w:rsidRPr="00B34B0A" w:rsidRDefault="00183E70" w:rsidP="00183E70">
                              <w:pPr>
                                <w:rPr>
                                  <w:b/>
                                </w:rPr>
                              </w:pPr>
                              <w:r w:rsidRPr="00B34B0A">
                                <w:rPr>
                                  <w:b/>
                                  <w:i/>
                                  <w:iCs/>
                                  <w:color w:val="000000"/>
                                </w:rPr>
                                <w:t>online</w:t>
                              </w:r>
                            </w:p>
                          </w:txbxContent>
                        </v:textbox>
                      </v:rect>
                      <v:rect id="Rectangle 88" o:spid="_x0000_s1073"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" filled="f" stroked="f">
                        <v:textbox style="mso-fit-shape-to-text:t" inset="0,0,0,0">
                          <w:txbxContent>
                            <w:p w14:paraId="62D51004" w14:textId="77777777" w:rsidR="00183E70" w:rsidRPr="00B34B0A" w:rsidRDefault="00183E70" w:rsidP="00183E70">
                              <w:pPr>
                                <w:rPr>
                                  <w:b/>
                                </w:rPr>
                              </w:pPr>
                              <w:r w:rsidRPr="00B34B0A">
                                <w:rPr>
                                  <w:b/>
                                  <w:i/>
                                  <w:iCs/>
                                  <w:color w:val="000000"/>
                                </w:rPr>
                                <w:t>All</w:t>
                              </w:r>
                            </w:p>
                          </w:txbxContent>
                        </v:textbox>
                      </v:rect>
                      <v:rect id="Rectangle 89" o:spid="_x0000_s1074"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" filled="f" stroked="f">
                        <v:textbox style="mso-fit-shape-to-text:t" inset="0,0,0,0">
                          <w:txbxContent>
                            <w:p w14:paraId="22D44817" w14:textId="77777777" w:rsidR="00183E70" w:rsidRPr="00B34B0A" w:rsidRDefault="00183E70" w:rsidP="00183E70">
                              <w:pPr>
                                <w:rPr>
                                  <w:b/>
                                </w:rPr>
                              </w:pPr>
                              <w:r w:rsidRPr="00B34B0A">
                                <w:rPr>
                                  <w:b/>
                                  <w:i/>
                                  <w:iCs/>
                                  <w:color w:val="000000"/>
                                </w:rPr>
                                <w:t>resource</w:t>
                              </w:r>
                            </w:p>
                          </w:txbxContent>
                        </v:textbox>
                      </v:rect>
                      <v:rect id="Rectangle 90" o:spid="_x0000_s1075"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" filled="f" stroked="f">
                        <v:textbox style="mso-fit-shape-to-text:t" inset="0,0,0,0">
                          <w:txbxContent>
                            <w:p w14:paraId="44DE691B" w14:textId="77777777" w:rsidR="00183E70" w:rsidRPr="00B34B0A" w:rsidRDefault="00183E70" w:rsidP="00183E70">
                              <w:pPr>
                                <w:rPr>
                                  <w:b/>
                                </w:rPr>
                              </w:pPr>
                              <w:r w:rsidRPr="00B34B0A">
                                <w:rPr>
                                  <w:b/>
                                  <w:i/>
                                  <w:iCs/>
                                  <w:color w:val="000000"/>
                                </w:rPr>
                                <w:t>load</w:t>
                              </w:r>
                            </w:p>
                          </w:txbxContent>
                        </v:textbox>
                      </v:rect>
                      <v:rect id="Rectangle 91" o:spid="_x0000_s1076"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" filled="f" stroked="f">
                        <v:textbox style="mso-fit-shape-to-text:t" inset="0,0,0,0">
                          <w:txbxContent>
                            <w:p w14:paraId="237306FA" w14:textId="77777777" w:rsidR="00183E70" w:rsidRPr="00B34B0A" w:rsidRDefault="00183E70" w:rsidP="00183E70">
                              <w:pPr>
                                <w:rPr>
                                  <w:b/>
                                </w:rPr>
                              </w:pPr>
                              <w:r w:rsidRPr="00B34B0A">
                                <w:rPr>
                                  <w:b/>
                                  <w:i/>
                                  <w:iCs/>
                                  <w:color w:val="000000"/>
                                </w:rPr>
                                <w:t>online</w:t>
                              </w:r>
                            </w:p>
                          </w:txbxContent>
                        </v:textbox>
                      </v:rect>
                      <v:rect id="Rectangle 92" o:spid="_x0000_s1077"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" filled="f" stroked="f">
                        <v:textbox style="mso-fit-shape-to-text:t" inset="0,0,0,0">
                          <w:txbxContent>
                            <w:p w14:paraId="0EDF7A51" w14:textId="77777777" w:rsidR="00183E70" w:rsidRPr="00B34B0A" w:rsidRDefault="00183E70" w:rsidP="00183E70">
                              <w:pPr>
                                <w:rPr>
                                  <w:b/>
                                </w:rPr>
                              </w:pPr>
                              <w:r w:rsidRPr="00B34B0A">
                                <w:rPr>
                                  <w:b/>
                                  <w:i/>
                                  <w:iCs/>
                                  <w:color w:val="000000"/>
                                </w:rPr>
                                <w:t>i</w:t>
                              </w:r>
                            </w:p>
                          </w:txbxContent>
                        </v:textbox>
                      </v:rect>
                    </v:group>
                  </w:pict>
                </mc:Fallback>
              </mc:AlternateContent>
            </w:r>
            <w:r w:rsidRPr="00183E70">
              <w:rPr>
                <w:rFonts w:eastAsia="Times New Roman"/>
                <w:b/>
                <w:position w:val="30"/>
                <w:sz w:val="20"/>
                <w:szCs w:val="20"/>
              </w:rPr>
              <w:t>PRC</w:t>
            </w:r>
            <w:r w:rsidRPr="00183E70">
              <w:rPr>
                <w:rFonts w:eastAsia="Times New Roman"/>
                <w:b/>
                <w:position w:val="30"/>
                <w:sz w:val="20"/>
                <w:szCs w:val="20"/>
                <w:vertAlign w:val="subscript"/>
              </w:rPr>
              <w:t>5</w:t>
            </w:r>
            <w:r w:rsidRPr="00183E70">
              <w:rPr>
                <w:rFonts w:eastAsia="Times New Roman"/>
                <w:b/>
                <w:position w:val="30"/>
                <w:sz w:val="20"/>
                <w:szCs w:val="20"/>
              </w:rPr>
              <w:t xml:space="preserve"> =</w:t>
            </w:r>
            <w:r w:rsidRPr="00183E70">
              <w:rPr>
                <w:rFonts w:eastAsia="Times New Roman"/>
                <w:b/>
                <w:position w:val="30"/>
                <w:sz w:val="20"/>
                <w:szCs w:val="20"/>
              </w:rPr>
              <w:tab/>
              <w:t>Min(Max((LRDF_1*Actual Net Telemetered Consumption – LPC)</w:t>
            </w:r>
            <w:r w:rsidRPr="00183E70">
              <w:rPr>
                <w:rFonts w:eastAsia="Times New Roman"/>
                <w:b/>
                <w:position w:val="30"/>
                <w:sz w:val="20"/>
                <w:szCs w:val="20"/>
                <w:vertAlign w:val="subscript"/>
              </w:rPr>
              <w:t>i</w:t>
            </w:r>
            <w:r w:rsidRPr="00183E70">
              <w:rPr>
                <w:rFonts w:eastAsia="Times New Roman"/>
                <w:b/>
                <w:position w:val="30"/>
                <w:sz w:val="20"/>
                <w:szCs w:val="20"/>
              </w:rPr>
              <w:t>, 0.0), (0.2 * LRDF_1 * Actual Net Telemetered Consumption)) from all CLRs active in SCED and qualified for Regulation Service and/or RRS with an Ancillary Service Resource award</w:t>
            </w:r>
          </w:p>
          <w:p w14:paraId="5393473D" w14:textId="77777777" w:rsidR="00183E70" w:rsidRPr="00183E70" w:rsidRDefault="00183E70" w:rsidP="00183E70">
            <w:pPr>
              <w:tabs>
                <w:tab w:val="left" w:pos="1080"/>
              </w:tabs>
              <w:spacing w:after="60"/>
              <w:rPr>
                <w:rFonts w:eastAsia="Times New Roman"/>
                <w:iCs/>
                <w:sz w:val="20"/>
                <w:szCs w:val="20"/>
              </w:rPr>
            </w:pPr>
          </w:p>
        </w:tc>
      </w:tr>
    </w:tbl>
    <w:p w14:paraId="097E0EA8" w14:textId="77777777" w:rsidR="00183E70" w:rsidRPr="00183E70" w:rsidRDefault="00183E70" w:rsidP="00183E70">
      <w:pPr>
        <w:tabs>
          <w:tab w:val="left" w:pos="2160"/>
        </w:tabs>
        <w:ind w:left="2160" w:hanging="2160"/>
        <w:rPr>
          <w:rFonts w:eastAsia="Times New Roman"/>
          <w:b/>
          <w:position w:val="30"/>
          <w:sz w:val="20"/>
          <w:szCs w:val="20"/>
        </w:rPr>
      </w:pPr>
    </w:p>
    <w:p w14:paraId="44050318" w14:textId="77777777" w:rsidR="00183E70" w:rsidRPr="00183E70" w:rsidRDefault="00183E70" w:rsidP="00183E70">
      <w:pPr>
        <w:tabs>
          <w:tab w:val="left" w:pos="2160"/>
        </w:tabs>
        <w:ind w:left="2160" w:hanging="2160"/>
        <w:rPr>
          <w:rFonts w:eastAsia="Times New Roman"/>
          <w:b/>
          <w:position w:val="30"/>
          <w:sz w:val="20"/>
          <w:szCs w:val="20"/>
        </w:rPr>
      </w:pPr>
      <w:r w:rsidRPr="00183E70">
        <w:rPr>
          <w:rFonts w:eastAsia="Times New Roman"/>
          <w:noProof/>
          <w:szCs w:val="20"/>
        </w:rPr>
        <mc:AlternateContent>
          <mc:Choice Requires="wpc">
            <w:drawing>
              <wp:anchor distT="0" distB="0" distL="114300" distR="114300" simplePos="0" relativeHeight="251681823" behindDoc="0" locked="0" layoutInCell="1" allowOverlap="1" wp14:anchorId="710C111C" wp14:editId="76F94E70">
                <wp:simplePos x="0" y="0"/>
                <wp:positionH relativeFrom="column">
                  <wp:posOffset>520526</wp:posOffset>
                </wp:positionH>
                <wp:positionV relativeFrom="paragraph">
                  <wp:posOffset>-95885</wp:posOffset>
                </wp:positionV>
                <wp:extent cx="737870" cy="1338580"/>
                <wp:effectExtent l="0" t="2540" r="0" b="1905"/>
                <wp:wrapNone/>
                <wp:docPr id="1854076132"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80402722"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43292" w14:textId="77777777" w:rsidR="00183E70" w:rsidRPr="00B074A0" w:rsidRDefault="00183E70" w:rsidP="00183E70">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621258976"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F4C6E8" w14:textId="77777777" w:rsidR="00183E70" w:rsidRDefault="00183E70" w:rsidP="00183E70">
                              <w:r>
                                <w:rPr>
                                  <w:rFonts w:ascii="Symbol" w:hAnsi="Symbol" w:cs="Symbol"/>
                                  <w:color w:val="000000"/>
                                </w:rPr>
                                <w:t></w:t>
                              </w:r>
                            </w:p>
                          </w:txbxContent>
                        </wps:txbx>
                        <wps:bodyPr rot="0" vert="horz" wrap="none" lIns="0" tIns="0" rIns="0" bIns="0" anchor="t" anchorCtr="0" upright="1">
                          <a:spAutoFit/>
                        </wps:bodyPr>
                      </wps:wsp>
                      <wps:wsp>
                        <wps:cNvPr id="1631298105"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7F9124" w14:textId="77777777" w:rsidR="00183E70" w:rsidRPr="00B34B0A" w:rsidRDefault="00183E70" w:rsidP="00183E70">
                              <w:pPr>
                                <w:rPr>
                                  <w:b/>
                                </w:rPr>
                              </w:pPr>
                              <w:r w:rsidRPr="00B34B0A">
                                <w:rPr>
                                  <w:b/>
                                  <w:i/>
                                  <w:iCs/>
                                  <w:color w:val="000000"/>
                                </w:rPr>
                                <w:t>resources</w:t>
                              </w:r>
                            </w:p>
                          </w:txbxContent>
                        </wps:txbx>
                        <wps:bodyPr rot="0" vert="horz" wrap="none" lIns="0" tIns="0" rIns="0" bIns="0" anchor="t" anchorCtr="0" upright="1">
                          <a:spAutoFit/>
                        </wps:bodyPr>
                      </wps:wsp>
                      <wps:wsp>
                        <wps:cNvPr id="905548542"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FEA45" w14:textId="77777777" w:rsidR="00183E70" w:rsidRPr="00B34B0A" w:rsidRDefault="00183E70" w:rsidP="00183E70">
                              <w:pPr>
                                <w:rPr>
                                  <w:b/>
                                </w:rPr>
                              </w:pPr>
                              <w:r w:rsidRPr="00B34B0A">
                                <w:rPr>
                                  <w:b/>
                                  <w:i/>
                                  <w:iCs/>
                                  <w:color w:val="000000"/>
                                </w:rPr>
                                <w:t>load</w:t>
                              </w:r>
                            </w:p>
                          </w:txbxContent>
                        </wps:txbx>
                        <wps:bodyPr rot="0" vert="horz" wrap="none" lIns="0" tIns="0" rIns="0" bIns="0" anchor="t" anchorCtr="0" upright="1">
                          <a:spAutoFit/>
                        </wps:bodyPr>
                      </wps:wsp>
                      <wps:wsp>
                        <wps:cNvPr id="499252107"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B2AE3" w14:textId="77777777" w:rsidR="00183E70" w:rsidRPr="00B34B0A" w:rsidRDefault="00183E70" w:rsidP="00183E70">
                              <w:pPr>
                                <w:rPr>
                                  <w:b/>
                                </w:rPr>
                              </w:pPr>
                              <w:r w:rsidRPr="00B34B0A">
                                <w:rPr>
                                  <w:b/>
                                  <w:i/>
                                  <w:iCs/>
                                  <w:color w:val="000000"/>
                                </w:rPr>
                                <w:t>online</w:t>
                              </w:r>
                            </w:p>
                          </w:txbxContent>
                        </wps:txbx>
                        <wps:bodyPr rot="0" vert="horz" wrap="none" lIns="0" tIns="0" rIns="0" bIns="0" anchor="t" anchorCtr="0" upright="1">
                          <a:spAutoFit/>
                        </wps:bodyPr>
                      </wps:wsp>
                      <wps:wsp>
                        <wps:cNvPr id="1839487233"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A92DCA" w14:textId="77777777" w:rsidR="00183E70" w:rsidRPr="00B34B0A" w:rsidRDefault="00183E70" w:rsidP="00183E70">
                              <w:pPr>
                                <w:rPr>
                                  <w:b/>
                                </w:rPr>
                              </w:pPr>
                              <w:r w:rsidRPr="00B34B0A">
                                <w:rPr>
                                  <w:b/>
                                  <w:i/>
                                  <w:iCs/>
                                  <w:color w:val="000000"/>
                                </w:rPr>
                                <w:t>All</w:t>
                              </w:r>
                            </w:p>
                          </w:txbxContent>
                        </wps:txbx>
                        <wps:bodyPr rot="0" vert="horz" wrap="square" lIns="0" tIns="0" rIns="0" bIns="0" anchor="t" anchorCtr="0" upright="1">
                          <a:spAutoFit/>
                        </wps:bodyPr>
                      </wps:wsp>
                      <wps:wsp>
                        <wps:cNvPr id="1902218529"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E8ABA" w14:textId="77777777" w:rsidR="00183E70" w:rsidRPr="00B34B0A" w:rsidRDefault="00183E70" w:rsidP="00183E70">
                              <w:pPr>
                                <w:rPr>
                                  <w:b/>
                                </w:rPr>
                              </w:pPr>
                              <w:r w:rsidRPr="00B34B0A">
                                <w:rPr>
                                  <w:b/>
                                  <w:i/>
                                  <w:iCs/>
                                  <w:color w:val="000000"/>
                                </w:rPr>
                                <w:t>resource</w:t>
                              </w:r>
                            </w:p>
                          </w:txbxContent>
                        </wps:txbx>
                        <wps:bodyPr rot="0" vert="horz" wrap="none" lIns="0" tIns="0" rIns="0" bIns="0" anchor="t" anchorCtr="0" upright="1">
                          <a:spAutoFit/>
                        </wps:bodyPr>
                      </wps:wsp>
                      <wps:wsp>
                        <wps:cNvPr id="1001645410"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CF46F" w14:textId="77777777" w:rsidR="00183E70" w:rsidRPr="00B34B0A" w:rsidRDefault="00183E70" w:rsidP="00183E70">
                              <w:pPr>
                                <w:rPr>
                                  <w:b/>
                                </w:rPr>
                              </w:pPr>
                              <w:r w:rsidRPr="00B34B0A">
                                <w:rPr>
                                  <w:b/>
                                  <w:i/>
                                  <w:iCs/>
                                  <w:color w:val="000000"/>
                                </w:rPr>
                                <w:t>load</w:t>
                              </w:r>
                            </w:p>
                          </w:txbxContent>
                        </wps:txbx>
                        <wps:bodyPr rot="0" vert="horz" wrap="none" lIns="0" tIns="0" rIns="0" bIns="0" anchor="t" anchorCtr="0" upright="1">
                          <a:spAutoFit/>
                        </wps:bodyPr>
                      </wps:wsp>
                      <wps:wsp>
                        <wps:cNvPr id="676622"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AA31B3" w14:textId="77777777" w:rsidR="00183E70" w:rsidRPr="00B34B0A" w:rsidRDefault="00183E70" w:rsidP="00183E70">
                              <w:pPr>
                                <w:rPr>
                                  <w:b/>
                                </w:rPr>
                              </w:pPr>
                              <w:r w:rsidRPr="00B34B0A">
                                <w:rPr>
                                  <w:b/>
                                  <w:i/>
                                  <w:iCs/>
                                  <w:color w:val="000000"/>
                                </w:rPr>
                                <w:t>online</w:t>
                              </w:r>
                            </w:p>
                          </w:txbxContent>
                        </wps:txbx>
                        <wps:bodyPr rot="0" vert="horz" wrap="none" lIns="0" tIns="0" rIns="0" bIns="0" anchor="t" anchorCtr="0" upright="1">
                          <a:spAutoFit/>
                        </wps:bodyPr>
                      </wps:wsp>
                      <wps:wsp>
                        <wps:cNvPr id="1065061133"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15EAB" w14:textId="77777777" w:rsidR="00183E70" w:rsidRPr="00B34B0A" w:rsidRDefault="00183E70" w:rsidP="00183E70">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10C111C" id="Canvas 80" o:spid="_x0000_s1078" editas="canvas" style="position:absolute;left:0;text-align:left;margin-left:41pt;margin-top:-7.55pt;width:58.1pt;height:105.4pt;z-index:251681823"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">
                <v:shape id="_x0000_s1079" type="#_x0000_t75" style="position:absolute;width:7378;height:13385;visibility:visible;mso-wrap-style:square">
                  <v:fill o:detectmouseclick="t"/>
                  <v:path o:connecttype="none"/>
                </v:shape>
                <v:rect id="Rectangle 95" o:spid="_x0000_s1080"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" filled="f" stroked="f">
                  <v:textbox style="mso-fit-shape-to-text:t" inset="0,0,0,0">
                    <w:txbxContent>
                      <w:p w14:paraId="2E643292" w14:textId="77777777" w:rsidR="00183E70" w:rsidRPr="00B074A0" w:rsidRDefault="00183E70" w:rsidP="00183E70">
                        <w:pPr>
                          <w:rPr>
                            <w:sz w:val="32"/>
                            <w:szCs w:val="32"/>
                          </w:rPr>
                        </w:pPr>
                        <w:r w:rsidRPr="00B074A0">
                          <w:rPr>
                            <w:rFonts w:ascii="Symbol" w:hAnsi="Symbol" w:cs="Symbol"/>
                            <w:color w:val="000000"/>
                            <w:sz w:val="32"/>
                            <w:szCs w:val="32"/>
                          </w:rPr>
                          <w:t></w:t>
                        </w:r>
                      </w:p>
                    </w:txbxContent>
                  </v:textbox>
                </v:rect>
                <v:rect id="Rectangle 96" o:spid="_x0000_s1081"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" filled="f" stroked="f">
                  <v:textbox style="mso-fit-shape-to-text:t" inset="0,0,0,0">
                    <w:txbxContent>
                      <w:p w14:paraId="54F4C6E8" w14:textId="77777777" w:rsidR="00183E70" w:rsidRDefault="00183E70" w:rsidP="00183E70">
                        <w:r>
                          <w:rPr>
                            <w:rFonts w:ascii="Symbol" w:hAnsi="Symbol" w:cs="Symbol"/>
                            <w:color w:val="000000"/>
                          </w:rPr>
                          <w:t></w:t>
                        </w:r>
                      </w:p>
                    </w:txbxContent>
                  </v:textbox>
                </v:rect>
                <v:rect id="Rectangle 97" o:spid="_x0000_s1082"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" filled="f" stroked="f">
                  <v:textbox style="mso-fit-shape-to-text:t" inset="0,0,0,0">
                    <w:txbxContent>
                      <w:p w14:paraId="4D7F9124" w14:textId="77777777" w:rsidR="00183E70" w:rsidRPr="00B34B0A" w:rsidRDefault="00183E70" w:rsidP="00183E70">
                        <w:pPr>
                          <w:rPr>
                            <w:b/>
                          </w:rPr>
                        </w:pPr>
                        <w:r w:rsidRPr="00B34B0A">
                          <w:rPr>
                            <w:b/>
                            <w:i/>
                            <w:iCs/>
                            <w:color w:val="000000"/>
                          </w:rPr>
                          <w:t>resources</w:t>
                        </w:r>
                      </w:p>
                    </w:txbxContent>
                  </v:textbox>
                </v:rect>
                <v:rect id="Rectangle 98" o:spid="_x0000_s1083"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" filled="f" stroked="f">
                  <v:textbox style="mso-fit-shape-to-text:t" inset="0,0,0,0">
                    <w:txbxContent>
                      <w:p w14:paraId="31EFEA45" w14:textId="77777777" w:rsidR="00183E70" w:rsidRPr="00B34B0A" w:rsidRDefault="00183E70" w:rsidP="00183E70">
                        <w:pPr>
                          <w:rPr>
                            <w:b/>
                          </w:rPr>
                        </w:pPr>
                        <w:r w:rsidRPr="00B34B0A">
                          <w:rPr>
                            <w:b/>
                            <w:i/>
                            <w:iCs/>
                            <w:color w:val="000000"/>
                          </w:rPr>
                          <w:t>load</w:t>
                        </w:r>
                      </w:p>
                    </w:txbxContent>
                  </v:textbox>
                </v:rect>
                <v:rect id="Rectangle 99" o:spid="_x0000_s1084"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" filled="f" stroked="f">
                  <v:textbox style="mso-fit-shape-to-text:t" inset="0,0,0,0">
                    <w:txbxContent>
                      <w:p w14:paraId="5BFB2AE3" w14:textId="77777777" w:rsidR="00183E70" w:rsidRPr="00B34B0A" w:rsidRDefault="00183E70" w:rsidP="00183E70">
                        <w:pPr>
                          <w:rPr>
                            <w:b/>
                          </w:rPr>
                        </w:pPr>
                        <w:r w:rsidRPr="00B34B0A">
                          <w:rPr>
                            <w:b/>
                            <w:i/>
                            <w:iCs/>
                            <w:color w:val="000000"/>
                          </w:rPr>
                          <w:t>online</w:t>
                        </w:r>
                      </w:p>
                    </w:txbxContent>
                  </v:textbox>
                </v:rect>
                <v:rect id="Rectangle 100" o:spid="_x0000_s1085"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" filled="f" stroked="f">
                  <v:textbox style="mso-fit-shape-to-text:t" inset="0,0,0,0">
                    <w:txbxContent>
                      <w:p w14:paraId="4DA92DCA" w14:textId="77777777" w:rsidR="00183E70" w:rsidRPr="00B34B0A" w:rsidRDefault="00183E70" w:rsidP="00183E70">
                        <w:pPr>
                          <w:rPr>
                            <w:b/>
                          </w:rPr>
                        </w:pPr>
                        <w:r w:rsidRPr="00B34B0A">
                          <w:rPr>
                            <w:b/>
                            <w:i/>
                            <w:iCs/>
                            <w:color w:val="000000"/>
                          </w:rPr>
                          <w:t>All</w:t>
                        </w:r>
                      </w:p>
                    </w:txbxContent>
                  </v:textbox>
                </v:rect>
                <v:rect id="Rectangle 101" o:spid="_x0000_s1086"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" filled="f" stroked="f">
                  <v:textbox style="mso-fit-shape-to-text:t" inset="0,0,0,0">
                    <w:txbxContent>
                      <w:p w14:paraId="6E4E8ABA" w14:textId="77777777" w:rsidR="00183E70" w:rsidRPr="00B34B0A" w:rsidRDefault="00183E70" w:rsidP="00183E70">
                        <w:pPr>
                          <w:rPr>
                            <w:b/>
                          </w:rPr>
                        </w:pPr>
                        <w:r w:rsidRPr="00B34B0A">
                          <w:rPr>
                            <w:b/>
                            <w:i/>
                            <w:iCs/>
                            <w:color w:val="000000"/>
                          </w:rPr>
                          <w:t>resource</w:t>
                        </w:r>
                      </w:p>
                    </w:txbxContent>
                  </v:textbox>
                </v:rect>
                <v:rect id="Rectangle 102" o:spid="_x0000_s1087"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" filled="f" stroked="f">
                  <v:textbox style="mso-fit-shape-to-text:t" inset="0,0,0,0">
                    <w:txbxContent>
                      <w:p w14:paraId="562CF46F" w14:textId="77777777" w:rsidR="00183E70" w:rsidRPr="00B34B0A" w:rsidRDefault="00183E70" w:rsidP="00183E70">
                        <w:pPr>
                          <w:rPr>
                            <w:b/>
                          </w:rPr>
                        </w:pPr>
                        <w:r w:rsidRPr="00B34B0A">
                          <w:rPr>
                            <w:b/>
                            <w:i/>
                            <w:iCs/>
                            <w:color w:val="000000"/>
                          </w:rPr>
                          <w:t>load</w:t>
                        </w:r>
                      </w:p>
                    </w:txbxContent>
                  </v:textbox>
                </v:rect>
                <v:rect id="Rectangle 103" o:spid="_x0000_s1088"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" filled="f" stroked="f">
                  <v:textbox style="mso-fit-shape-to-text:t" inset="0,0,0,0">
                    <w:txbxContent>
                      <w:p w14:paraId="15AA31B3" w14:textId="77777777" w:rsidR="00183E70" w:rsidRPr="00B34B0A" w:rsidRDefault="00183E70" w:rsidP="00183E70">
                        <w:pPr>
                          <w:rPr>
                            <w:b/>
                          </w:rPr>
                        </w:pPr>
                        <w:r w:rsidRPr="00B34B0A">
                          <w:rPr>
                            <w:b/>
                            <w:i/>
                            <w:iCs/>
                            <w:color w:val="000000"/>
                          </w:rPr>
                          <w:t>online</w:t>
                        </w:r>
                      </w:p>
                    </w:txbxContent>
                  </v:textbox>
                </v:rect>
                <v:rect id="Rectangle 104" o:spid="_x0000_s1089"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" filled="f" stroked="f">
                  <v:textbox style="mso-fit-shape-to-text:t" inset="0,0,0,0">
                    <w:txbxContent>
                      <w:p w14:paraId="3D415EAB" w14:textId="77777777" w:rsidR="00183E70" w:rsidRPr="00B34B0A" w:rsidRDefault="00183E70" w:rsidP="00183E70">
                        <w:pPr>
                          <w:rPr>
                            <w:b/>
                          </w:rPr>
                        </w:pPr>
                        <w:r w:rsidRPr="00B34B0A">
                          <w:rPr>
                            <w:b/>
                            <w:i/>
                            <w:iCs/>
                            <w:color w:val="000000"/>
                          </w:rPr>
                          <w:t>i</w:t>
                        </w:r>
                      </w:p>
                    </w:txbxContent>
                  </v:textbox>
                </v:rect>
              </v:group>
            </w:pict>
          </mc:Fallback>
        </mc:AlternateContent>
      </w:r>
      <w:r w:rsidRPr="00183E70">
        <w:rPr>
          <w:rFonts w:eastAsia="Times New Roman"/>
          <w:b/>
          <w:position w:val="30"/>
          <w:sz w:val="20"/>
          <w:szCs w:val="20"/>
        </w:rPr>
        <w:t>PRC</w:t>
      </w:r>
      <w:r w:rsidRPr="00183E70">
        <w:rPr>
          <w:rFonts w:eastAsia="Times New Roman"/>
          <w:b/>
          <w:position w:val="30"/>
          <w:sz w:val="20"/>
          <w:szCs w:val="20"/>
          <w:vertAlign w:val="subscript"/>
        </w:rPr>
        <w:t>6</w:t>
      </w:r>
      <w:r w:rsidRPr="00183E70">
        <w:rPr>
          <w:rFonts w:eastAsia="Times New Roman"/>
          <w:b/>
          <w:position w:val="30"/>
          <w:sz w:val="20"/>
          <w:szCs w:val="20"/>
        </w:rPr>
        <w:t xml:space="preserve"> =</w:t>
      </w:r>
      <w:r w:rsidRPr="00183E70">
        <w:rPr>
          <w:rFonts w:eastAsia="Times New Roman"/>
          <w:b/>
          <w:position w:val="30"/>
          <w:sz w:val="20"/>
          <w:szCs w:val="20"/>
        </w:rPr>
        <w:tab/>
        <w:t>Min(Max((LRDF_2 * Actual Net Telemetered Consumption – LPC)</w:t>
      </w:r>
      <w:r w:rsidRPr="00183E70">
        <w:rPr>
          <w:rFonts w:eastAsia="Times New Roman"/>
          <w:b/>
          <w:position w:val="30"/>
          <w:sz w:val="20"/>
          <w:szCs w:val="20"/>
          <w:vertAlign w:val="subscript"/>
        </w:rPr>
        <w:t>i</w:t>
      </w:r>
      <w:r w:rsidRPr="00183E70">
        <w:rPr>
          <w:rFonts w:eastAsia="Times New Roman"/>
          <w:b/>
          <w:position w:val="30"/>
          <w:sz w:val="20"/>
          <w:szCs w:val="20"/>
        </w:rPr>
        <w:t>, 0.0), (0.2 * LRDF_2 * Actual Net Telemetered Consumption)) from all CLRs active in SCED without an Ancillary Service Resource award</w:t>
      </w:r>
    </w:p>
    <w:p w14:paraId="0F54952D" w14:textId="77777777" w:rsidR="00183E70" w:rsidRPr="00183E70" w:rsidRDefault="00183E70" w:rsidP="00183E70">
      <w:pPr>
        <w:tabs>
          <w:tab w:val="left" w:pos="2160"/>
        </w:tabs>
        <w:ind w:left="2160" w:hanging="2160"/>
        <w:rPr>
          <w:rFonts w:eastAsia="Times New Roman"/>
          <w:b/>
          <w:position w:val="3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3E70" w:rsidRPr="00183E70" w14:paraId="425D32D2" w14:textId="77777777" w:rsidTr="001A7377">
        <w:trPr>
          <w:trHeight w:val="206"/>
        </w:trPr>
        <w:tc>
          <w:tcPr>
            <w:tcW w:w="9350" w:type="dxa"/>
            <w:shd w:val="pct12" w:color="auto" w:fill="auto"/>
          </w:tcPr>
          <w:p w14:paraId="3AEB9094" w14:textId="77777777" w:rsidR="00183E70" w:rsidRPr="00183E70" w:rsidRDefault="00183E70" w:rsidP="00183E70">
            <w:pPr>
              <w:spacing w:before="120" w:after="240"/>
              <w:rPr>
                <w:rFonts w:eastAsia="Times New Roman"/>
                <w:b/>
                <w:i/>
                <w:iCs/>
              </w:rPr>
            </w:pPr>
            <w:r w:rsidRPr="00183E70">
              <w:rPr>
                <w:rFonts w:eastAsia="Times New Roman"/>
                <w:b/>
                <w:i/>
                <w:iCs/>
              </w:rPr>
              <w:t>[NPRR1244:  Replace the formula “PRC</w:t>
            </w:r>
            <w:r w:rsidRPr="00183E70">
              <w:rPr>
                <w:rFonts w:eastAsia="Times New Roman"/>
                <w:b/>
                <w:i/>
                <w:iCs/>
                <w:vertAlign w:val="subscript"/>
              </w:rPr>
              <w:t>6</w:t>
            </w:r>
            <w:r w:rsidRPr="00183E70">
              <w:rPr>
                <w:rFonts w:eastAsia="Times New Roman"/>
                <w:b/>
                <w:i/>
                <w:iCs/>
              </w:rPr>
              <w:t>” above with the following upon system implementation:]</w:t>
            </w:r>
          </w:p>
          <w:p w14:paraId="7A163E33" w14:textId="77777777" w:rsidR="00183E70" w:rsidRPr="00183E70" w:rsidRDefault="00183E70" w:rsidP="00183E70">
            <w:pPr>
              <w:tabs>
                <w:tab w:val="left" w:pos="2160"/>
              </w:tabs>
              <w:ind w:left="2160" w:hanging="2160"/>
              <w:rPr>
                <w:rFonts w:eastAsia="Times New Roman"/>
                <w:b/>
                <w:position w:val="30"/>
                <w:sz w:val="20"/>
                <w:szCs w:val="20"/>
              </w:rPr>
            </w:pPr>
            <w:r w:rsidRPr="00183E70">
              <w:rPr>
                <w:rFonts w:eastAsia="Times New Roman"/>
                <w:noProof/>
                <w:szCs w:val="20"/>
              </w:rPr>
              <w:lastRenderedPageBreak/>
              <mc:AlternateContent>
                <mc:Choice Requires="wpc">
                  <w:drawing>
                    <wp:anchor distT="0" distB="0" distL="114300" distR="114300" simplePos="0" relativeHeight="251687967" behindDoc="0" locked="0" layoutInCell="1" allowOverlap="1" wp14:anchorId="554314D9" wp14:editId="0983B3E9">
                      <wp:simplePos x="0" y="0"/>
                      <wp:positionH relativeFrom="column">
                        <wp:posOffset>520526</wp:posOffset>
                      </wp:positionH>
                      <wp:positionV relativeFrom="paragraph">
                        <wp:posOffset>-95885</wp:posOffset>
                      </wp:positionV>
                      <wp:extent cx="737870" cy="1338580"/>
                      <wp:effectExtent l="0" t="2540" r="0" b="1905"/>
                      <wp:wrapNone/>
                      <wp:docPr id="1207316463"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76957888"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D99A45" w14:textId="77777777" w:rsidR="00183E70" w:rsidRPr="00B074A0" w:rsidRDefault="00183E70" w:rsidP="00183E70">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934221520"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FFBDF" w14:textId="77777777" w:rsidR="00183E70" w:rsidRDefault="00183E70" w:rsidP="00183E70">
                                    <w:r>
                                      <w:rPr>
                                        <w:rFonts w:ascii="Symbol" w:hAnsi="Symbol" w:cs="Symbol"/>
                                        <w:color w:val="000000"/>
                                      </w:rPr>
                                      <w:t></w:t>
                                    </w:r>
                                  </w:p>
                                </w:txbxContent>
                              </wps:txbx>
                              <wps:bodyPr rot="0" vert="horz" wrap="none" lIns="0" tIns="0" rIns="0" bIns="0" anchor="t" anchorCtr="0" upright="1">
                                <a:spAutoFit/>
                              </wps:bodyPr>
                            </wps:wsp>
                            <wps:wsp>
                              <wps:cNvPr id="259781581"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6E5355" w14:textId="77777777" w:rsidR="00183E70" w:rsidRPr="00B34B0A" w:rsidRDefault="00183E70" w:rsidP="00183E70">
                                    <w:pPr>
                                      <w:rPr>
                                        <w:b/>
                                      </w:rPr>
                                    </w:pPr>
                                    <w:r w:rsidRPr="00B34B0A">
                                      <w:rPr>
                                        <w:b/>
                                        <w:i/>
                                        <w:iCs/>
                                        <w:color w:val="000000"/>
                                      </w:rPr>
                                      <w:t>resources</w:t>
                                    </w:r>
                                  </w:p>
                                </w:txbxContent>
                              </wps:txbx>
                              <wps:bodyPr rot="0" vert="horz" wrap="none" lIns="0" tIns="0" rIns="0" bIns="0" anchor="t" anchorCtr="0" upright="1">
                                <a:spAutoFit/>
                              </wps:bodyPr>
                            </wps:wsp>
                            <wps:wsp>
                              <wps:cNvPr id="719879981"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FBBFF" w14:textId="77777777" w:rsidR="00183E70" w:rsidRPr="00B34B0A" w:rsidRDefault="00183E70" w:rsidP="00183E70">
                                    <w:pPr>
                                      <w:rPr>
                                        <w:b/>
                                      </w:rPr>
                                    </w:pPr>
                                    <w:r w:rsidRPr="00B34B0A">
                                      <w:rPr>
                                        <w:b/>
                                        <w:i/>
                                        <w:iCs/>
                                        <w:color w:val="000000"/>
                                      </w:rPr>
                                      <w:t>load</w:t>
                                    </w:r>
                                  </w:p>
                                </w:txbxContent>
                              </wps:txbx>
                              <wps:bodyPr rot="0" vert="horz" wrap="none" lIns="0" tIns="0" rIns="0" bIns="0" anchor="t" anchorCtr="0" upright="1">
                                <a:spAutoFit/>
                              </wps:bodyPr>
                            </wps:wsp>
                            <wps:wsp>
                              <wps:cNvPr id="1086772443"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5BF07E" w14:textId="77777777" w:rsidR="00183E70" w:rsidRPr="00B34B0A" w:rsidRDefault="00183E70" w:rsidP="00183E70">
                                    <w:pPr>
                                      <w:rPr>
                                        <w:b/>
                                      </w:rPr>
                                    </w:pPr>
                                    <w:r w:rsidRPr="00B34B0A">
                                      <w:rPr>
                                        <w:b/>
                                        <w:i/>
                                        <w:iCs/>
                                        <w:color w:val="000000"/>
                                      </w:rPr>
                                      <w:t>online</w:t>
                                    </w:r>
                                  </w:p>
                                </w:txbxContent>
                              </wps:txbx>
                              <wps:bodyPr rot="0" vert="horz" wrap="none" lIns="0" tIns="0" rIns="0" bIns="0" anchor="t" anchorCtr="0" upright="1">
                                <a:spAutoFit/>
                              </wps:bodyPr>
                            </wps:wsp>
                            <wps:wsp>
                              <wps:cNvPr id="1567043220"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5D6DC" w14:textId="77777777" w:rsidR="00183E70" w:rsidRPr="00B34B0A" w:rsidRDefault="00183E70" w:rsidP="00183E70">
                                    <w:pPr>
                                      <w:rPr>
                                        <w:b/>
                                      </w:rPr>
                                    </w:pPr>
                                    <w:r w:rsidRPr="00B34B0A">
                                      <w:rPr>
                                        <w:b/>
                                        <w:i/>
                                        <w:iCs/>
                                        <w:color w:val="000000"/>
                                      </w:rPr>
                                      <w:t>All</w:t>
                                    </w:r>
                                  </w:p>
                                </w:txbxContent>
                              </wps:txbx>
                              <wps:bodyPr rot="0" vert="horz" wrap="square" lIns="0" tIns="0" rIns="0" bIns="0" anchor="t" anchorCtr="0" upright="1">
                                <a:spAutoFit/>
                              </wps:bodyPr>
                            </wps:wsp>
                            <wps:wsp>
                              <wps:cNvPr id="1027879790"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07B88" w14:textId="77777777" w:rsidR="00183E70" w:rsidRPr="00B34B0A" w:rsidRDefault="00183E70" w:rsidP="00183E70">
                                    <w:pPr>
                                      <w:rPr>
                                        <w:b/>
                                      </w:rPr>
                                    </w:pPr>
                                    <w:r w:rsidRPr="00B34B0A">
                                      <w:rPr>
                                        <w:b/>
                                        <w:i/>
                                        <w:iCs/>
                                        <w:color w:val="000000"/>
                                      </w:rPr>
                                      <w:t>resource</w:t>
                                    </w:r>
                                  </w:p>
                                </w:txbxContent>
                              </wps:txbx>
                              <wps:bodyPr rot="0" vert="horz" wrap="none" lIns="0" tIns="0" rIns="0" bIns="0" anchor="t" anchorCtr="0" upright="1">
                                <a:spAutoFit/>
                              </wps:bodyPr>
                            </wps:wsp>
                            <wps:wsp>
                              <wps:cNvPr id="1835690747"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7FE06D" w14:textId="77777777" w:rsidR="00183E70" w:rsidRPr="00B34B0A" w:rsidRDefault="00183E70" w:rsidP="00183E70">
                                    <w:pPr>
                                      <w:rPr>
                                        <w:b/>
                                      </w:rPr>
                                    </w:pPr>
                                    <w:r w:rsidRPr="00B34B0A">
                                      <w:rPr>
                                        <w:b/>
                                        <w:i/>
                                        <w:iCs/>
                                        <w:color w:val="000000"/>
                                      </w:rPr>
                                      <w:t>load</w:t>
                                    </w:r>
                                  </w:p>
                                </w:txbxContent>
                              </wps:txbx>
                              <wps:bodyPr rot="0" vert="horz" wrap="none" lIns="0" tIns="0" rIns="0" bIns="0" anchor="t" anchorCtr="0" upright="1">
                                <a:spAutoFit/>
                              </wps:bodyPr>
                            </wps:wsp>
                            <wps:wsp>
                              <wps:cNvPr id="1814052275"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D1B580" w14:textId="77777777" w:rsidR="00183E70" w:rsidRPr="00B34B0A" w:rsidRDefault="00183E70" w:rsidP="00183E70">
                                    <w:pPr>
                                      <w:rPr>
                                        <w:b/>
                                      </w:rPr>
                                    </w:pPr>
                                    <w:r w:rsidRPr="00B34B0A">
                                      <w:rPr>
                                        <w:b/>
                                        <w:i/>
                                        <w:iCs/>
                                        <w:color w:val="000000"/>
                                      </w:rPr>
                                      <w:t>online</w:t>
                                    </w:r>
                                  </w:p>
                                </w:txbxContent>
                              </wps:txbx>
                              <wps:bodyPr rot="0" vert="horz" wrap="none" lIns="0" tIns="0" rIns="0" bIns="0" anchor="t" anchorCtr="0" upright="1">
                                <a:spAutoFit/>
                              </wps:bodyPr>
                            </wps:wsp>
                            <wps:wsp>
                              <wps:cNvPr id="72178211"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2CCBAA" w14:textId="77777777" w:rsidR="00183E70" w:rsidRPr="00B34B0A" w:rsidRDefault="00183E70" w:rsidP="00183E70">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54314D9" id="_x0000_s1090" editas="canvas" style="position:absolute;left:0;text-align:left;margin-left:41pt;margin-top:-7.55pt;width:58.1pt;height:105.4pt;z-index:251687967"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">
                      <v:shape id="_x0000_s1091" type="#_x0000_t75" style="position:absolute;width:7378;height:13385;visibility:visible;mso-wrap-style:square">
                        <v:fill o:detectmouseclick="t"/>
                        <v:path o:connecttype="none"/>
                      </v:shape>
                      <v:rect id="Rectangle 95" o:spid="_x0000_s109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" filled="f" stroked="f">
                        <v:textbox style="mso-fit-shape-to-text:t" inset="0,0,0,0">
                          <w:txbxContent>
                            <w:p w14:paraId="0FD99A45" w14:textId="77777777" w:rsidR="00183E70" w:rsidRPr="00B074A0" w:rsidRDefault="00183E70" w:rsidP="00183E70">
                              <w:pPr>
                                <w:rPr>
                                  <w:sz w:val="32"/>
                                  <w:szCs w:val="32"/>
                                </w:rPr>
                              </w:pPr>
                              <w:r w:rsidRPr="00B074A0">
                                <w:rPr>
                                  <w:rFonts w:ascii="Symbol" w:hAnsi="Symbol" w:cs="Symbol"/>
                                  <w:color w:val="000000"/>
                                  <w:sz w:val="32"/>
                                  <w:szCs w:val="32"/>
                                </w:rPr>
                                <w:t></w:t>
                              </w:r>
                            </w:p>
                          </w:txbxContent>
                        </v:textbox>
                      </v:rect>
                      <v:rect id="Rectangle 96" o:spid="_x0000_s109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" filled="f" stroked="f">
                        <v:textbox style="mso-fit-shape-to-text:t" inset="0,0,0,0">
                          <w:txbxContent>
                            <w:p w14:paraId="29FFFBDF" w14:textId="77777777" w:rsidR="00183E70" w:rsidRDefault="00183E70" w:rsidP="00183E70">
                              <w:r>
                                <w:rPr>
                                  <w:rFonts w:ascii="Symbol" w:hAnsi="Symbol" w:cs="Symbol"/>
                                  <w:color w:val="000000"/>
                                </w:rPr>
                                <w:t></w:t>
                              </w:r>
                            </w:p>
                          </w:txbxContent>
                        </v:textbox>
                      </v:rect>
                      <v:rect id="Rectangle 97" o:spid="_x0000_s109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" filled="f" stroked="f">
                        <v:textbox style="mso-fit-shape-to-text:t" inset="0,0,0,0">
                          <w:txbxContent>
                            <w:p w14:paraId="5C6E5355" w14:textId="77777777" w:rsidR="00183E70" w:rsidRPr="00B34B0A" w:rsidRDefault="00183E70" w:rsidP="00183E70">
                              <w:pPr>
                                <w:rPr>
                                  <w:b/>
                                </w:rPr>
                              </w:pPr>
                              <w:r w:rsidRPr="00B34B0A">
                                <w:rPr>
                                  <w:b/>
                                  <w:i/>
                                  <w:iCs/>
                                  <w:color w:val="000000"/>
                                </w:rPr>
                                <w:t>resources</w:t>
                              </w:r>
                            </w:p>
                          </w:txbxContent>
                        </v:textbox>
                      </v:rect>
                      <v:rect id="Rectangle 98" o:spid="_x0000_s109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" filled="f" stroked="f">
                        <v:textbox style="mso-fit-shape-to-text:t" inset="0,0,0,0">
                          <w:txbxContent>
                            <w:p w14:paraId="0F7FBBFF" w14:textId="77777777" w:rsidR="00183E70" w:rsidRPr="00B34B0A" w:rsidRDefault="00183E70" w:rsidP="00183E70">
                              <w:pPr>
                                <w:rPr>
                                  <w:b/>
                                </w:rPr>
                              </w:pPr>
                              <w:r w:rsidRPr="00B34B0A">
                                <w:rPr>
                                  <w:b/>
                                  <w:i/>
                                  <w:iCs/>
                                  <w:color w:val="000000"/>
                                </w:rPr>
                                <w:t>load</w:t>
                              </w:r>
                            </w:p>
                          </w:txbxContent>
                        </v:textbox>
                      </v:rect>
                      <v:rect id="Rectangle 99" o:spid="_x0000_s109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" filled="f" stroked="f">
                        <v:textbox style="mso-fit-shape-to-text:t" inset="0,0,0,0">
                          <w:txbxContent>
                            <w:p w14:paraId="325BF07E" w14:textId="77777777" w:rsidR="00183E70" w:rsidRPr="00B34B0A" w:rsidRDefault="00183E70" w:rsidP="00183E70">
                              <w:pPr>
                                <w:rPr>
                                  <w:b/>
                                </w:rPr>
                              </w:pPr>
                              <w:r w:rsidRPr="00B34B0A">
                                <w:rPr>
                                  <w:b/>
                                  <w:i/>
                                  <w:iCs/>
                                  <w:color w:val="000000"/>
                                </w:rPr>
                                <w:t>online</w:t>
                              </w:r>
                            </w:p>
                          </w:txbxContent>
                        </v:textbox>
                      </v:rect>
                      <v:rect id="Rectangle 100" o:spid="_x0000_s109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" filled="f" stroked="f">
                        <v:textbox style="mso-fit-shape-to-text:t" inset="0,0,0,0">
                          <w:txbxContent>
                            <w:p w14:paraId="0C25D6DC" w14:textId="77777777" w:rsidR="00183E70" w:rsidRPr="00B34B0A" w:rsidRDefault="00183E70" w:rsidP="00183E70">
                              <w:pPr>
                                <w:rPr>
                                  <w:b/>
                                </w:rPr>
                              </w:pPr>
                              <w:r w:rsidRPr="00B34B0A">
                                <w:rPr>
                                  <w:b/>
                                  <w:i/>
                                  <w:iCs/>
                                  <w:color w:val="000000"/>
                                </w:rPr>
                                <w:t>All</w:t>
                              </w:r>
                            </w:p>
                          </w:txbxContent>
                        </v:textbox>
                      </v:rect>
                      <v:rect id="Rectangle 101" o:spid="_x0000_s109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" filled="f" stroked="f">
                        <v:textbox style="mso-fit-shape-to-text:t" inset="0,0,0,0">
                          <w:txbxContent>
                            <w:p w14:paraId="22B07B88" w14:textId="77777777" w:rsidR="00183E70" w:rsidRPr="00B34B0A" w:rsidRDefault="00183E70" w:rsidP="00183E70">
                              <w:pPr>
                                <w:rPr>
                                  <w:b/>
                                </w:rPr>
                              </w:pPr>
                              <w:r w:rsidRPr="00B34B0A">
                                <w:rPr>
                                  <w:b/>
                                  <w:i/>
                                  <w:iCs/>
                                  <w:color w:val="000000"/>
                                </w:rPr>
                                <w:t>resource</w:t>
                              </w:r>
                            </w:p>
                          </w:txbxContent>
                        </v:textbox>
                      </v:rect>
                      <v:rect id="Rectangle 102" o:spid="_x0000_s109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" filled="f" stroked="f">
                        <v:textbox style="mso-fit-shape-to-text:t" inset="0,0,0,0">
                          <w:txbxContent>
                            <w:p w14:paraId="677FE06D" w14:textId="77777777" w:rsidR="00183E70" w:rsidRPr="00B34B0A" w:rsidRDefault="00183E70" w:rsidP="00183E70">
                              <w:pPr>
                                <w:rPr>
                                  <w:b/>
                                </w:rPr>
                              </w:pPr>
                              <w:r w:rsidRPr="00B34B0A">
                                <w:rPr>
                                  <w:b/>
                                  <w:i/>
                                  <w:iCs/>
                                  <w:color w:val="000000"/>
                                </w:rPr>
                                <w:t>load</w:t>
                              </w:r>
                            </w:p>
                          </w:txbxContent>
                        </v:textbox>
                      </v:rect>
                      <v:rect id="Rectangle 103" o:spid="_x0000_s110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" filled="f" stroked="f">
                        <v:textbox style="mso-fit-shape-to-text:t" inset="0,0,0,0">
                          <w:txbxContent>
                            <w:p w14:paraId="2FD1B580" w14:textId="77777777" w:rsidR="00183E70" w:rsidRPr="00B34B0A" w:rsidRDefault="00183E70" w:rsidP="00183E70">
                              <w:pPr>
                                <w:rPr>
                                  <w:b/>
                                </w:rPr>
                              </w:pPr>
                              <w:r w:rsidRPr="00B34B0A">
                                <w:rPr>
                                  <w:b/>
                                  <w:i/>
                                  <w:iCs/>
                                  <w:color w:val="000000"/>
                                </w:rPr>
                                <w:t>online</w:t>
                              </w:r>
                            </w:p>
                          </w:txbxContent>
                        </v:textbox>
                      </v:rect>
                      <v:rect id="Rectangle 104" o:spid="_x0000_s110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" filled="f" stroked="f">
                        <v:textbox style="mso-fit-shape-to-text:t" inset="0,0,0,0">
                          <w:txbxContent>
                            <w:p w14:paraId="1B2CCBAA" w14:textId="77777777" w:rsidR="00183E70" w:rsidRPr="00B34B0A" w:rsidRDefault="00183E70" w:rsidP="00183E70">
                              <w:pPr>
                                <w:rPr>
                                  <w:b/>
                                </w:rPr>
                              </w:pPr>
                              <w:r w:rsidRPr="00B34B0A">
                                <w:rPr>
                                  <w:b/>
                                  <w:i/>
                                  <w:iCs/>
                                  <w:color w:val="000000"/>
                                </w:rPr>
                                <w:t>i</w:t>
                              </w:r>
                            </w:p>
                          </w:txbxContent>
                        </v:textbox>
                      </v:rect>
                    </v:group>
                  </w:pict>
                </mc:Fallback>
              </mc:AlternateContent>
            </w:r>
            <w:r w:rsidRPr="00183E70">
              <w:rPr>
                <w:rFonts w:eastAsia="Times New Roman"/>
                <w:b/>
                <w:position w:val="30"/>
                <w:sz w:val="20"/>
                <w:szCs w:val="20"/>
              </w:rPr>
              <w:t>PRC</w:t>
            </w:r>
            <w:r w:rsidRPr="00183E70">
              <w:rPr>
                <w:rFonts w:eastAsia="Times New Roman"/>
                <w:b/>
                <w:position w:val="30"/>
                <w:sz w:val="20"/>
                <w:szCs w:val="20"/>
                <w:vertAlign w:val="subscript"/>
              </w:rPr>
              <w:t>6</w:t>
            </w:r>
            <w:r w:rsidRPr="00183E70">
              <w:rPr>
                <w:rFonts w:eastAsia="Times New Roman"/>
                <w:b/>
                <w:position w:val="30"/>
                <w:sz w:val="20"/>
                <w:szCs w:val="20"/>
              </w:rPr>
              <w:t xml:space="preserve"> =</w:t>
            </w:r>
            <w:r w:rsidRPr="00183E70">
              <w:rPr>
                <w:rFonts w:eastAsia="Times New Roman"/>
                <w:b/>
                <w:position w:val="30"/>
                <w:sz w:val="20"/>
                <w:szCs w:val="20"/>
              </w:rPr>
              <w:tab/>
              <w:t>Min(Max((LRDF_2 * Actual Net Telemetered Consumption – LPC)</w:t>
            </w:r>
            <w:r w:rsidRPr="00183E70">
              <w:rPr>
                <w:rFonts w:eastAsia="Times New Roman"/>
                <w:b/>
                <w:position w:val="30"/>
                <w:sz w:val="20"/>
                <w:szCs w:val="20"/>
                <w:vertAlign w:val="subscript"/>
              </w:rPr>
              <w:t>i</w:t>
            </w:r>
            <w:r w:rsidRPr="00183E70">
              <w:rPr>
                <w:rFonts w:eastAsia="Times New Roman"/>
                <w:b/>
                <w:position w:val="30"/>
                <w:sz w:val="20"/>
                <w:szCs w:val="20"/>
              </w:rPr>
              <w:t>, 0.0), (0.2 * LRDF_2 * Actual Net Telemetered Consumption)) from all CLRs active in SCED and qualified for Regulation Service and/or RRS without an Ancillary Service Resource award</w:t>
            </w:r>
          </w:p>
        </w:tc>
      </w:tr>
    </w:tbl>
    <w:p w14:paraId="0C738BB7" w14:textId="77777777" w:rsidR="00183E70" w:rsidRPr="00183E70" w:rsidRDefault="00183E70" w:rsidP="00183E70">
      <w:pPr>
        <w:tabs>
          <w:tab w:val="left" w:pos="2160"/>
        </w:tabs>
        <w:ind w:left="2160" w:hanging="2160"/>
        <w:rPr>
          <w:rFonts w:eastAsia="Times New Roman"/>
          <w:b/>
          <w:position w:val="30"/>
          <w:sz w:val="20"/>
          <w:szCs w:val="20"/>
        </w:rPr>
      </w:pPr>
    </w:p>
    <w:p w14:paraId="47C3B4C3" w14:textId="77777777" w:rsidR="00183E70" w:rsidRPr="00183E70" w:rsidRDefault="00183E70" w:rsidP="00183E70">
      <w:pPr>
        <w:tabs>
          <w:tab w:val="left" w:pos="2160"/>
        </w:tabs>
        <w:ind w:left="2160" w:hanging="2160"/>
        <w:rPr>
          <w:rFonts w:eastAsia="Times New Roman"/>
          <w:b/>
          <w:position w:val="30"/>
          <w:sz w:val="20"/>
          <w:szCs w:val="20"/>
          <w:vertAlign w:val="subscript"/>
        </w:rPr>
      </w:pPr>
      <w:r w:rsidRPr="00183E70">
        <w:rPr>
          <w:rFonts w:eastAsia="Times New Roman"/>
          <w:noProof/>
          <w:szCs w:val="20"/>
        </w:rPr>
        <mc:AlternateContent>
          <mc:Choice Requires="wpg">
            <w:drawing>
              <wp:anchor distT="0" distB="0" distL="114300" distR="114300" simplePos="0" relativeHeight="251683871" behindDoc="0" locked="0" layoutInCell="1" allowOverlap="1" wp14:anchorId="1C99946A" wp14:editId="4ADF64C6">
                <wp:simplePos x="0" y="0"/>
                <wp:positionH relativeFrom="column">
                  <wp:posOffset>556895</wp:posOffset>
                </wp:positionH>
                <wp:positionV relativeFrom="paragraph">
                  <wp:posOffset>-265430</wp:posOffset>
                </wp:positionV>
                <wp:extent cx="2176193" cy="9305290"/>
                <wp:effectExtent l="0" t="0" r="0" b="0"/>
                <wp:wrapNone/>
                <wp:docPr id="1091906159" name="Group 1091906159"/>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1523999613" name="Rectangle 1523999613"/>
                        <wps:cNvSpPr/>
                        <wps:spPr>
                          <a:xfrm>
                            <a:off x="1438958" y="7966710"/>
                            <a:ext cx="737235" cy="1338580"/>
                          </a:xfrm>
                          <a:prstGeom prst="rect">
                            <a:avLst/>
                          </a:prstGeom>
                          <a:noFill/>
                        </wps:spPr>
                        <wps:bodyPr/>
                      </wps:wsp>
                      <wps:wsp>
                        <wps:cNvPr id="110618679" name="Rectangle 110618679"/>
                        <wps:cNvSpPr>
                          <a:spLocks noChangeArrowheads="1"/>
                        </wps:cNvSpPr>
                        <wps:spPr bwMode="auto">
                          <a:xfrm>
                            <a:off x="13968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DFC45" w14:textId="77777777" w:rsidR="00183E70" w:rsidRDefault="00183E70" w:rsidP="00183E70">
                              <w:r>
                                <w:rPr>
                                  <w:rFonts w:ascii="Symbol" w:hAnsi="Symbol" w:cs="Symbol"/>
                                  <w:color w:val="000000"/>
                                  <w:sz w:val="54"/>
                                  <w:szCs w:val="54"/>
                                </w:rPr>
                                <w:t></w:t>
                              </w:r>
                            </w:p>
                          </w:txbxContent>
                        </wps:txbx>
                        <wps:bodyPr rot="0" vert="horz" wrap="none" lIns="0" tIns="0" rIns="0" bIns="0" anchor="t" anchorCtr="0" upright="1">
                          <a:spAutoFit/>
                        </wps:bodyPr>
                      </wps:wsp>
                      <wps:wsp>
                        <wps:cNvPr id="199809170" name="Rectangle 199809170"/>
                        <wps:cNvSpPr>
                          <a:spLocks noChangeArrowheads="1"/>
                        </wps:cNvSpPr>
                        <wps:spPr bwMode="auto">
                          <a:xfrm>
                            <a:off x="69891"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13AFCC" w14:textId="77777777" w:rsidR="00183E70" w:rsidRDefault="00183E70" w:rsidP="00183E70">
                              <w:r>
                                <w:rPr>
                                  <w:rFonts w:ascii="Symbol" w:hAnsi="Symbol" w:cs="Symbol"/>
                                  <w:color w:val="000000"/>
                                </w:rPr>
                                <w:t></w:t>
                              </w:r>
                            </w:p>
                          </w:txbxContent>
                        </wps:txbx>
                        <wps:bodyPr rot="0" vert="horz" wrap="none" lIns="0" tIns="0" rIns="0" bIns="0" anchor="t" anchorCtr="0" upright="1">
                          <a:spAutoFit/>
                        </wps:bodyPr>
                      </wps:wsp>
                      <wps:wsp>
                        <wps:cNvPr id="1555491498" name="Rectangle 1555491498"/>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4BD896" w14:textId="77777777" w:rsidR="00183E70" w:rsidRDefault="00183E70" w:rsidP="00183E70">
                              <w:pPr>
                                <w:rPr>
                                  <w:b/>
                                </w:rPr>
                              </w:pPr>
                              <w:r>
                                <w:rPr>
                                  <w:b/>
                                  <w:i/>
                                  <w:iCs/>
                                  <w:color w:val="000000"/>
                                </w:rPr>
                                <w:t>resources</w:t>
                              </w:r>
                            </w:p>
                          </w:txbxContent>
                        </wps:txbx>
                        <wps:bodyPr rot="0" vert="horz" wrap="none" lIns="0" tIns="0" rIns="0" bIns="0" anchor="t" anchorCtr="0" upright="1">
                          <a:spAutoFit/>
                        </wps:bodyPr>
                      </wps:wsp>
                      <wps:wsp>
                        <wps:cNvPr id="451405393" name="Rectangle 451405393"/>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C0C42B" w14:textId="77777777" w:rsidR="00183E70" w:rsidRDefault="00183E70" w:rsidP="00183E70">
                              <w:pPr>
                                <w:rPr>
                                  <w:b/>
                                </w:rPr>
                              </w:pPr>
                              <w:r>
                                <w:rPr>
                                  <w:b/>
                                  <w:i/>
                                  <w:iCs/>
                                  <w:color w:val="000000"/>
                                </w:rPr>
                                <w:t>FFR</w:t>
                              </w:r>
                            </w:p>
                          </w:txbxContent>
                        </wps:txbx>
                        <wps:bodyPr rot="0" vert="horz" wrap="none" lIns="0" tIns="0" rIns="0" bIns="0" anchor="t" anchorCtr="0" upright="1">
                          <a:spAutoFit/>
                        </wps:bodyPr>
                      </wps:wsp>
                      <wps:wsp>
                        <wps:cNvPr id="592910009" name="Rectangle 592910009"/>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326FA7" w14:textId="77777777" w:rsidR="00183E70" w:rsidRDefault="00183E70" w:rsidP="00183E70">
                              <w:pPr>
                                <w:rPr>
                                  <w:b/>
                                </w:rPr>
                              </w:pPr>
                              <w:r>
                                <w:rPr>
                                  <w:b/>
                                  <w:i/>
                                  <w:iCs/>
                                  <w:color w:val="000000"/>
                                </w:rPr>
                                <w:t>online</w:t>
                              </w:r>
                            </w:p>
                          </w:txbxContent>
                        </wps:txbx>
                        <wps:bodyPr rot="0" vert="horz" wrap="none" lIns="0" tIns="0" rIns="0" bIns="0" anchor="t" anchorCtr="0" upright="1">
                          <a:spAutoFit/>
                        </wps:bodyPr>
                      </wps:wsp>
                      <wps:wsp>
                        <wps:cNvPr id="1125926189" name="Rectangle 1125926189"/>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F21ED4" w14:textId="77777777" w:rsidR="00183E70" w:rsidRDefault="00183E70" w:rsidP="00183E70">
                              <w:pPr>
                                <w:rPr>
                                  <w:b/>
                                </w:rPr>
                              </w:pPr>
                              <w:r>
                                <w:rPr>
                                  <w:b/>
                                  <w:i/>
                                  <w:iCs/>
                                  <w:color w:val="000000"/>
                                </w:rPr>
                                <w:t>All</w:t>
                              </w:r>
                            </w:p>
                          </w:txbxContent>
                        </wps:txbx>
                        <wps:bodyPr rot="0" vert="horz" wrap="square" lIns="0" tIns="0" rIns="0" bIns="0" anchor="t" anchorCtr="0" upright="1">
                          <a:spAutoFit/>
                        </wps:bodyPr>
                      </wps:wsp>
                      <wps:wsp>
                        <wps:cNvPr id="1513354785" name="Rectangle 1513354785"/>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957797" w14:textId="77777777" w:rsidR="00183E70" w:rsidRDefault="00183E70" w:rsidP="00183E70">
                              <w:pPr>
                                <w:rPr>
                                  <w:b/>
                                </w:rPr>
                              </w:pPr>
                              <w:r>
                                <w:rPr>
                                  <w:b/>
                                  <w:i/>
                                  <w:iCs/>
                                  <w:color w:val="000000"/>
                                </w:rPr>
                                <w:t>resource</w:t>
                              </w:r>
                            </w:p>
                          </w:txbxContent>
                        </wps:txbx>
                        <wps:bodyPr rot="0" vert="horz" wrap="none" lIns="0" tIns="0" rIns="0" bIns="0" anchor="t" anchorCtr="0" upright="1">
                          <a:spAutoFit/>
                        </wps:bodyPr>
                      </wps:wsp>
                      <wps:wsp>
                        <wps:cNvPr id="1768462538" name="Rectangle 1768462538"/>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19CE1F" w14:textId="77777777" w:rsidR="00183E70" w:rsidRDefault="00183E70" w:rsidP="00183E70">
                              <w:pPr>
                                <w:rPr>
                                  <w:b/>
                                </w:rPr>
                              </w:pPr>
                              <w:r>
                                <w:rPr>
                                  <w:b/>
                                  <w:i/>
                                  <w:iCs/>
                                  <w:color w:val="000000"/>
                                </w:rPr>
                                <w:t>FFR</w:t>
                              </w:r>
                            </w:p>
                          </w:txbxContent>
                        </wps:txbx>
                        <wps:bodyPr rot="0" vert="horz" wrap="none" lIns="0" tIns="0" rIns="0" bIns="0" anchor="t" anchorCtr="0" upright="1">
                          <a:spAutoFit/>
                        </wps:bodyPr>
                      </wps:wsp>
                      <wps:wsp>
                        <wps:cNvPr id="890523991" name="Rectangle 890523991"/>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05552D" w14:textId="77777777" w:rsidR="00183E70" w:rsidRDefault="00183E70" w:rsidP="00183E70">
                              <w:pPr>
                                <w:rPr>
                                  <w:b/>
                                </w:rPr>
                              </w:pPr>
                              <w:r>
                                <w:rPr>
                                  <w:b/>
                                  <w:i/>
                                  <w:iCs/>
                                  <w:color w:val="000000"/>
                                </w:rPr>
                                <w:t>online</w:t>
                              </w:r>
                            </w:p>
                          </w:txbxContent>
                        </wps:txbx>
                        <wps:bodyPr rot="0" vert="horz" wrap="none" lIns="0" tIns="0" rIns="0" bIns="0" anchor="t" anchorCtr="0" upright="1">
                          <a:spAutoFit/>
                        </wps:bodyPr>
                      </wps:wsp>
                      <wps:wsp>
                        <wps:cNvPr id="159795743" name="Rectangle 159795743"/>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A177FD" w14:textId="77777777" w:rsidR="00183E70" w:rsidRDefault="00183E70" w:rsidP="00183E70">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1C99946A" id="Group 1091906159" o:spid="_x0000_s1102" style="position:absolute;left:0;text-align:left;margin-left:43.85pt;margin-top:-20.9pt;width:171.35pt;height:732.7pt;z-index:251683871"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">
                <v:rect id="Rectangle 1523999613" o:spid="_x0000_s110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" filled="f" stroked="f"/>
                <v:rect id="Rectangle 110618679" o:spid="_x0000_s1104" style="position:absolute;left:1396;top:4698;width:2445;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" filled="f" stroked="f">
                  <v:textbox style="mso-fit-shape-to-text:t" inset="0,0,0,0">
                    <w:txbxContent>
                      <w:p w14:paraId="208DFC45" w14:textId="77777777" w:rsidR="00183E70" w:rsidRDefault="00183E70" w:rsidP="00183E70">
                        <w:r>
                          <w:rPr>
                            <w:rFonts w:ascii="Symbol" w:hAnsi="Symbol" w:cs="Symbol"/>
                            <w:color w:val="000000"/>
                            <w:sz w:val="54"/>
                            <w:szCs w:val="54"/>
                          </w:rPr>
                          <w:t></w:t>
                        </w:r>
                      </w:p>
                    </w:txbxContent>
                  </v:textbox>
                </v:rect>
                <v:rect id="Rectangle 199809170" o:spid="_x0000_s110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" filled="f" stroked="f">
                  <v:textbox style="mso-fit-shape-to-text:t" inset="0,0,0,0">
                    <w:txbxContent>
                      <w:p w14:paraId="0213AFCC" w14:textId="77777777" w:rsidR="00183E70" w:rsidRDefault="00183E70" w:rsidP="00183E70">
                        <w:r>
                          <w:rPr>
                            <w:rFonts w:ascii="Symbol" w:hAnsi="Symbol" w:cs="Symbol"/>
                            <w:color w:val="000000"/>
                          </w:rPr>
                          <w:t></w:t>
                        </w:r>
                      </w:p>
                    </w:txbxContent>
                  </v:textbox>
                </v:rect>
                <v:rect id="Rectangle 1555491498" o:spid="_x0000_s110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" filled="f" stroked="f">
                  <v:textbox style="mso-fit-shape-to-text:t" inset="0,0,0,0">
                    <w:txbxContent>
                      <w:p w14:paraId="484BD896" w14:textId="77777777" w:rsidR="00183E70" w:rsidRDefault="00183E70" w:rsidP="00183E70">
                        <w:pPr>
                          <w:rPr>
                            <w:b/>
                          </w:rPr>
                        </w:pPr>
                        <w:r>
                          <w:rPr>
                            <w:b/>
                            <w:i/>
                            <w:iCs/>
                            <w:color w:val="000000"/>
                          </w:rPr>
                          <w:t>resources</w:t>
                        </w:r>
                      </w:p>
                    </w:txbxContent>
                  </v:textbox>
                </v:rect>
                <v:rect id="Rectangle 451405393" o:spid="_x0000_s110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" filled="f" stroked="f">
                  <v:textbox style="mso-fit-shape-to-text:t" inset="0,0,0,0">
                    <w:txbxContent>
                      <w:p w14:paraId="20C0C42B" w14:textId="77777777" w:rsidR="00183E70" w:rsidRDefault="00183E70" w:rsidP="00183E70">
                        <w:pPr>
                          <w:rPr>
                            <w:b/>
                          </w:rPr>
                        </w:pPr>
                        <w:r>
                          <w:rPr>
                            <w:b/>
                            <w:i/>
                            <w:iCs/>
                            <w:color w:val="000000"/>
                          </w:rPr>
                          <w:t>FFR</w:t>
                        </w:r>
                      </w:p>
                    </w:txbxContent>
                  </v:textbox>
                </v:rect>
                <v:rect id="Rectangle 592910009" o:spid="_x0000_s110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" filled="f" stroked="f">
                  <v:textbox style="mso-fit-shape-to-text:t" inset="0,0,0,0">
                    <w:txbxContent>
                      <w:p w14:paraId="1E326FA7" w14:textId="77777777" w:rsidR="00183E70" w:rsidRDefault="00183E70" w:rsidP="00183E70">
                        <w:pPr>
                          <w:rPr>
                            <w:b/>
                          </w:rPr>
                        </w:pPr>
                        <w:r>
                          <w:rPr>
                            <w:b/>
                            <w:i/>
                            <w:iCs/>
                            <w:color w:val="000000"/>
                          </w:rPr>
                          <w:t>online</w:t>
                        </w:r>
                      </w:p>
                    </w:txbxContent>
                  </v:textbox>
                </v:rect>
                <v:rect id="Rectangle 1125926189" o:spid="_x0000_s110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" filled="f" stroked="f">
                  <v:textbox style="mso-fit-shape-to-text:t" inset="0,0,0,0">
                    <w:txbxContent>
                      <w:p w14:paraId="0FF21ED4" w14:textId="77777777" w:rsidR="00183E70" w:rsidRDefault="00183E70" w:rsidP="00183E70">
                        <w:pPr>
                          <w:rPr>
                            <w:b/>
                          </w:rPr>
                        </w:pPr>
                        <w:r>
                          <w:rPr>
                            <w:b/>
                            <w:i/>
                            <w:iCs/>
                            <w:color w:val="000000"/>
                          </w:rPr>
                          <w:t>All</w:t>
                        </w:r>
                      </w:p>
                    </w:txbxContent>
                  </v:textbox>
                </v:rect>
                <v:rect id="Rectangle 1513354785" o:spid="_x0000_s111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" filled="f" stroked="f">
                  <v:textbox style="mso-fit-shape-to-text:t" inset="0,0,0,0">
                    <w:txbxContent>
                      <w:p w14:paraId="56957797" w14:textId="77777777" w:rsidR="00183E70" w:rsidRDefault="00183E70" w:rsidP="00183E70">
                        <w:pPr>
                          <w:rPr>
                            <w:b/>
                          </w:rPr>
                        </w:pPr>
                        <w:r>
                          <w:rPr>
                            <w:b/>
                            <w:i/>
                            <w:iCs/>
                            <w:color w:val="000000"/>
                          </w:rPr>
                          <w:t>resource</w:t>
                        </w:r>
                      </w:p>
                    </w:txbxContent>
                  </v:textbox>
                </v:rect>
                <v:rect id="Rectangle 1768462538" o:spid="_x0000_s111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" filled="f" stroked="f">
                  <v:textbox style="mso-fit-shape-to-text:t" inset="0,0,0,0">
                    <w:txbxContent>
                      <w:p w14:paraId="3F19CE1F" w14:textId="77777777" w:rsidR="00183E70" w:rsidRDefault="00183E70" w:rsidP="00183E70">
                        <w:pPr>
                          <w:rPr>
                            <w:b/>
                          </w:rPr>
                        </w:pPr>
                        <w:r>
                          <w:rPr>
                            <w:b/>
                            <w:i/>
                            <w:iCs/>
                            <w:color w:val="000000"/>
                          </w:rPr>
                          <w:t>FFR</w:t>
                        </w:r>
                      </w:p>
                    </w:txbxContent>
                  </v:textbox>
                </v:rect>
                <v:rect id="Rectangle 890523991" o:spid="_x0000_s111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" filled="f" stroked="f">
                  <v:textbox style="mso-fit-shape-to-text:t" inset="0,0,0,0">
                    <w:txbxContent>
                      <w:p w14:paraId="5C05552D" w14:textId="77777777" w:rsidR="00183E70" w:rsidRDefault="00183E70" w:rsidP="00183E70">
                        <w:pPr>
                          <w:rPr>
                            <w:b/>
                          </w:rPr>
                        </w:pPr>
                        <w:r>
                          <w:rPr>
                            <w:b/>
                            <w:i/>
                            <w:iCs/>
                            <w:color w:val="000000"/>
                          </w:rPr>
                          <w:t>online</w:t>
                        </w:r>
                      </w:p>
                    </w:txbxContent>
                  </v:textbox>
                </v:rect>
                <v:rect id="Rectangle 159795743" o:spid="_x0000_s111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" filled="f" stroked="f">
                  <v:textbox style="mso-fit-shape-to-text:t" inset="0,0,0,0">
                    <w:txbxContent>
                      <w:p w14:paraId="53A177FD" w14:textId="77777777" w:rsidR="00183E70" w:rsidRDefault="00183E70" w:rsidP="00183E70">
                        <w:pPr>
                          <w:rPr>
                            <w:b/>
                          </w:rPr>
                        </w:pPr>
                        <w:r>
                          <w:rPr>
                            <w:b/>
                            <w:i/>
                            <w:iCs/>
                            <w:color w:val="000000"/>
                          </w:rPr>
                          <w:t>i</w:t>
                        </w:r>
                      </w:p>
                    </w:txbxContent>
                  </v:textbox>
                </v:rect>
              </v:group>
            </w:pict>
          </mc:Fallback>
        </mc:AlternateContent>
      </w:r>
      <w:r w:rsidRPr="00183E70">
        <w:rPr>
          <w:rFonts w:eastAsia="Times New Roman"/>
          <w:b/>
          <w:position w:val="30"/>
          <w:sz w:val="20"/>
          <w:szCs w:val="20"/>
        </w:rPr>
        <w:t>PRC</w:t>
      </w:r>
      <w:r w:rsidRPr="00183E70">
        <w:rPr>
          <w:rFonts w:eastAsia="Times New Roman"/>
          <w:b/>
          <w:position w:val="30"/>
          <w:sz w:val="20"/>
          <w:szCs w:val="20"/>
          <w:vertAlign w:val="subscript"/>
        </w:rPr>
        <w:t>7</w:t>
      </w:r>
      <w:r w:rsidRPr="00183E70">
        <w:rPr>
          <w:rFonts w:eastAsia="Times New Roman"/>
          <w:b/>
          <w:position w:val="30"/>
          <w:sz w:val="20"/>
          <w:szCs w:val="20"/>
        </w:rPr>
        <w:t xml:space="preserve"> =</w:t>
      </w:r>
      <w:r w:rsidRPr="00183E70">
        <w:rPr>
          <w:rFonts w:eastAsia="Times New Roman"/>
          <w:b/>
          <w:position w:val="30"/>
          <w:sz w:val="20"/>
          <w:szCs w:val="20"/>
        </w:rPr>
        <w:tab/>
        <w:t>(Capacity from Resources capable of providing FFR)</w:t>
      </w:r>
      <w:r w:rsidRPr="00183E70">
        <w:rPr>
          <w:rFonts w:eastAsia="Times New Roman"/>
          <w:b/>
          <w:position w:val="30"/>
          <w:sz w:val="20"/>
          <w:szCs w:val="20"/>
          <w:vertAlign w:val="subscript"/>
        </w:rPr>
        <w:t>i</w:t>
      </w:r>
    </w:p>
    <w:p w14:paraId="39FA690B" w14:textId="77777777" w:rsidR="00183E70" w:rsidRPr="00183E70" w:rsidRDefault="00183E70" w:rsidP="00183E70">
      <w:pPr>
        <w:spacing w:before="480"/>
        <w:ind w:left="720" w:hanging="720"/>
        <w:rPr>
          <w:rFonts w:eastAsia="Times New Roman"/>
          <w:b/>
          <w:position w:val="30"/>
          <w:sz w:val="20"/>
          <w:szCs w:val="20"/>
        </w:rPr>
      </w:pPr>
    </w:p>
    <w:p w14:paraId="569C9A6B" w14:textId="77777777" w:rsidR="00183E70" w:rsidRPr="00183E70" w:rsidRDefault="00183E70" w:rsidP="00183E70">
      <w:pPr>
        <w:ind w:left="720" w:hanging="720"/>
        <w:rPr>
          <w:rFonts w:eastAsia="Times New Roman"/>
          <w:b/>
          <w:position w:val="30"/>
          <w:sz w:val="20"/>
          <w:szCs w:val="20"/>
        </w:rPr>
      </w:pPr>
    </w:p>
    <w:p w14:paraId="50DCE964" w14:textId="77777777" w:rsidR="00183E70" w:rsidRPr="00183E70" w:rsidRDefault="00183E70" w:rsidP="00183E70">
      <w:pPr>
        <w:tabs>
          <w:tab w:val="left" w:pos="2160"/>
        </w:tabs>
        <w:spacing w:before="480"/>
        <w:ind w:left="2160" w:hanging="2160"/>
        <w:rPr>
          <w:rFonts w:eastAsia="Times New Roman"/>
          <w:b/>
          <w:position w:val="30"/>
          <w:sz w:val="20"/>
          <w:szCs w:val="20"/>
        </w:rPr>
      </w:pPr>
      <w:r w:rsidRPr="00183E70">
        <w:rPr>
          <w:rFonts w:eastAsia="Times New Roman"/>
          <w:noProof/>
          <w:szCs w:val="20"/>
        </w:rPr>
        <mc:AlternateContent>
          <mc:Choice Requires="wpc">
            <w:drawing>
              <wp:anchor distT="0" distB="0" distL="114300" distR="114300" simplePos="0" relativeHeight="251684895" behindDoc="0" locked="0" layoutInCell="1" allowOverlap="1" wp14:anchorId="7729D798" wp14:editId="1B40CFFE">
                <wp:simplePos x="0" y="0"/>
                <wp:positionH relativeFrom="column">
                  <wp:posOffset>483870</wp:posOffset>
                </wp:positionH>
                <wp:positionV relativeFrom="paragraph">
                  <wp:posOffset>43815</wp:posOffset>
                </wp:positionV>
                <wp:extent cx="960755" cy="1369060"/>
                <wp:effectExtent l="0" t="0" r="10795" b="2540"/>
                <wp:wrapNone/>
                <wp:docPr id="1940639163"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98048388"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84FA2D" w14:textId="77777777" w:rsidR="00183E70" w:rsidRPr="00B074A0" w:rsidRDefault="00183E70" w:rsidP="00183E70">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778211942"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7E8550" w14:textId="77777777" w:rsidR="00183E70" w:rsidRDefault="00183E70" w:rsidP="00183E70">
                              <w:r>
                                <w:rPr>
                                  <w:rFonts w:ascii="Symbol" w:hAnsi="Symbol" w:cs="Symbol"/>
                                  <w:color w:val="000000"/>
                                </w:rPr>
                                <w:t></w:t>
                              </w:r>
                            </w:p>
                          </w:txbxContent>
                        </wps:txbx>
                        <wps:bodyPr rot="0" vert="horz" wrap="none" lIns="0" tIns="0" rIns="0" bIns="0" anchor="t" anchorCtr="0" upright="1">
                          <a:spAutoFit/>
                        </wps:bodyPr>
                      </wps:wsp>
                      <wps:wsp>
                        <wps:cNvPr id="1782246985"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D165F" w14:textId="77777777" w:rsidR="00183E70" w:rsidRPr="00B34B0A" w:rsidRDefault="00183E70" w:rsidP="00183E70">
                              <w:pPr>
                                <w:rPr>
                                  <w:b/>
                                </w:rPr>
                              </w:pPr>
                              <w:r>
                                <w:rPr>
                                  <w:b/>
                                  <w:i/>
                                  <w:iCs/>
                                  <w:color w:val="000000"/>
                                </w:rPr>
                                <w:t>ESR</w:t>
                              </w:r>
                            </w:p>
                          </w:txbxContent>
                        </wps:txbx>
                        <wps:bodyPr rot="0" vert="horz" wrap="square" lIns="0" tIns="0" rIns="0" bIns="0" anchor="t" anchorCtr="0" upright="1">
                          <a:spAutoFit/>
                        </wps:bodyPr>
                      </wps:wsp>
                      <wps:wsp>
                        <wps:cNvPr id="2008437581"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DFF8DA" w14:textId="77777777" w:rsidR="00183E70" w:rsidRPr="00B34B0A" w:rsidRDefault="00183E70" w:rsidP="00183E70">
                              <w:pPr>
                                <w:rPr>
                                  <w:b/>
                                </w:rPr>
                              </w:pPr>
                            </w:p>
                          </w:txbxContent>
                        </wps:txbx>
                        <wps:bodyPr rot="0" vert="horz" wrap="none" lIns="0" tIns="0" rIns="0" bIns="0" anchor="t" anchorCtr="0" upright="1">
                          <a:spAutoFit/>
                        </wps:bodyPr>
                      </wps:wsp>
                      <wps:wsp>
                        <wps:cNvPr id="1722027894"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AA1D4" w14:textId="77777777" w:rsidR="00183E70" w:rsidRPr="00B34B0A" w:rsidRDefault="00183E70" w:rsidP="00183E70">
                              <w:pPr>
                                <w:rPr>
                                  <w:b/>
                                </w:rPr>
                              </w:pPr>
                              <w:r w:rsidRPr="00B34B0A">
                                <w:rPr>
                                  <w:b/>
                                  <w:i/>
                                  <w:iCs/>
                                  <w:color w:val="000000"/>
                                </w:rPr>
                                <w:t>online</w:t>
                              </w:r>
                            </w:p>
                          </w:txbxContent>
                        </wps:txbx>
                        <wps:bodyPr rot="0" vert="horz" wrap="none" lIns="0" tIns="0" rIns="0" bIns="0" anchor="t" anchorCtr="0" upright="1">
                          <a:spAutoFit/>
                        </wps:bodyPr>
                      </wps:wsp>
                      <wps:wsp>
                        <wps:cNvPr id="1335982124"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FF2BAB" w14:textId="77777777" w:rsidR="00183E70" w:rsidRPr="00B34B0A" w:rsidRDefault="00183E70" w:rsidP="00183E70">
                              <w:pPr>
                                <w:rPr>
                                  <w:b/>
                                </w:rPr>
                              </w:pPr>
                              <w:r w:rsidRPr="00B34B0A">
                                <w:rPr>
                                  <w:b/>
                                  <w:i/>
                                  <w:iCs/>
                                  <w:color w:val="000000"/>
                                </w:rPr>
                                <w:t>All</w:t>
                              </w:r>
                            </w:p>
                          </w:txbxContent>
                        </wps:txbx>
                        <wps:bodyPr rot="0" vert="horz" wrap="square" lIns="0" tIns="0" rIns="0" bIns="0" anchor="t" anchorCtr="0" upright="1">
                          <a:spAutoFit/>
                        </wps:bodyPr>
                      </wps:wsp>
                      <wps:wsp>
                        <wps:cNvPr id="1085762482"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AF6F2" w14:textId="77777777" w:rsidR="00183E70" w:rsidRPr="00B34B0A" w:rsidRDefault="00183E70" w:rsidP="00183E70">
                              <w:pPr>
                                <w:rPr>
                                  <w:b/>
                                </w:rPr>
                              </w:pPr>
                            </w:p>
                          </w:txbxContent>
                        </wps:txbx>
                        <wps:bodyPr rot="0" vert="horz" wrap="none" lIns="0" tIns="0" rIns="0" bIns="0" anchor="t" anchorCtr="0" upright="1">
                          <a:spAutoFit/>
                        </wps:bodyPr>
                      </wps:wsp>
                      <wps:wsp>
                        <wps:cNvPr id="1340337191"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2061C0" w14:textId="77777777" w:rsidR="00183E70" w:rsidRPr="00B34B0A" w:rsidRDefault="00183E70" w:rsidP="00183E70">
                              <w:pPr>
                                <w:rPr>
                                  <w:b/>
                                </w:rPr>
                              </w:pPr>
                              <w:r>
                                <w:rPr>
                                  <w:b/>
                                  <w:i/>
                                  <w:iCs/>
                                  <w:color w:val="000000"/>
                                </w:rPr>
                                <w:t>ESR</w:t>
                              </w:r>
                            </w:p>
                          </w:txbxContent>
                        </wps:txbx>
                        <wps:bodyPr rot="0" vert="horz" wrap="none" lIns="0" tIns="0" rIns="0" bIns="0" anchor="t" anchorCtr="0" upright="1">
                          <a:spAutoFit/>
                        </wps:bodyPr>
                      </wps:wsp>
                      <wps:wsp>
                        <wps:cNvPr id="59724529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2F9A9" w14:textId="77777777" w:rsidR="00183E70" w:rsidRPr="00B34B0A" w:rsidRDefault="00183E70" w:rsidP="00183E70">
                              <w:pPr>
                                <w:rPr>
                                  <w:b/>
                                </w:rPr>
                              </w:pPr>
                              <w:r w:rsidRPr="00B34B0A">
                                <w:rPr>
                                  <w:b/>
                                  <w:i/>
                                  <w:iCs/>
                                  <w:color w:val="000000"/>
                                </w:rPr>
                                <w:t>online</w:t>
                              </w:r>
                            </w:p>
                          </w:txbxContent>
                        </wps:txbx>
                        <wps:bodyPr rot="0" vert="horz" wrap="none" lIns="0" tIns="0" rIns="0" bIns="0" anchor="t" anchorCtr="0" upright="1">
                          <a:spAutoFit/>
                        </wps:bodyPr>
                      </wps:wsp>
                      <wps:wsp>
                        <wps:cNvPr id="487611558"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0AC6D" w14:textId="77777777" w:rsidR="00183E70" w:rsidRPr="00B34B0A" w:rsidRDefault="00183E70" w:rsidP="00183E70">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729D798" id="_x0000_s1114" editas="canvas" style="position:absolute;left:0;text-align:left;margin-left:38.1pt;margin-top:3.45pt;width:75.65pt;height:107.8pt;z-index:251684895"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">
                <v:shape id="_x0000_s1115" type="#_x0000_t75" style="position:absolute;width:9607;height:13690;visibility:visible;mso-wrap-style:square">
                  <v:fill o:detectmouseclick="t"/>
                  <v:path o:connecttype="none"/>
                </v:shape>
                <v:rect id="Rectangle 71" o:spid="_x0000_s111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" filled="f" stroked="f">
                  <v:textbox style="mso-fit-shape-to-text:t" inset="0,0,0,0">
                    <w:txbxContent>
                      <w:p w14:paraId="7484FA2D" w14:textId="77777777" w:rsidR="00183E70" w:rsidRPr="00B074A0" w:rsidRDefault="00183E70" w:rsidP="00183E70">
                        <w:pPr>
                          <w:rPr>
                            <w:sz w:val="32"/>
                            <w:szCs w:val="32"/>
                          </w:rPr>
                        </w:pPr>
                        <w:r w:rsidRPr="00B074A0">
                          <w:rPr>
                            <w:rFonts w:ascii="Symbol" w:hAnsi="Symbol" w:cs="Symbol"/>
                            <w:color w:val="000000"/>
                            <w:sz w:val="32"/>
                            <w:szCs w:val="32"/>
                          </w:rPr>
                          <w:t></w:t>
                        </w:r>
                      </w:p>
                    </w:txbxContent>
                  </v:textbox>
                </v:rect>
                <v:rect id="Rectangle 72" o:spid="_x0000_s111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" filled="f" stroked="f">
                  <v:textbox style="mso-fit-shape-to-text:t" inset="0,0,0,0">
                    <w:txbxContent>
                      <w:p w14:paraId="2C7E8550" w14:textId="77777777" w:rsidR="00183E70" w:rsidRDefault="00183E70" w:rsidP="00183E70">
                        <w:r>
                          <w:rPr>
                            <w:rFonts w:ascii="Symbol" w:hAnsi="Symbol" w:cs="Symbol"/>
                            <w:color w:val="000000"/>
                          </w:rPr>
                          <w:t></w:t>
                        </w:r>
                      </w:p>
                    </w:txbxContent>
                  </v:textbox>
                </v:rect>
                <v:rect id="Rectangle 73" o:spid="_x0000_s111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" filled="f" stroked="f">
                  <v:textbox style="mso-fit-shape-to-text:t" inset="0,0,0,0">
                    <w:txbxContent>
                      <w:p w14:paraId="0CCD165F" w14:textId="77777777" w:rsidR="00183E70" w:rsidRPr="00B34B0A" w:rsidRDefault="00183E70" w:rsidP="00183E70">
                        <w:pPr>
                          <w:rPr>
                            <w:b/>
                          </w:rPr>
                        </w:pPr>
                        <w:r>
                          <w:rPr>
                            <w:b/>
                            <w:i/>
                            <w:iCs/>
                            <w:color w:val="000000"/>
                          </w:rPr>
                          <w:t>ESR</w:t>
                        </w:r>
                      </w:p>
                    </w:txbxContent>
                  </v:textbox>
                </v:rect>
                <v:rect id="Rectangle 74" o:spid="_x0000_s111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" filled="f" stroked="f">
                  <v:textbox style="mso-fit-shape-to-text:t" inset="0,0,0,0">
                    <w:txbxContent>
                      <w:p w14:paraId="32DFF8DA" w14:textId="77777777" w:rsidR="00183E70" w:rsidRPr="00B34B0A" w:rsidRDefault="00183E70" w:rsidP="00183E70">
                        <w:pPr>
                          <w:rPr>
                            <w:b/>
                          </w:rPr>
                        </w:pPr>
                      </w:p>
                    </w:txbxContent>
                  </v:textbox>
                </v:rect>
                <v:rect id="Rectangle 75" o:spid="_x0000_s112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" filled="f" stroked="f">
                  <v:textbox style="mso-fit-shape-to-text:t" inset="0,0,0,0">
                    <w:txbxContent>
                      <w:p w14:paraId="555AA1D4" w14:textId="77777777" w:rsidR="00183E70" w:rsidRPr="00B34B0A" w:rsidRDefault="00183E70" w:rsidP="00183E70">
                        <w:pPr>
                          <w:rPr>
                            <w:b/>
                          </w:rPr>
                        </w:pPr>
                        <w:r w:rsidRPr="00B34B0A">
                          <w:rPr>
                            <w:b/>
                            <w:i/>
                            <w:iCs/>
                            <w:color w:val="000000"/>
                          </w:rPr>
                          <w:t>online</w:t>
                        </w:r>
                      </w:p>
                    </w:txbxContent>
                  </v:textbox>
                </v:rect>
                <v:rect id="Rectangle 76" o:spid="_x0000_s112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" filled="f" stroked="f">
                  <v:textbox style="mso-fit-shape-to-text:t" inset="0,0,0,0">
                    <w:txbxContent>
                      <w:p w14:paraId="10FF2BAB" w14:textId="77777777" w:rsidR="00183E70" w:rsidRPr="00B34B0A" w:rsidRDefault="00183E70" w:rsidP="00183E70">
                        <w:pPr>
                          <w:rPr>
                            <w:b/>
                          </w:rPr>
                        </w:pPr>
                        <w:r w:rsidRPr="00B34B0A">
                          <w:rPr>
                            <w:b/>
                            <w:i/>
                            <w:iCs/>
                            <w:color w:val="000000"/>
                          </w:rPr>
                          <w:t>All</w:t>
                        </w:r>
                      </w:p>
                    </w:txbxContent>
                  </v:textbox>
                </v:rect>
                <v:rect id="Rectangle 77" o:spid="_x0000_s112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" filled="f" stroked="f">
                  <v:textbox style="mso-fit-shape-to-text:t" inset="0,0,0,0">
                    <w:txbxContent>
                      <w:p w14:paraId="283AF6F2" w14:textId="77777777" w:rsidR="00183E70" w:rsidRPr="00B34B0A" w:rsidRDefault="00183E70" w:rsidP="00183E70">
                        <w:pPr>
                          <w:rPr>
                            <w:b/>
                          </w:rPr>
                        </w:pPr>
                      </w:p>
                    </w:txbxContent>
                  </v:textbox>
                </v:rect>
                <v:rect id="Rectangle 78" o:spid="_x0000_s112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" filled="f" stroked="f">
                  <v:textbox style="mso-fit-shape-to-text:t" inset="0,0,0,0">
                    <w:txbxContent>
                      <w:p w14:paraId="792061C0" w14:textId="77777777" w:rsidR="00183E70" w:rsidRPr="00B34B0A" w:rsidRDefault="00183E70" w:rsidP="00183E70">
                        <w:pPr>
                          <w:rPr>
                            <w:b/>
                          </w:rPr>
                        </w:pPr>
                        <w:r>
                          <w:rPr>
                            <w:b/>
                            <w:i/>
                            <w:iCs/>
                            <w:color w:val="000000"/>
                          </w:rPr>
                          <w:t>ESR</w:t>
                        </w:r>
                      </w:p>
                    </w:txbxContent>
                  </v:textbox>
                </v:rect>
                <v:rect id="Rectangle 79" o:spid="_x0000_s112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" filled="f" stroked="f">
                  <v:textbox style="mso-fit-shape-to-text:t" inset="0,0,0,0">
                    <w:txbxContent>
                      <w:p w14:paraId="6A52F9A9" w14:textId="77777777" w:rsidR="00183E70" w:rsidRPr="00B34B0A" w:rsidRDefault="00183E70" w:rsidP="00183E70">
                        <w:pPr>
                          <w:rPr>
                            <w:b/>
                          </w:rPr>
                        </w:pPr>
                        <w:r w:rsidRPr="00B34B0A">
                          <w:rPr>
                            <w:b/>
                            <w:i/>
                            <w:iCs/>
                            <w:color w:val="000000"/>
                          </w:rPr>
                          <w:t>online</w:t>
                        </w:r>
                      </w:p>
                    </w:txbxContent>
                  </v:textbox>
                </v:rect>
                <v:rect id="Rectangle 80" o:spid="_x0000_s112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" filled="f" stroked="f">
                  <v:textbox style="mso-fit-shape-to-text:t" inset="0,0,0,0">
                    <w:txbxContent>
                      <w:p w14:paraId="0C40AC6D" w14:textId="77777777" w:rsidR="00183E70" w:rsidRPr="00B34B0A" w:rsidRDefault="00183E70" w:rsidP="00183E70">
                        <w:pPr>
                          <w:rPr>
                            <w:b/>
                          </w:rPr>
                        </w:pPr>
                        <w:r w:rsidRPr="00B34B0A">
                          <w:rPr>
                            <w:b/>
                            <w:i/>
                            <w:iCs/>
                            <w:color w:val="000000"/>
                          </w:rPr>
                          <w:t>i</w:t>
                        </w:r>
                      </w:p>
                    </w:txbxContent>
                  </v:textbox>
                </v:rect>
              </v:group>
            </w:pict>
          </mc:Fallback>
        </mc:AlternateContent>
      </w:r>
      <w:r w:rsidRPr="00183E70">
        <w:rPr>
          <w:rFonts w:eastAsia="Times New Roman"/>
          <w:b/>
          <w:position w:val="30"/>
          <w:sz w:val="20"/>
          <w:szCs w:val="20"/>
        </w:rPr>
        <w:t>PRC</w:t>
      </w:r>
      <w:r w:rsidRPr="00183E70">
        <w:rPr>
          <w:rFonts w:eastAsia="Times New Roman"/>
          <w:b/>
          <w:position w:val="30"/>
          <w:sz w:val="20"/>
          <w:szCs w:val="20"/>
          <w:vertAlign w:val="subscript"/>
        </w:rPr>
        <w:t>8</w:t>
      </w:r>
      <w:r w:rsidRPr="00183E70">
        <w:rPr>
          <w:rFonts w:eastAsia="Times New Roman"/>
          <w:b/>
          <w:position w:val="30"/>
          <w:sz w:val="20"/>
          <w:szCs w:val="20"/>
        </w:rPr>
        <w:t xml:space="preserve"> =</w:t>
      </w:r>
      <w:r w:rsidRPr="00183E70">
        <w:rPr>
          <w:rFonts w:eastAsia="Times New Roman"/>
          <w:b/>
          <w:position w:val="30"/>
          <w:sz w:val="20"/>
          <w:szCs w:val="20"/>
        </w:rPr>
        <w:tab/>
        <w:t xml:space="preserve">Min(X% of MDRR, HSL-Net MW, the capacity that can be sustained for 45 minutes per the State of Charge </w:t>
      </w:r>
    </w:p>
    <w:p w14:paraId="45F27818" w14:textId="77777777" w:rsidR="00183E70" w:rsidRPr="00183E70" w:rsidRDefault="00183E70" w:rsidP="00183E70">
      <w:pPr>
        <w:ind w:left="720" w:hanging="720"/>
        <w:rPr>
          <w:rFonts w:eastAsia="Times New Roman"/>
          <w:b/>
          <w:position w:val="30"/>
          <w:sz w:val="20"/>
          <w:szCs w:val="20"/>
        </w:rPr>
      </w:pPr>
    </w:p>
    <w:p w14:paraId="01F61799" w14:textId="77777777" w:rsidR="00183E70" w:rsidRPr="00183E70" w:rsidRDefault="00183E70" w:rsidP="00183E70">
      <w:pPr>
        <w:ind w:left="720" w:hanging="720"/>
        <w:rPr>
          <w:rFonts w:eastAsia="Times New Roman"/>
          <w:b/>
          <w:position w:val="30"/>
          <w:sz w:val="20"/>
          <w:szCs w:val="20"/>
        </w:rPr>
      </w:pPr>
      <w:r w:rsidRPr="00183E70">
        <w:rPr>
          <w:rFonts w:eastAsia="Times New Roman"/>
          <w:b/>
          <w:position w:val="30"/>
          <w:sz w:val="20"/>
          <w:szCs w:val="20"/>
        </w:rPr>
        <w:t xml:space="preserve">Excludes ESR capacity used to provide FFR. </w:t>
      </w:r>
    </w:p>
    <w:p w14:paraId="58F40B1E" w14:textId="77777777" w:rsidR="00183E70" w:rsidRPr="00183E70" w:rsidRDefault="00183E70" w:rsidP="00183E70">
      <w:pPr>
        <w:tabs>
          <w:tab w:val="left" w:pos="2160"/>
        </w:tabs>
        <w:spacing w:before="480"/>
        <w:ind w:left="2160" w:hanging="2160"/>
        <w:rPr>
          <w:rFonts w:eastAsia="Times New Roman"/>
          <w:b/>
          <w:position w:val="30"/>
          <w:sz w:val="20"/>
          <w:szCs w:val="20"/>
        </w:rPr>
      </w:pPr>
      <w:r w:rsidRPr="00183E70">
        <w:rPr>
          <w:rFonts w:eastAsia="Times New Roman"/>
          <w:noProof/>
          <w:szCs w:val="20"/>
        </w:rPr>
        <mc:AlternateContent>
          <mc:Choice Requires="wpc">
            <w:drawing>
              <wp:anchor distT="0" distB="0" distL="114300" distR="114300" simplePos="0" relativeHeight="251685919" behindDoc="0" locked="0" layoutInCell="1" allowOverlap="1" wp14:anchorId="2077FACC" wp14:editId="35DD2E70">
                <wp:simplePos x="0" y="0"/>
                <wp:positionH relativeFrom="column">
                  <wp:posOffset>437183</wp:posOffset>
                </wp:positionH>
                <wp:positionV relativeFrom="paragraph">
                  <wp:posOffset>63389</wp:posOffset>
                </wp:positionV>
                <wp:extent cx="960755" cy="1369060"/>
                <wp:effectExtent l="0" t="0" r="10795" b="2540"/>
                <wp:wrapNone/>
                <wp:docPr id="192098412"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16368317"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2397E2" w14:textId="77777777" w:rsidR="00183E70" w:rsidRPr="00B074A0" w:rsidRDefault="00183E70" w:rsidP="00183E70">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1332234520"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67B1C" w14:textId="77777777" w:rsidR="00183E70" w:rsidRDefault="00183E70" w:rsidP="00183E70">
                              <w:r>
                                <w:rPr>
                                  <w:rFonts w:ascii="Symbol" w:hAnsi="Symbol" w:cs="Symbol"/>
                                  <w:color w:val="000000"/>
                                </w:rPr>
                                <w:t></w:t>
                              </w:r>
                            </w:p>
                          </w:txbxContent>
                        </wps:txbx>
                        <wps:bodyPr rot="0" vert="horz" wrap="none" lIns="0" tIns="0" rIns="0" bIns="0" anchor="t" anchorCtr="0" upright="1">
                          <a:spAutoFit/>
                        </wps:bodyPr>
                      </wps:wsp>
                      <wps:wsp>
                        <wps:cNvPr id="1074912514"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DE259" w14:textId="77777777" w:rsidR="00183E70" w:rsidRPr="00B34B0A" w:rsidRDefault="00183E70" w:rsidP="00183E70">
                              <w:pPr>
                                <w:rPr>
                                  <w:b/>
                                </w:rPr>
                              </w:pPr>
                              <w:r>
                                <w:rPr>
                                  <w:b/>
                                  <w:i/>
                                  <w:iCs/>
                                  <w:color w:val="000000"/>
                                </w:rPr>
                                <w:t>DC-Coupled Resources</w:t>
                              </w:r>
                            </w:p>
                          </w:txbxContent>
                        </wps:txbx>
                        <wps:bodyPr rot="0" vert="horz" wrap="square" lIns="0" tIns="0" rIns="0" bIns="0" anchor="t" anchorCtr="0" upright="1">
                          <a:spAutoFit/>
                        </wps:bodyPr>
                      </wps:wsp>
                      <wps:wsp>
                        <wps:cNvPr id="1785642166"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514FDE" w14:textId="77777777" w:rsidR="00183E70" w:rsidRPr="00B34B0A" w:rsidRDefault="00183E70" w:rsidP="00183E70">
                              <w:pPr>
                                <w:rPr>
                                  <w:b/>
                                </w:rPr>
                              </w:pPr>
                            </w:p>
                          </w:txbxContent>
                        </wps:txbx>
                        <wps:bodyPr rot="0" vert="horz" wrap="none" lIns="0" tIns="0" rIns="0" bIns="0" anchor="t" anchorCtr="0" upright="1">
                          <a:spAutoFit/>
                        </wps:bodyPr>
                      </wps:wsp>
                      <wps:wsp>
                        <wps:cNvPr id="648508052"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71C1D4" w14:textId="77777777" w:rsidR="00183E70" w:rsidRPr="00B34B0A" w:rsidRDefault="00183E70" w:rsidP="00183E70">
                              <w:pPr>
                                <w:rPr>
                                  <w:b/>
                                </w:rPr>
                              </w:pPr>
                              <w:r w:rsidRPr="00B34B0A">
                                <w:rPr>
                                  <w:b/>
                                  <w:i/>
                                  <w:iCs/>
                                  <w:color w:val="000000"/>
                                </w:rPr>
                                <w:t>online</w:t>
                              </w:r>
                            </w:p>
                          </w:txbxContent>
                        </wps:txbx>
                        <wps:bodyPr rot="0" vert="horz" wrap="none" lIns="0" tIns="0" rIns="0" bIns="0" anchor="t" anchorCtr="0" upright="1">
                          <a:spAutoFit/>
                        </wps:bodyPr>
                      </wps:wsp>
                      <wps:wsp>
                        <wps:cNvPr id="446295736"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25B51C" w14:textId="77777777" w:rsidR="00183E70" w:rsidRPr="00B34B0A" w:rsidRDefault="00183E70" w:rsidP="00183E70">
                              <w:pPr>
                                <w:rPr>
                                  <w:b/>
                                </w:rPr>
                              </w:pPr>
                              <w:r w:rsidRPr="00B34B0A">
                                <w:rPr>
                                  <w:b/>
                                  <w:i/>
                                  <w:iCs/>
                                  <w:color w:val="000000"/>
                                </w:rPr>
                                <w:t>All</w:t>
                              </w:r>
                            </w:p>
                          </w:txbxContent>
                        </wps:txbx>
                        <wps:bodyPr rot="0" vert="horz" wrap="square" lIns="0" tIns="0" rIns="0" bIns="0" anchor="t" anchorCtr="0" upright="1">
                          <a:spAutoFit/>
                        </wps:bodyPr>
                      </wps:wsp>
                      <wps:wsp>
                        <wps:cNvPr id="1806846340"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A1DDDE" w14:textId="77777777" w:rsidR="00183E70" w:rsidRPr="00B34B0A" w:rsidRDefault="00183E70" w:rsidP="00183E70">
                              <w:pPr>
                                <w:rPr>
                                  <w:b/>
                                </w:rPr>
                              </w:pPr>
                            </w:p>
                          </w:txbxContent>
                        </wps:txbx>
                        <wps:bodyPr rot="0" vert="horz" wrap="none" lIns="0" tIns="0" rIns="0" bIns="0" anchor="t" anchorCtr="0" upright="1">
                          <a:spAutoFit/>
                        </wps:bodyPr>
                      </wps:wsp>
                      <wps:wsp>
                        <wps:cNvPr id="106885331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C980AA" w14:textId="77777777" w:rsidR="00183E70" w:rsidRPr="00B34B0A" w:rsidRDefault="00183E70" w:rsidP="00183E70">
                              <w:pPr>
                                <w:rPr>
                                  <w:b/>
                                </w:rPr>
                              </w:pPr>
                              <w:r>
                                <w:rPr>
                                  <w:b/>
                                  <w:i/>
                                  <w:iCs/>
                                  <w:color w:val="000000"/>
                                </w:rPr>
                                <w:t>ESR</w:t>
                              </w:r>
                            </w:p>
                          </w:txbxContent>
                        </wps:txbx>
                        <wps:bodyPr rot="0" vert="horz" wrap="none" lIns="0" tIns="0" rIns="0" bIns="0" anchor="t" anchorCtr="0" upright="1">
                          <a:spAutoFit/>
                        </wps:bodyPr>
                      </wps:wsp>
                      <wps:wsp>
                        <wps:cNvPr id="1854430452"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59CCA2" w14:textId="77777777" w:rsidR="00183E70" w:rsidRPr="00B34B0A" w:rsidRDefault="00183E70" w:rsidP="00183E70">
                              <w:pPr>
                                <w:rPr>
                                  <w:b/>
                                </w:rPr>
                              </w:pPr>
                              <w:r w:rsidRPr="00B34B0A">
                                <w:rPr>
                                  <w:b/>
                                  <w:i/>
                                  <w:iCs/>
                                  <w:color w:val="000000"/>
                                </w:rPr>
                                <w:t>online</w:t>
                              </w:r>
                            </w:p>
                          </w:txbxContent>
                        </wps:txbx>
                        <wps:bodyPr rot="0" vert="horz" wrap="none" lIns="0" tIns="0" rIns="0" bIns="0" anchor="t" anchorCtr="0" upright="1">
                          <a:spAutoFit/>
                        </wps:bodyPr>
                      </wps:wsp>
                      <wps:wsp>
                        <wps:cNvPr id="657501395"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0C1248" w14:textId="77777777" w:rsidR="00183E70" w:rsidRPr="00B34B0A" w:rsidRDefault="00183E70" w:rsidP="00183E70">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077FACC" id="_x0000_s1126" editas="canvas" style="position:absolute;left:0;text-align:left;margin-left:34.4pt;margin-top:5pt;width:75.65pt;height:107.8pt;z-index:251685919"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">
                <v:shape id="_x0000_s1127" type="#_x0000_t75" style="position:absolute;width:9607;height:13690;visibility:visible;mso-wrap-style:square">
                  <v:fill o:detectmouseclick="t"/>
                  <v:path o:connecttype="none"/>
                </v:shape>
                <v:rect id="Rectangle 71" o:spid="_x0000_s112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" filled="f" stroked="f">
                  <v:textbox style="mso-fit-shape-to-text:t" inset="0,0,0,0">
                    <w:txbxContent>
                      <w:p w14:paraId="282397E2" w14:textId="77777777" w:rsidR="00183E70" w:rsidRPr="00B074A0" w:rsidRDefault="00183E70" w:rsidP="00183E70">
                        <w:pPr>
                          <w:rPr>
                            <w:sz w:val="32"/>
                            <w:szCs w:val="32"/>
                          </w:rPr>
                        </w:pPr>
                        <w:r w:rsidRPr="00B074A0">
                          <w:rPr>
                            <w:rFonts w:ascii="Symbol" w:hAnsi="Symbol" w:cs="Symbol"/>
                            <w:color w:val="000000"/>
                            <w:sz w:val="32"/>
                            <w:szCs w:val="32"/>
                          </w:rPr>
                          <w:t></w:t>
                        </w:r>
                      </w:p>
                    </w:txbxContent>
                  </v:textbox>
                </v:rect>
                <v:rect id="Rectangle 72" o:spid="_x0000_s112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" filled="f" stroked="f">
                  <v:textbox style="mso-fit-shape-to-text:t" inset="0,0,0,0">
                    <w:txbxContent>
                      <w:p w14:paraId="78867B1C" w14:textId="77777777" w:rsidR="00183E70" w:rsidRDefault="00183E70" w:rsidP="00183E70">
                        <w:r>
                          <w:rPr>
                            <w:rFonts w:ascii="Symbol" w:hAnsi="Symbol" w:cs="Symbol"/>
                            <w:color w:val="000000"/>
                          </w:rPr>
                          <w:t></w:t>
                        </w:r>
                      </w:p>
                    </w:txbxContent>
                  </v:textbox>
                </v:rect>
                <v:rect id="Rectangle 73" o:spid="_x0000_s113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" filled="f" stroked="f">
                  <v:textbox style="mso-fit-shape-to-text:t" inset="0,0,0,0">
                    <w:txbxContent>
                      <w:p w14:paraId="5A2DE259" w14:textId="77777777" w:rsidR="00183E70" w:rsidRPr="00B34B0A" w:rsidRDefault="00183E70" w:rsidP="00183E70">
                        <w:pPr>
                          <w:rPr>
                            <w:b/>
                          </w:rPr>
                        </w:pPr>
                        <w:r>
                          <w:rPr>
                            <w:b/>
                            <w:i/>
                            <w:iCs/>
                            <w:color w:val="000000"/>
                          </w:rPr>
                          <w:t>DC-Coupled Resources</w:t>
                        </w:r>
                      </w:p>
                    </w:txbxContent>
                  </v:textbox>
                </v:rect>
                <v:rect id="Rectangle 74" o:spid="_x0000_s113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" filled="f" stroked="f">
                  <v:textbox style="mso-fit-shape-to-text:t" inset="0,0,0,0">
                    <w:txbxContent>
                      <w:p w14:paraId="2D514FDE" w14:textId="77777777" w:rsidR="00183E70" w:rsidRPr="00B34B0A" w:rsidRDefault="00183E70" w:rsidP="00183E70">
                        <w:pPr>
                          <w:rPr>
                            <w:b/>
                          </w:rPr>
                        </w:pPr>
                      </w:p>
                    </w:txbxContent>
                  </v:textbox>
                </v:rect>
                <v:rect id="Rectangle 75" o:spid="_x0000_s113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" filled="f" stroked="f">
                  <v:textbox style="mso-fit-shape-to-text:t" inset="0,0,0,0">
                    <w:txbxContent>
                      <w:p w14:paraId="2371C1D4" w14:textId="77777777" w:rsidR="00183E70" w:rsidRPr="00B34B0A" w:rsidRDefault="00183E70" w:rsidP="00183E70">
                        <w:pPr>
                          <w:rPr>
                            <w:b/>
                          </w:rPr>
                        </w:pPr>
                        <w:r w:rsidRPr="00B34B0A">
                          <w:rPr>
                            <w:b/>
                            <w:i/>
                            <w:iCs/>
                            <w:color w:val="000000"/>
                          </w:rPr>
                          <w:t>online</w:t>
                        </w:r>
                      </w:p>
                    </w:txbxContent>
                  </v:textbox>
                </v:rect>
                <v:rect id="Rectangle 76" o:spid="_x0000_s113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" filled="f" stroked="f">
                  <v:textbox style="mso-fit-shape-to-text:t" inset="0,0,0,0">
                    <w:txbxContent>
                      <w:p w14:paraId="5E25B51C" w14:textId="77777777" w:rsidR="00183E70" w:rsidRPr="00B34B0A" w:rsidRDefault="00183E70" w:rsidP="00183E70">
                        <w:pPr>
                          <w:rPr>
                            <w:b/>
                          </w:rPr>
                        </w:pPr>
                        <w:r w:rsidRPr="00B34B0A">
                          <w:rPr>
                            <w:b/>
                            <w:i/>
                            <w:iCs/>
                            <w:color w:val="000000"/>
                          </w:rPr>
                          <w:t>All</w:t>
                        </w:r>
                      </w:p>
                    </w:txbxContent>
                  </v:textbox>
                </v:rect>
                <v:rect id="Rectangle 77" o:spid="_x0000_s113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" filled="f" stroked="f">
                  <v:textbox style="mso-fit-shape-to-text:t" inset="0,0,0,0">
                    <w:txbxContent>
                      <w:p w14:paraId="67A1DDDE" w14:textId="77777777" w:rsidR="00183E70" w:rsidRPr="00B34B0A" w:rsidRDefault="00183E70" w:rsidP="00183E70">
                        <w:pPr>
                          <w:rPr>
                            <w:b/>
                          </w:rPr>
                        </w:pPr>
                      </w:p>
                    </w:txbxContent>
                  </v:textbox>
                </v:rect>
                <v:rect id="Rectangle 78" o:spid="_x0000_s113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" filled="f" stroked="f">
                  <v:textbox style="mso-fit-shape-to-text:t" inset="0,0,0,0">
                    <w:txbxContent>
                      <w:p w14:paraId="47C980AA" w14:textId="77777777" w:rsidR="00183E70" w:rsidRPr="00B34B0A" w:rsidRDefault="00183E70" w:rsidP="00183E70">
                        <w:pPr>
                          <w:rPr>
                            <w:b/>
                          </w:rPr>
                        </w:pPr>
                        <w:r>
                          <w:rPr>
                            <w:b/>
                            <w:i/>
                            <w:iCs/>
                            <w:color w:val="000000"/>
                          </w:rPr>
                          <w:t>ESR</w:t>
                        </w:r>
                      </w:p>
                    </w:txbxContent>
                  </v:textbox>
                </v:rect>
                <v:rect id="Rectangle 79" o:spid="_x0000_s113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" filled="f" stroked="f">
                  <v:textbox style="mso-fit-shape-to-text:t" inset="0,0,0,0">
                    <w:txbxContent>
                      <w:p w14:paraId="1859CCA2" w14:textId="77777777" w:rsidR="00183E70" w:rsidRPr="00B34B0A" w:rsidRDefault="00183E70" w:rsidP="00183E70">
                        <w:pPr>
                          <w:rPr>
                            <w:b/>
                          </w:rPr>
                        </w:pPr>
                        <w:r w:rsidRPr="00B34B0A">
                          <w:rPr>
                            <w:b/>
                            <w:i/>
                            <w:iCs/>
                            <w:color w:val="000000"/>
                          </w:rPr>
                          <w:t>online</w:t>
                        </w:r>
                      </w:p>
                    </w:txbxContent>
                  </v:textbox>
                </v:rect>
                <v:rect id="Rectangle 80" o:spid="_x0000_s113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" filled="f" stroked="f">
                  <v:textbox style="mso-fit-shape-to-text:t" inset="0,0,0,0">
                    <w:txbxContent>
                      <w:p w14:paraId="480C1248" w14:textId="77777777" w:rsidR="00183E70" w:rsidRPr="00B34B0A" w:rsidRDefault="00183E70" w:rsidP="00183E70">
                        <w:pPr>
                          <w:rPr>
                            <w:b/>
                          </w:rPr>
                        </w:pPr>
                        <w:r w:rsidRPr="00B34B0A">
                          <w:rPr>
                            <w:b/>
                            <w:i/>
                            <w:iCs/>
                            <w:color w:val="000000"/>
                          </w:rPr>
                          <w:t>i</w:t>
                        </w:r>
                      </w:p>
                    </w:txbxContent>
                  </v:textbox>
                </v:rect>
              </v:group>
            </w:pict>
          </mc:Fallback>
        </mc:AlternateContent>
      </w:r>
      <w:r w:rsidRPr="00183E70">
        <w:rPr>
          <w:rFonts w:eastAsia="Times New Roman"/>
          <w:b/>
          <w:position w:val="30"/>
          <w:sz w:val="20"/>
          <w:szCs w:val="20"/>
        </w:rPr>
        <w:t>PRC</w:t>
      </w:r>
      <w:r w:rsidRPr="00183E70">
        <w:rPr>
          <w:rFonts w:ascii="Times New Roman Bold" w:eastAsia="Times New Roman" w:hAnsi="Times New Roman Bold"/>
          <w:b/>
          <w:position w:val="30"/>
          <w:sz w:val="20"/>
          <w:szCs w:val="20"/>
          <w:vertAlign w:val="subscript"/>
        </w:rPr>
        <w:t>9</w:t>
      </w:r>
      <w:r w:rsidRPr="00183E70">
        <w:rPr>
          <w:rFonts w:eastAsia="Times New Roman"/>
          <w:b/>
          <w:position w:val="30"/>
          <w:sz w:val="20"/>
          <w:szCs w:val="20"/>
        </w:rPr>
        <w:t xml:space="preserve"> =</w:t>
      </w:r>
      <w:r w:rsidRPr="00183E70">
        <w:rPr>
          <w:rFonts w:eastAsia="Times New Roman"/>
          <w:b/>
          <w:position w:val="30"/>
          <w:sz w:val="20"/>
          <w:szCs w:val="20"/>
        </w:rPr>
        <w:tab/>
        <w:t>Min(X% of MDRR, HSL-Net MW, the sum of the MW headroom available from the intermittent renewable generation component and the MW capacity that can be sustained for 45 minutes per the ESS State of Charge</w:t>
      </w:r>
    </w:p>
    <w:p w14:paraId="255B6321" w14:textId="77777777" w:rsidR="00183E70" w:rsidRPr="00183E70" w:rsidRDefault="00183E70" w:rsidP="00183E70">
      <w:pPr>
        <w:tabs>
          <w:tab w:val="left" w:pos="2160"/>
        </w:tabs>
        <w:spacing w:after="240"/>
        <w:ind w:left="2160" w:hanging="2160"/>
        <w:rPr>
          <w:rFonts w:eastAsia="Times New Roman"/>
          <w:b/>
          <w:position w:val="30"/>
          <w:sz w:val="20"/>
          <w:szCs w:val="20"/>
        </w:rPr>
      </w:pPr>
      <w:r w:rsidRPr="00183E70">
        <w:rPr>
          <w:rFonts w:eastAsia="Times New Roman"/>
          <w:b/>
          <w:position w:val="30"/>
          <w:sz w:val="20"/>
          <w:szCs w:val="20"/>
        </w:rPr>
        <w:t>Excludes DC-Coupled Resource capacity used to provide FFR.</w:t>
      </w:r>
    </w:p>
    <w:p w14:paraId="3DF6C2AE" w14:textId="77777777" w:rsidR="00183E70" w:rsidRPr="00183E70" w:rsidRDefault="00183E70" w:rsidP="00183E70">
      <w:pPr>
        <w:ind w:left="720" w:hanging="720"/>
        <w:rPr>
          <w:rFonts w:eastAsia="Times New Roman"/>
          <w:b/>
          <w:position w:val="30"/>
          <w:sz w:val="20"/>
          <w:szCs w:val="20"/>
        </w:rPr>
      </w:pPr>
      <w:r w:rsidRPr="00183E70">
        <w:rPr>
          <w:rFonts w:eastAsia="Times New Roman"/>
          <w:b/>
          <w:position w:val="30"/>
          <w:sz w:val="20"/>
          <w:szCs w:val="20"/>
        </w:rPr>
        <w:t>PRC =</w:t>
      </w:r>
      <w:r w:rsidRPr="00183E70">
        <w:rPr>
          <w:rFonts w:eastAsia="Times New Roman"/>
          <w:b/>
          <w:position w:val="30"/>
          <w:sz w:val="20"/>
          <w:szCs w:val="20"/>
        </w:rPr>
        <w:tab/>
        <w:t>PRC</w:t>
      </w:r>
      <w:r w:rsidRPr="00183E70">
        <w:rPr>
          <w:rFonts w:eastAsia="Times New Roman"/>
          <w:b/>
          <w:position w:val="30"/>
          <w:sz w:val="20"/>
          <w:szCs w:val="20"/>
          <w:vertAlign w:val="subscript"/>
        </w:rPr>
        <w:t>1</w:t>
      </w:r>
      <w:r w:rsidRPr="00183E70">
        <w:rPr>
          <w:rFonts w:eastAsia="Times New Roman"/>
          <w:b/>
          <w:position w:val="30"/>
          <w:sz w:val="20"/>
          <w:szCs w:val="20"/>
        </w:rPr>
        <w:t xml:space="preserve"> + PRC</w:t>
      </w:r>
      <w:r w:rsidRPr="00183E70">
        <w:rPr>
          <w:rFonts w:eastAsia="Times New Roman"/>
          <w:b/>
          <w:position w:val="30"/>
          <w:sz w:val="20"/>
          <w:szCs w:val="20"/>
          <w:vertAlign w:val="subscript"/>
        </w:rPr>
        <w:t>2</w:t>
      </w:r>
      <w:r w:rsidRPr="00183E70">
        <w:rPr>
          <w:rFonts w:eastAsia="Times New Roman"/>
          <w:b/>
          <w:position w:val="30"/>
          <w:sz w:val="20"/>
          <w:szCs w:val="20"/>
        </w:rPr>
        <w:t xml:space="preserve"> + PRC</w:t>
      </w:r>
      <w:r w:rsidRPr="00183E70">
        <w:rPr>
          <w:rFonts w:eastAsia="Times New Roman"/>
          <w:b/>
          <w:position w:val="30"/>
          <w:sz w:val="20"/>
          <w:szCs w:val="20"/>
          <w:vertAlign w:val="subscript"/>
        </w:rPr>
        <w:t>3</w:t>
      </w:r>
      <w:r w:rsidRPr="00183E70">
        <w:rPr>
          <w:rFonts w:eastAsia="Times New Roman"/>
          <w:b/>
          <w:position w:val="30"/>
          <w:sz w:val="20"/>
          <w:szCs w:val="20"/>
        </w:rPr>
        <w:t>+ PRC</w:t>
      </w:r>
      <w:r w:rsidRPr="00183E70">
        <w:rPr>
          <w:rFonts w:eastAsia="Times New Roman"/>
          <w:b/>
          <w:position w:val="30"/>
          <w:sz w:val="20"/>
          <w:szCs w:val="20"/>
          <w:vertAlign w:val="subscript"/>
        </w:rPr>
        <w:t>4</w:t>
      </w:r>
      <w:r w:rsidRPr="00183E70">
        <w:rPr>
          <w:rFonts w:eastAsia="Times New Roman"/>
          <w:b/>
          <w:position w:val="30"/>
          <w:sz w:val="20"/>
          <w:szCs w:val="20"/>
        </w:rPr>
        <w:t xml:space="preserve"> + PRC</w:t>
      </w:r>
      <w:r w:rsidRPr="00183E70">
        <w:rPr>
          <w:rFonts w:eastAsia="Times New Roman"/>
          <w:b/>
          <w:position w:val="30"/>
          <w:sz w:val="20"/>
          <w:szCs w:val="20"/>
          <w:vertAlign w:val="subscript"/>
        </w:rPr>
        <w:t>5</w:t>
      </w:r>
      <w:r w:rsidRPr="00183E70">
        <w:rPr>
          <w:rFonts w:eastAsia="Times New Roman"/>
          <w:b/>
          <w:position w:val="30"/>
          <w:sz w:val="20"/>
          <w:szCs w:val="20"/>
        </w:rPr>
        <w:t xml:space="preserve"> + PRC</w:t>
      </w:r>
      <w:r w:rsidRPr="00183E70">
        <w:rPr>
          <w:rFonts w:eastAsia="Times New Roman"/>
          <w:b/>
          <w:position w:val="30"/>
          <w:sz w:val="20"/>
          <w:szCs w:val="20"/>
          <w:vertAlign w:val="subscript"/>
        </w:rPr>
        <w:t>6</w:t>
      </w:r>
      <w:r w:rsidRPr="00183E70">
        <w:rPr>
          <w:rFonts w:eastAsia="Times New Roman"/>
          <w:b/>
          <w:position w:val="30"/>
          <w:sz w:val="20"/>
          <w:szCs w:val="20"/>
        </w:rPr>
        <w:t xml:space="preserve"> + PRC</w:t>
      </w:r>
      <w:r w:rsidRPr="00183E70">
        <w:rPr>
          <w:rFonts w:eastAsia="Times New Roman"/>
          <w:b/>
          <w:position w:val="30"/>
          <w:sz w:val="20"/>
          <w:szCs w:val="20"/>
          <w:vertAlign w:val="subscript"/>
        </w:rPr>
        <w:t>7</w:t>
      </w:r>
      <w:r w:rsidRPr="00183E70">
        <w:rPr>
          <w:rFonts w:eastAsia="Times New Roman"/>
          <w:b/>
          <w:position w:val="30"/>
          <w:sz w:val="20"/>
          <w:szCs w:val="20"/>
        </w:rPr>
        <w:t xml:space="preserve"> + PRC</w:t>
      </w:r>
      <w:r w:rsidRPr="00183E70">
        <w:rPr>
          <w:rFonts w:eastAsia="Times New Roman"/>
          <w:b/>
          <w:position w:val="30"/>
          <w:sz w:val="20"/>
          <w:szCs w:val="20"/>
          <w:vertAlign w:val="subscript"/>
        </w:rPr>
        <w:t>8</w:t>
      </w:r>
      <w:r w:rsidRPr="00183E70">
        <w:rPr>
          <w:rFonts w:eastAsia="Times New Roman"/>
          <w:b/>
          <w:position w:val="30"/>
          <w:sz w:val="20"/>
          <w:szCs w:val="20"/>
        </w:rPr>
        <w:t xml:space="preserve"> + PRC</w:t>
      </w:r>
      <w:r w:rsidRPr="00183E70">
        <w:rPr>
          <w:rFonts w:eastAsia="Times New Roman"/>
          <w:b/>
          <w:position w:val="30"/>
          <w:sz w:val="20"/>
          <w:szCs w:val="20"/>
          <w:vertAlign w:val="subscript"/>
        </w:rPr>
        <w:t>9</w:t>
      </w:r>
    </w:p>
    <w:p w14:paraId="3E9750F2" w14:textId="77777777" w:rsidR="00183E70" w:rsidRPr="00183E70" w:rsidRDefault="00183E70" w:rsidP="00183E70">
      <w:pPr>
        <w:rPr>
          <w:rFonts w:eastAsia="Times New Roman"/>
          <w:szCs w:val="20"/>
        </w:rPr>
      </w:pPr>
      <w:r w:rsidRPr="00183E70">
        <w:rPr>
          <w:rFonts w:eastAsia="Times New Roman"/>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183E70" w:rsidRPr="00183E70" w14:paraId="212D7D76" w14:textId="77777777" w:rsidTr="001A7377">
        <w:tc>
          <w:tcPr>
            <w:tcW w:w="2050" w:type="dxa"/>
          </w:tcPr>
          <w:p w14:paraId="4E09358C" w14:textId="77777777" w:rsidR="00183E70" w:rsidRPr="00183E70" w:rsidRDefault="00183E70" w:rsidP="00183E70">
            <w:pPr>
              <w:spacing w:after="120"/>
              <w:rPr>
                <w:rFonts w:eastAsia="Times New Roman"/>
                <w:b/>
                <w:iCs/>
                <w:sz w:val="20"/>
                <w:szCs w:val="20"/>
              </w:rPr>
            </w:pPr>
            <w:r w:rsidRPr="00183E70">
              <w:rPr>
                <w:rFonts w:eastAsia="Times New Roman"/>
                <w:b/>
                <w:iCs/>
                <w:sz w:val="20"/>
                <w:szCs w:val="20"/>
              </w:rPr>
              <w:t>Variable</w:t>
            </w:r>
          </w:p>
        </w:tc>
        <w:tc>
          <w:tcPr>
            <w:tcW w:w="1151" w:type="dxa"/>
          </w:tcPr>
          <w:p w14:paraId="52580956" w14:textId="77777777" w:rsidR="00183E70" w:rsidRPr="00183E70" w:rsidRDefault="00183E70" w:rsidP="00183E70">
            <w:pPr>
              <w:spacing w:after="120"/>
              <w:rPr>
                <w:rFonts w:eastAsia="Times New Roman"/>
                <w:b/>
                <w:iCs/>
                <w:sz w:val="20"/>
                <w:szCs w:val="20"/>
              </w:rPr>
            </w:pPr>
            <w:r w:rsidRPr="00183E70">
              <w:rPr>
                <w:rFonts w:eastAsia="Times New Roman"/>
                <w:b/>
                <w:iCs/>
                <w:sz w:val="20"/>
                <w:szCs w:val="20"/>
              </w:rPr>
              <w:t>Unit</w:t>
            </w:r>
          </w:p>
        </w:tc>
        <w:tc>
          <w:tcPr>
            <w:tcW w:w="6004" w:type="dxa"/>
          </w:tcPr>
          <w:p w14:paraId="166AFB0A" w14:textId="77777777" w:rsidR="00183E70" w:rsidRPr="00183E70" w:rsidRDefault="00183E70" w:rsidP="00183E70">
            <w:pPr>
              <w:spacing w:after="120"/>
              <w:rPr>
                <w:rFonts w:eastAsia="Times New Roman"/>
                <w:b/>
                <w:iCs/>
                <w:sz w:val="20"/>
                <w:szCs w:val="20"/>
              </w:rPr>
            </w:pPr>
            <w:r w:rsidRPr="00183E70">
              <w:rPr>
                <w:rFonts w:eastAsia="Times New Roman"/>
                <w:b/>
                <w:iCs/>
                <w:sz w:val="20"/>
                <w:szCs w:val="20"/>
              </w:rPr>
              <w:t>Description</w:t>
            </w:r>
          </w:p>
        </w:tc>
      </w:tr>
      <w:tr w:rsidR="00183E70" w:rsidRPr="00183E70" w14:paraId="5DADBD3D" w14:textId="77777777" w:rsidTr="001A7377">
        <w:tc>
          <w:tcPr>
            <w:tcW w:w="2050" w:type="dxa"/>
          </w:tcPr>
          <w:p w14:paraId="6932CEA3"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t>PRC</w:t>
            </w:r>
            <w:r w:rsidRPr="00183E70">
              <w:rPr>
                <w:rFonts w:eastAsia="Times New Roman"/>
                <w:iCs/>
                <w:sz w:val="20"/>
                <w:szCs w:val="20"/>
                <w:vertAlign w:val="subscript"/>
              </w:rPr>
              <w:t>1</w:t>
            </w:r>
          </w:p>
        </w:tc>
        <w:tc>
          <w:tcPr>
            <w:tcW w:w="1151" w:type="dxa"/>
          </w:tcPr>
          <w:p w14:paraId="5D2E3AF3"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t>MW</w:t>
            </w:r>
          </w:p>
        </w:tc>
        <w:tc>
          <w:tcPr>
            <w:tcW w:w="6004" w:type="dxa"/>
          </w:tcPr>
          <w:p w14:paraId="51986028"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t>Generation On-Line greater than 0 MW</w:t>
            </w:r>
          </w:p>
        </w:tc>
      </w:tr>
      <w:tr w:rsidR="00183E70" w:rsidRPr="00183E70" w14:paraId="52927BFB" w14:textId="77777777" w:rsidTr="001A7377">
        <w:tc>
          <w:tcPr>
            <w:tcW w:w="2050" w:type="dxa"/>
          </w:tcPr>
          <w:p w14:paraId="6D41BDC6"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t>PRC</w:t>
            </w:r>
            <w:r w:rsidRPr="00183E70">
              <w:rPr>
                <w:rFonts w:eastAsia="Times New Roman"/>
                <w:iCs/>
                <w:sz w:val="20"/>
                <w:szCs w:val="20"/>
                <w:vertAlign w:val="subscript"/>
              </w:rPr>
              <w:t>2</w:t>
            </w:r>
          </w:p>
        </w:tc>
        <w:tc>
          <w:tcPr>
            <w:tcW w:w="1151" w:type="dxa"/>
          </w:tcPr>
          <w:p w14:paraId="0E1A555C"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t>MW</w:t>
            </w:r>
          </w:p>
        </w:tc>
        <w:tc>
          <w:tcPr>
            <w:tcW w:w="6004" w:type="dxa"/>
          </w:tcPr>
          <w:p w14:paraId="23496ACA"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t>WGRs On-Line greater than 0 MW</w:t>
            </w:r>
          </w:p>
        </w:tc>
      </w:tr>
      <w:tr w:rsidR="00183E70" w:rsidRPr="00183E70" w14:paraId="4645BED8" w14:textId="77777777" w:rsidTr="001A7377">
        <w:tc>
          <w:tcPr>
            <w:tcW w:w="2050" w:type="dxa"/>
          </w:tcPr>
          <w:p w14:paraId="58AB39A7"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t>PRC</w:t>
            </w:r>
            <w:r w:rsidRPr="00183E70">
              <w:rPr>
                <w:rFonts w:eastAsia="Times New Roman"/>
                <w:iCs/>
                <w:sz w:val="20"/>
                <w:szCs w:val="20"/>
                <w:vertAlign w:val="subscript"/>
              </w:rPr>
              <w:t>3</w:t>
            </w:r>
          </w:p>
        </w:tc>
        <w:tc>
          <w:tcPr>
            <w:tcW w:w="1151" w:type="dxa"/>
          </w:tcPr>
          <w:p w14:paraId="3BCFA3F8"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t>MW</w:t>
            </w:r>
          </w:p>
        </w:tc>
        <w:tc>
          <w:tcPr>
            <w:tcW w:w="6004" w:type="dxa"/>
          </w:tcPr>
          <w:p w14:paraId="27D234F1"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t>Synchronous condenser output</w:t>
            </w:r>
          </w:p>
        </w:tc>
      </w:tr>
      <w:tr w:rsidR="00183E70" w:rsidRPr="00183E70" w14:paraId="3BC11FC0" w14:textId="77777777" w:rsidTr="001A7377">
        <w:tc>
          <w:tcPr>
            <w:tcW w:w="2050" w:type="dxa"/>
          </w:tcPr>
          <w:p w14:paraId="7CB72E45"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t>PRC</w:t>
            </w:r>
            <w:r w:rsidRPr="00183E70">
              <w:rPr>
                <w:rFonts w:eastAsia="Times New Roman"/>
                <w:iCs/>
                <w:sz w:val="20"/>
                <w:szCs w:val="20"/>
                <w:vertAlign w:val="subscript"/>
              </w:rPr>
              <w:t>4</w:t>
            </w:r>
          </w:p>
        </w:tc>
        <w:tc>
          <w:tcPr>
            <w:tcW w:w="1151" w:type="dxa"/>
          </w:tcPr>
          <w:p w14:paraId="1A770A0D"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t>MW</w:t>
            </w:r>
          </w:p>
        </w:tc>
        <w:tc>
          <w:tcPr>
            <w:tcW w:w="6004" w:type="dxa"/>
          </w:tcPr>
          <w:p w14:paraId="63C9474C" w14:textId="77777777" w:rsidR="00183E70" w:rsidRPr="00183E70" w:rsidRDefault="00183E70" w:rsidP="00183E70">
            <w:pPr>
              <w:tabs>
                <w:tab w:val="left" w:pos="1080"/>
              </w:tabs>
              <w:spacing w:after="60"/>
              <w:rPr>
                <w:rFonts w:eastAsia="Times New Roman"/>
                <w:iCs/>
                <w:sz w:val="20"/>
                <w:szCs w:val="20"/>
              </w:rPr>
            </w:pPr>
            <w:r w:rsidRPr="00183E70">
              <w:rPr>
                <w:rFonts w:eastAsia="Times New Roman"/>
                <w:sz w:val="20"/>
                <w:szCs w:val="20"/>
              </w:rPr>
              <w:t>Capacity from Load Resources with an ECRS Ancillary Service Resource award</w:t>
            </w:r>
          </w:p>
        </w:tc>
      </w:tr>
      <w:tr w:rsidR="00183E70" w:rsidRPr="00183E70" w14:paraId="576847DF" w14:textId="77777777" w:rsidTr="001A7377">
        <w:tc>
          <w:tcPr>
            <w:tcW w:w="2050" w:type="dxa"/>
          </w:tcPr>
          <w:p w14:paraId="7AEBED3A"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t>PRC</w:t>
            </w:r>
            <w:r w:rsidRPr="00183E70">
              <w:rPr>
                <w:rFonts w:eastAsia="Times New Roman"/>
                <w:iCs/>
                <w:sz w:val="20"/>
                <w:szCs w:val="20"/>
                <w:vertAlign w:val="subscript"/>
              </w:rPr>
              <w:t>5</w:t>
            </w:r>
          </w:p>
        </w:tc>
        <w:tc>
          <w:tcPr>
            <w:tcW w:w="1151" w:type="dxa"/>
          </w:tcPr>
          <w:p w14:paraId="47F8BA2A"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t>MW</w:t>
            </w:r>
          </w:p>
        </w:tc>
        <w:tc>
          <w:tcPr>
            <w:tcW w:w="6004" w:type="dxa"/>
          </w:tcPr>
          <w:p w14:paraId="2C0AACE8" w14:textId="77777777" w:rsidR="00183E70" w:rsidRPr="00183E70" w:rsidRDefault="00183E70" w:rsidP="00183E70">
            <w:pPr>
              <w:tabs>
                <w:tab w:val="left" w:pos="1080"/>
              </w:tabs>
              <w:spacing w:after="60"/>
              <w:rPr>
                <w:rFonts w:eastAsia="Times New Roman"/>
                <w:iCs/>
                <w:sz w:val="20"/>
                <w:szCs w:val="20"/>
              </w:rPr>
            </w:pPr>
            <w:r w:rsidRPr="00183E70">
              <w:rPr>
                <w:rFonts w:eastAsia="Times New Roman"/>
                <w:iCs/>
                <w:sz w:val="20"/>
                <w:szCs w:val="20"/>
              </w:rPr>
              <w:t>Capacity from CLRs active in SCED with an Ancillary Service Resource award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64"/>
            </w:tblGrid>
            <w:tr w:rsidR="00183E70" w:rsidRPr="00183E70" w14:paraId="667EBB83" w14:textId="77777777" w:rsidTr="001A7377">
              <w:trPr>
                <w:trHeight w:val="206"/>
              </w:trPr>
              <w:tc>
                <w:tcPr>
                  <w:tcW w:w="9350" w:type="dxa"/>
                  <w:shd w:val="pct12" w:color="auto" w:fill="auto"/>
                </w:tcPr>
                <w:p w14:paraId="30981D58" w14:textId="77777777" w:rsidR="00183E70" w:rsidRPr="00183E70" w:rsidRDefault="00183E70" w:rsidP="00183E70">
                  <w:pPr>
                    <w:spacing w:before="120" w:after="240"/>
                    <w:rPr>
                      <w:rFonts w:eastAsia="Times New Roman"/>
                      <w:b/>
                      <w:i/>
                      <w:iCs/>
                    </w:rPr>
                  </w:pPr>
                  <w:r w:rsidRPr="00183E70">
                    <w:rPr>
                      <w:rFonts w:eastAsia="Times New Roman"/>
                      <w:b/>
                      <w:i/>
                      <w:iCs/>
                    </w:rPr>
                    <w:lastRenderedPageBreak/>
                    <w:t>[NPRR1244:  Replace the description above with the following upon system implementation:]</w:t>
                  </w:r>
                </w:p>
                <w:p w14:paraId="56AA835F" w14:textId="77777777" w:rsidR="00183E70" w:rsidRPr="00183E70" w:rsidRDefault="00183E70" w:rsidP="00183E70">
                  <w:pPr>
                    <w:tabs>
                      <w:tab w:val="left" w:pos="1080"/>
                    </w:tabs>
                    <w:spacing w:after="60"/>
                    <w:rPr>
                      <w:rFonts w:eastAsia="Times New Roman"/>
                      <w:iCs/>
                      <w:sz w:val="20"/>
                      <w:szCs w:val="20"/>
                    </w:rPr>
                  </w:pPr>
                  <w:r w:rsidRPr="00183E70">
                    <w:rPr>
                      <w:rFonts w:eastAsia="Times New Roman"/>
                      <w:iCs/>
                      <w:sz w:val="20"/>
                      <w:szCs w:val="20"/>
                    </w:rPr>
                    <w:t>Capacity from CLRs active in SCED and qualified for Regulation Service and/or RRS with an Ancillary Service Resource award</w:t>
                  </w:r>
                </w:p>
              </w:tc>
            </w:tr>
          </w:tbl>
          <w:p w14:paraId="26EC6EED" w14:textId="77777777" w:rsidR="00183E70" w:rsidRPr="00183E70" w:rsidRDefault="00183E70" w:rsidP="00183E70">
            <w:pPr>
              <w:tabs>
                <w:tab w:val="left" w:pos="1080"/>
              </w:tabs>
              <w:spacing w:after="60"/>
              <w:rPr>
                <w:rFonts w:eastAsia="Times New Roman"/>
                <w:iCs/>
                <w:sz w:val="20"/>
                <w:szCs w:val="20"/>
              </w:rPr>
            </w:pPr>
          </w:p>
        </w:tc>
      </w:tr>
      <w:tr w:rsidR="00183E70" w:rsidRPr="00183E70" w14:paraId="601E6047" w14:textId="77777777" w:rsidTr="001A7377">
        <w:tc>
          <w:tcPr>
            <w:tcW w:w="2050" w:type="dxa"/>
          </w:tcPr>
          <w:p w14:paraId="569A24AE"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lastRenderedPageBreak/>
              <w:t>PRC</w:t>
            </w:r>
            <w:r w:rsidRPr="00183E70">
              <w:rPr>
                <w:rFonts w:eastAsia="Times New Roman"/>
                <w:iCs/>
                <w:sz w:val="20"/>
                <w:szCs w:val="20"/>
                <w:vertAlign w:val="subscript"/>
              </w:rPr>
              <w:t>6</w:t>
            </w:r>
          </w:p>
        </w:tc>
        <w:tc>
          <w:tcPr>
            <w:tcW w:w="1151" w:type="dxa"/>
          </w:tcPr>
          <w:p w14:paraId="727E0BE9"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t>MW</w:t>
            </w:r>
          </w:p>
        </w:tc>
        <w:tc>
          <w:tcPr>
            <w:tcW w:w="6004" w:type="dxa"/>
          </w:tcPr>
          <w:p w14:paraId="689BEEA4" w14:textId="77777777" w:rsidR="00183E70" w:rsidRPr="00183E70" w:rsidRDefault="00183E70" w:rsidP="00183E70">
            <w:pPr>
              <w:tabs>
                <w:tab w:val="left" w:pos="1080"/>
              </w:tabs>
              <w:spacing w:after="60"/>
              <w:rPr>
                <w:rFonts w:eastAsia="Times New Roman"/>
                <w:iCs/>
                <w:sz w:val="20"/>
                <w:szCs w:val="20"/>
              </w:rPr>
            </w:pPr>
            <w:r w:rsidRPr="00183E70">
              <w:rPr>
                <w:rFonts w:eastAsia="Times New Roman"/>
                <w:iCs/>
                <w:sz w:val="20"/>
                <w:szCs w:val="20"/>
              </w:rPr>
              <w:t>Capacity from CLRs active in SCED without an Ancillary Service Resource award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64"/>
            </w:tblGrid>
            <w:tr w:rsidR="00183E70" w:rsidRPr="00183E70" w14:paraId="5B1FCBB4" w14:textId="77777777" w:rsidTr="001A7377">
              <w:trPr>
                <w:trHeight w:val="206"/>
              </w:trPr>
              <w:tc>
                <w:tcPr>
                  <w:tcW w:w="9350" w:type="dxa"/>
                  <w:shd w:val="pct12" w:color="auto" w:fill="auto"/>
                </w:tcPr>
                <w:p w14:paraId="411EF34D" w14:textId="77777777" w:rsidR="00183E70" w:rsidRPr="00183E70" w:rsidRDefault="00183E70" w:rsidP="00183E70">
                  <w:pPr>
                    <w:spacing w:before="120" w:after="240"/>
                    <w:rPr>
                      <w:rFonts w:eastAsia="Times New Roman"/>
                      <w:b/>
                      <w:i/>
                      <w:iCs/>
                    </w:rPr>
                  </w:pPr>
                  <w:r w:rsidRPr="00183E70">
                    <w:rPr>
                      <w:rFonts w:eastAsia="Times New Roman"/>
                      <w:b/>
                      <w:i/>
                      <w:iCs/>
                    </w:rPr>
                    <w:t>[NPRR1244:  Replace the description above with the following upon system implementation:]</w:t>
                  </w:r>
                </w:p>
                <w:p w14:paraId="5B68B620" w14:textId="77777777" w:rsidR="00183E70" w:rsidRPr="00183E70" w:rsidRDefault="00183E70" w:rsidP="00183E70">
                  <w:pPr>
                    <w:tabs>
                      <w:tab w:val="left" w:pos="1080"/>
                    </w:tabs>
                    <w:spacing w:after="60"/>
                    <w:rPr>
                      <w:rFonts w:eastAsia="Times New Roman"/>
                      <w:iCs/>
                      <w:sz w:val="20"/>
                      <w:szCs w:val="20"/>
                    </w:rPr>
                  </w:pPr>
                  <w:r w:rsidRPr="00183E70">
                    <w:rPr>
                      <w:rFonts w:eastAsia="Times New Roman"/>
                      <w:iCs/>
                      <w:sz w:val="20"/>
                      <w:szCs w:val="20"/>
                    </w:rPr>
                    <w:t>Capacity from CLRs active in SCED and qualified for Regulation Service and/or RRS without an Ancillary Service Resource award</w:t>
                  </w:r>
                </w:p>
              </w:tc>
            </w:tr>
          </w:tbl>
          <w:p w14:paraId="6DD6AFAD" w14:textId="77777777" w:rsidR="00183E70" w:rsidRPr="00183E70" w:rsidRDefault="00183E70" w:rsidP="00183E70">
            <w:pPr>
              <w:tabs>
                <w:tab w:val="left" w:pos="1080"/>
              </w:tabs>
              <w:spacing w:after="60"/>
              <w:rPr>
                <w:rFonts w:eastAsia="Times New Roman"/>
                <w:iCs/>
                <w:sz w:val="20"/>
                <w:szCs w:val="20"/>
              </w:rPr>
            </w:pPr>
          </w:p>
        </w:tc>
      </w:tr>
      <w:tr w:rsidR="00183E70" w:rsidRPr="00183E70" w14:paraId="27C7B023" w14:textId="77777777" w:rsidTr="001A7377">
        <w:tc>
          <w:tcPr>
            <w:tcW w:w="2050" w:type="dxa"/>
          </w:tcPr>
          <w:p w14:paraId="08607B4F"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t>PRC</w:t>
            </w:r>
            <w:r w:rsidRPr="00183E70">
              <w:rPr>
                <w:rFonts w:eastAsia="Times New Roman"/>
                <w:iCs/>
                <w:sz w:val="20"/>
                <w:szCs w:val="20"/>
                <w:vertAlign w:val="subscript"/>
              </w:rPr>
              <w:t>7</w:t>
            </w:r>
          </w:p>
        </w:tc>
        <w:tc>
          <w:tcPr>
            <w:tcW w:w="1151" w:type="dxa"/>
          </w:tcPr>
          <w:p w14:paraId="78672E4F"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t>MW</w:t>
            </w:r>
          </w:p>
        </w:tc>
        <w:tc>
          <w:tcPr>
            <w:tcW w:w="6004" w:type="dxa"/>
          </w:tcPr>
          <w:p w14:paraId="296877C6" w14:textId="77777777" w:rsidR="00183E70" w:rsidRPr="00183E70" w:rsidRDefault="00183E70" w:rsidP="00183E70">
            <w:pPr>
              <w:tabs>
                <w:tab w:val="left" w:pos="1080"/>
              </w:tabs>
              <w:spacing w:after="60"/>
              <w:rPr>
                <w:rFonts w:eastAsia="Times New Roman"/>
                <w:iCs/>
                <w:sz w:val="20"/>
                <w:szCs w:val="20"/>
              </w:rPr>
            </w:pPr>
            <w:r w:rsidRPr="00183E70">
              <w:rPr>
                <w:rFonts w:eastAsia="Times New Roman"/>
                <w:iCs/>
                <w:sz w:val="20"/>
                <w:szCs w:val="20"/>
              </w:rPr>
              <w:t>Capacity from Resources capable of providing FFR</w:t>
            </w:r>
          </w:p>
        </w:tc>
      </w:tr>
      <w:tr w:rsidR="00183E70" w:rsidRPr="00183E70" w14:paraId="2C9D2E9D" w14:textId="77777777" w:rsidTr="001A7377">
        <w:tc>
          <w:tcPr>
            <w:tcW w:w="2050" w:type="dxa"/>
          </w:tcPr>
          <w:p w14:paraId="32BCF3F3" w14:textId="77777777" w:rsidR="00183E70" w:rsidRPr="00183E70" w:rsidRDefault="00183E70" w:rsidP="00183E70">
            <w:pPr>
              <w:spacing w:after="60"/>
              <w:rPr>
                <w:rFonts w:eastAsia="Times New Roman"/>
                <w:iCs/>
                <w:sz w:val="20"/>
                <w:szCs w:val="20"/>
              </w:rPr>
            </w:pPr>
            <w:r w:rsidRPr="00183E70">
              <w:rPr>
                <w:rFonts w:eastAsia="Times New Roman"/>
                <w:sz w:val="20"/>
                <w:szCs w:val="20"/>
              </w:rPr>
              <w:t>PRC</w:t>
            </w:r>
            <w:r w:rsidRPr="00183E70">
              <w:rPr>
                <w:rFonts w:eastAsia="Times New Roman"/>
                <w:sz w:val="20"/>
                <w:szCs w:val="20"/>
                <w:vertAlign w:val="subscript"/>
              </w:rPr>
              <w:t>8</w:t>
            </w:r>
          </w:p>
        </w:tc>
        <w:tc>
          <w:tcPr>
            <w:tcW w:w="1151" w:type="dxa"/>
          </w:tcPr>
          <w:p w14:paraId="15E784D3" w14:textId="77777777" w:rsidR="00183E70" w:rsidRPr="00183E70" w:rsidRDefault="00183E70" w:rsidP="00183E70">
            <w:pPr>
              <w:spacing w:after="60"/>
              <w:rPr>
                <w:rFonts w:eastAsia="Times New Roman"/>
                <w:iCs/>
                <w:sz w:val="20"/>
                <w:szCs w:val="20"/>
              </w:rPr>
            </w:pPr>
            <w:r w:rsidRPr="00183E70">
              <w:rPr>
                <w:rFonts w:eastAsia="Times New Roman"/>
                <w:sz w:val="20"/>
                <w:szCs w:val="20"/>
              </w:rPr>
              <w:t>MW</w:t>
            </w:r>
          </w:p>
        </w:tc>
        <w:tc>
          <w:tcPr>
            <w:tcW w:w="6004" w:type="dxa"/>
          </w:tcPr>
          <w:p w14:paraId="6DDF5A6E" w14:textId="77777777" w:rsidR="00183E70" w:rsidRPr="00183E70" w:rsidRDefault="00183E70" w:rsidP="00183E70">
            <w:pPr>
              <w:tabs>
                <w:tab w:val="left" w:pos="1080"/>
              </w:tabs>
              <w:spacing w:after="60"/>
              <w:rPr>
                <w:rFonts w:eastAsia="Times New Roman"/>
                <w:iCs/>
                <w:sz w:val="20"/>
                <w:szCs w:val="20"/>
              </w:rPr>
            </w:pPr>
            <w:r w:rsidRPr="00183E70">
              <w:rPr>
                <w:rFonts w:eastAsia="Times New Roman"/>
                <w:sz w:val="20"/>
                <w:szCs w:val="20"/>
              </w:rPr>
              <w:t>ESR capacity capable of providing Primary Frequency Response</w:t>
            </w:r>
          </w:p>
        </w:tc>
      </w:tr>
      <w:tr w:rsidR="00183E70" w:rsidRPr="00183E70" w14:paraId="3F8B4167" w14:textId="77777777" w:rsidTr="001A7377">
        <w:tc>
          <w:tcPr>
            <w:tcW w:w="2050" w:type="dxa"/>
          </w:tcPr>
          <w:p w14:paraId="2512123B" w14:textId="77777777" w:rsidR="00183E70" w:rsidRPr="00183E70" w:rsidRDefault="00183E70" w:rsidP="00183E70">
            <w:pPr>
              <w:spacing w:after="60"/>
              <w:rPr>
                <w:rFonts w:eastAsia="Times New Roman"/>
                <w:iCs/>
                <w:sz w:val="20"/>
                <w:szCs w:val="20"/>
              </w:rPr>
            </w:pPr>
            <w:r w:rsidRPr="00183E70">
              <w:rPr>
                <w:rFonts w:eastAsia="Times New Roman"/>
                <w:sz w:val="20"/>
                <w:szCs w:val="20"/>
              </w:rPr>
              <w:t>PRC</w:t>
            </w:r>
            <w:r w:rsidRPr="00183E70">
              <w:rPr>
                <w:rFonts w:eastAsia="Times New Roman"/>
                <w:sz w:val="20"/>
                <w:szCs w:val="20"/>
                <w:vertAlign w:val="subscript"/>
              </w:rPr>
              <w:t>9</w:t>
            </w:r>
          </w:p>
        </w:tc>
        <w:tc>
          <w:tcPr>
            <w:tcW w:w="1151" w:type="dxa"/>
          </w:tcPr>
          <w:p w14:paraId="41522911" w14:textId="77777777" w:rsidR="00183E70" w:rsidRPr="00183E70" w:rsidRDefault="00183E70" w:rsidP="00183E70">
            <w:pPr>
              <w:spacing w:after="60"/>
              <w:rPr>
                <w:rFonts w:eastAsia="Times New Roman"/>
                <w:iCs/>
                <w:sz w:val="20"/>
                <w:szCs w:val="20"/>
              </w:rPr>
            </w:pPr>
            <w:r w:rsidRPr="00183E70">
              <w:rPr>
                <w:rFonts w:eastAsia="Times New Roman"/>
                <w:sz w:val="20"/>
                <w:szCs w:val="20"/>
              </w:rPr>
              <w:t>MW</w:t>
            </w:r>
          </w:p>
        </w:tc>
        <w:tc>
          <w:tcPr>
            <w:tcW w:w="6004" w:type="dxa"/>
          </w:tcPr>
          <w:p w14:paraId="07FE3D88" w14:textId="77777777" w:rsidR="00183E70" w:rsidRPr="00183E70" w:rsidRDefault="00183E70" w:rsidP="00183E70">
            <w:pPr>
              <w:tabs>
                <w:tab w:val="left" w:pos="1080"/>
              </w:tabs>
              <w:spacing w:after="60"/>
              <w:rPr>
                <w:rFonts w:eastAsia="Times New Roman"/>
                <w:iCs/>
                <w:sz w:val="20"/>
                <w:szCs w:val="20"/>
              </w:rPr>
            </w:pPr>
            <w:r w:rsidRPr="00183E70">
              <w:rPr>
                <w:rFonts w:eastAsia="Times New Roman"/>
                <w:sz w:val="20"/>
                <w:szCs w:val="20"/>
              </w:rPr>
              <w:t>Capacity from DC-Coupled Resources capable of providing Primary Frequency Response</w:t>
            </w:r>
          </w:p>
        </w:tc>
      </w:tr>
      <w:tr w:rsidR="00183E70" w:rsidRPr="00183E70" w14:paraId="1BAF4C8D" w14:textId="77777777" w:rsidTr="001A7377">
        <w:tc>
          <w:tcPr>
            <w:tcW w:w="2050" w:type="dxa"/>
          </w:tcPr>
          <w:p w14:paraId="5C58F2B2"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t>PRC</w:t>
            </w:r>
          </w:p>
        </w:tc>
        <w:tc>
          <w:tcPr>
            <w:tcW w:w="1151" w:type="dxa"/>
          </w:tcPr>
          <w:p w14:paraId="5B636E2E"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t>MW</w:t>
            </w:r>
          </w:p>
        </w:tc>
        <w:tc>
          <w:tcPr>
            <w:tcW w:w="6004" w:type="dxa"/>
          </w:tcPr>
          <w:p w14:paraId="1086BA8C" w14:textId="77777777" w:rsidR="00183E70" w:rsidRPr="00183E70" w:rsidRDefault="00183E70" w:rsidP="00183E70">
            <w:pPr>
              <w:tabs>
                <w:tab w:val="left" w:pos="1080"/>
              </w:tabs>
              <w:spacing w:after="60"/>
              <w:rPr>
                <w:rFonts w:eastAsia="Times New Roman"/>
                <w:iCs/>
                <w:sz w:val="20"/>
                <w:szCs w:val="20"/>
              </w:rPr>
            </w:pPr>
            <w:r w:rsidRPr="00183E70">
              <w:rPr>
                <w:rFonts w:eastAsia="Times New Roman"/>
                <w:iCs/>
                <w:sz w:val="20"/>
                <w:szCs w:val="20"/>
              </w:rPr>
              <w:t>Physical Responsive Capability</w:t>
            </w:r>
          </w:p>
        </w:tc>
      </w:tr>
      <w:tr w:rsidR="00183E70" w:rsidRPr="00183E70" w14:paraId="3B73900E" w14:textId="77777777" w:rsidTr="001A7377">
        <w:tc>
          <w:tcPr>
            <w:tcW w:w="2050" w:type="dxa"/>
          </w:tcPr>
          <w:p w14:paraId="2F187FD6" w14:textId="77777777" w:rsidR="00183E70" w:rsidRPr="00183E70" w:rsidRDefault="00183E70" w:rsidP="00183E70">
            <w:pPr>
              <w:spacing w:after="60"/>
              <w:rPr>
                <w:rFonts w:eastAsia="Times New Roman"/>
                <w:iCs/>
                <w:sz w:val="20"/>
                <w:szCs w:val="20"/>
              </w:rPr>
            </w:pPr>
            <w:r w:rsidRPr="00183E70">
              <w:rPr>
                <w:rFonts w:eastAsia="Times New Roman"/>
                <w:sz w:val="20"/>
                <w:szCs w:val="20"/>
              </w:rPr>
              <w:t>X</w:t>
            </w:r>
          </w:p>
        </w:tc>
        <w:tc>
          <w:tcPr>
            <w:tcW w:w="1151" w:type="dxa"/>
          </w:tcPr>
          <w:p w14:paraId="59ECFA93" w14:textId="77777777" w:rsidR="00183E70" w:rsidRPr="00183E70" w:rsidRDefault="00183E70" w:rsidP="00183E70">
            <w:pPr>
              <w:spacing w:after="60"/>
              <w:rPr>
                <w:rFonts w:eastAsia="Times New Roman"/>
                <w:iCs/>
                <w:sz w:val="20"/>
                <w:szCs w:val="20"/>
              </w:rPr>
            </w:pPr>
            <w:r w:rsidRPr="00183E70">
              <w:rPr>
                <w:rFonts w:eastAsia="Times New Roman"/>
                <w:sz w:val="20"/>
                <w:szCs w:val="20"/>
              </w:rPr>
              <w:t>Percentage</w:t>
            </w:r>
          </w:p>
        </w:tc>
        <w:tc>
          <w:tcPr>
            <w:tcW w:w="6004" w:type="dxa"/>
          </w:tcPr>
          <w:p w14:paraId="7355BE54" w14:textId="77777777" w:rsidR="00183E70" w:rsidRPr="00183E70" w:rsidRDefault="00183E70" w:rsidP="00183E70">
            <w:pPr>
              <w:spacing w:after="60"/>
              <w:rPr>
                <w:rFonts w:eastAsia="Times New Roman"/>
                <w:iCs/>
                <w:sz w:val="20"/>
                <w:szCs w:val="20"/>
              </w:rPr>
            </w:pPr>
            <w:r w:rsidRPr="00183E70">
              <w:rPr>
                <w:rFonts w:eastAsia="Times New Roman"/>
                <w:sz w:val="20"/>
                <w:szCs w:val="20"/>
              </w:rPr>
              <w:t>Percent threshold based on the Governor droop setting of ESRs</w:t>
            </w:r>
          </w:p>
        </w:tc>
      </w:tr>
      <w:tr w:rsidR="00183E70" w:rsidRPr="00183E70" w14:paraId="072FBBF7" w14:textId="77777777" w:rsidTr="001A7377">
        <w:tc>
          <w:tcPr>
            <w:tcW w:w="2050" w:type="dxa"/>
          </w:tcPr>
          <w:p w14:paraId="5B6A4685"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t>RDF</w:t>
            </w:r>
          </w:p>
        </w:tc>
        <w:tc>
          <w:tcPr>
            <w:tcW w:w="1151" w:type="dxa"/>
          </w:tcPr>
          <w:p w14:paraId="17204991" w14:textId="77777777" w:rsidR="00183E70" w:rsidRPr="00183E70" w:rsidRDefault="00183E70" w:rsidP="00183E70">
            <w:pPr>
              <w:spacing w:after="60"/>
              <w:rPr>
                <w:rFonts w:eastAsia="Times New Roman"/>
                <w:iCs/>
                <w:sz w:val="20"/>
                <w:szCs w:val="20"/>
              </w:rPr>
            </w:pPr>
          </w:p>
        </w:tc>
        <w:tc>
          <w:tcPr>
            <w:tcW w:w="6004" w:type="dxa"/>
          </w:tcPr>
          <w:p w14:paraId="4CB2ECB5"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t>The currently approved</w:t>
            </w:r>
            <w:r w:rsidRPr="00183E70">
              <w:rPr>
                <w:rFonts w:ascii="Times New Roman Bold" w:eastAsia="Times New Roman" w:hAnsi="Times New Roman Bold"/>
                <w:iCs/>
                <w:sz w:val="20"/>
                <w:szCs w:val="20"/>
              </w:rPr>
              <w:t xml:space="preserve"> </w:t>
            </w:r>
            <w:r w:rsidRPr="00183E70">
              <w:rPr>
                <w:rFonts w:eastAsia="Times New Roman"/>
                <w:iCs/>
                <w:sz w:val="20"/>
                <w:szCs w:val="20"/>
              </w:rPr>
              <w:t>Reserve Discount Factor</w:t>
            </w:r>
            <w:r w:rsidRPr="00183E70">
              <w:rPr>
                <w:rFonts w:eastAsia="Times New Roman"/>
                <w:iCs/>
                <w:sz w:val="20"/>
                <w:szCs w:val="20"/>
              </w:rPr>
              <w:tab/>
            </w:r>
          </w:p>
        </w:tc>
      </w:tr>
      <w:tr w:rsidR="00183E70" w:rsidRPr="00183E70" w14:paraId="22BF3A29" w14:textId="77777777" w:rsidTr="001A7377">
        <w:tc>
          <w:tcPr>
            <w:tcW w:w="2050" w:type="dxa"/>
          </w:tcPr>
          <w:p w14:paraId="4D4AAEE6"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t>RDF</w:t>
            </w:r>
            <w:r w:rsidRPr="00183E70">
              <w:rPr>
                <w:rFonts w:eastAsia="Times New Roman"/>
                <w:iCs/>
                <w:sz w:val="20"/>
                <w:szCs w:val="20"/>
                <w:vertAlign w:val="subscript"/>
              </w:rPr>
              <w:t>W</w:t>
            </w:r>
          </w:p>
        </w:tc>
        <w:tc>
          <w:tcPr>
            <w:tcW w:w="1151" w:type="dxa"/>
          </w:tcPr>
          <w:p w14:paraId="452481ED" w14:textId="77777777" w:rsidR="00183E70" w:rsidRPr="00183E70" w:rsidRDefault="00183E70" w:rsidP="00183E70">
            <w:pPr>
              <w:spacing w:after="60"/>
              <w:rPr>
                <w:rFonts w:eastAsia="Times New Roman"/>
                <w:iCs/>
                <w:sz w:val="20"/>
                <w:szCs w:val="20"/>
              </w:rPr>
            </w:pPr>
          </w:p>
        </w:tc>
        <w:tc>
          <w:tcPr>
            <w:tcW w:w="6004" w:type="dxa"/>
          </w:tcPr>
          <w:p w14:paraId="249928CE"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t>The currently approved Reserve Discount Factor for WGRs</w:t>
            </w:r>
          </w:p>
        </w:tc>
      </w:tr>
      <w:tr w:rsidR="00183E70" w:rsidRPr="00183E70" w14:paraId="54F485E8" w14:textId="77777777" w:rsidTr="001A7377">
        <w:tc>
          <w:tcPr>
            <w:tcW w:w="2050" w:type="dxa"/>
          </w:tcPr>
          <w:p w14:paraId="1D26E9C6"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t>LRDF_1</w:t>
            </w:r>
          </w:p>
        </w:tc>
        <w:tc>
          <w:tcPr>
            <w:tcW w:w="1151" w:type="dxa"/>
          </w:tcPr>
          <w:p w14:paraId="78E31137" w14:textId="77777777" w:rsidR="00183E70" w:rsidRPr="00183E70" w:rsidRDefault="00183E70" w:rsidP="00183E70">
            <w:pPr>
              <w:spacing w:after="60"/>
              <w:rPr>
                <w:rFonts w:eastAsia="Times New Roman"/>
                <w:iCs/>
                <w:sz w:val="20"/>
                <w:szCs w:val="20"/>
              </w:rPr>
            </w:pPr>
          </w:p>
        </w:tc>
        <w:tc>
          <w:tcPr>
            <w:tcW w:w="6004" w:type="dxa"/>
          </w:tcPr>
          <w:p w14:paraId="3A186557"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t>The currently approved Load Resource</w:t>
            </w:r>
            <w:r w:rsidRPr="00183E70">
              <w:rPr>
                <w:rFonts w:ascii="Times New Roman Bold" w:eastAsia="Times New Roman" w:hAnsi="Times New Roman Bold"/>
                <w:iCs/>
                <w:sz w:val="20"/>
                <w:szCs w:val="20"/>
              </w:rPr>
              <w:t xml:space="preserve"> </w:t>
            </w:r>
            <w:r w:rsidRPr="00183E70">
              <w:rPr>
                <w:rFonts w:eastAsia="Times New Roman"/>
                <w:iCs/>
                <w:sz w:val="20"/>
                <w:szCs w:val="20"/>
              </w:rPr>
              <w:t>Reserve Discount Factor for CLRs awarded an Ancillary Service Resource award</w:t>
            </w:r>
          </w:p>
        </w:tc>
      </w:tr>
      <w:tr w:rsidR="00183E70" w:rsidRPr="00183E70" w14:paraId="5518282F" w14:textId="77777777" w:rsidTr="001A7377">
        <w:tc>
          <w:tcPr>
            <w:tcW w:w="2050" w:type="dxa"/>
          </w:tcPr>
          <w:p w14:paraId="43C2042D"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t>LRDF_2</w:t>
            </w:r>
          </w:p>
        </w:tc>
        <w:tc>
          <w:tcPr>
            <w:tcW w:w="1151" w:type="dxa"/>
          </w:tcPr>
          <w:p w14:paraId="05270599" w14:textId="77777777" w:rsidR="00183E70" w:rsidRPr="00183E70" w:rsidRDefault="00183E70" w:rsidP="00183E70">
            <w:pPr>
              <w:spacing w:after="60"/>
              <w:rPr>
                <w:rFonts w:eastAsia="Times New Roman"/>
                <w:iCs/>
                <w:sz w:val="20"/>
                <w:szCs w:val="20"/>
              </w:rPr>
            </w:pPr>
          </w:p>
        </w:tc>
        <w:tc>
          <w:tcPr>
            <w:tcW w:w="6004" w:type="dxa"/>
          </w:tcPr>
          <w:p w14:paraId="450E6A7D"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t>The currently approved Load Resource</w:t>
            </w:r>
            <w:r w:rsidRPr="00183E70">
              <w:rPr>
                <w:rFonts w:ascii="Times New Roman Bold" w:eastAsia="Times New Roman" w:hAnsi="Times New Roman Bold"/>
                <w:iCs/>
                <w:sz w:val="20"/>
                <w:szCs w:val="20"/>
              </w:rPr>
              <w:t xml:space="preserve"> </w:t>
            </w:r>
            <w:r w:rsidRPr="00183E70">
              <w:rPr>
                <w:rFonts w:eastAsia="Times New Roman"/>
                <w:iCs/>
                <w:sz w:val="20"/>
                <w:szCs w:val="20"/>
              </w:rPr>
              <w:t>Reserve Discount Factor for CLRs not awarded an Ancillary Service Resource award</w:t>
            </w:r>
          </w:p>
        </w:tc>
      </w:tr>
      <w:tr w:rsidR="00183E70" w:rsidRPr="00183E70" w14:paraId="2C582B58" w14:textId="77777777" w:rsidTr="001A7377">
        <w:tc>
          <w:tcPr>
            <w:tcW w:w="2050" w:type="dxa"/>
          </w:tcPr>
          <w:p w14:paraId="1ACA66B2"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t>FRCHL</w:t>
            </w:r>
          </w:p>
        </w:tc>
        <w:tc>
          <w:tcPr>
            <w:tcW w:w="1151" w:type="dxa"/>
          </w:tcPr>
          <w:p w14:paraId="61D28969"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t>MW</w:t>
            </w:r>
          </w:p>
        </w:tc>
        <w:tc>
          <w:tcPr>
            <w:tcW w:w="6004" w:type="dxa"/>
          </w:tcPr>
          <w:p w14:paraId="64EE7DAC"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t>Telemetered High limit of the FRC for the Resource</w:t>
            </w:r>
          </w:p>
        </w:tc>
      </w:tr>
      <w:tr w:rsidR="00183E70" w:rsidRPr="00183E70" w14:paraId="1D1241FC" w14:textId="77777777" w:rsidTr="001A7377">
        <w:tc>
          <w:tcPr>
            <w:tcW w:w="2050" w:type="dxa"/>
          </w:tcPr>
          <w:p w14:paraId="4D838C1C" w14:textId="77777777" w:rsidR="00183E70" w:rsidRPr="00183E70" w:rsidDel="001616A9" w:rsidRDefault="00183E70" w:rsidP="00183E70">
            <w:pPr>
              <w:spacing w:after="60"/>
              <w:rPr>
                <w:rFonts w:eastAsia="Times New Roman"/>
                <w:iCs/>
                <w:sz w:val="20"/>
                <w:szCs w:val="20"/>
              </w:rPr>
            </w:pPr>
            <w:r w:rsidRPr="00183E70">
              <w:rPr>
                <w:rFonts w:eastAsia="Times New Roman"/>
                <w:iCs/>
                <w:sz w:val="20"/>
                <w:szCs w:val="20"/>
              </w:rPr>
              <w:t>FRCO</w:t>
            </w:r>
          </w:p>
        </w:tc>
        <w:tc>
          <w:tcPr>
            <w:tcW w:w="1151" w:type="dxa"/>
          </w:tcPr>
          <w:p w14:paraId="4AA2F067"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t>MW</w:t>
            </w:r>
          </w:p>
        </w:tc>
        <w:tc>
          <w:tcPr>
            <w:tcW w:w="6004" w:type="dxa"/>
          </w:tcPr>
          <w:p w14:paraId="67ED7E46" w14:textId="77777777" w:rsidR="00183E70" w:rsidRPr="00183E70" w:rsidRDefault="00183E70" w:rsidP="00183E70">
            <w:pPr>
              <w:spacing w:after="60"/>
              <w:rPr>
                <w:rFonts w:eastAsia="Times New Roman"/>
                <w:iCs/>
                <w:sz w:val="20"/>
                <w:szCs w:val="20"/>
              </w:rPr>
            </w:pPr>
            <w:r w:rsidRPr="00183E70">
              <w:rPr>
                <w:rFonts w:eastAsia="Times New Roman"/>
                <w:iCs/>
                <w:sz w:val="20"/>
                <w:szCs w:val="20"/>
              </w:rPr>
              <w:t>Telemetered output of FRC portion of the Resource</w:t>
            </w:r>
          </w:p>
        </w:tc>
      </w:tr>
    </w:tbl>
    <w:p w14:paraId="607A325E" w14:textId="77777777" w:rsidR="00183E70" w:rsidRPr="00183E70" w:rsidRDefault="00183E70" w:rsidP="00183E70">
      <w:pPr>
        <w:spacing w:before="240" w:after="240"/>
        <w:ind w:left="720" w:hanging="720"/>
        <w:rPr>
          <w:rFonts w:eastAsia="Times New Roman"/>
          <w:szCs w:val="20"/>
        </w:rPr>
      </w:pPr>
      <w:r w:rsidRPr="00183E70">
        <w:rPr>
          <w:rFonts w:eastAsia="Times New Roman"/>
          <w:szCs w:val="20"/>
        </w:rPr>
        <w:t>(2)</w:t>
      </w:r>
      <w:r w:rsidRPr="00183E70">
        <w:rPr>
          <w:rFonts w:eastAsia="Times New Roman"/>
          <w:szCs w:val="20"/>
        </w:rPr>
        <w:tab/>
        <w:t>The Load Resource</w:t>
      </w:r>
      <w:r w:rsidRPr="00183E70">
        <w:rPr>
          <w:rFonts w:ascii="Times New Roman Bold" w:eastAsia="Times New Roman" w:hAnsi="Times New Roman Bold"/>
          <w:szCs w:val="20"/>
        </w:rPr>
        <w:t xml:space="preserve"> </w:t>
      </w:r>
      <w:r w:rsidRPr="00183E70">
        <w:rPr>
          <w:rFonts w:eastAsia="Times New Roman"/>
          <w:szCs w:val="20"/>
        </w:rPr>
        <w:t>Reserve Discount Factors (RDFs) for CLRs (LRDF_1 and LRDF_2) shall be subject to review and approval by TAC.</w:t>
      </w:r>
    </w:p>
    <w:p w14:paraId="4AEB2779" w14:textId="77777777" w:rsidR="00183E70" w:rsidRPr="00183E70" w:rsidRDefault="00183E70" w:rsidP="00183E70">
      <w:pPr>
        <w:spacing w:after="240"/>
        <w:ind w:left="720" w:hanging="720"/>
        <w:rPr>
          <w:rFonts w:eastAsia="Times New Roman"/>
          <w:szCs w:val="20"/>
        </w:rPr>
      </w:pPr>
      <w:r w:rsidRPr="00183E70">
        <w:rPr>
          <w:rFonts w:eastAsia="Times New Roman"/>
          <w:szCs w:val="20"/>
        </w:rPr>
        <w:t xml:space="preserve">(3) </w:t>
      </w:r>
      <w:r w:rsidRPr="00183E70">
        <w:rPr>
          <w:rFonts w:eastAsia="Times New Roman"/>
          <w:szCs w:val="20"/>
        </w:rPr>
        <w:tab/>
        <w:t>The RDFs used in the PRC calculation shall be posted to the ERCOT website no later than three Business Days after approval.</w:t>
      </w:r>
    </w:p>
    <w:p w14:paraId="18E131D7" w14:textId="77777777" w:rsidR="00183E70" w:rsidRPr="00183E70" w:rsidRDefault="00183E70" w:rsidP="00183E70">
      <w:pPr>
        <w:spacing w:after="240"/>
        <w:ind w:left="720" w:hanging="720"/>
        <w:rPr>
          <w:rFonts w:eastAsia="Times New Roman"/>
          <w:szCs w:val="20"/>
        </w:rPr>
      </w:pPr>
      <w:r w:rsidRPr="00183E70">
        <w:rPr>
          <w:rFonts w:eastAsia="Times New Roman"/>
          <w:szCs w:val="20"/>
        </w:rPr>
        <w:t>(4)</w:t>
      </w:r>
      <w:r w:rsidRPr="00183E70">
        <w:rPr>
          <w:rFonts w:eastAsia="Times New Roman"/>
          <w:szCs w:val="20"/>
        </w:rPr>
        <w:tab/>
        <w:t xml:space="preserve">ERCOT shall </w:t>
      </w:r>
      <w:proofErr w:type="gramStart"/>
      <w:r w:rsidRPr="00183E70">
        <w:rPr>
          <w:rFonts w:eastAsia="Times New Roman"/>
          <w:szCs w:val="20"/>
        </w:rPr>
        <w:t>display</w:t>
      </w:r>
      <w:proofErr w:type="gramEnd"/>
      <w:r w:rsidRPr="00183E70">
        <w:rPr>
          <w:rFonts w:eastAsia="Times New Roman"/>
          <w:szCs w:val="20"/>
        </w:rPr>
        <w:t xml:space="preserve"> on the ERCOT website and update every ten seconds a rolling view of the ERCOT-wide PRC, as defined in paragraph (1)(p) above, for the current Operating Day.</w:t>
      </w:r>
    </w:p>
    <w:p w14:paraId="78E5243E" w14:textId="760B0BA0" w:rsidR="00C03425" w:rsidRDefault="00C03425" w:rsidP="005C2BD2">
      <w:pPr>
        <w:keepNext/>
        <w:tabs>
          <w:tab w:val="left" w:pos="1800"/>
        </w:tabs>
        <w:spacing w:before="480" w:after="240"/>
        <w:ind w:left="1800" w:hanging="1800"/>
        <w:outlineLvl w:val="5"/>
        <w:rPr>
          <w:ins w:id="881" w:author="ERCOT" w:date="2024-01-10T14:50:00Z"/>
          <w:b/>
          <w:bCs/>
        </w:rPr>
      </w:pPr>
      <w:commentRangeStart w:id="882"/>
      <w:ins w:id="883" w:author="ERCOT" w:date="2024-01-10T14:49:00Z">
        <w:r w:rsidRPr="0C5341C2">
          <w:rPr>
            <w:b/>
            <w:bCs/>
          </w:rPr>
          <w:t>6.5.7.6.2.</w:t>
        </w:r>
      </w:ins>
      <w:ins w:id="884" w:author="ERCOT" w:date="2024-01-10T14:50:00Z">
        <w:r w:rsidRPr="0C5341C2">
          <w:rPr>
            <w:b/>
            <w:bCs/>
          </w:rPr>
          <w:t>5</w:t>
        </w:r>
      </w:ins>
      <w:commentRangeEnd w:id="882"/>
      <w:r w:rsidR="00AE2304">
        <w:rPr>
          <w:rStyle w:val="CommentReference"/>
        </w:rPr>
        <w:commentReference w:id="882"/>
      </w:r>
      <w:ins w:id="885" w:author="ERCOT" w:date="2024-01-10T14:49:00Z">
        <w:r>
          <w:tab/>
        </w:r>
        <w:r w:rsidRPr="0C5341C2">
          <w:rPr>
            <w:b/>
            <w:bCs/>
          </w:rPr>
          <w:t xml:space="preserve">Deployment of </w:t>
        </w:r>
      </w:ins>
      <w:ins w:id="886" w:author="ERCOT" w:date="2024-01-10T14:50:00Z">
        <w:r w:rsidRPr="0C5341C2">
          <w:rPr>
            <w:b/>
            <w:bCs/>
          </w:rPr>
          <w:t>Dispatchable Reliability</w:t>
        </w:r>
      </w:ins>
      <w:ins w:id="887" w:author="ERCOT" w:date="2024-01-10T14:49:00Z">
        <w:r w:rsidRPr="0C5341C2">
          <w:rPr>
            <w:b/>
            <w:bCs/>
          </w:rPr>
          <w:t xml:space="preserve"> Reserve Service</w:t>
        </w:r>
      </w:ins>
      <w:ins w:id="888" w:author="ERCOT" w:date="2024-01-10T14:50:00Z">
        <w:r w:rsidRPr="0C5341C2">
          <w:rPr>
            <w:b/>
            <w:bCs/>
          </w:rPr>
          <w:t xml:space="preserve"> (DRRS)</w:t>
        </w:r>
      </w:ins>
    </w:p>
    <w:p w14:paraId="0370036E" w14:textId="77777777" w:rsidR="00882914" w:rsidRDefault="00882914" w:rsidP="00882914">
      <w:pPr>
        <w:spacing w:before="240" w:after="240"/>
        <w:ind w:left="720" w:hanging="720"/>
        <w:rPr>
          <w:ins w:id="889" w:author="ERCOT" w:date="2025-11-19T20:41:00Z" w16du:dateUtc="2025-11-20T02:41:00Z"/>
        </w:rPr>
      </w:pPr>
      <w:bookmarkStart w:id="890" w:name="_Toc135992416"/>
      <w:ins w:id="891" w:author="ERCOT" w:date="2025-11-19T20:41:00Z" w16du:dateUtc="2025-11-20T02:41:00Z">
        <w:r>
          <w:t>(1)</w:t>
        </w:r>
        <w:r>
          <w:tab/>
          <w:t>DRRS is intended as a market mechanism to reduce RUC Commitments and manage uncertainty on the ERCOT System.  As outlined in paragraph (17) of Section 5.5.2, Reliability Unit Commitment (RUC) Process, the RUC process will be relied upon to identify the need for deploying Off-Line DRRS.</w:t>
        </w:r>
      </w:ins>
    </w:p>
    <w:p w14:paraId="7B403713" w14:textId="77777777" w:rsidR="00882914" w:rsidRPr="003161DC" w:rsidRDefault="00882914" w:rsidP="00882914">
      <w:pPr>
        <w:spacing w:after="240"/>
        <w:ind w:left="720" w:hanging="720"/>
        <w:rPr>
          <w:ins w:id="892" w:author="ERCOT" w:date="2025-11-19T20:41:00Z" w16du:dateUtc="2025-11-20T02:41:00Z"/>
        </w:rPr>
      </w:pPr>
      <w:ins w:id="893" w:author="ERCOT" w:date="2025-11-19T20:41:00Z" w16du:dateUtc="2025-11-20T02:41:00Z">
        <w:r>
          <w:lastRenderedPageBreak/>
          <w:t>(2)</w:t>
        </w:r>
        <w:r>
          <w:tab/>
          <w:t>ERCOT shall deploy Off-Line DRRS</w:t>
        </w:r>
        <w:r w:rsidRPr="006E736D">
          <w:t xml:space="preserve"> </w:t>
        </w:r>
        <w:r w:rsidRPr="003161DC">
          <w:t xml:space="preserve">by operator Dispatch Instruction.  The deployment of </w:t>
        </w:r>
        <w:r>
          <w:t>DRRS</w:t>
        </w:r>
        <w:r w:rsidRPr="003161DC">
          <w:t xml:space="preserve"> must always be 100% of th</w:t>
        </w:r>
        <w:r>
          <w:t xml:space="preserve">e Ancillary Service capability for DRRS </w:t>
        </w:r>
        <w:r w:rsidRPr="003161DC">
          <w:t>on an individual Resource.</w:t>
        </w:r>
      </w:ins>
    </w:p>
    <w:p w14:paraId="698DC2DE" w14:textId="77777777" w:rsidR="00882914" w:rsidRPr="003161DC" w:rsidRDefault="00882914" w:rsidP="00882914">
      <w:pPr>
        <w:spacing w:after="240"/>
        <w:ind w:left="720" w:hanging="720"/>
        <w:rPr>
          <w:ins w:id="894" w:author="ERCOT" w:date="2025-11-19T20:41:00Z" w16du:dateUtc="2025-11-20T02:41:00Z"/>
        </w:rPr>
      </w:pPr>
      <w:ins w:id="895" w:author="ERCOT" w:date="2025-11-19T20:41:00Z" w16du:dateUtc="2025-11-20T02:41:00Z">
        <w:r w:rsidRPr="003161DC">
          <w:t>(</w:t>
        </w:r>
        <w:r>
          <w:t>3</w:t>
        </w:r>
        <w:r w:rsidRPr="003161DC">
          <w:t>)</w:t>
        </w:r>
        <w:r w:rsidRPr="003161DC">
          <w:tab/>
          <w:t>Resources provid</w:t>
        </w:r>
        <w:r>
          <w:t>ing</w:t>
        </w:r>
        <w:r w:rsidRPr="003161DC">
          <w:t xml:space="preserve"> </w:t>
        </w:r>
        <w:r>
          <w:t>DRRS</w:t>
        </w:r>
        <w:r w:rsidRPr="003161DC">
          <w:t xml:space="preserve"> </w:t>
        </w:r>
        <w:r>
          <w:t>must</w:t>
        </w:r>
        <w:r w:rsidRPr="003161DC">
          <w:t xml:space="preserve"> provide an Energy Offer Curve for use by SCED. </w:t>
        </w:r>
      </w:ins>
    </w:p>
    <w:p w14:paraId="5BD4F181" w14:textId="7E79BF4C" w:rsidR="00FB7A9A" w:rsidRDefault="00882914" w:rsidP="00882914">
      <w:pPr>
        <w:spacing w:after="240"/>
        <w:ind w:left="720" w:hanging="720"/>
        <w:rPr>
          <w:iCs/>
        </w:rPr>
      </w:pPr>
      <w:ins w:id="896" w:author="ERCOT" w:date="2025-11-19T20:41:00Z" w16du:dateUtc="2025-11-20T02:41:00Z">
        <w:r w:rsidRPr="003161DC">
          <w:rPr>
            <w:iCs/>
          </w:rPr>
          <w:t>(</w:t>
        </w:r>
        <w:r>
          <w:rPr>
            <w:iCs/>
          </w:rPr>
          <w:t>4</w:t>
        </w:r>
        <w:r w:rsidRPr="003161DC">
          <w:rPr>
            <w:iCs/>
          </w:rPr>
          <w:t>)</w:t>
        </w:r>
        <w:r w:rsidRPr="003161DC">
          <w:rPr>
            <w:iCs/>
          </w:rPr>
          <w:tab/>
        </w:r>
        <w:r>
          <w:rPr>
            <w:iCs/>
          </w:rPr>
          <w:t>Off-Line</w:t>
        </w:r>
        <w:r>
          <w:t xml:space="preserve"> Generation</w:t>
        </w:r>
        <w:r>
          <w:rPr>
            <w:iCs/>
          </w:rPr>
          <w:t xml:space="preserve"> Resources providing DRRS must </w:t>
        </w:r>
        <w:r w:rsidRPr="00006D35">
          <w:rPr>
            <w:iCs/>
          </w:rPr>
          <w:t xml:space="preserve">be capable of being dispatched to their </w:t>
        </w:r>
        <w:r>
          <w:rPr>
            <w:iCs/>
          </w:rPr>
          <w:t>DRRS</w:t>
        </w:r>
        <w:r w:rsidRPr="00006D35">
          <w:rPr>
            <w:iCs/>
          </w:rPr>
          <w:t xml:space="preserve"> award within </w:t>
        </w:r>
        <w:r>
          <w:rPr>
            <w:iCs/>
          </w:rPr>
          <w:t>two hours</w:t>
        </w:r>
        <w:r w:rsidRPr="00006D35">
          <w:rPr>
            <w:iCs/>
          </w:rPr>
          <w:t xml:space="preserve"> of </w:t>
        </w:r>
        <w:r>
          <w:rPr>
            <w:iCs/>
          </w:rPr>
          <w:t xml:space="preserve">receiving </w:t>
        </w:r>
        <w:r w:rsidRPr="00006D35">
          <w:rPr>
            <w:iCs/>
          </w:rPr>
          <w:t>a Dispatch Instruction</w:t>
        </w:r>
        <w:r>
          <w:rPr>
            <w:iCs/>
          </w:rPr>
          <w:t xml:space="preserve"> from ERCOT</w:t>
        </w:r>
        <w:r w:rsidRPr="00006D35">
          <w:rPr>
            <w:iCs/>
          </w:rPr>
          <w:t>.</w:t>
        </w:r>
      </w:ins>
    </w:p>
    <w:p w14:paraId="4FBD359C" w14:textId="5E9E0DDA" w:rsidR="00D32B8F" w:rsidRPr="00D32B8F" w:rsidRDefault="00D32B8F" w:rsidP="00D32B8F">
      <w:pPr>
        <w:keepNext/>
        <w:widowControl w:val="0"/>
        <w:spacing w:before="480" w:after="240"/>
        <w:outlineLvl w:val="3"/>
        <w:rPr>
          <w:rFonts w:eastAsia="Times New Roman"/>
          <w:b/>
          <w:bCs/>
          <w:snapToGrid w:val="0"/>
          <w:szCs w:val="20"/>
        </w:rPr>
      </w:pPr>
      <w:bookmarkStart w:id="897" w:name="_Toc214878953"/>
      <w:commentRangeStart w:id="898"/>
      <w:r w:rsidRPr="00760B0B">
        <w:rPr>
          <w:rFonts w:eastAsia="Times New Roman"/>
          <w:b/>
          <w:bCs/>
          <w:snapToGrid w:val="0"/>
          <w:szCs w:val="20"/>
        </w:rPr>
        <w:t>6.6.1.6</w:t>
      </w:r>
      <w:commentRangeEnd w:id="898"/>
      <w:r>
        <w:rPr>
          <w:rStyle w:val="CommentReference"/>
        </w:rPr>
        <w:commentReference w:id="898"/>
      </w:r>
      <w:r w:rsidRPr="00760B0B">
        <w:rPr>
          <w:rFonts w:eastAsia="Times New Roman"/>
          <w:b/>
          <w:bCs/>
          <w:snapToGrid w:val="0"/>
          <w:szCs w:val="20"/>
        </w:rPr>
        <w:tab/>
      </w:r>
      <w:r w:rsidRPr="00D32B8F">
        <w:rPr>
          <w:rFonts w:eastAsia="Times New Roman"/>
          <w:b/>
          <w:bCs/>
          <w:snapToGrid w:val="0"/>
          <w:szCs w:val="20"/>
        </w:rPr>
        <w:tab/>
      </w:r>
      <w:r w:rsidRPr="00D32B8F">
        <w:rPr>
          <w:rFonts w:eastAsia="Times New Roman"/>
          <w:b/>
          <w:bCs/>
          <w:snapToGrid w:val="0"/>
          <w:szCs w:val="20"/>
        </w:rPr>
        <w:tab/>
        <w:t>Real-Time Market Clearing Prices for Ancillary Services</w:t>
      </w:r>
      <w:bookmarkEnd w:id="897"/>
    </w:p>
    <w:p w14:paraId="28BE7465" w14:textId="77777777" w:rsidR="00D32B8F" w:rsidRPr="00D32B8F" w:rsidRDefault="00D32B8F" w:rsidP="00D32B8F">
      <w:pPr>
        <w:spacing w:after="240"/>
        <w:ind w:left="720" w:hanging="720"/>
        <w:rPr>
          <w:rFonts w:eastAsia="Times New Roman"/>
          <w:szCs w:val="20"/>
        </w:rPr>
      </w:pPr>
      <w:r w:rsidRPr="00D32B8F">
        <w:rPr>
          <w:rFonts w:eastAsia="Times New Roman"/>
          <w:szCs w:val="20"/>
        </w:rPr>
        <w:t>(1)</w:t>
      </w:r>
      <w:r w:rsidRPr="00D32B8F">
        <w:rPr>
          <w:rFonts w:eastAsia="Times New Roman"/>
          <w:szCs w:val="20"/>
        </w:rPr>
        <w:tab/>
        <w:t>The Real-Time Market Clearing Price for Capacity (MCPC) for Reg-Up is the time-weighted average of the sum of the Real-Time MCPCs for Reg-Up and Real-Time Reliability Deployment Price Adder for Ancillary Service for Reg-Up of each SCED interval in the 15-minute Settlement Interval.  The Real-Time MCPC for Reg-Up for a 15-minute Settlement Interval is calculated as follows:</w:t>
      </w:r>
    </w:p>
    <w:p w14:paraId="2D840E8D" w14:textId="77777777" w:rsidR="00D32B8F" w:rsidRPr="00D32B8F" w:rsidRDefault="00D32B8F" w:rsidP="00D32B8F">
      <w:pPr>
        <w:tabs>
          <w:tab w:val="left" w:pos="2250"/>
          <w:tab w:val="left" w:pos="3150"/>
          <w:tab w:val="left" w:pos="3960"/>
        </w:tabs>
        <w:spacing w:after="240"/>
        <w:ind w:left="3960" w:hanging="3240"/>
        <w:rPr>
          <w:rFonts w:eastAsia="Times New Roman"/>
          <w:b/>
          <w:bCs/>
          <w:i/>
          <w:vertAlign w:val="subscript"/>
        </w:rPr>
      </w:pPr>
      <w:r w:rsidRPr="00D32B8F">
        <w:rPr>
          <w:rFonts w:eastAsia="Times New Roman"/>
          <w:b/>
          <w:bCs/>
        </w:rPr>
        <w:t xml:space="preserve">RTMCPCRU  =   </w:t>
      </w:r>
      <w:r w:rsidRPr="00D32B8F">
        <w:rPr>
          <w:rFonts w:eastAsia="Times New Roman"/>
          <w:b/>
          <w:bCs/>
          <w:position w:val="-22"/>
        </w:rPr>
        <w:object w:dxaOrig="225" w:dyaOrig="465" w14:anchorId="144386DF">
          <v:shape id="_x0000_i1076" type="#_x0000_t75" style="width:24pt;height:18.6pt" o:ole="">
            <v:imagedata r:id="rId95" o:title=""/>
          </v:shape>
          <o:OLEObject Type="Embed" ProgID="Equation.3" ShapeID="_x0000_i1076" DrawAspect="Content" ObjectID="_1827312183" r:id="rId96"/>
        </w:object>
      </w:r>
      <w:r w:rsidRPr="00D32B8F">
        <w:rPr>
          <w:rFonts w:eastAsia="Times New Roman"/>
          <w:b/>
          <w:bCs/>
        </w:rPr>
        <w:t xml:space="preserve"> (RNWF </w:t>
      </w:r>
      <w:r w:rsidRPr="00D32B8F">
        <w:rPr>
          <w:rFonts w:eastAsia="Times New Roman"/>
          <w:b/>
          <w:bCs/>
          <w:i/>
          <w:vertAlign w:val="subscript"/>
        </w:rPr>
        <w:t>y</w:t>
      </w:r>
      <w:r w:rsidRPr="00D32B8F">
        <w:rPr>
          <w:rFonts w:eastAsia="Times New Roman"/>
          <w:b/>
          <w:bCs/>
        </w:rPr>
        <w:t xml:space="preserve"> * (RTMCPCRUS </w:t>
      </w:r>
      <w:r w:rsidRPr="00D32B8F">
        <w:rPr>
          <w:rFonts w:eastAsia="Times New Roman"/>
          <w:b/>
          <w:bCs/>
          <w:i/>
          <w:vertAlign w:val="subscript"/>
        </w:rPr>
        <w:t>y</w:t>
      </w:r>
      <w:r w:rsidRPr="00D32B8F">
        <w:rPr>
          <w:rFonts w:eastAsia="Times New Roman"/>
          <w:b/>
          <w:bCs/>
        </w:rPr>
        <w:t xml:space="preserve"> + RTRDPARUS </w:t>
      </w:r>
      <w:r w:rsidRPr="00D32B8F">
        <w:rPr>
          <w:rFonts w:eastAsia="Times New Roman"/>
          <w:b/>
          <w:bCs/>
          <w:i/>
          <w:iCs/>
          <w:vertAlign w:val="subscript"/>
        </w:rPr>
        <w:t>y</w:t>
      </w:r>
      <w:r w:rsidRPr="00D32B8F">
        <w:rPr>
          <w:rFonts w:eastAsia="Times New Roman"/>
          <w:b/>
          <w:bCs/>
        </w:rPr>
        <w:t>))</w:t>
      </w:r>
    </w:p>
    <w:p w14:paraId="3E2EF21E" w14:textId="77777777" w:rsidR="00D32B8F" w:rsidRPr="00D32B8F" w:rsidRDefault="00D32B8F" w:rsidP="00D32B8F">
      <w:pPr>
        <w:spacing w:after="240"/>
        <w:rPr>
          <w:rFonts w:eastAsia="Times New Roman"/>
          <w:szCs w:val="20"/>
        </w:rPr>
      </w:pPr>
      <w:r w:rsidRPr="00D32B8F">
        <w:rPr>
          <w:rFonts w:eastAsia="Times New Roman"/>
          <w:szCs w:val="20"/>
        </w:rPr>
        <w:t>Where:</w:t>
      </w:r>
    </w:p>
    <w:p w14:paraId="2A0B39E6" w14:textId="77777777" w:rsidR="00D32B8F" w:rsidRPr="00D32B8F" w:rsidRDefault="00D32B8F" w:rsidP="00D32B8F">
      <w:pPr>
        <w:spacing w:after="240"/>
        <w:ind w:firstLine="720"/>
        <w:rPr>
          <w:rFonts w:eastAsia="Times New Roman"/>
          <w:i/>
          <w:szCs w:val="20"/>
          <w:vertAlign w:val="subscript"/>
        </w:rPr>
      </w:pPr>
      <w:r w:rsidRPr="00D32B8F">
        <w:rPr>
          <w:rFonts w:eastAsia="Times New Roman"/>
          <w:szCs w:val="20"/>
        </w:rPr>
        <w:t xml:space="preserve">RNWF </w:t>
      </w:r>
      <w:r w:rsidRPr="00D32B8F">
        <w:rPr>
          <w:rFonts w:eastAsia="Times New Roman"/>
          <w:i/>
          <w:szCs w:val="20"/>
          <w:vertAlign w:val="subscript"/>
        </w:rPr>
        <w:t xml:space="preserve">y   </w:t>
      </w:r>
      <w:r w:rsidRPr="00D32B8F">
        <w:rPr>
          <w:rFonts w:eastAsia="Times New Roman"/>
          <w:szCs w:val="20"/>
        </w:rPr>
        <w:t xml:space="preserve">=  TLMP </w:t>
      </w:r>
      <w:r w:rsidRPr="00D32B8F">
        <w:rPr>
          <w:rFonts w:eastAsia="Times New Roman"/>
          <w:i/>
          <w:szCs w:val="20"/>
          <w:vertAlign w:val="subscript"/>
        </w:rPr>
        <w:t>y</w:t>
      </w:r>
      <w:r w:rsidRPr="00D32B8F">
        <w:rPr>
          <w:rFonts w:eastAsia="Times New Roman"/>
          <w:szCs w:val="20"/>
        </w:rPr>
        <w:t xml:space="preserve"> </w:t>
      </w:r>
      <w:r w:rsidRPr="00D32B8F">
        <w:rPr>
          <w:rFonts w:eastAsia="Times New Roman"/>
          <w:color w:val="000000"/>
          <w:sz w:val="32"/>
          <w:szCs w:val="32"/>
        </w:rPr>
        <w:t>/</w:t>
      </w:r>
      <w:r w:rsidRPr="00D32B8F">
        <w:rPr>
          <w:rFonts w:eastAsia="Times New Roman"/>
          <w:color w:val="000000"/>
          <w:szCs w:val="20"/>
        </w:rPr>
        <w:t xml:space="preserve"> </w:t>
      </w:r>
      <w:r w:rsidRPr="00D32B8F">
        <w:rPr>
          <w:rFonts w:eastAsia="Times New Roman"/>
          <w:position w:val="-22"/>
          <w:szCs w:val="20"/>
        </w:rPr>
        <w:object w:dxaOrig="225" w:dyaOrig="465" w14:anchorId="7D99CF68">
          <v:shape id="_x0000_i1077" type="#_x0000_t75" style="width:24pt;height:18.6pt" o:ole="">
            <v:imagedata r:id="rId95" o:title=""/>
          </v:shape>
          <o:OLEObject Type="Embed" ProgID="Equation.3" ShapeID="_x0000_i1077" DrawAspect="Content" ObjectID="_1827312184" r:id="rId97"/>
        </w:object>
      </w:r>
      <w:r w:rsidRPr="00D32B8F">
        <w:rPr>
          <w:rFonts w:eastAsia="Times New Roman"/>
          <w:szCs w:val="20"/>
        </w:rPr>
        <w:t xml:space="preserve">TLMP </w:t>
      </w:r>
      <w:r w:rsidRPr="00D32B8F">
        <w:rPr>
          <w:rFonts w:eastAsia="Times New Roman"/>
          <w:i/>
          <w:szCs w:val="20"/>
          <w:vertAlign w:val="subscript"/>
        </w:rPr>
        <w:t>y</w:t>
      </w:r>
    </w:p>
    <w:p w14:paraId="0BB8ED99" w14:textId="77777777" w:rsidR="00D32B8F" w:rsidRPr="00D32B8F" w:rsidRDefault="00D32B8F" w:rsidP="00D32B8F">
      <w:pPr>
        <w:ind w:left="720" w:hanging="720"/>
        <w:rPr>
          <w:rFonts w:eastAsia="Times New Roman"/>
          <w:iCs/>
        </w:rPr>
      </w:pPr>
      <w:r w:rsidRPr="00D32B8F">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D32B8F" w:rsidRPr="00D32B8F" w14:paraId="091EB305" w14:textId="77777777" w:rsidTr="00D34EC1">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507FAD2B" w14:textId="77777777" w:rsidR="00D32B8F" w:rsidRPr="00D32B8F" w:rsidRDefault="00D32B8F" w:rsidP="00D32B8F">
            <w:pPr>
              <w:spacing w:after="120"/>
              <w:rPr>
                <w:rFonts w:eastAsia="Times New Roman"/>
                <w:b/>
                <w:iCs/>
                <w:sz w:val="20"/>
                <w:szCs w:val="20"/>
              </w:rPr>
            </w:pPr>
            <w:r w:rsidRPr="00D32B8F">
              <w:rPr>
                <w:rFonts w:eastAsia="Times New Roman"/>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4D23395D" w14:textId="77777777" w:rsidR="00D32B8F" w:rsidRPr="00D32B8F" w:rsidRDefault="00D32B8F" w:rsidP="00D32B8F">
            <w:pPr>
              <w:spacing w:after="120"/>
              <w:rPr>
                <w:rFonts w:eastAsia="Times New Roman"/>
                <w:b/>
                <w:iCs/>
                <w:sz w:val="20"/>
                <w:szCs w:val="20"/>
              </w:rPr>
            </w:pPr>
            <w:r w:rsidRPr="00D32B8F">
              <w:rPr>
                <w:rFonts w:eastAsia="Times New Roman"/>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5B5C9075" w14:textId="77777777" w:rsidR="00D32B8F" w:rsidRPr="00D32B8F" w:rsidRDefault="00D32B8F" w:rsidP="00D32B8F">
            <w:pPr>
              <w:spacing w:after="120"/>
              <w:rPr>
                <w:rFonts w:eastAsia="Times New Roman"/>
                <w:b/>
                <w:iCs/>
                <w:sz w:val="20"/>
                <w:szCs w:val="20"/>
              </w:rPr>
            </w:pPr>
            <w:r w:rsidRPr="00D32B8F">
              <w:rPr>
                <w:rFonts w:eastAsia="Times New Roman"/>
                <w:b/>
                <w:iCs/>
                <w:sz w:val="20"/>
                <w:szCs w:val="20"/>
              </w:rPr>
              <w:t>Description</w:t>
            </w:r>
          </w:p>
        </w:tc>
      </w:tr>
      <w:tr w:rsidR="00D32B8F" w:rsidRPr="00D32B8F" w14:paraId="5ED2A29A" w14:textId="77777777" w:rsidTr="00D34EC1">
        <w:trPr>
          <w:cantSplit/>
        </w:trPr>
        <w:tc>
          <w:tcPr>
            <w:tcW w:w="1295" w:type="pct"/>
            <w:tcBorders>
              <w:top w:val="single" w:sz="4" w:space="0" w:color="auto"/>
              <w:left w:val="single" w:sz="4" w:space="0" w:color="auto"/>
              <w:bottom w:val="single" w:sz="4" w:space="0" w:color="auto"/>
              <w:right w:val="single" w:sz="4" w:space="0" w:color="auto"/>
            </w:tcBorders>
            <w:hideMark/>
          </w:tcPr>
          <w:p w14:paraId="79C68A79" w14:textId="77777777" w:rsidR="00D32B8F" w:rsidRPr="00D32B8F" w:rsidRDefault="00D32B8F" w:rsidP="00D32B8F">
            <w:pPr>
              <w:spacing w:after="60"/>
              <w:rPr>
                <w:rFonts w:eastAsia="Times New Roman"/>
                <w:sz w:val="20"/>
                <w:szCs w:val="20"/>
              </w:rPr>
            </w:pPr>
            <w:r w:rsidRPr="00D32B8F">
              <w:rPr>
                <w:rFonts w:eastAsia="Times New Roman"/>
                <w:sz w:val="20"/>
                <w:szCs w:val="20"/>
              </w:rPr>
              <w:t xml:space="preserve">RTMCPCRU </w:t>
            </w:r>
          </w:p>
        </w:tc>
        <w:tc>
          <w:tcPr>
            <w:tcW w:w="631" w:type="pct"/>
            <w:tcBorders>
              <w:top w:val="single" w:sz="4" w:space="0" w:color="auto"/>
              <w:left w:val="single" w:sz="4" w:space="0" w:color="auto"/>
              <w:bottom w:val="single" w:sz="4" w:space="0" w:color="auto"/>
              <w:right w:val="single" w:sz="4" w:space="0" w:color="auto"/>
            </w:tcBorders>
            <w:hideMark/>
          </w:tcPr>
          <w:p w14:paraId="50BB44FC" w14:textId="77777777" w:rsidR="00D32B8F" w:rsidRPr="00D32B8F" w:rsidRDefault="00D32B8F" w:rsidP="00D32B8F">
            <w:pPr>
              <w:spacing w:after="60"/>
              <w:rPr>
                <w:rFonts w:eastAsia="Times New Roman"/>
                <w:sz w:val="20"/>
                <w:szCs w:val="20"/>
              </w:rPr>
            </w:pPr>
            <w:r w:rsidRPr="00D32B8F">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3B52494B" w14:textId="77777777" w:rsidR="00D32B8F" w:rsidRPr="00D32B8F" w:rsidRDefault="00D32B8F" w:rsidP="00D32B8F">
            <w:pPr>
              <w:spacing w:after="60"/>
              <w:rPr>
                <w:rFonts w:eastAsia="Times New Roman"/>
                <w:i/>
                <w:sz w:val="20"/>
                <w:szCs w:val="20"/>
              </w:rPr>
            </w:pPr>
            <w:r w:rsidRPr="00D32B8F">
              <w:rPr>
                <w:rFonts w:eastAsia="Times New Roman"/>
                <w:i/>
                <w:sz w:val="20"/>
                <w:szCs w:val="18"/>
              </w:rPr>
              <w:t>Real-Time Market Clearing Price for Capacity for Reg-Up -</w:t>
            </w:r>
            <w:r w:rsidRPr="00D32B8F">
              <w:rPr>
                <w:rFonts w:eastAsia="Times New Roman"/>
                <w:sz w:val="20"/>
                <w:szCs w:val="20"/>
              </w:rPr>
              <w:t xml:space="preserve"> The Real-Time MCPC for Reg-Up for the 15-minute Settlement Interval.</w:t>
            </w:r>
          </w:p>
        </w:tc>
      </w:tr>
      <w:tr w:rsidR="00D32B8F" w:rsidRPr="00D32B8F" w14:paraId="257BC7C3" w14:textId="77777777" w:rsidTr="00D34EC1">
        <w:trPr>
          <w:cantSplit/>
        </w:trPr>
        <w:tc>
          <w:tcPr>
            <w:tcW w:w="1295" w:type="pct"/>
            <w:tcBorders>
              <w:top w:val="single" w:sz="4" w:space="0" w:color="auto"/>
              <w:left w:val="single" w:sz="4" w:space="0" w:color="auto"/>
              <w:bottom w:val="single" w:sz="4" w:space="0" w:color="auto"/>
              <w:right w:val="single" w:sz="4" w:space="0" w:color="auto"/>
            </w:tcBorders>
            <w:hideMark/>
          </w:tcPr>
          <w:p w14:paraId="51B4DE69" w14:textId="77777777" w:rsidR="00D32B8F" w:rsidRPr="00D32B8F" w:rsidRDefault="00D32B8F" w:rsidP="00D32B8F">
            <w:pPr>
              <w:spacing w:after="60"/>
              <w:rPr>
                <w:rFonts w:eastAsia="Times New Roman"/>
                <w:sz w:val="20"/>
                <w:szCs w:val="20"/>
              </w:rPr>
            </w:pPr>
            <w:r w:rsidRPr="00D32B8F">
              <w:rPr>
                <w:rFonts w:eastAsia="Times New Roman"/>
                <w:sz w:val="20"/>
                <w:szCs w:val="20"/>
              </w:rPr>
              <w:t>RTMCPCRUS</w:t>
            </w:r>
            <w:r w:rsidRPr="00D32B8F">
              <w:rPr>
                <w:rFonts w:eastAsia="Times New Roman"/>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22C554A3" w14:textId="77777777" w:rsidR="00D32B8F" w:rsidRPr="00D32B8F" w:rsidRDefault="00D32B8F" w:rsidP="00D32B8F">
            <w:pPr>
              <w:spacing w:after="60"/>
              <w:rPr>
                <w:rFonts w:eastAsia="Times New Roman"/>
                <w:sz w:val="20"/>
                <w:szCs w:val="20"/>
              </w:rPr>
            </w:pPr>
            <w:r w:rsidRPr="00D32B8F">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074CB9AD" w14:textId="77777777" w:rsidR="00D32B8F" w:rsidRPr="00D32B8F" w:rsidRDefault="00D32B8F" w:rsidP="00D32B8F">
            <w:pPr>
              <w:spacing w:after="60"/>
              <w:rPr>
                <w:rFonts w:eastAsia="Times New Roman"/>
                <w:i/>
                <w:sz w:val="20"/>
                <w:szCs w:val="18"/>
              </w:rPr>
            </w:pPr>
            <w:r w:rsidRPr="00D32B8F">
              <w:rPr>
                <w:rFonts w:eastAsia="Times New Roman"/>
                <w:i/>
                <w:sz w:val="20"/>
                <w:szCs w:val="18"/>
              </w:rPr>
              <w:t xml:space="preserve">Real-Time Market Clearing Price for Capacity for Reg-Up </w:t>
            </w:r>
            <w:r w:rsidRPr="00D32B8F">
              <w:rPr>
                <w:rFonts w:eastAsia="Times New Roman"/>
                <w:i/>
                <w:sz w:val="20"/>
                <w:szCs w:val="20"/>
              </w:rPr>
              <w:t xml:space="preserve">per SCED interval </w:t>
            </w:r>
            <w:r w:rsidRPr="00D32B8F">
              <w:rPr>
                <w:rFonts w:eastAsia="Times New Roman"/>
                <w:i/>
                <w:sz w:val="20"/>
                <w:szCs w:val="18"/>
              </w:rPr>
              <w:t>-</w:t>
            </w:r>
            <w:r w:rsidRPr="00D32B8F">
              <w:rPr>
                <w:rFonts w:eastAsia="Times New Roman"/>
                <w:sz w:val="20"/>
                <w:szCs w:val="20"/>
              </w:rPr>
              <w:t xml:space="preserve"> The Real-Time MCPC for Reg-Up for the SCED interval </w:t>
            </w:r>
            <w:r w:rsidRPr="00D32B8F">
              <w:rPr>
                <w:rFonts w:eastAsia="Times New Roman"/>
                <w:i/>
                <w:sz w:val="20"/>
                <w:szCs w:val="20"/>
              </w:rPr>
              <w:t>y.</w:t>
            </w:r>
          </w:p>
        </w:tc>
      </w:tr>
      <w:tr w:rsidR="00D32B8F" w:rsidRPr="00D32B8F" w14:paraId="796996AB" w14:textId="77777777" w:rsidTr="00D34EC1">
        <w:trPr>
          <w:cantSplit/>
        </w:trPr>
        <w:tc>
          <w:tcPr>
            <w:tcW w:w="1295" w:type="pct"/>
          </w:tcPr>
          <w:p w14:paraId="18AB5A3C" w14:textId="77777777" w:rsidR="00D32B8F" w:rsidRPr="00D32B8F" w:rsidRDefault="00D32B8F" w:rsidP="00D32B8F">
            <w:pPr>
              <w:spacing w:after="60"/>
              <w:rPr>
                <w:rFonts w:eastAsia="Times New Roman"/>
                <w:i/>
                <w:sz w:val="20"/>
                <w:szCs w:val="20"/>
              </w:rPr>
            </w:pPr>
            <w:r w:rsidRPr="00D32B8F">
              <w:rPr>
                <w:rFonts w:eastAsia="Times New Roman"/>
                <w:sz w:val="20"/>
                <w:szCs w:val="20"/>
              </w:rPr>
              <w:t>RTRDPARUS</w:t>
            </w:r>
            <w:r w:rsidRPr="00D32B8F">
              <w:rPr>
                <w:rFonts w:ascii="Segoe UI" w:eastAsia="Times New Roman" w:hAnsi="Segoe UI" w:cs="Segoe UI"/>
                <w:color w:val="000000"/>
                <w:sz w:val="20"/>
                <w:szCs w:val="20"/>
              </w:rPr>
              <w:t xml:space="preserve"> </w:t>
            </w:r>
            <w:r w:rsidRPr="00D32B8F">
              <w:rPr>
                <w:rFonts w:eastAsia="Times New Roman"/>
                <w:i/>
                <w:sz w:val="20"/>
                <w:szCs w:val="20"/>
                <w:vertAlign w:val="subscript"/>
              </w:rPr>
              <w:t>y</w:t>
            </w:r>
          </w:p>
        </w:tc>
        <w:tc>
          <w:tcPr>
            <w:tcW w:w="631" w:type="pct"/>
          </w:tcPr>
          <w:p w14:paraId="00B173D6" w14:textId="77777777" w:rsidR="00D32B8F" w:rsidRPr="00D32B8F" w:rsidRDefault="00D32B8F" w:rsidP="00D32B8F">
            <w:pPr>
              <w:spacing w:after="60"/>
              <w:rPr>
                <w:rFonts w:eastAsia="Times New Roman"/>
                <w:sz w:val="20"/>
                <w:szCs w:val="20"/>
              </w:rPr>
            </w:pPr>
            <w:r w:rsidRPr="00D32B8F">
              <w:rPr>
                <w:rFonts w:eastAsia="Times New Roman"/>
                <w:sz w:val="20"/>
                <w:szCs w:val="20"/>
              </w:rPr>
              <w:t>$/MW</w:t>
            </w:r>
          </w:p>
        </w:tc>
        <w:tc>
          <w:tcPr>
            <w:tcW w:w="3074" w:type="pct"/>
          </w:tcPr>
          <w:p w14:paraId="32B58986" w14:textId="77777777" w:rsidR="00D32B8F" w:rsidRPr="00D32B8F" w:rsidRDefault="00D32B8F" w:rsidP="00D32B8F">
            <w:pPr>
              <w:spacing w:after="60"/>
              <w:rPr>
                <w:rFonts w:eastAsia="Times New Roman"/>
                <w:sz w:val="20"/>
                <w:szCs w:val="20"/>
              </w:rPr>
            </w:pPr>
            <w:r w:rsidRPr="00D32B8F">
              <w:rPr>
                <w:rFonts w:eastAsia="Times New Roman"/>
                <w:i/>
                <w:sz w:val="20"/>
                <w:szCs w:val="18"/>
              </w:rPr>
              <w:t xml:space="preserve">Real-Time </w:t>
            </w:r>
            <w:r w:rsidRPr="00D32B8F">
              <w:rPr>
                <w:rFonts w:eastAsia="Times New Roman"/>
                <w:i/>
                <w:sz w:val="20"/>
                <w:szCs w:val="20"/>
              </w:rPr>
              <w:t xml:space="preserve">Reliability Deployment Price Adder for Ancillary Service </w:t>
            </w:r>
            <w:r w:rsidRPr="00D32B8F">
              <w:rPr>
                <w:rFonts w:eastAsia="Times New Roman"/>
                <w:i/>
                <w:sz w:val="20"/>
                <w:szCs w:val="18"/>
              </w:rPr>
              <w:t xml:space="preserve">for Reg-Up </w:t>
            </w:r>
            <w:r w:rsidRPr="00D32B8F">
              <w:rPr>
                <w:rFonts w:eastAsia="Times New Roman"/>
                <w:i/>
                <w:sz w:val="20"/>
                <w:szCs w:val="20"/>
              </w:rPr>
              <w:t>per SCED interval</w:t>
            </w:r>
            <w:r w:rsidRPr="00D32B8F">
              <w:rPr>
                <w:rFonts w:eastAsia="Times New Roman"/>
                <w:sz w:val="20"/>
                <w:szCs w:val="20"/>
              </w:rPr>
              <w:t xml:space="preserve"> - The Real-Time price adder for Reg-Up that captures the impact of reliability deployments on Reg-Up prices for the SCED interval y.</w:t>
            </w:r>
          </w:p>
        </w:tc>
      </w:tr>
      <w:tr w:rsidR="00D32B8F" w:rsidRPr="00D32B8F" w14:paraId="59C2322D" w14:textId="77777777" w:rsidTr="00D34EC1">
        <w:trPr>
          <w:cantSplit/>
        </w:trPr>
        <w:tc>
          <w:tcPr>
            <w:tcW w:w="1295" w:type="pct"/>
          </w:tcPr>
          <w:p w14:paraId="62C62447" w14:textId="77777777" w:rsidR="00D32B8F" w:rsidRPr="00D32B8F" w:rsidRDefault="00D32B8F" w:rsidP="00D32B8F">
            <w:pPr>
              <w:spacing w:after="60"/>
              <w:rPr>
                <w:rFonts w:eastAsia="Times New Roman"/>
                <w:sz w:val="20"/>
                <w:szCs w:val="20"/>
              </w:rPr>
            </w:pPr>
            <w:r w:rsidRPr="00D32B8F">
              <w:rPr>
                <w:rFonts w:eastAsia="Times New Roman"/>
                <w:iCs/>
                <w:sz w:val="20"/>
                <w:szCs w:val="20"/>
              </w:rPr>
              <w:t xml:space="preserve">RNWF </w:t>
            </w:r>
            <w:r w:rsidRPr="00D32B8F">
              <w:rPr>
                <w:rFonts w:eastAsia="Times New Roman"/>
                <w:i/>
                <w:iCs/>
                <w:sz w:val="20"/>
                <w:szCs w:val="20"/>
                <w:vertAlign w:val="subscript"/>
              </w:rPr>
              <w:t>y</w:t>
            </w:r>
          </w:p>
        </w:tc>
        <w:tc>
          <w:tcPr>
            <w:tcW w:w="631" w:type="pct"/>
          </w:tcPr>
          <w:p w14:paraId="666AADA7" w14:textId="77777777" w:rsidR="00D32B8F" w:rsidRPr="00D32B8F" w:rsidRDefault="00D32B8F" w:rsidP="00D32B8F">
            <w:pPr>
              <w:spacing w:after="60"/>
              <w:rPr>
                <w:rFonts w:eastAsia="Times New Roman"/>
                <w:sz w:val="20"/>
                <w:szCs w:val="20"/>
              </w:rPr>
            </w:pPr>
            <w:r w:rsidRPr="00D32B8F">
              <w:rPr>
                <w:rFonts w:eastAsia="Times New Roman"/>
                <w:iCs/>
                <w:sz w:val="20"/>
                <w:szCs w:val="20"/>
              </w:rPr>
              <w:t>none</w:t>
            </w:r>
          </w:p>
        </w:tc>
        <w:tc>
          <w:tcPr>
            <w:tcW w:w="3074" w:type="pct"/>
          </w:tcPr>
          <w:p w14:paraId="2594D528" w14:textId="77777777" w:rsidR="00D32B8F" w:rsidRPr="00D32B8F" w:rsidRDefault="00D32B8F" w:rsidP="00D32B8F">
            <w:pPr>
              <w:spacing w:after="60"/>
              <w:rPr>
                <w:rFonts w:eastAsia="Times New Roman"/>
                <w:i/>
                <w:sz w:val="20"/>
                <w:szCs w:val="18"/>
              </w:rPr>
            </w:pPr>
            <w:r w:rsidRPr="00D32B8F">
              <w:rPr>
                <w:rFonts w:eastAsia="Times New Roman"/>
                <w:i/>
                <w:iCs/>
                <w:sz w:val="20"/>
                <w:szCs w:val="20"/>
              </w:rPr>
              <w:t>Resource Node Weighting Factor per interval</w:t>
            </w:r>
            <w:r w:rsidRPr="00D32B8F">
              <w:rPr>
                <w:rFonts w:eastAsia="Times New Roman"/>
                <w:iCs/>
                <w:sz w:val="20"/>
                <w:szCs w:val="20"/>
              </w:rPr>
              <w:sym w:font="Symbol" w:char="F0BE"/>
            </w:r>
            <w:r w:rsidRPr="00D32B8F">
              <w:rPr>
                <w:rFonts w:eastAsia="Times New Roman"/>
                <w:iCs/>
                <w:sz w:val="20"/>
                <w:szCs w:val="20"/>
              </w:rPr>
              <w:t xml:space="preserve">The weight used in the Ancillary Service Price calculation for the portion of the SCED interval </w:t>
            </w:r>
            <w:r w:rsidRPr="00D32B8F">
              <w:rPr>
                <w:rFonts w:eastAsia="Times New Roman"/>
                <w:i/>
                <w:iCs/>
                <w:sz w:val="20"/>
                <w:szCs w:val="20"/>
              </w:rPr>
              <w:t>y</w:t>
            </w:r>
            <w:r w:rsidRPr="00D32B8F">
              <w:rPr>
                <w:rFonts w:eastAsia="Times New Roman"/>
                <w:iCs/>
                <w:sz w:val="20"/>
                <w:szCs w:val="20"/>
              </w:rPr>
              <w:t xml:space="preserve"> within the Settlement Interval.</w:t>
            </w:r>
          </w:p>
        </w:tc>
      </w:tr>
      <w:tr w:rsidR="00D32B8F" w:rsidRPr="00D32B8F" w14:paraId="54099AD6" w14:textId="77777777" w:rsidTr="00D34EC1">
        <w:trPr>
          <w:cantSplit/>
        </w:trPr>
        <w:tc>
          <w:tcPr>
            <w:tcW w:w="1295" w:type="pct"/>
          </w:tcPr>
          <w:p w14:paraId="0A0BCF9A" w14:textId="77777777" w:rsidR="00D32B8F" w:rsidRPr="00D32B8F" w:rsidRDefault="00D32B8F" w:rsidP="00D32B8F">
            <w:pPr>
              <w:spacing w:after="60"/>
              <w:rPr>
                <w:rFonts w:eastAsia="Times New Roman"/>
                <w:sz w:val="20"/>
                <w:szCs w:val="20"/>
              </w:rPr>
            </w:pPr>
            <w:r w:rsidRPr="00D32B8F">
              <w:rPr>
                <w:rFonts w:eastAsia="Times New Roman"/>
                <w:iCs/>
                <w:sz w:val="20"/>
                <w:szCs w:val="20"/>
              </w:rPr>
              <w:t xml:space="preserve">TLMP </w:t>
            </w:r>
            <w:r w:rsidRPr="00D32B8F">
              <w:rPr>
                <w:rFonts w:eastAsia="Times New Roman"/>
                <w:i/>
                <w:iCs/>
                <w:sz w:val="20"/>
                <w:szCs w:val="20"/>
                <w:vertAlign w:val="subscript"/>
              </w:rPr>
              <w:t>y</w:t>
            </w:r>
          </w:p>
        </w:tc>
        <w:tc>
          <w:tcPr>
            <w:tcW w:w="631" w:type="pct"/>
          </w:tcPr>
          <w:p w14:paraId="022805F7" w14:textId="77777777" w:rsidR="00D32B8F" w:rsidRPr="00D32B8F" w:rsidRDefault="00D32B8F" w:rsidP="00D32B8F">
            <w:pPr>
              <w:spacing w:after="60"/>
              <w:rPr>
                <w:rFonts w:eastAsia="Times New Roman"/>
                <w:sz w:val="20"/>
                <w:szCs w:val="20"/>
              </w:rPr>
            </w:pPr>
            <w:r w:rsidRPr="00D32B8F">
              <w:rPr>
                <w:rFonts w:eastAsia="Times New Roman"/>
                <w:iCs/>
                <w:sz w:val="20"/>
                <w:szCs w:val="20"/>
              </w:rPr>
              <w:t>second</w:t>
            </w:r>
          </w:p>
        </w:tc>
        <w:tc>
          <w:tcPr>
            <w:tcW w:w="3074" w:type="pct"/>
          </w:tcPr>
          <w:p w14:paraId="54797EFD" w14:textId="77777777" w:rsidR="00D32B8F" w:rsidRPr="00D32B8F" w:rsidRDefault="00D32B8F" w:rsidP="00D32B8F">
            <w:pPr>
              <w:spacing w:after="60"/>
              <w:rPr>
                <w:rFonts w:eastAsia="Times New Roman"/>
                <w:i/>
                <w:sz w:val="20"/>
                <w:szCs w:val="18"/>
              </w:rPr>
            </w:pPr>
            <w:r w:rsidRPr="00D32B8F">
              <w:rPr>
                <w:rFonts w:eastAsia="Times New Roman"/>
                <w:i/>
                <w:sz w:val="20"/>
                <w:szCs w:val="20"/>
              </w:rPr>
              <w:t>Duration of SCED interval per interval</w:t>
            </w:r>
            <w:r w:rsidRPr="00D32B8F">
              <w:rPr>
                <w:rFonts w:eastAsia="Times New Roman"/>
                <w:iCs/>
                <w:sz w:val="20"/>
                <w:szCs w:val="20"/>
              </w:rPr>
              <w:sym w:font="Symbol" w:char="F0BE"/>
            </w:r>
            <w:r w:rsidRPr="00D32B8F">
              <w:rPr>
                <w:rFonts w:eastAsia="Times New Roman"/>
                <w:iCs/>
                <w:sz w:val="20"/>
                <w:szCs w:val="20"/>
              </w:rPr>
              <w:t xml:space="preserve">The duration of the portion of the SCED interval </w:t>
            </w:r>
            <w:r w:rsidRPr="00D32B8F">
              <w:rPr>
                <w:rFonts w:eastAsia="Times New Roman"/>
                <w:i/>
                <w:sz w:val="20"/>
                <w:szCs w:val="20"/>
              </w:rPr>
              <w:t>y</w:t>
            </w:r>
            <w:r w:rsidRPr="00D32B8F">
              <w:rPr>
                <w:rFonts w:eastAsia="Times New Roman"/>
                <w:sz w:val="20"/>
                <w:szCs w:val="20"/>
              </w:rPr>
              <w:t xml:space="preserve"> within the Settlement Interval</w:t>
            </w:r>
            <w:r w:rsidRPr="00D32B8F">
              <w:rPr>
                <w:rFonts w:eastAsia="Times New Roman"/>
                <w:iCs/>
                <w:sz w:val="20"/>
                <w:szCs w:val="20"/>
              </w:rPr>
              <w:t>.</w:t>
            </w:r>
          </w:p>
        </w:tc>
      </w:tr>
      <w:tr w:rsidR="00D32B8F" w:rsidRPr="00D32B8F" w14:paraId="064E02D5" w14:textId="77777777" w:rsidTr="00D34EC1">
        <w:trPr>
          <w:cantSplit/>
        </w:trPr>
        <w:tc>
          <w:tcPr>
            <w:tcW w:w="1295" w:type="pct"/>
          </w:tcPr>
          <w:p w14:paraId="0F85D5F1" w14:textId="77777777" w:rsidR="00D32B8F" w:rsidRPr="00D32B8F" w:rsidRDefault="00D32B8F" w:rsidP="00D32B8F">
            <w:pPr>
              <w:spacing w:after="60"/>
              <w:rPr>
                <w:rFonts w:eastAsia="Times New Roman"/>
                <w:i/>
                <w:sz w:val="20"/>
                <w:szCs w:val="20"/>
              </w:rPr>
            </w:pPr>
            <w:r w:rsidRPr="00D32B8F">
              <w:rPr>
                <w:rFonts w:eastAsia="Times New Roman"/>
                <w:i/>
                <w:sz w:val="20"/>
                <w:szCs w:val="20"/>
              </w:rPr>
              <w:t>y</w:t>
            </w:r>
          </w:p>
        </w:tc>
        <w:tc>
          <w:tcPr>
            <w:tcW w:w="631" w:type="pct"/>
          </w:tcPr>
          <w:p w14:paraId="1C6D3BFF" w14:textId="77777777" w:rsidR="00D32B8F" w:rsidRPr="00D32B8F" w:rsidRDefault="00D32B8F" w:rsidP="00D32B8F">
            <w:pPr>
              <w:spacing w:after="60"/>
              <w:rPr>
                <w:rFonts w:eastAsia="Times New Roman"/>
                <w:sz w:val="20"/>
                <w:szCs w:val="20"/>
              </w:rPr>
            </w:pPr>
            <w:r w:rsidRPr="00D32B8F">
              <w:rPr>
                <w:rFonts w:eastAsia="Times New Roman"/>
                <w:sz w:val="20"/>
                <w:szCs w:val="20"/>
              </w:rPr>
              <w:t>none</w:t>
            </w:r>
          </w:p>
        </w:tc>
        <w:tc>
          <w:tcPr>
            <w:tcW w:w="3074" w:type="pct"/>
          </w:tcPr>
          <w:p w14:paraId="25A35704" w14:textId="77777777" w:rsidR="00D32B8F" w:rsidRPr="00D32B8F" w:rsidRDefault="00D32B8F" w:rsidP="00D32B8F">
            <w:pPr>
              <w:spacing w:after="60"/>
              <w:rPr>
                <w:rFonts w:eastAsia="Times New Roman"/>
                <w:sz w:val="20"/>
                <w:szCs w:val="20"/>
              </w:rPr>
            </w:pPr>
            <w:r w:rsidRPr="00D32B8F">
              <w:rPr>
                <w:rFonts w:eastAsia="Times New Roman"/>
                <w:sz w:val="20"/>
                <w:szCs w:val="20"/>
              </w:rPr>
              <w:t>A SCED interval in the 15-minute Settlement Interval.</w:t>
            </w:r>
          </w:p>
        </w:tc>
      </w:tr>
    </w:tbl>
    <w:p w14:paraId="79CF58B4" w14:textId="77777777" w:rsidR="00D32B8F" w:rsidRPr="00D32B8F" w:rsidRDefault="00D32B8F" w:rsidP="00D32B8F">
      <w:pPr>
        <w:spacing w:before="240" w:after="240"/>
        <w:ind w:left="720" w:hanging="720"/>
        <w:rPr>
          <w:rFonts w:eastAsia="Times New Roman"/>
          <w:szCs w:val="20"/>
        </w:rPr>
      </w:pPr>
      <w:r w:rsidRPr="00D32B8F">
        <w:rPr>
          <w:rFonts w:eastAsia="Times New Roman"/>
          <w:bCs/>
          <w:snapToGrid w:val="0"/>
          <w:szCs w:val="20"/>
        </w:rPr>
        <w:t>(2)</w:t>
      </w:r>
      <w:r w:rsidRPr="00D32B8F">
        <w:rPr>
          <w:rFonts w:eastAsia="Times New Roman"/>
          <w:szCs w:val="20"/>
        </w:rPr>
        <w:t xml:space="preserve"> </w:t>
      </w:r>
      <w:r w:rsidRPr="00D32B8F">
        <w:rPr>
          <w:rFonts w:eastAsia="Times New Roman"/>
          <w:szCs w:val="20"/>
        </w:rPr>
        <w:tab/>
        <w:t>The Real-Time MCPC for Reg-Down is the time-weighted average of the sum of the Real-Time MCPCs for Reg-Down and Real-Time Reliability Deployment Price Adder for Ancillary Service for Reg-Down of each SCED interval in the 15-minute Settlement Interval.  The Real-Time MCPC for Reg-Down for a 15-minute Settlement Interval is calculated as follows:</w:t>
      </w:r>
    </w:p>
    <w:p w14:paraId="228ADB7E" w14:textId="77777777" w:rsidR="00D32B8F" w:rsidRPr="00D32B8F" w:rsidRDefault="00D32B8F" w:rsidP="00D32B8F">
      <w:pPr>
        <w:tabs>
          <w:tab w:val="left" w:pos="2250"/>
          <w:tab w:val="left" w:pos="3150"/>
          <w:tab w:val="left" w:pos="3960"/>
        </w:tabs>
        <w:spacing w:after="240"/>
        <w:ind w:left="3960" w:hanging="3240"/>
        <w:rPr>
          <w:rFonts w:eastAsia="Times New Roman"/>
          <w:b/>
          <w:bCs/>
          <w:i/>
          <w:vertAlign w:val="subscript"/>
        </w:rPr>
      </w:pPr>
      <w:r w:rsidRPr="00D32B8F">
        <w:rPr>
          <w:rFonts w:eastAsia="Times New Roman"/>
          <w:b/>
          <w:bCs/>
        </w:rPr>
        <w:lastRenderedPageBreak/>
        <w:t xml:space="preserve">RTMCPCRD  =   </w:t>
      </w:r>
      <w:r w:rsidRPr="00D32B8F">
        <w:rPr>
          <w:rFonts w:eastAsia="Times New Roman"/>
          <w:b/>
          <w:bCs/>
          <w:position w:val="-22"/>
        </w:rPr>
        <w:object w:dxaOrig="225" w:dyaOrig="465" w14:anchorId="10B6C40B">
          <v:shape id="_x0000_i1078" type="#_x0000_t75" style="width:24pt;height:18.6pt" o:ole="">
            <v:imagedata r:id="rId95" o:title=""/>
          </v:shape>
          <o:OLEObject Type="Embed" ProgID="Equation.3" ShapeID="_x0000_i1078" DrawAspect="Content" ObjectID="_1827312185" r:id="rId98"/>
        </w:object>
      </w:r>
      <w:r w:rsidRPr="00D32B8F">
        <w:rPr>
          <w:rFonts w:eastAsia="Times New Roman"/>
          <w:b/>
          <w:bCs/>
        </w:rPr>
        <w:t xml:space="preserve"> (RNWF </w:t>
      </w:r>
      <w:r w:rsidRPr="00D32B8F">
        <w:rPr>
          <w:rFonts w:eastAsia="Times New Roman"/>
          <w:b/>
          <w:bCs/>
          <w:i/>
          <w:vertAlign w:val="subscript"/>
        </w:rPr>
        <w:t>y</w:t>
      </w:r>
      <w:r w:rsidRPr="00D32B8F">
        <w:rPr>
          <w:rFonts w:eastAsia="Times New Roman"/>
          <w:b/>
          <w:bCs/>
        </w:rPr>
        <w:t xml:space="preserve"> * (RTMCPCRDS </w:t>
      </w:r>
      <w:r w:rsidRPr="00D32B8F">
        <w:rPr>
          <w:rFonts w:eastAsia="Times New Roman"/>
          <w:b/>
          <w:bCs/>
          <w:i/>
          <w:vertAlign w:val="subscript"/>
        </w:rPr>
        <w:t>y</w:t>
      </w:r>
      <w:r w:rsidRPr="00D32B8F">
        <w:rPr>
          <w:rFonts w:eastAsia="Times New Roman"/>
          <w:b/>
          <w:bCs/>
        </w:rPr>
        <w:t xml:space="preserve">+ RTRDPARDS </w:t>
      </w:r>
      <w:r w:rsidRPr="00D32B8F">
        <w:rPr>
          <w:rFonts w:eastAsia="Times New Roman"/>
          <w:b/>
          <w:bCs/>
          <w:i/>
          <w:vertAlign w:val="subscript"/>
        </w:rPr>
        <w:t>y</w:t>
      </w:r>
      <w:r w:rsidRPr="00D32B8F">
        <w:rPr>
          <w:rFonts w:eastAsia="Times New Roman"/>
          <w:b/>
          <w:bCs/>
        </w:rPr>
        <w:t>))</w:t>
      </w:r>
    </w:p>
    <w:p w14:paraId="44132C0B" w14:textId="77777777" w:rsidR="00D32B8F" w:rsidRPr="00D32B8F" w:rsidRDefault="00D32B8F" w:rsidP="00D32B8F">
      <w:pPr>
        <w:spacing w:after="240"/>
        <w:rPr>
          <w:rFonts w:eastAsia="Times New Roman"/>
          <w:szCs w:val="20"/>
        </w:rPr>
      </w:pPr>
      <w:r w:rsidRPr="00D32B8F">
        <w:rPr>
          <w:rFonts w:eastAsia="Times New Roman"/>
          <w:szCs w:val="20"/>
        </w:rPr>
        <w:t>Where:</w:t>
      </w:r>
    </w:p>
    <w:p w14:paraId="2E8D6F79" w14:textId="77777777" w:rsidR="00D32B8F" w:rsidRPr="00D32B8F" w:rsidRDefault="00D32B8F" w:rsidP="00D32B8F">
      <w:pPr>
        <w:spacing w:after="240"/>
        <w:ind w:firstLine="720"/>
        <w:rPr>
          <w:rFonts w:eastAsia="Times New Roman"/>
          <w:i/>
          <w:szCs w:val="20"/>
          <w:vertAlign w:val="subscript"/>
        </w:rPr>
      </w:pPr>
      <w:r w:rsidRPr="00D32B8F">
        <w:rPr>
          <w:rFonts w:eastAsia="Times New Roman"/>
          <w:szCs w:val="20"/>
        </w:rPr>
        <w:t xml:space="preserve">RNWF </w:t>
      </w:r>
      <w:r w:rsidRPr="00D32B8F">
        <w:rPr>
          <w:rFonts w:eastAsia="Times New Roman"/>
          <w:i/>
          <w:szCs w:val="20"/>
          <w:vertAlign w:val="subscript"/>
        </w:rPr>
        <w:t xml:space="preserve">y   </w:t>
      </w:r>
      <w:r w:rsidRPr="00D32B8F">
        <w:rPr>
          <w:rFonts w:eastAsia="Times New Roman"/>
          <w:szCs w:val="20"/>
        </w:rPr>
        <w:t xml:space="preserve">=  TLMP </w:t>
      </w:r>
      <w:r w:rsidRPr="00D32B8F">
        <w:rPr>
          <w:rFonts w:eastAsia="Times New Roman"/>
          <w:i/>
          <w:szCs w:val="20"/>
          <w:vertAlign w:val="subscript"/>
        </w:rPr>
        <w:t>y</w:t>
      </w:r>
      <w:r w:rsidRPr="00D32B8F">
        <w:rPr>
          <w:rFonts w:eastAsia="Times New Roman"/>
          <w:szCs w:val="20"/>
        </w:rPr>
        <w:t xml:space="preserve"> </w:t>
      </w:r>
      <w:r w:rsidRPr="00D32B8F">
        <w:rPr>
          <w:rFonts w:eastAsia="Times New Roman"/>
          <w:color w:val="000000"/>
          <w:sz w:val="32"/>
          <w:szCs w:val="32"/>
        </w:rPr>
        <w:t>/</w:t>
      </w:r>
      <w:r w:rsidRPr="00D32B8F">
        <w:rPr>
          <w:rFonts w:eastAsia="Times New Roman"/>
          <w:color w:val="000000"/>
          <w:szCs w:val="20"/>
        </w:rPr>
        <w:t xml:space="preserve"> </w:t>
      </w:r>
      <w:r w:rsidRPr="00D32B8F">
        <w:rPr>
          <w:rFonts w:eastAsia="Times New Roman"/>
          <w:position w:val="-22"/>
          <w:szCs w:val="20"/>
        </w:rPr>
        <w:object w:dxaOrig="225" w:dyaOrig="465" w14:anchorId="4E8B85D4">
          <v:shape id="_x0000_i1079" type="#_x0000_t75" style="width:24pt;height:18.6pt" o:ole="">
            <v:imagedata r:id="rId95" o:title=""/>
          </v:shape>
          <o:OLEObject Type="Embed" ProgID="Equation.3" ShapeID="_x0000_i1079" DrawAspect="Content" ObjectID="_1827312186" r:id="rId99"/>
        </w:object>
      </w:r>
      <w:r w:rsidRPr="00D32B8F">
        <w:rPr>
          <w:rFonts w:eastAsia="Times New Roman"/>
          <w:szCs w:val="20"/>
        </w:rPr>
        <w:t xml:space="preserve">TLMP </w:t>
      </w:r>
      <w:r w:rsidRPr="00D32B8F">
        <w:rPr>
          <w:rFonts w:eastAsia="Times New Roman"/>
          <w:i/>
          <w:szCs w:val="20"/>
          <w:vertAlign w:val="subscript"/>
        </w:rPr>
        <w:t>y</w:t>
      </w:r>
    </w:p>
    <w:p w14:paraId="02FA47C2" w14:textId="77777777" w:rsidR="00D32B8F" w:rsidRPr="00D32B8F" w:rsidRDefault="00D32B8F" w:rsidP="00D32B8F">
      <w:pPr>
        <w:ind w:left="720" w:hanging="720"/>
        <w:rPr>
          <w:rFonts w:eastAsia="Times New Roman"/>
          <w:iCs/>
        </w:rPr>
      </w:pPr>
      <w:r w:rsidRPr="00D32B8F">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D32B8F" w:rsidRPr="00D32B8F" w14:paraId="38461ADB" w14:textId="77777777" w:rsidTr="00D34EC1">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569F85F0" w14:textId="77777777" w:rsidR="00D32B8F" w:rsidRPr="00D32B8F" w:rsidRDefault="00D32B8F" w:rsidP="00D32B8F">
            <w:pPr>
              <w:spacing w:after="120"/>
              <w:rPr>
                <w:rFonts w:eastAsia="Times New Roman"/>
                <w:b/>
                <w:iCs/>
                <w:sz w:val="20"/>
                <w:szCs w:val="20"/>
              </w:rPr>
            </w:pPr>
            <w:r w:rsidRPr="00D32B8F">
              <w:rPr>
                <w:rFonts w:eastAsia="Times New Roman"/>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40E22553" w14:textId="77777777" w:rsidR="00D32B8F" w:rsidRPr="00D32B8F" w:rsidRDefault="00D32B8F" w:rsidP="00D32B8F">
            <w:pPr>
              <w:spacing w:after="120"/>
              <w:rPr>
                <w:rFonts w:eastAsia="Times New Roman"/>
                <w:b/>
                <w:iCs/>
                <w:sz w:val="20"/>
                <w:szCs w:val="20"/>
              </w:rPr>
            </w:pPr>
            <w:r w:rsidRPr="00D32B8F">
              <w:rPr>
                <w:rFonts w:eastAsia="Times New Roman"/>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3EBEC987" w14:textId="77777777" w:rsidR="00D32B8F" w:rsidRPr="00D32B8F" w:rsidRDefault="00D32B8F" w:rsidP="00D32B8F">
            <w:pPr>
              <w:spacing w:after="120"/>
              <w:rPr>
                <w:rFonts w:eastAsia="Times New Roman"/>
                <w:b/>
                <w:iCs/>
                <w:sz w:val="20"/>
                <w:szCs w:val="20"/>
              </w:rPr>
            </w:pPr>
            <w:r w:rsidRPr="00D32B8F">
              <w:rPr>
                <w:rFonts w:eastAsia="Times New Roman"/>
                <w:b/>
                <w:iCs/>
                <w:sz w:val="20"/>
                <w:szCs w:val="20"/>
              </w:rPr>
              <w:t>Description</w:t>
            </w:r>
          </w:p>
        </w:tc>
      </w:tr>
      <w:tr w:rsidR="00D32B8F" w:rsidRPr="00D32B8F" w14:paraId="796A0DBE" w14:textId="77777777" w:rsidTr="00D34EC1">
        <w:trPr>
          <w:cantSplit/>
        </w:trPr>
        <w:tc>
          <w:tcPr>
            <w:tcW w:w="1295" w:type="pct"/>
            <w:tcBorders>
              <w:top w:val="single" w:sz="4" w:space="0" w:color="auto"/>
              <w:left w:val="single" w:sz="4" w:space="0" w:color="auto"/>
              <w:bottom w:val="single" w:sz="4" w:space="0" w:color="auto"/>
              <w:right w:val="single" w:sz="4" w:space="0" w:color="auto"/>
            </w:tcBorders>
            <w:hideMark/>
          </w:tcPr>
          <w:p w14:paraId="74812317" w14:textId="77777777" w:rsidR="00D32B8F" w:rsidRPr="00D32B8F" w:rsidRDefault="00D32B8F" w:rsidP="00D32B8F">
            <w:pPr>
              <w:spacing w:after="60"/>
              <w:rPr>
                <w:rFonts w:eastAsia="Times New Roman"/>
                <w:sz w:val="20"/>
                <w:szCs w:val="20"/>
              </w:rPr>
            </w:pPr>
            <w:r w:rsidRPr="00D32B8F">
              <w:rPr>
                <w:rFonts w:eastAsia="Times New Roman"/>
                <w:sz w:val="20"/>
                <w:szCs w:val="20"/>
              </w:rPr>
              <w:t xml:space="preserve">RTMCPCRD </w:t>
            </w:r>
          </w:p>
        </w:tc>
        <w:tc>
          <w:tcPr>
            <w:tcW w:w="631" w:type="pct"/>
            <w:tcBorders>
              <w:top w:val="single" w:sz="4" w:space="0" w:color="auto"/>
              <w:left w:val="single" w:sz="4" w:space="0" w:color="auto"/>
              <w:bottom w:val="single" w:sz="4" w:space="0" w:color="auto"/>
              <w:right w:val="single" w:sz="4" w:space="0" w:color="auto"/>
            </w:tcBorders>
            <w:hideMark/>
          </w:tcPr>
          <w:p w14:paraId="192C19E7" w14:textId="77777777" w:rsidR="00D32B8F" w:rsidRPr="00D32B8F" w:rsidRDefault="00D32B8F" w:rsidP="00D32B8F">
            <w:pPr>
              <w:spacing w:after="60"/>
              <w:rPr>
                <w:rFonts w:eastAsia="Times New Roman"/>
                <w:sz w:val="20"/>
                <w:szCs w:val="20"/>
              </w:rPr>
            </w:pPr>
            <w:r w:rsidRPr="00D32B8F">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4BEA5FCD" w14:textId="77777777" w:rsidR="00D32B8F" w:rsidRPr="00D32B8F" w:rsidRDefault="00D32B8F" w:rsidP="00D32B8F">
            <w:pPr>
              <w:spacing w:after="60"/>
              <w:rPr>
                <w:rFonts w:eastAsia="Times New Roman"/>
                <w:i/>
                <w:sz w:val="20"/>
                <w:szCs w:val="20"/>
              </w:rPr>
            </w:pPr>
            <w:r w:rsidRPr="00D32B8F">
              <w:rPr>
                <w:rFonts w:eastAsia="Times New Roman"/>
                <w:i/>
                <w:sz w:val="20"/>
                <w:szCs w:val="18"/>
              </w:rPr>
              <w:t>Real-Time Market Clearing Price for Capacity for Reg-Down -</w:t>
            </w:r>
            <w:r w:rsidRPr="00D32B8F">
              <w:rPr>
                <w:rFonts w:eastAsia="Times New Roman"/>
                <w:sz w:val="20"/>
                <w:szCs w:val="20"/>
              </w:rPr>
              <w:t xml:space="preserve"> The Real-Time MCPC for Reg-Down for the 15-minute Settlement Interval.</w:t>
            </w:r>
          </w:p>
        </w:tc>
      </w:tr>
      <w:tr w:rsidR="00D32B8F" w:rsidRPr="00D32B8F" w14:paraId="11573695" w14:textId="77777777" w:rsidTr="00D34EC1">
        <w:trPr>
          <w:cantSplit/>
        </w:trPr>
        <w:tc>
          <w:tcPr>
            <w:tcW w:w="1295" w:type="pct"/>
            <w:tcBorders>
              <w:top w:val="single" w:sz="4" w:space="0" w:color="auto"/>
              <w:left w:val="single" w:sz="4" w:space="0" w:color="auto"/>
              <w:bottom w:val="single" w:sz="4" w:space="0" w:color="auto"/>
              <w:right w:val="single" w:sz="4" w:space="0" w:color="auto"/>
            </w:tcBorders>
            <w:hideMark/>
          </w:tcPr>
          <w:p w14:paraId="749E1CCB" w14:textId="77777777" w:rsidR="00D32B8F" w:rsidRPr="00D32B8F" w:rsidRDefault="00D32B8F" w:rsidP="00D32B8F">
            <w:pPr>
              <w:spacing w:after="60"/>
              <w:rPr>
                <w:rFonts w:eastAsia="Times New Roman"/>
                <w:sz w:val="20"/>
                <w:szCs w:val="20"/>
              </w:rPr>
            </w:pPr>
            <w:r w:rsidRPr="00D32B8F">
              <w:rPr>
                <w:rFonts w:eastAsia="Times New Roman"/>
                <w:sz w:val="20"/>
                <w:szCs w:val="20"/>
              </w:rPr>
              <w:t>RTMCPCRDS</w:t>
            </w:r>
            <w:r w:rsidRPr="00D32B8F">
              <w:rPr>
                <w:rFonts w:eastAsia="Times New Roman"/>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70C391CD" w14:textId="77777777" w:rsidR="00D32B8F" w:rsidRPr="00D32B8F" w:rsidRDefault="00D32B8F" w:rsidP="00D32B8F">
            <w:pPr>
              <w:spacing w:after="60"/>
              <w:rPr>
                <w:rFonts w:eastAsia="Times New Roman"/>
                <w:sz w:val="20"/>
                <w:szCs w:val="20"/>
              </w:rPr>
            </w:pPr>
            <w:r w:rsidRPr="00D32B8F">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19BD61A2" w14:textId="77777777" w:rsidR="00D32B8F" w:rsidRPr="00D32B8F" w:rsidRDefault="00D32B8F" w:rsidP="00D32B8F">
            <w:pPr>
              <w:spacing w:after="60"/>
              <w:rPr>
                <w:rFonts w:eastAsia="Times New Roman"/>
                <w:i/>
                <w:sz w:val="20"/>
                <w:szCs w:val="18"/>
              </w:rPr>
            </w:pPr>
            <w:r w:rsidRPr="00D32B8F">
              <w:rPr>
                <w:rFonts w:eastAsia="Times New Roman"/>
                <w:i/>
                <w:sz w:val="20"/>
                <w:szCs w:val="18"/>
              </w:rPr>
              <w:t xml:space="preserve">Real-Time Market Clearing Price for Capacity for Reg-Down </w:t>
            </w:r>
            <w:r w:rsidRPr="00D32B8F">
              <w:rPr>
                <w:rFonts w:eastAsia="Times New Roman"/>
                <w:i/>
                <w:sz w:val="20"/>
                <w:szCs w:val="20"/>
              </w:rPr>
              <w:t xml:space="preserve">per SCED interval </w:t>
            </w:r>
            <w:r w:rsidRPr="00D32B8F">
              <w:rPr>
                <w:rFonts w:eastAsia="Times New Roman"/>
                <w:i/>
                <w:sz w:val="20"/>
                <w:szCs w:val="18"/>
              </w:rPr>
              <w:t>-</w:t>
            </w:r>
            <w:r w:rsidRPr="00D32B8F">
              <w:rPr>
                <w:rFonts w:eastAsia="Times New Roman"/>
                <w:sz w:val="20"/>
                <w:szCs w:val="20"/>
              </w:rPr>
              <w:t xml:space="preserve"> The Real-Time MCPC for Reg-Down for the SCED interval </w:t>
            </w:r>
            <w:r w:rsidRPr="00D32B8F">
              <w:rPr>
                <w:rFonts w:eastAsia="Times New Roman"/>
                <w:i/>
                <w:sz w:val="20"/>
                <w:szCs w:val="20"/>
              </w:rPr>
              <w:t>y.</w:t>
            </w:r>
          </w:p>
        </w:tc>
      </w:tr>
      <w:tr w:rsidR="00D32B8F" w:rsidRPr="00D32B8F" w14:paraId="1202DCBD" w14:textId="77777777" w:rsidTr="00D34EC1">
        <w:trPr>
          <w:cantSplit/>
        </w:trPr>
        <w:tc>
          <w:tcPr>
            <w:tcW w:w="1295" w:type="pct"/>
          </w:tcPr>
          <w:p w14:paraId="59D5A47B" w14:textId="77777777" w:rsidR="00D32B8F" w:rsidRPr="00D32B8F" w:rsidRDefault="00D32B8F" w:rsidP="00D32B8F">
            <w:pPr>
              <w:spacing w:after="60"/>
              <w:rPr>
                <w:rFonts w:eastAsia="Times New Roman"/>
                <w:i/>
                <w:sz w:val="20"/>
                <w:szCs w:val="20"/>
              </w:rPr>
            </w:pPr>
            <w:r w:rsidRPr="00D32B8F">
              <w:rPr>
                <w:rFonts w:eastAsia="Times New Roman"/>
                <w:sz w:val="20"/>
                <w:szCs w:val="20"/>
              </w:rPr>
              <w:t xml:space="preserve">RTRDPARDS </w:t>
            </w:r>
            <w:r w:rsidRPr="00D32B8F">
              <w:rPr>
                <w:rFonts w:eastAsia="Times New Roman"/>
                <w:i/>
                <w:sz w:val="20"/>
                <w:szCs w:val="20"/>
              </w:rPr>
              <w:t>y</w:t>
            </w:r>
          </w:p>
        </w:tc>
        <w:tc>
          <w:tcPr>
            <w:tcW w:w="631" w:type="pct"/>
          </w:tcPr>
          <w:p w14:paraId="7413DEEB" w14:textId="77777777" w:rsidR="00D32B8F" w:rsidRPr="00D32B8F" w:rsidRDefault="00D32B8F" w:rsidP="00D32B8F">
            <w:pPr>
              <w:spacing w:after="60"/>
              <w:rPr>
                <w:rFonts w:eastAsia="Times New Roman"/>
                <w:sz w:val="20"/>
                <w:szCs w:val="20"/>
              </w:rPr>
            </w:pPr>
            <w:r w:rsidRPr="00D32B8F">
              <w:rPr>
                <w:rFonts w:eastAsia="Times New Roman"/>
                <w:sz w:val="20"/>
                <w:szCs w:val="20"/>
              </w:rPr>
              <w:t>$/MW</w:t>
            </w:r>
          </w:p>
        </w:tc>
        <w:tc>
          <w:tcPr>
            <w:tcW w:w="3074" w:type="pct"/>
          </w:tcPr>
          <w:p w14:paraId="395BCE37" w14:textId="77777777" w:rsidR="00D32B8F" w:rsidRPr="00D32B8F" w:rsidRDefault="00D32B8F" w:rsidP="00D32B8F">
            <w:pPr>
              <w:spacing w:after="60"/>
              <w:rPr>
                <w:rFonts w:eastAsia="Times New Roman"/>
                <w:sz w:val="20"/>
                <w:szCs w:val="20"/>
              </w:rPr>
            </w:pPr>
            <w:r w:rsidRPr="00D32B8F">
              <w:rPr>
                <w:rFonts w:eastAsia="Times New Roman"/>
                <w:i/>
                <w:sz w:val="20"/>
                <w:szCs w:val="18"/>
              </w:rPr>
              <w:t xml:space="preserve">Real-Time </w:t>
            </w:r>
            <w:r w:rsidRPr="00D32B8F">
              <w:rPr>
                <w:rFonts w:eastAsia="Times New Roman"/>
                <w:i/>
                <w:sz w:val="20"/>
                <w:szCs w:val="20"/>
              </w:rPr>
              <w:t xml:space="preserve">Reliability Deployment Price Adder for Ancillary Service </w:t>
            </w:r>
            <w:r w:rsidRPr="00D32B8F">
              <w:rPr>
                <w:rFonts w:eastAsia="Times New Roman"/>
                <w:i/>
                <w:sz w:val="20"/>
                <w:szCs w:val="18"/>
              </w:rPr>
              <w:t xml:space="preserve">for Reg-Down </w:t>
            </w:r>
            <w:r w:rsidRPr="00D32B8F">
              <w:rPr>
                <w:rFonts w:eastAsia="Times New Roman"/>
                <w:i/>
                <w:sz w:val="20"/>
                <w:szCs w:val="20"/>
              </w:rPr>
              <w:t xml:space="preserve">per SCED interval </w:t>
            </w:r>
            <w:r w:rsidRPr="00D32B8F">
              <w:rPr>
                <w:rFonts w:eastAsia="Times New Roman"/>
                <w:sz w:val="20"/>
                <w:szCs w:val="20"/>
              </w:rPr>
              <w:t xml:space="preserve">- The Real-Time price adder for Reg-Down that captures the impact of reliability deployments on Reg-Down prices for the SCED interval </w:t>
            </w:r>
            <w:r w:rsidRPr="00D32B8F">
              <w:rPr>
                <w:rFonts w:eastAsia="Times New Roman"/>
                <w:i/>
                <w:sz w:val="20"/>
                <w:szCs w:val="20"/>
              </w:rPr>
              <w:t>y</w:t>
            </w:r>
            <w:r w:rsidRPr="00D32B8F">
              <w:rPr>
                <w:rFonts w:eastAsia="Times New Roman"/>
                <w:sz w:val="20"/>
                <w:szCs w:val="20"/>
              </w:rPr>
              <w:t>.</w:t>
            </w:r>
          </w:p>
        </w:tc>
      </w:tr>
      <w:tr w:rsidR="00D32B8F" w:rsidRPr="00D32B8F" w14:paraId="6E682502" w14:textId="77777777" w:rsidTr="00D34EC1">
        <w:trPr>
          <w:cantSplit/>
        </w:trPr>
        <w:tc>
          <w:tcPr>
            <w:tcW w:w="1295" w:type="pct"/>
          </w:tcPr>
          <w:p w14:paraId="12DB0073" w14:textId="77777777" w:rsidR="00D32B8F" w:rsidRPr="00D32B8F" w:rsidRDefault="00D32B8F" w:rsidP="00D32B8F">
            <w:pPr>
              <w:spacing w:after="60"/>
              <w:rPr>
                <w:rFonts w:eastAsia="Times New Roman"/>
                <w:sz w:val="20"/>
                <w:szCs w:val="20"/>
              </w:rPr>
            </w:pPr>
            <w:r w:rsidRPr="00D32B8F">
              <w:rPr>
                <w:rFonts w:eastAsia="Times New Roman"/>
                <w:iCs/>
                <w:sz w:val="20"/>
                <w:szCs w:val="20"/>
              </w:rPr>
              <w:t xml:space="preserve">RNWF </w:t>
            </w:r>
            <w:r w:rsidRPr="00D32B8F">
              <w:rPr>
                <w:rFonts w:eastAsia="Times New Roman"/>
                <w:i/>
                <w:iCs/>
                <w:sz w:val="20"/>
                <w:szCs w:val="20"/>
                <w:vertAlign w:val="subscript"/>
              </w:rPr>
              <w:t>y</w:t>
            </w:r>
          </w:p>
        </w:tc>
        <w:tc>
          <w:tcPr>
            <w:tcW w:w="631" w:type="pct"/>
          </w:tcPr>
          <w:p w14:paraId="76AD01AF" w14:textId="77777777" w:rsidR="00D32B8F" w:rsidRPr="00D32B8F" w:rsidRDefault="00D32B8F" w:rsidP="00D32B8F">
            <w:pPr>
              <w:spacing w:after="60"/>
              <w:rPr>
                <w:rFonts w:eastAsia="Times New Roman"/>
                <w:sz w:val="20"/>
                <w:szCs w:val="20"/>
              </w:rPr>
            </w:pPr>
            <w:r w:rsidRPr="00D32B8F">
              <w:rPr>
                <w:rFonts w:eastAsia="Times New Roman"/>
                <w:iCs/>
                <w:sz w:val="20"/>
                <w:szCs w:val="20"/>
              </w:rPr>
              <w:t>none</w:t>
            </w:r>
          </w:p>
        </w:tc>
        <w:tc>
          <w:tcPr>
            <w:tcW w:w="3074" w:type="pct"/>
          </w:tcPr>
          <w:p w14:paraId="66268278" w14:textId="77777777" w:rsidR="00D32B8F" w:rsidRPr="00D32B8F" w:rsidRDefault="00D32B8F" w:rsidP="00D32B8F">
            <w:pPr>
              <w:spacing w:after="60"/>
              <w:rPr>
                <w:rFonts w:eastAsia="Times New Roman"/>
                <w:i/>
                <w:sz w:val="20"/>
                <w:szCs w:val="18"/>
              </w:rPr>
            </w:pPr>
            <w:r w:rsidRPr="00D32B8F">
              <w:rPr>
                <w:rFonts w:eastAsia="Times New Roman"/>
                <w:i/>
                <w:iCs/>
                <w:sz w:val="20"/>
                <w:szCs w:val="20"/>
              </w:rPr>
              <w:t>Resource Node Weighting Factor per interval</w:t>
            </w:r>
            <w:r w:rsidRPr="00D32B8F">
              <w:rPr>
                <w:rFonts w:eastAsia="Times New Roman"/>
                <w:iCs/>
                <w:sz w:val="20"/>
                <w:szCs w:val="20"/>
              </w:rPr>
              <w:sym w:font="Symbol" w:char="F0BE"/>
            </w:r>
            <w:r w:rsidRPr="00D32B8F">
              <w:rPr>
                <w:rFonts w:eastAsia="Times New Roman"/>
                <w:iCs/>
                <w:sz w:val="20"/>
                <w:szCs w:val="20"/>
              </w:rPr>
              <w:t xml:space="preserve">The weight used in the Ancillary Service Price calculation for the portion of the SCED interval </w:t>
            </w:r>
            <w:r w:rsidRPr="00D32B8F">
              <w:rPr>
                <w:rFonts w:eastAsia="Times New Roman"/>
                <w:i/>
                <w:iCs/>
                <w:sz w:val="20"/>
                <w:szCs w:val="20"/>
              </w:rPr>
              <w:t>y</w:t>
            </w:r>
            <w:r w:rsidRPr="00D32B8F">
              <w:rPr>
                <w:rFonts w:eastAsia="Times New Roman"/>
                <w:iCs/>
                <w:sz w:val="20"/>
                <w:szCs w:val="20"/>
              </w:rPr>
              <w:t xml:space="preserve"> within the Settlement Interval.</w:t>
            </w:r>
          </w:p>
        </w:tc>
      </w:tr>
      <w:tr w:rsidR="00D32B8F" w:rsidRPr="00D32B8F" w14:paraId="005DAF60" w14:textId="77777777" w:rsidTr="00D34EC1">
        <w:trPr>
          <w:cantSplit/>
        </w:trPr>
        <w:tc>
          <w:tcPr>
            <w:tcW w:w="1295" w:type="pct"/>
          </w:tcPr>
          <w:p w14:paraId="2C60C1C0" w14:textId="77777777" w:rsidR="00D32B8F" w:rsidRPr="00D32B8F" w:rsidRDefault="00D32B8F" w:rsidP="00D32B8F">
            <w:pPr>
              <w:spacing w:after="60"/>
              <w:rPr>
                <w:rFonts w:eastAsia="Times New Roman"/>
                <w:sz w:val="20"/>
                <w:szCs w:val="20"/>
              </w:rPr>
            </w:pPr>
            <w:r w:rsidRPr="00D32B8F">
              <w:rPr>
                <w:rFonts w:eastAsia="Times New Roman"/>
                <w:iCs/>
                <w:sz w:val="20"/>
                <w:szCs w:val="20"/>
              </w:rPr>
              <w:t xml:space="preserve">TLMP </w:t>
            </w:r>
            <w:r w:rsidRPr="00D32B8F">
              <w:rPr>
                <w:rFonts w:eastAsia="Times New Roman"/>
                <w:i/>
                <w:iCs/>
                <w:sz w:val="20"/>
                <w:szCs w:val="20"/>
                <w:vertAlign w:val="subscript"/>
              </w:rPr>
              <w:t>y</w:t>
            </w:r>
          </w:p>
        </w:tc>
        <w:tc>
          <w:tcPr>
            <w:tcW w:w="631" w:type="pct"/>
          </w:tcPr>
          <w:p w14:paraId="16F5BEB1" w14:textId="77777777" w:rsidR="00D32B8F" w:rsidRPr="00D32B8F" w:rsidRDefault="00D32B8F" w:rsidP="00D32B8F">
            <w:pPr>
              <w:spacing w:after="60"/>
              <w:rPr>
                <w:rFonts w:eastAsia="Times New Roman"/>
                <w:sz w:val="20"/>
                <w:szCs w:val="20"/>
              </w:rPr>
            </w:pPr>
            <w:r w:rsidRPr="00D32B8F">
              <w:rPr>
                <w:rFonts w:eastAsia="Times New Roman"/>
                <w:iCs/>
                <w:sz w:val="20"/>
                <w:szCs w:val="20"/>
              </w:rPr>
              <w:t>second</w:t>
            </w:r>
          </w:p>
        </w:tc>
        <w:tc>
          <w:tcPr>
            <w:tcW w:w="3074" w:type="pct"/>
          </w:tcPr>
          <w:p w14:paraId="6CA13AE7" w14:textId="77777777" w:rsidR="00D32B8F" w:rsidRPr="00D32B8F" w:rsidRDefault="00D32B8F" w:rsidP="00D32B8F">
            <w:pPr>
              <w:spacing w:after="60"/>
              <w:rPr>
                <w:rFonts w:eastAsia="Times New Roman"/>
                <w:i/>
                <w:sz w:val="20"/>
                <w:szCs w:val="18"/>
              </w:rPr>
            </w:pPr>
            <w:r w:rsidRPr="00D32B8F">
              <w:rPr>
                <w:rFonts w:eastAsia="Times New Roman"/>
                <w:i/>
                <w:sz w:val="20"/>
                <w:szCs w:val="20"/>
              </w:rPr>
              <w:t>Duration of SCED interval per interval</w:t>
            </w:r>
            <w:r w:rsidRPr="00D32B8F">
              <w:rPr>
                <w:rFonts w:eastAsia="Times New Roman"/>
                <w:iCs/>
                <w:sz w:val="20"/>
                <w:szCs w:val="20"/>
              </w:rPr>
              <w:sym w:font="Symbol" w:char="F0BE"/>
            </w:r>
            <w:r w:rsidRPr="00D32B8F">
              <w:rPr>
                <w:rFonts w:eastAsia="Times New Roman"/>
                <w:iCs/>
                <w:sz w:val="20"/>
                <w:szCs w:val="20"/>
              </w:rPr>
              <w:t xml:space="preserve">The duration of the portion of the SCED interval </w:t>
            </w:r>
            <w:r w:rsidRPr="00D32B8F">
              <w:rPr>
                <w:rFonts w:eastAsia="Times New Roman"/>
                <w:i/>
                <w:sz w:val="20"/>
                <w:szCs w:val="20"/>
              </w:rPr>
              <w:t>y</w:t>
            </w:r>
            <w:r w:rsidRPr="00D32B8F">
              <w:rPr>
                <w:rFonts w:eastAsia="Times New Roman"/>
                <w:sz w:val="20"/>
                <w:szCs w:val="20"/>
              </w:rPr>
              <w:t xml:space="preserve"> within the Settlement Interval</w:t>
            </w:r>
            <w:r w:rsidRPr="00D32B8F">
              <w:rPr>
                <w:rFonts w:eastAsia="Times New Roman"/>
                <w:iCs/>
                <w:sz w:val="20"/>
                <w:szCs w:val="20"/>
              </w:rPr>
              <w:t>.</w:t>
            </w:r>
          </w:p>
        </w:tc>
      </w:tr>
      <w:tr w:rsidR="00D32B8F" w:rsidRPr="00D32B8F" w14:paraId="5D395EC3" w14:textId="77777777" w:rsidTr="00D34EC1">
        <w:trPr>
          <w:cantSplit/>
        </w:trPr>
        <w:tc>
          <w:tcPr>
            <w:tcW w:w="1295" w:type="pct"/>
          </w:tcPr>
          <w:p w14:paraId="251DA84E" w14:textId="77777777" w:rsidR="00D32B8F" w:rsidRPr="00D32B8F" w:rsidRDefault="00D32B8F" w:rsidP="00D32B8F">
            <w:pPr>
              <w:spacing w:after="60"/>
              <w:rPr>
                <w:rFonts w:eastAsia="Times New Roman"/>
                <w:i/>
                <w:sz w:val="20"/>
                <w:szCs w:val="20"/>
              </w:rPr>
            </w:pPr>
            <w:r w:rsidRPr="00D32B8F">
              <w:rPr>
                <w:rFonts w:eastAsia="Times New Roman"/>
                <w:i/>
                <w:sz w:val="20"/>
                <w:szCs w:val="20"/>
              </w:rPr>
              <w:t>y</w:t>
            </w:r>
          </w:p>
        </w:tc>
        <w:tc>
          <w:tcPr>
            <w:tcW w:w="631" w:type="pct"/>
          </w:tcPr>
          <w:p w14:paraId="7DCE752D" w14:textId="77777777" w:rsidR="00D32B8F" w:rsidRPr="00D32B8F" w:rsidRDefault="00D32B8F" w:rsidP="00D32B8F">
            <w:pPr>
              <w:spacing w:after="60"/>
              <w:rPr>
                <w:rFonts w:eastAsia="Times New Roman"/>
                <w:sz w:val="20"/>
                <w:szCs w:val="20"/>
              </w:rPr>
            </w:pPr>
            <w:r w:rsidRPr="00D32B8F">
              <w:rPr>
                <w:rFonts w:eastAsia="Times New Roman"/>
                <w:sz w:val="20"/>
                <w:szCs w:val="20"/>
              </w:rPr>
              <w:t>none</w:t>
            </w:r>
          </w:p>
        </w:tc>
        <w:tc>
          <w:tcPr>
            <w:tcW w:w="3074" w:type="pct"/>
          </w:tcPr>
          <w:p w14:paraId="74723A74" w14:textId="77777777" w:rsidR="00D32B8F" w:rsidRPr="00D32B8F" w:rsidRDefault="00D32B8F" w:rsidP="00D32B8F">
            <w:pPr>
              <w:spacing w:after="60"/>
              <w:rPr>
                <w:rFonts w:eastAsia="Times New Roman"/>
                <w:sz w:val="20"/>
                <w:szCs w:val="20"/>
              </w:rPr>
            </w:pPr>
            <w:r w:rsidRPr="00D32B8F">
              <w:rPr>
                <w:rFonts w:eastAsia="Times New Roman"/>
                <w:sz w:val="20"/>
                <w:szCs w:val="20"/>
              </w:rPr>
              <w:t>A SCED interval in the 15-minute Settlement Interval.</w:t>
            </w:r>
          </w:p>
        </w:tc>
      </w:tr>
    </w:tbl>
    <w:p w14:paraId="7CF54AF5" w14:textId="77777777" w:rsidR="00D32B8F" w:rsidRPr="00D32B8F" w:rsidRDefault="00D32B8F" w:rsidP="00D32B8F">
      <w:pPr>
        <w:spacing w:before="240" w:after="240"/>
        <w:ind w:left="720" w:hanging="720"/>
        <w:rPr>
          <w:rFonts w:eastAsia="Times New Roman"/>
          <w:szCs w:val="20"/>
        </w:rPr>
      </w:pPr>
      <w:r w:rsidRPr="00D32B8F">
        <w:rPr>
          <w:rFonts w:eastAsia="Times New Roman"/>
          <w:bCs/>
          <w:snapToGrid w:val="0"/>
          <w:szCs w:val="20"/>
        </w:rPr>
        <w:t>(3)</w:t>
      </w:r>
      <w:r w:rsidRPr="00D32B8F">
        <w:rPr>
          <w:rFonts w:eastAsia="Times New Roman"/>
          <w:szCs w:val="20"/>
        </w:rPr>
        <w:t xml:space="preserve"> </w:t>
      </w:r>
      <w:r w:rsidRPr="00D32B8F">
        <w:rPr>
          <w:rFonts w:eastAsia="Times New Roman"/>
          <w:szCs w:val="20"/>
        </w:rPr>
        <w:tab/>
        <w:t>The Real-Time MCPC for RRS is the time-weighted average of the sum of the Real-Time MCPCs for RRS and Real-Time Reliability Deployment Price Adder for Ancillary Service for RRS of each SCED interval in the 15-minute Settlement Interval.  The Real-Time MCPC for RRS for a 15-minute Settlement Interval is calculated as follows:</w:t>
      </w:r>
    </w:p>
    <w:p w14:paraId="69499D53" w14:textId="77777777" w:rsidR="00D32B8F" w:rsidRPr="00D32B8F" w:rsidRDefault="00D32B8F" w:rsidP="00D32B8F">
      <w:pPr>
        <w:tabs>
          <w:tab w:val="left" w:pos="2250"/>
          <w:tab w:val="left" w:pos="3150"/>
          <w:tab w:val="left" w:pos="3960"/>
        </w:tabs>
        <w:spacing w:after="240"/>
        <w:ind w:left="3960" w:hanging="3240"/>
        <w:rPr>
          <w:rFonts w:eastAsia="Times New Roman"/>
          <w:b/>
          <w:bCs/>
          <w:i/>
          <w:vertAlign w:val="subscript"/>
        </w:rPr>
      </w:pPr>
      <w:r w:rsidRPr="00D32B8F">
        <w:rPr>
          <w:rFonts w:eastAsia="Times New Roman"/>
          <w:b/>
          <w:bCs/>
        </w:rPr>
        <w:t xml:space="preserve">RTMCPCRR  =   </w:t>
      </w:r>
      <w:r w:rsidRPr="00D32B8F">
        <w:rPr>
          <w:rFonts w:eastAsia="Times New Roman"/>
          <w:b/>
          <w:bCs/>
          <w:position w:val="-22"/>
        </w:rPr>
        <w:object w:dxaOrig="225" w:dyaOrig="465" w14:anchorId="5999F9D2">
          <v:shape id="_x0000_i1080" type="#_x0000_t75" style="width:24pt;height:18.6pt" o:ole="">
            <v:imagedata r:id="rId95" o:title=""/>
          </v:shape>
          <o:OLEObject Type="Embed" ProgID="Equation.3" ShapeID="_x0000_i1080" DrawAspect="Content" ObjectID="_1827312187" r:id="rId100"/>
        </w:object>
      </w:r>
      <w:r w:rsidRPr="00D32B8F">
        <w:rPr>
          <w:rFonts w:eastAsia="Times New Roman"/>
          <w:b/>
          <w:bCs/>
        </w:rPr>
        <w:t xml:space="preserve"> (RNWF </w:t>
      </w:r>
      <w:r w:rsidRPr="00D32B8F">
        <w:rPr>
          <w:rFonts w:eastAsia="Times New Roman"/>
          <w:b/>
          <w:bCs/>
          <w:i/>
          <w:vertAlign w:val="subscript"/>
        </w:rPr>
        <w:t>y</w:t>
      </w:r>
      <w:r w:rsidRPr="00D32B8F">
        <w:rPr>
          <w:rFonts w:eastAsia="Times New Roman"/>
          <w:b/>
          <w:bCs/>
        </w:rPr>
        <w:t xml:space="preserve"> * (RTMCPCRRS </w:t>
      </w:r>
      <w:r w:rsidRPr="00D32B8F">
        <w:rPr>
          <w:rFonts w:eastAsia="Times New Roman"/>
          <w:b/>
          <w:bCs/>
          <w:i/>
          <w:vertAlign w:val="subscript"/>
        </w:rPr>
        <w:t>y</w:t>
      </w:r>
      <w:r w:rsidRPr="00D32B8F">
        <w:rPr>
          <w:rFonts w:eastAsia="Times New Roman"/>
          <w:b/>
          <w:bCs/>
        </w:rPr>
        <w:t xml:space="preserve"> + RTRDPARRS </w:t>
      </w:r>
      <w:r w:rsidRPr="00D32B8F">
        <w:rPr>
          <w:rFonts w:eastAsia="Times New Roman"/>
          <w:b/>
          <w:bCs/>
          <w:i/>
          <w:vertAlign w:val="subscript"/>
        </w:rPr>
        <w:t>y</w:t>
      </w:r>
      <w:r w:rsidRPr="00D32B8F">
        <w:rPr>
          <w:rFonts w:eastAsia="Times New Roman"/>
          <w:b/>
          <w:bCs/>
        </w:rPr>
        <w:t>))</w:t>
      </w:r>
    </w:p>
    <w:p w14:paraId="482570F6" w14:textId="77777777" w:rsidR="00D32B8F" w:rsidRPr="00D32B8F" w:rsidRDefault="00D32B8F" w:rsidP="00D32B8F">
      <w:pPr>
        <w:spacing w:after="240"/>
        <w:rPr>
          <w:rFonts w:eastAsia="Times New Roman"/>
          <w:szCs w:val="20"/>
        </w:rPr>
      </w:pPr>
      <w:r w:rsidRPr="00D32B8F">
        <w:rPr>
          <w:rFonts w:eastAsia="Times New Roman"/>
          <w:szCs w:val="20"/>
        </w:rPr>
        <w:t>Where:</w:t>
      </w:r>
    </w:p>
    <w:p w14:paraId="5F6B7837" w14:textId="77777777" w:rsidR="00D32B8F" w:rsidRPr="00D32B8F" w:rsidRDefault="00D32B8F" w:rsidP="00D32B8F">
      <w:pPr>
        <w:spacing w:after="240"/>
        <w:ind w:firstLine="720"/>
        <w:rPr>
          <w:rFonts w:eastAsia="Times New Roman"/>
          <w:i/>
          <w:szCs w:val="20"/>
          <w:vertAlign w:val="subscript"/>
        </w:rPr>
      </w:pPr>
      <w:r w:rsidRPr="00D32B8F">
        <w:rPr>
          <w:rFonts w:eastAsia="Times New Roman"/>
          <w:szCs w:val="20"/>
        </w:rPr>
        <w:t xml:space="preserve">RNWF </w:t>
      </w:r>
      <w:r w:rsidRPr="00D32B8F">
        <w:rPr>
          <w:rFonts w:eastAsia="Times New Roman"/>
          <w:i/>
          <w:szCs w:val="20"/>
          <w:vertAlign w:val="subscript"/>
        </w:rPr>
        <w:t xml:space="preserve">y   </w:t>
      </w:r>
      <w:r w:rsidRPr="00D32B8F">
        <w:rPr>
          <w:rFonts w:eastAsia="Times New Roman"/>
          <w:szCs w:val="20"/>
        </w:rPr>
        <w:t xml:space="preserve">=  TLMP </w:t>
      </w:r>
      <w:r w:rsidRPr="00D32B8F">
        <w:rPr>
          <w:rFonts w:eastAsia="Times New Roman"/>
          <w:i/>
          <w:szCs w:val="20"/>
          <w:vertAlign w:val="subscript"/>
        </w:rPr>
        <w:t>y</w:t>
      </w:r>
      <w:r w:rsidRPr="00D32B8F">
        <w:rPr>
          <w:rFonts w:eastAsia="Times New Roman"/>
          <w:szCs w:val="20"/>
        </w:rPr>
        <w:t xml:space="preserve"> </w:t>
      </w:r>
      <w:r w:rsidRPr="00D32B8F">
        <w:rPr>
          <w:rFonts w:eastAsia="Times New Roman"/>
          <w:color w:val="000000"/>
          <w:sz w:val="32"/>
          <w:szCs w:val="32"/>
        </w:rPr>
        <w:t>/</w:t>
      </w:r>
      <w:r w:rsidRPr="00D32B8F">
        <w:rPr>
          <w:rFonts w:eastAsia="Times New Roman"/>
          <w:color w:val="000000"/>
          <w:szCs w:val="20"/>
        </w:rPr>
        <w:t xml:space="preserve"> </w:t>
      </w:r>
      <w:r w:rsidRPr="00D32B8F">
        <w:rPr>
          <w:rFonts w:eastAsia="Times New Roman"/>
          <w:position w:val="-22"/>
          <w:szCs w:val="20"/>
        </w:rPr>
        <w:object w:dxaOrig="225" w:dyaOrig="465" w14:anchorId="0311C509">
          <v:shape id="_x0000_i1081" type="#_x0000_t75" style="width:12pt;height:12pt" o:ole="">
            <v:imagedata r:id="rId95" o:title=""/>
          </v:shape>
          <o:OLEObject Type="Embed" ProgID="Equation.3" ShapeID="_x0000_i1081" DrawAspect="Content" ObjectID="_1827312188" r:id="rId101"/>
        </w:object>
      </w:r>
      <w:r w:rsidRPr="00D32B8F">
        <w:rPr>
          <w:rFonts w:eastAsia="Times New Roman"/>
          <w:szCs w:val="20"/>
        </w:rPr>
        <w:t xml:space="preserve">TLMP </w:t>
      </w:r>
      <w:r w:rsidRPr="00D32B8F">
        <w:rPr>
          <w:rFonts w:eastAsia="Times New Roman"/>
          <w:i/>
          <w:szCs w:val="20"/>
          <w:vertAlign w:val="subscript"/>
        </w:rPr>
        <w:t>y</w:t>
      </w:r>
    </w:p>
    <w:p w14:paraId="38EFB092" w14:textId="77777777" w:rsidR="00D32B8F" w:rsidRPr="00D32B8F" w:rsidRDefault="00D32B8F" w:rsidP="00D32B8F">
      <w:pPr>
        <w:ind w:left="720" w:hanging="720"/>
        <w:rPr>
          <w:rFonts w:eastAsia="Times New Roman"/>
          <w:iCs/>
        </w:rPr>
      </w:pPr>
      <w:r w:rsidRPr="00D32B8F">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D32B8F" w:rsidRPr="00D32B8F" w14:paraId="6148C0D5" w14:textId="77777777" w:rsidTr="00D34EC1">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5E559BAB" w14:textId="77777777" w:rsidR="00D32B8F" w:rsidRPr="00D32B8F" w:rsidRDefault="00D32B8F" w:rsidP="00D32B8F">
            <w:pPr>
              <w:spacing w:after="120"/>
              <w:rPr>
                <w:rFonts w:eastAsia="Times New Roman"/>
                <w:b/>
                <w:iCs/>
                <w:sz w:val="20"/>
                <w:szCs w:val="20"/>
              </w:rPr>
            </w:pPr>
            <w:r w:rsidRPr="00D32B8F">
              <w:rPr>
                <w:rFonts w:eastAsia="Times New Roman"/>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1541C5AB" w14:textId="77777777" w:rsidR="00D32B8F" w:rsidRPr="00D32B8F" w:rsidRDefault="00D32B8F" w:rsidP="00D32B8F">
            <w:pPr>
              <w:spacing w:after="120"/>
              <w:rPr>
                <w:rFonts w:eastAsia="Times New Roman"/>
                <w:b/>
                <w:iCs/>
                <w:sz w:val="20"/>
                <w:szCs w:val="20"/>
              </w:rPr>
            </w:pPr>
            <w:r w:rsidRPr="00D32B8F">
              <w:rPr>
                <w:rFonts w:eastAsia="Times New Roman"/>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1748DCBB" w14:textId="77777777" w:rsidR="00D32B8F" w:rsidRPr="00D32B8F" w:rsidRDefault="00D32B8F" w:rsidP="00D32B8F">
            <w:pPr>
              <w:spacing w:after="120"/>
              <w:rPr>
                <w:rFonts w:eastAsia="Times New Roman"/>
                <w:b/>
                <w:iCs/>
                <w:sz w:val="20"/>
                <w:szCs w:val="20"/>
              </w:rPr>
            </w:pPr>
            <w:r w:rsidRPr="00D32B8F">
              <w:rPr>
                <w:rFonts w:eastAsia="Times New Roman"/>
                <w:b/>
                <w:iCs/>
                <w:sz w:val="20"/>
                <w:szCs w:val="20"/>
              </w:rPr>
              <w:t>Description</w:t>
            </w:r>
          </w:p>
        </w:tc>
      </w:tr>
      <w:tr w:rsidR="00D32B8F" w:rsidRPr="00D32B8F" w14:paraId="7AC4819F" w14:textId="77777777" w:rsidTr="00D34EC1">
        <w:trPr>
          <w:cantSplit/>
        </w:trPr>
        <w:tc>
          <w:tcPr>
            <w:tcW w:w="1295" w:type="pct"/>
            <w:tcBorders>
              <w:top w:val="single" w:sz="4" w:space="0" w:color="auto"/>
              <w:left w:val="single" w:sz="4" w:space="0" w:color="auto"/>
              <w:bottom w:val="single" w:sz="4" w:space="0" w:color="auto"/>
              <w:right w:val="single" w:sz="4" w:space="0" w:color="auto"/>
            </w:tcBorders>
            <w:hideMark/>
          </w:tcPr>
          <w:p w14:paraId="3F1A8F7C" w14:textId="77777777" w:rsidR="00D32B8F" w:rsidRPr="00D32B8F" w:rsidRDefault="00D32B8F" w:rsidP="00D32B8F">
            <w:pPr>
              <w:spacing w:after="60"/>
              <w:rPr>
                <w:rFonts w:eastAsia="Times New Roman"/>
                <w:sz w:val="20"/>
                <w:szCs w:val="20"/>
              </w:rPr>
            </w:pPr>
            <w:r w:rsidRPr="00D32B8F">
              <w:rPr>
                <w:rFonts w:eastAsia="Times New Roman"/>
                <w:sz w:val="20"/>
                <w:szCs w:val="20"/>
              </w:rPr>
              <w:t xml:space="preserve">RTMCPCRR </w:t>
            </w:r>
          </w:p>
        </w:tc>
        <w:tc>
          <w:tcPr>
            <w:tcW w:w="631" w:type="pct"/>
            <w:tcBorders>
              <w:top w:val="single" w:sz="4" w:space="0" w:color="auto"/>
              <w:left w:val="single" w:sz="4" w:space="0" w:color="auto"/>
              <w:bottom w:val="single" w:sz="4" w:space="0" w:color="auto"/>
              <w:right w:val="single" w:sz="4" w:space="0" w:color="auto"/>
            </w:tcBorders>
            <w:hideMark/>
          </w:tcPr>
          <w:p w14:paraId="78FF554B" w14:textId="77777777" w:rsidR="00D32B8F" w:rsidRPr="00D32B8F" w:rsidRDefault="00D32B8F" w:rsidP="00D32B8F">
            <w:pPr>
              <w:spacing w:after="60"/>
              <w:rPr>
                <w:rFonts w:eastAsia="Times New Roman"/>
                <w:sz w:val="20"/>
                <w:szCs w:val="20"/>
              </w:rPr>
            </w:pPr>
            <w:r w:rsidRPr="00D32B8F">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767828DC" w14:textId="77777777" w:rsidR="00D32B8F" w:rsidRPr="00D32B8F" w:rsidRDefault="00D32B8F" w:rsidP="00D32B8F">
            <w:pPr>
              <w:spacing w:after="60"/>
              <w:rPr>
                <w:rFonts w:eastAsia="Times New Roman"/>
                <w:i/>
                <w:sz w:val="20"/>
                <w:szCs w:val="20"/>
              </w:rPr>
            </w:pPr>
            <w:r w:rsidRPr="00D32B8F">
              <w:rPr>
                <w:rFonts w:eastAsia="Times New Roman"/>
                <w:i/>
                <w:sz w:val="20"/>
                <w:szCs w:val="18"/>
              </w:rPr>
              <w:t>Real-Time Market Clearing Price for Capacity for Responsive Reserve -</w:t>
            </w:r>
            <w:r w:rsidRPr="00D32B8F">
              <w:rPr>
                <w:rFonts w:eastAsia="Times New Roman"/>
                <w:sz w:val="20"/>
                <w:szCs w:val="20"/>
              </w:rPr>
              <w:t xml:space="preserve"> The Real-Time MCPC for RRS for the 15-minute Settlement Interval.</w:t>
            </w:r>
          </w:p>
        </w:tc>
      </w:tr>
      <w:tr w:rsidR="00D32B8F" w:rsidRPr="00D32B8F" w14:paraId="7471564B" w14:textId="77777777" w:rsidTr="00D34EC1">
        <w:trPr>
          <w:cantSplit/>
        </w:trPr>
        <w:tc>
          <w:tcPr>
            <w:tcW w:w="1295" w:type="pct"/>
            <w:tcBorders>
              <w:top w:val="single" w:sz="4" w:space="0" w:color="auto"/>
              <w:left w:val="single" w:sz="4" w:space="0" w:color="auto"/>
              <w:bottom w:val="single" w:sz="4" w:space="0" w:color="auto"/>
              <w:right w:val="single" w:sz="4" w:space="0" w:color="auto"/>
            </w:tcBorders>
            <w:hideMark/>
          </w:tcPr>
          <w:p w14:paraId="5FAD9AC9" w14:textId="77777777" w:rsidR="00D32B8F" w:rsidRPr="00D32B8F" w:rsidRDefault="00D32B8F" w:rsidP="00D32B8F">
            <w:pPr>
              <w:spacing w:after="60"/>
              <w:rPr>
                <w:rFonts w:eastAsia="Times New Roman"/>
                <w:sz w:val="20"/>
                <w:szCs w:val="20"/>
              </w:rPr>
            </w:pPr>
            <w:r w:rsidRPr="00D32B8F">
              <w:rPr>
                <w:rFonts w:eastAsia="Times New Roman"/>
                <w:sz w:val="20"/>
                <w:szCs w:val="20"/>
              </w:rPr>
              <w:t>RTMCPCRRS</w:t>
            </w:r>
            <w:r w:rsidRPr="00D32B8F">
              <w:rPr>
                <w:rFonts w:eastAsia="Times New Roman"/>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2217EBC3" w14:textId="77777777" w:rsidR="00D32B8F" w:rsidRPr="00D32B8F" w:rsidRDefault="00D32B8F" w:rsidP="00D32B8F">
            <w:pPr>
              <w:spacing w:after="60"/>
              <w:rPr>
                <w:rFonts w:eastAsia="Times New Roman"/>
                <w:sz w:val="20"/>
                <w:szCs w:val="20"/>
              </w:rPr>
            </w:pPr>
            <w:r w:rsidRPr="00D32B8F">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0ABC4A0C" w14:textId="77777777" w:rsidR="00D32B8F" w:rsidRPr="00D32B8F" w:rsidRDefault="00D32B8F" w:rsidP="00D32B8F">
            <w:pPr>
              <w:spacing w:after="60"/>
              <w:rPr>
                <w:rFonts w:eastAsia="Times New Roman"/>
                <w:i/>
                <w:sz w:val="20"/>
                <w:szCs w:val="18"/>
              </w:rPr>
            </w:pPr>
            <w:r w:rsidRPr="00D32B8F">
              <w:rPr>
                <w:rFonts w:eastAsia="Times New Roman"/>
                <w:i/>
                <w:sz w:val="20"/>
                <w:szCs w:val="18"/>
              </w:rPr>
              <w:t xml:space="preserve">Real-Time Market Clearing Price for Capacity for Responsive Reserve </w:t>
            </w:r>
            <w:r w:rsidRPr="00D32B8F">
              <w:rPr>
                <w:rFonts w:eastAsia="Times New Roman"/>
                <w:i/>
                <w:sz w:val="20"/>
                <w:szCs w:val="20"/>
              </w:rPr>
              <w:t xml:space="preserve">per SCED interval </w:t>
            </w:r>
            <w:r w:rsidRPr="00D32B8F">
              <w:rPr>
                <w:rFonts w:eastAsia="Times New Roman"/>
                <w:i/>
                <w:sz w:val="20"/>
                <w:szCs w:val="18"/>
              </w:rPr>
              <w:t>-</w:t>
            </w:r>
            <w:r w:rsidRPr="00D32B8F">
              <w:rPr>
                <w:rFonts w:eastAsia="Times New Roman"/>
                <w:sz w:val="20"/>
                <w:szCs w:val="20"/>
              </w:rPr>
              <w:t xml:space="preserve"> The Real-Time MCPC for RRS for the SCED interval </w:t>
            </w:r>
            <w:r w:rsidRPr="00D32B8F">
              <w:rPr>
                <w:rFonts w:eastAsia="Times New Roman"/>
                <w:i/>
                <w:sz w:val="20"/>
                <w:szCs w:val="20"/>
              </w:rPr>
              <w:t>y.</w:t>
            </w:r>
          </w:p>
        </w:tc>
      </w:tr>
      <w:tr w:rsidR="00D32B8F" w:rsidRPr="00D32B8F" w14:paraId="0840B996" w14:textId="77777777" w:rsidTr="00D34EC1">
        <w:trPr>
          <w:cantSplit/>
        </w:trPr>
        <w:tc>
          <w:tcPr>
            <w:tcW w:w="1295" w:type="pct"/>
          </w:tcPr>
          <w:p w14:paraId="3B087455" w14:textId="77777777" w:rsidR="00D32B8F" w:rsidRPr="00D32B8F" w:rsidRDefault="00D32B8F" w:rsidP="00D32B8F">
            <w:pPr>
              <w:spacing w:after="60"/>
              <w:rPr>
                <w:rFonts w:eastAsia="Times New Roman"/>
                <w:i/>
                <w:sz w:val="20"/>
                <w:szCs w:val="20"/>
              </w:rPr>
            </w:pPr>
            <w:r w:rsidRPr="00D32B8F">
              <w:rPr>
                <w:rFonts w:eastAsia="Times New Roman"/>
                <w:sz w:val="20"/>
                <w:szCs w:val="20"/>
              </w:rPr>
              <w:lastRenderedPageBreak/>
              <w:t xml:space="preserve">RTRDPARRS </w:t>
            </w:r>
            <w:r w:rsidRPr="00D32B8F">
              <w:rPr>
                <w:rFonts w:eastAsia="Times New Roman"/>
                <w:i/>
                <w:sz w:val="20"/>
                <w:szCs w:val="20"/>
              </w:rPr>
              <w:t>y</w:t>
            </w:r>
          </w:p>
        </w:tc>
        <w:tc>
          <w:tcPr>
            <w:tcW w:w="631" w:type="pct"/>
          </w:tcPr>
          <w:p w14:paraId="4E63A8BC" w14:textId="77777777" w:rsidR="00D32B8F" w:rsidRPr="00D32B8F" w:rsidRDefault="00D32B8F" w:rsidP="00D32B8F">
            <w:pPr>
              <w:spacing w:after="60"/>
              <w:rPr>
                <w:rFonts w:eastAsia="Times New Roman"/>
                <w:sz w:val="20"/>
                <w:szCs w:val="20"/>
              </w:rPr>
            </w:pPr>
            <w:r w:rsidRPr="00D32B8F">
              <w:rPr>
                <w:rFonts w:eastAsia="Times New Roman"/>
                <w:sz w:val="20"/>
                <w:szCs w:val="20"/>
              </w:rPr>
              <w:t>$/MW</w:t>
            </w:r>
          </w:p>
        </w:tc>
        <w:tc>
          <w:tcPr>
            <w:tcW w:w="3074" w:type="pct"/>
          </w:tcPr>
          <w:p w14:paraId="604D158D" w14:textId="77777777" w:rsidR="00D32B8F" w:rsidRPr="00D32B8F" w:rsidRDefault="00D32B8F" w:rsidP="00D32B8F">
            <w:pPr>
              <w:spacing w:after="60"/>
              <w:rPr>
                <w:rFonts w:eastAsia="Times New Roman"/>
                <w:sz w:val="20"/>
                <w:szCs w:val="20"/>
              </w:rPr>
            </w:pPr>
            <w:r w:rsidRPr="00D32B8F">
              <w:rPr>
                <w:rFonts w:eastAsia="Times New Roman"/>
                <w:i/>
                <w:sz w:val="20"/>
                <w:szCs w:val="20"/>
              </w:rPr>
              <w:t>Real-Time Reliability Deployment Price Adder for Ancillary Service for Responsive Reserve per SCED interval</w:t>
            </w:r>
            <w:r w:rsidRPr="00D32B8F">
              <w:rPr>
                <w:rFonts w:eastAsia="Times New Roman"/>
                <w:sz w:val="20"/>
                <w:szCs w:val="20"/>
              </w:rPr>
              <w:t xml:space="preserve"> - The Real-Time price adder for RRS that captures the impact of reliability deployments on RRS prices for the SCED interval y. </w:t>
            </w:r>
          </w:p>
        </w:tc>
      </w:tr>
      <w:tr w:rsidR="00D32B8F" w:rsidRPr="00D32B8F" w14:paraId="19699F4C" w14:textId="77777777" w:rsidTr="00D34EC1">
        <w:trPr>
          <w:cantSplit/>
        </w:trPr>
        <w:tc>
          <w:tcPr>
            <w:tcW w:w="1295" w:type="pct"/>
          </w:tcPr>
          <w:p w14:paraId="361C7088" w14:textId="77777777" w:rsidR="00D32B8F" w:rsidRPr="00D32B8F" w:rsidRDefault="00D32B8F" w:rsidP="00D32B8F">
            <w:pPr>
              <w:spacing w:after="60"/>
              <w:rPr>
                <w:rFonts w:eastAsia="Times New Roman"/>
                <w:sz w:val="20"/>
                <w:szCs w:val="20"/>
              </w:rPr>
            </w:pPr>
            <w:r w:rsidRPr="00D32B8F">
              <w:rPr>
                <w:rFonts w:eastAsia="Times New Roman"/>
                <w:iCs/>
                <w:sz w:val="20"/>
                <w:szCs w:val="20"/>
              </w:rPr>
              <w:t xml:space="preserve">RNWF </w:t>
            </w:r>
            <w:r w:rsidRPr="00D32B8F">
              <w:rPr>
                <w:rFonts w:eastAsia="Times New Roman"/>
                <w:i/>
                <w:iCs/>
                <w:sz w:val="20"/>
                <w:szCs w:val="20"/>
                <w:vertAlign w:val="subscript"/>
              </w:rPr>
              <w:t>y</w:t>
            </w:r>
          </w:p>
        </w:tc>
        <w:tc>
          <w:tcPr>
            <w:tcW w:w="631" w:type="pct"/>
          </w:tcPr>
          <w:p w14:paraId="7C15DE5B" w14:textId="77777777" w:rsidR="00D32B8F" w:rsidRPr="00D32B8F" w:rsidRDefault="00D32B8F" w:rsidP="00D32B8F">
            <w:pPr>
              <w:spacing w:after="60"/>
              <w:rPr>
                <w:rFonts w:eastAsia="Times New Roman"/>
                <w:sz w:val="20"/>
                <w:szCs w:val="20"/>
              </w:rPr>
            </w:pPr>
            <w:r w:rsidRPr="00D32B8F">
              <w:rPr>
                <w:rFonts w:eastAsia="Times New Roman"/>
                <w:iCs/>
                <w:sz w:val="20"/>
                <w:szCs w:val="20"/>
              </w:rPr>
              <w:t>none</w:t>
            </w:r>
          </w:p>
        </w:tc>
        <w:tc>
          <w:tcPr>
            <w:tcW w:w="3074" w:type="pct"/>
          </w:tcPr>
          <w:p w14:paraId="6E0037CD" w14:textId="77777777" w:rsidR="00D32B8F" w:rsidRPr="00D32B8F" w:rsidRDefault="00D32B8F" w:rsidP="00D32B8F">
            <w:pPr>
              <w:spacing w:after="60"/>
              <w:rPr>
                <w:rFonts w:eastAsia="Times New Roman"/>
                <w:i/>
                <w:sz w:val="20"/>
                <w:szCs w:val="20"/>
              </w:rPr>
            </w:pPr>
            <w:r w:rsidRPr="00D32B8F">
              <w:rPr>
                <w:rFonts w:eastAsia="Times New Roman"/>
                <w:i/>
                <w:iCs/>
                <w:sz w:val="20"/>
                <w:szCs w:val="20"/>
              </w:rPr>
              <w:t>Resource Node Weighting Factor per interval</w:t>
            </w:r>
            <w:r w:rsidRPr="00D32B8F">
              <w:rPr>
                <w:rFonts w:eastAsia="Times New Roman"/>
                <w:iCs/>
                <w:sz w:val="20"/>
                <w:szCs w:val="20"/>
              </w:rPr>
              <w:sym w:font="Symbol" w:char="F0BE"/>
            </w:r>
            <w:r w:rsidRPr="00D32B8F">
              <w:rPr>
                <w:rFonts w:eastAsia="Times New Roman"/>
                <w:iCs/>
                <w:sz w:val="20"/>
                <w:szCs w:val="20"/>
              </w:rPr>
              <w:t xml:space="preserve">The weight used in the Ancillary Service Price calculation for the portion of the SCED interval </w:t>
            </w:r>
            <w:r w:rsidRPr="00D32B8F">
              <w:rPr>
                <w:rFonts w:eastAsia="Times New Roman"/>
                <w:i/>
                <w:iCs/>
                <w:sz w:val="20"/>
                <w:szCs w:val="20"/>
              </w:rPr>
              <w:t>y</w:t>
            </w:r>
            <w:r w:rsidRPr="00D32B8F">
              <w:rPr>
                <w:rFonts w:eastAsia="Times New Roman"/>
                <w:iCs/>
                <w:sz w:val="20"/>
                <w:szCs w:val="20"/>
              </w:rPr>
              <w:t xml:space="preserve"> within the Settlement Interval.</w:t>
            </w:r>
          </w:p>
        </w:tc>
      </w:tr>
      <w:tr w:rsidR="00D32B8F" w:rsidRPr="00D32B8F" w14:paraId="637215C5" w14:textId="77777777" w:rsidTr="00D34EC1">
        <w:trPr>
          <w:cantSplit/>
        </w:trPr>
        <w:tc>
          <w:tcPr>
            <w:tcW w:w="1295" w:type="pct"/>
          </w:tcPr>
          <w:p w14:paraId="0410E8C6" w14:textId="77777777" w:rsidR="00D32B8F" w:rsidRPr="00D32B8F" w:rsidRDefault="00D32B8F" w:rsidP="00D32B8F">
            <w:pPr>
              <w:spacing w:after="60"/>
              <w:rPr>
                <w:rFonts w:eastAsia="Times New Roman"/>
                <w:sz w:val="20"/>
                <w:szCs w:val="20"/>
              </w:rPr>
            </w:pPr>
            <w:r w:rsidRPr="00D32B8F">
              <w:rPr>
                <w:rFonts w:eastAsia="Times New Roman"/>
                <w:iCs/>
                <w:sz w:val="20"/>
                <w:szCs w:val="20"/>
              </w:rPr>
              <w:t xml:space="preserve">TLMP </w:t>
            </w:r>
            <w:r w:rsidRPr="00D32B8F">
              <w:rPr>
                <w:rFonts w:eastAsia="Times New Roman"/>
                <w:i/>
                <w:iCs/>
                <w:sz w:val="20"/>
                <w:szCs w:val="20"/>
                <w:vertAlign w:val="subscript"/>
              </w:rPr>
              <w:t>y</w:t>
            </w:r>
          </w:p>
        </w:tc>
        <w:tc>
          <w:tcPr>
            <w:tcW w:w="631" w:type="pct"/>
          </w:tcPr>
          <w:p w14:paraId="17BEB652" w14:textId="77777777" w:rsidR="00D32B8F" w:rsidRPr="00D32B8F" w:rsidRDefault="00D32B8F" w:rsidP="00D32B8F">
            <w:pPr>
              <w:spacing w:after="60"/>
              <w:rPr>
                <w:rFonts w:eastAsia="Times New Roman"/>
                <w:sz w:val="20"/>
                <w:szCs w:val="20"/>
              </w:rPr>
            </w:pPr>
            <w:r w:rsidRPr="00D32B8F">
              <w:rPr>
                <w:rFonts w:eastAsia="Times New Roman"/>
                <w:iCs/>
                <w:sz w:val="20"/>
                <w:szCs w:val="20"/>
              </w:rPr>
              <w:t>second</w:t>
            </w:r>
          </w:p>
        </w:tc>
        <w:tc>
          <w:tcPr>
            <w:tcW w:w="3074" w:type="pct"/>
          </w:tcPr>
          <w:p w14:paraId="0A6518B9" w14:textId="77777777" w:rsidR="00D32B8F" w:rsidRPr="00D32B8F" w:rsidRDefault="00D32B8F" w:rsidP="00D32B8F">
            <w:pPr>
              <w:spacing w:after="60"/>
              <w:rPr>
                <w:rFonts w:eastAsia="Times New Roman"/>
                <w:i/>
                <w:sz w:val="20"/>
                <w:szCs w:val="20"/>
              </w:rPr>
            </w:pPr>
            <w:r w:rsidRPr="00D32B8F">
              <w:rPr>
                <w:rFonts w:eastAsia="Times New Roman"/>
                <w:i/>
                <w:sz w:val="20"/>
                <w:szCs w:val="20"/>
              </w:rPr>
              <w:t>Duration of SCED interval per interval</w:t>
            </w:r>
            <w:r w:rsidRPr="00D32B8F">
              <w:rPr>
                <w:rFonts w:eastAsia="Times New Roman"/>
                <w:iCs/>
                <w:sz w:val="20"/>
                <w:szCs w:val="20"/>
              </w:rPr>
              <w:sym w:font="Symbol" w:char="F0BE"/>
            </w:r>
            <w:r w:rsidRPr="00D32B8F">
              <w:rPr>
                <w:rFonts w:eastAsia="Times New Roman"/>
                <w:iCs/>
                <w:sz w:val="20"/>
                <w:szCs w:val="20"/>
              </w:rPr>
              <w:t xml:space="preserve">The duration of the portion of the SCED interval </w:t>
            </w:r>
            <w:r w:rsidRPr="00D32B8F">
              <w:rPr>
                <w:rFonts w:eastAsia="Times New Roman"/>
                <w:i/>
                <w:sz w:val="20"/>
                <w:szCs w:val="20"/>
              </w:rPr>
              <w:t>y</w:t>
            </w:r>
            <w:r w:rsidRPr="00D32B8F">
              <w:rPr>
                <w:rFonts w:eastAsia="Times New Roman"/>
                <w:sz w:val="20"/>
                <w:szCs w:val="20"/>
              </w:rPr>
              <w:t xml:space="preserve"> within the Settlement Interval</w:t>
            </w:r>
            <w:r w:rsidRPr="00D32B8F">
              <w:rPr>
                <w:rFonts w:eastAsia="Times New Roman"/>
                <w:iCs/>
                <w:sz w:val="20"/>
                <w:szCs w:val="20"/>
              </w:rPr>
              <w:t>.</w:t>
            </w:r>
          </w:p>
        </w:tc>
      </w:tr>
      <w:tr w:rsidR="00D32B8F" w:rsidRPr="00D32B8F" w14:paraId="6B9F4023" w14:textId="77777777" w:rsidTr="00D34EC1">
        <w:trPr>
          <w:cantSplit/>
        </w:trPr>
        <w:tc>
          <w:tcPr>
            <w:tcW w:w="1295" w:type="pct"/>
          </w:tcPr>
          <w:p w14:paraId="2ABA18FC" w14:textId="77777777" w:rsidR="00D32B8F" w:rsidRPr="00D32B8F" w:rsidRDefault="00D32B8F" w:rsidP="00D32B8F">
            <w:pPr>
              <w:spacing w:after="60"/>
              <w:rPr>
                <w:rFonts w:eastAsia="Times New Roman"/>
                <w:i/>
                <w:sz w:val="20"/>
                <w:szCs w:val="20"/>
              </w:rPr>
            </w:pPr>
            <w:r w:rsidRPr="00D32B8F">
              <w:rPr>
                <w:rFonts w:eastAsia="Times New Roman"/>
                <w:i/>
                <w:sz w:val="20"/>
                <w:szCs w:val="20"/>
              </w:rPr>
              <w:t>y</w:t>
            </w:r>
          </w:p>
        </w:tc>
        <w:tc>
          <w:tcPr>
            <w:tcW w:w="631" w:type="pct"/>
          </w:tcPr>
          <w:p w14:paraId="405D3D09" w14:textId="77777777" w:rsidR="00D32B8F" w:rsidRPr="00D32B8F" w:rsidRDefault="00D32B8F" w:rsidP="00D32B8F">
            <w:pPr>
              <w:spacing w:after="60"/>
              <w:rPr>
                <w:rFonts w:eastAsia="Times New Roman"/>
                <w:sz w:val="20"/>
                <w:szCs w:val="20"/>
              </w:rPr>
            </w:pPr>
            <w:r w:rsidRPr="00D32B8F">
              <w:rPr>
                <w:rFonts w:eastAsia="Times New Roman"/>
                <w:sz w:val="20"/>
                <w:szCs w:val="20"/>
              </w:rPr>
              <w:t>none</w:t>
            </w:r>
          </w:p>
        </w:tc>
        <w:tc>
          <w:tcPr>
            <w:tcW w:w="3074" w:type="pct"/>
          </w:tcPr>
          <w:p w14:paraId="53FB52AB" w14:textId="77777777" w:rsidR="00D32B8F" w:rsidRPr="00D32B8F" w:rsidRDefault="00D32B8F" w:rsidP="00D32B8F">
            <w:pPr>
              <w:spacing w:after="60"/>
              <w:rPr>
                <w:rFonts w:eastAsia="Times New Roman"/>
                <w:sz w:val="20"/>
                <w:szCs w:val="20"/>
              </w:rPr>
            </w:pPr>
            <w:r w:rsidRPr="00D32B8F">
              <w:rPr>
                <w:rFonts w:eastAsia="Times New Roman"/>
                <w:sz w:val="20"/>
                <w:szCs w:val="20"/>
              </w:rPr>
              <w:t>A SCED interval in the 15-minute Settlement Interval.</w:t>
            </w:r>
          </w:p>
        </w:tc>
      </w:tr>
    </w:tbl>
    <w:p w14:paraId="576C6CA2" w14:textId="77777777" w:rsidR="00D32B8F" w:rsidRPr="00D32B8F" w:rsidRDefault="00D32B8F" w:rsidP="00D32B8F">
      <w:pPr>
        <w:spacing w:before="240" w:after="240"/>
        <w:ind w:left="720" w:hanging="720"/>
        <w:rPr>
          <w:rFonts w:eastAsia="Times New Roman"/>
          <w:szCs w:val="20"/>
        </w:rPr>
      </w:pPr>
      <w:r w:rsidRPr="00D32B8F">
        <w:rPr>
          <w:rFonts w:eastAsia="Times New Roman"/>
          <w:bCs/>
          <w:snapToGrid w:val="0"/>
          <w:szCs w:val="20"/>
        </w:rPr>
        <w:t>(4)</w:t>
      </w:r>
      <w:r w:rsidRPr="00D32B8F">
        <w:rPr>
          <w:rFonts w:eastAsia="Times New Roman"/>
          <w:szCs w:val="20"/>
        </w:rPr>
        <w:t xml:space="preserve"> </w:t>
      </w:r>
      <w:r w:rsidRPr="00D32B8F">
        <w:rPr>
          <w:rFonts w:eastAsia="Times New Roman"/>
          <w:szCs w:val="20"/>
        </w:rPr>
        <w:tab/>
        <w:t>The Real-Time MCPC for ECRS is the time-weighted average of the sum of the Real-Time MCPC for ECRS and Real-Time Reliability Deployment Price Adder for Ancillary Service for ECRS of each SCED interval in the 15-minute Settlement Interval.  The Real-Time MCPC for ECRS for a 15-minute Settlement Interval is calculated as follows:</w:t>
      </w:r>
    </w:p>
    <w:p w14:paraId="75906EAC" w14:textId="77777777" w:rsidR="00D32B8F" w:rsidRPr="00D32B8F" w:rsidRDefault="00D32B8F" w:rsidP="00D32B8F">
      <w:pPr>
        <w:tabs>
          <w:tab w:val="left" w:pos="2250"/>
          <w:tab w:val="left" w:pos="3150"/>
          <w:tab w:val="left" w:pos="3960"/>
        </w:tabs>
        <w:spacing w:after="240"/>
        <w:ind w:left="3960" w:hanging="3240"/>
        <w:rPr>
          <w:rFonts w:eastAsia="Times New Roman"/>
          <w:b/>
          <w:bCs/>
          <w:i/>
          <w:vertAlign w:val="subscript"/>
        </w:rPr>
      </w:pPr>
      <w:r w:rsidRPr="00D32B8F">
        <w:rPr>
          <w:rFonts w:eastAsia="Times New Roman"/>
          <w:b/>
          <w:bCs/>
        </w:rPr>
        <w:t xml:space="preserve">RTMCPCECR  =   </w:t>
      </w:r>
      <w:r w:rsidRPr="00D32B8F">
        <w:rPr>
          <w:rFonts w:eastAsia="Times New Roman"/>
          <w:b/>
          <w:bCs/>
          <w:position w:val="-22"/>
        </w:rPr>
        <w:object w:dxaOrig="225" w:dyaOrig="465" w14:anchorId="5BC09248">
          <v:shape id="_x0000_i1082" type="#_x0000_t75" style="width:24pt;height:18.6pt" o:ole="">
            <v:imagedata r:id="rId95" o:title=""/>
          </v:shape>
          <o:OLEObject Type="Embed" ProgID="Equation.3" ShapeID="_x0000_i1082" DrawAspect="Content" ObjectID="_1827312189" r:id="rId102"/>
        </w:object>
      </w:r>
      <w:r w:rsidRPr="00D32B8F">
        <w:rPr>
          <w:rFonts w:eastAsia="Times New Roman"/>
          <w:b/>
          <w:bCs/>
        </w:rPr>
        <w:t xml:space="preserve"> (RNWF </w:t>
      </w:r>
      <w:r w:rsidRPr="00D32B8F">
        <w:rPr>
          <w:rFonts w:eastAsia="Times New Roman"/>
          <w:b/>
          <w:bCs/>
          <w:i/>
          <w:vertAlign w:val="subscript"/>
        </w:rPr>
        <w:t>y</w:t>
      </w:r>
      <w:r w:rsidRPr="00D32B8F">
        <w:rPr>
          <w:rFonts w:eastAsia="Times New Roman"/>
          <w:b/>
          <w:bCs/>
        </w:rPr>
        <w:t xml:space="preserve"> * (RTMCPCECRS </w:t>
      </w:r>
      <w:r w:rsidRPr="00D32B8F">
        <w:rPr>
          <w:rFonts w:eastAsia="Times New Roman"/>
          <w:b/>
          <w:bCs/>
          <w:i/>
          <w:vertAlign w:val="subscript"/>
        </w:rPr>
        <w:t>y</w:t>
      </w:r>
      <w:r w:rsidRPr="00D32B8F">
        <w:rPr>
          <w:rFonts w:eastAsia="Times New Roman"/>
          <w:b/>
          <w:bCs/>
        </w:rPr>
        <w:t xml:space="preserve">+ RTRDPAECRS </w:t>
      </w:r>
      <w:r w:rsidRPr="00D32B8F">
        <w:rPr>
          <w:rFonts w:eastAsia="Times New Roman"/>
          <w:b/>
          <w:bCs/>
          <w:i/>
          <w:vertAlign w:val="subscript"/>
        </w:rPr>
        <w:t>y</w:t>
      </w:r>
      <w:r w:rsidRPr="00D32B8F">
        <w:rPr>
          <w:rFonts w:eastAsia="Times New Roman"/>
          <w:b/>
          <w:bCs/>
        </w:rPr>
        <w:t>))</w:t>
      </w:r>
    </w:p>
    <w:p w14:paraId="40F2A4EF" w14:textId="77777777" w:rsidR="00D32B8F" w:rsidRPr="00D32B8F" w:rsidRDefault="00D32B8F" w:rsidP="00D32B8F">
      <w:pPr>
        <w:spacing w:after="240"/>
        <w:rPr>
          <w:rFonts w:eastAsia="Times New Roman"/>
          <w:szCs w:val="20"/>
        </w:rPr>
      </w:pPr>
      <w:r w:rsidRPr="00D32B8F">
        <w:rPr>
          <w:rFonts w:eastAsia="Times New Roman"/>
          <w:szCs w:val="20"/>
        </w:rPr>
        <w:t>Where:</w:t>
      </w:r>
    </w:p>
    <w:p w14:paraId="37AE46C2" w14:textId="77777777" w:rsidR="00D32B8F" w:rsidRPr="00D32B8F" w:rsidRDefault="00D32B8F" w:rsidP="00D32B8F">
      <w:pPr>
        <w:spacing w:after="240"/>
        <w:ind w:firstLine="720"/>
        <w:rPr>
          <w:rFonts w:eastAsia="Times New Roman"/>
          <w:i/>
          <w:szCs w:val="20"/>
          <w:vertAlign w:val="subscript"/>
        </w:rPr>
      </w:pPr>
      <w:r w:rsidRPr="00D32B8F">
        <w:rPr>
          <w:rFonts w:eastAsia="Times New Roman"/>
          <w:szCs w:val="20"/>
        </w:rPr>
        <w:t xml:space="preserve">RNWF </w:t>
      </w:r>
      <w:r w:rsidRPr="00D32B8F">
        <w:rPr>
          <w:rFonts w:eastAsia="Times New Roman"/>
          <w:i/>
          <w:szCs w:val="20"/>
          <w:vertAlign w:val="subscript"/>
        </w:rPr>
        <w:t xml:space="preserve">y   </w:t>
      </w:r>
      <w:r w:rsidRPr="00D32B8F">
        <w:rPr>
          <w:rFonts w:eastAsia="Times New Roman"/>
          <w:szCs w:val="20"/>
        </w:rPr>
        <w:t xml:space="preserve">=  TLMP </w:t>
      </w:r>
      <w:r w:rsidRPr="00D32B8F">
        <w:rPr>
          <w:rFonts w:eastAsia="Times New Roman"/>
          <w:i/>
          <w:szCs w:val="20"/>
          <w:vertAlign w:val="subscript"/>
        </w:rPr>
        <w:t>y</w:t>
      </w:r>
      <w:r w:rsidRPr="00D32B8F">
        <w:rPr>
          <w:rFonts w:eastAsia="Times New Roman"/>
          <w:szCs w:val="20"/>
        </w:rPr>
        <w:t xml:space="preserve"> </w:t>
      </w:r>
      <w:r w:rsidRPr="00D32B8F">
        <w:rPr>
          <w:rFonts w:eastAsia="Times New Roman"/>
          <w:color w:val="000000"/>
          <w:sz w:val="32"/>
          <w:szCs w:val="32"/>
        </w:rPr>
        <w:t>/</w:t>
      </w:r>
      <w:r w:rsidRPr="00D32B8F">
        <w:rPr>
          <w:rFonts w:eastAsia="Times New Roman"/>
          <w:color w:val="000000"/>
          <w:szCs w:val="20"/>
        </w:rPr>
        <w:t xml:space="preserve"> </w:t>
      </w:r>
      <w:r w:rsidRPr="00D32B8F">
        <w:rPr>
          <w:rFonts w:eastAsia="Times New Roman"/>
          <w:position w:val="-22"/>
          <w:szCs w:val="20"/>
        </w:rPr>
        <w:object w:dxaOrig="225" w:dyaOrig="465" w14:anchorId="05B8ADDA">
          <v:shape id="_x0000_i1083" type="#_x0000_t75" style="width:24pt;height:18.6pt" o:ole="">
            <v:imagedata r:id="rId95" o:title=""/>
          </v:shape>
          <o:OLEObject Type="Embed" ProgID="Equation.3" ShapeID="_x0000_i1083" DrawAspect="Content" ObjectID="_1827312190" r:id="rId103"/>
        </w:object>
      </w:r>
      <w:r w:rsidRPr="00D32B8F">
        <w:rPr>
          <w:rFonts w:eastAsia="Times New Roman"/>
          <w:szCs w:val="20"/>
        </w:rPr>
        <w:t xml:space="preserve">TLMP </w:t>
      </w:r>
      <w:r w:rsidRPr="00D32B8F">
        <w:rPr>
          <w:rFonts w:eastAsia="Times New Roman"/>
          <w:i/>
          <w:szCs w:val="20"/>
          <w:vertAlign w:val="subscript"/>
        </w:rPr>
        <w:t>y</w:t>
      </w:r>
    </w:p>
    <w:p w14:paraId="33DD4377" w14:textId="77777777" w:rsidR="00D32B8F" w:rsidRPr="00D32B8F" w:rsidRDefault="00D32B8F" w:rsidP="00D32B8F">
      <w:pPr>
        <w:ind w:left="720" w:hanging="720"/>
        <w:rPr>
          <w:rFonts w:eastAsia="Times New Roman"/>
          <w:iCs/>
        </w:rPr>
      </w:pPr>
      <w:r w:rsidRPr="00D32B8F">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D32B8F" w:rsidRPr="00D32B8F" w14:paraId="2C610A49" w14:textId="77777777" w:rsidTr="00D34EC1">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4A71EE8B" w14:textId="77777777" w:rsidR="00D32B8F" w:rsidRPr="00D32B8F" w:rsidRDefault="00D32B8F" w:rsidP="00D32B8F">
            <w:pPr>
              <w:spacing w:after="120"/>
              <w:rPr>
                <w:rFonts w:eastAsia="Times New Roman"/>
                <w:b/>
                <w:iCs/>
                <w:sz w:val="20"/>
                <w:szCs w:val="20"/>
              </w:rPr>
            </w:pPr>
            <w:r w:rsidRPr="00D32B8F">
              <w:rPr>
                <w:rFonts w:eastAsia="Times New Roman"/>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0FD91AD3" w14:textId="77777777" w:rsidR="00D32B8F" w:rsidRPr="00D32B8F" w:rsidRDefault="00D32B8F" w:rsidP="00D32B8F">
            <w:pPr>
              <w:spacing w:after="120"/>
              <w:rPr>
                <w:rFonts w:eastAsia="Times New Roman"/>
                <w:b/>
                <w:iCs/>
                <w:sz w:val="20"/>
                <w:szCs w:val="20"/>
              </w:rPr>
            </w:pPr>
            <w:r w:rsidRPr="00D32B8F">
              <w:rPr>
                <w:rFonts w:eastAsia="Times New Roman"/>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16E6B957" w14:textId="77777777" w:rsidR="00D32B8F" w:rsidRPr="00D32B8F" w:rsidRDefault="00D32B8F" w:rsidP="00D32B8F">
            <w:pPr>
              <w:spacing w:after="120"/>
              <w:rPr>
                <w:rFonts w:eastAsia="Times New Roman"/>
                <w:b/>
                <w:iCs/>
                <w:sz w:val="20"/>
                <w:szCs w:val="20"/>
              </w:rPr>
            </w:pPr>
            <w:r w:rsidRPr="00D32B8F">
              <w:rPr>
                <w:rFonts w:eastAsia="Times New Roman"/>
                <w:b/>
                <w:iCs/>
                <w:sz w:val="20"/>
                <w:szCs w:val="20"/>
              </w:rPr>
              <w:t>Description</w:t>
            </w:r>
          </w:p>
        </w:tc>
      </w:tr>
      <w:tr w:rsidR="00D32B8F" w:rsidRPr="00D32B8F" w14:paraId="7EF02106" w14:textId="77777777" w:rsidTr="00D34EC1">
        <w:trPr>
          <w:cantSplit/>
        </w:trPr>
        <w:tc>
          <w:tcPr>
            <w:tcW w:w="1295" w:type="pct"/>
            <w:tcBorders>
              <w:top w:val="single" w:sz="4" w:space="0" w:color="auto"/>
              <w:left w:val="single" w:sz="4" w:space="0" w:color="auto"/>
              <w:bottom w:val="single" w:sz="4" w:space="0" w:color="auto"/>
              <w:right w:val="single" w:sz="4" w:space="0" w:color="auto"/>
            </w:tcBorders>
            <w:hideMark/>
          </w:tcPr>
          <w:p w14:paraId="21D45788" w14:textId="77777777" w:rsidR="00D32B8F" w:rsidRPr="00D32B8F" w:rsidRDefault="00D32B8F" w:rsidP="00D32B8F">
            <w:pPr>
              <w:spacing w:after="60"/>
              <w:rPr>
                <w:rFonts w:eastAsia="Times New Roman"/>
                <w:sz w:val="20"/>
                <w:szCs w:val="20"/>
              </w:rPr>
            </w:pPr>
            <w:r w:rsidRPr="00D32B8F">
              <w:rPr>
                <w:rFonts w:eastAsia="Times New Roman"/>
                <w:sz w:val="20"/>
                <w:szCs w:val="20"/>
              </w:rPr>
              <w:t xml:space="preserve">RTMCPCECR </w:t>
            </w:r>
          </w:p>
        </w:tc>
        <w:tc>
          <w:tcPr>
            <w:tcW w:w="631" w:type="pct"/>
            <w:tcBorders>
              <w:top w:val="single" w:sz="4" w:space="0" w:color="auto"/>
              <w:left w:val="single" w:sz="4" w:space="0" w:color="auto"/>
              <w:bottom w:val="single" w:sz="4" w:space="0" w:color="auto"/>
              <w:right w:val="single" w:sz="4" w:space="0" w:color="auto"/>
            </w:tcBorders>
            <w:hideMark/>
          </w:tcPr>
          <w:p w14:paraId="6A2EBB0B" w14:textId="77777777" w:rsidR="00D32B8F" w:rsidRPr="00D32B8F" w:rsidRDefault="00D32B8F" w:rsidP="00D32B8F">
            <w:pPr>
              <w:spacing w:after="60"/>
              <w:rPr>
                <w:rFonts w:eastAsia="Times New Roman"/>
                <w:sz w:val="20"/>
                <w:szCs w:val="20"/>
              </w:rPr>
            </w:pPr>
            <w:r w:rsidRPr="00D32B8F">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1DCA8F82" w14:textId="77777777" w:rsidR="00D32B8F" w:rsidRPr="00D32B8F" w:rsidRDefault="00D32B8F" w:rsidP="00D32B8F">
            <w:pPr>
              <w:spacing w:after="60"/>
              <w:rPr>
                <w:rFonts w:eastAsia="Times New Roman"/>
                <w:i/>
                <w:sz w:val="20"/>
                <w:szCs w:val="20"/>
              </w:rPr>
            </w:pPr>
            <w:r w:rsidRPr="00D32B8F">
              <w:rPr>
                <w:rFonts w:eastAsia="Times New Roman"/>
                <w:i/>
                <w:sz w:val="20"/>
                <w:szCs w:val="18"/>
              </w:rPr>
              <w:t xml:space="preserve">Real-Time Market Clearing Price for Capacity for </w:t>
            </w:r>
            <w:r w:rsidRPr="00D32B8F">
              <w:rPr>
                <w:rFonts w:eastAsia="Times New Roman"/>
                <w:i/>
                <w:sz w:val="20"/>
                <w:szCs w:val="20"/>
              </w:rPr>
              <w:t>ERCOT Contingency Reserve</w:t>
            </w:r>
            <w:r w:rsidRPr="00D32B8F">
              <w:rPr>
                <w:rFonts w:eastAsia="Times New Roman"/>
                <w:sz w:val="20"/>
                <w:szCs w:val="20"/>
              </w:rPr>
              <w:t xml:space="preserve"> </w:t>
            </w:r>
            <w:r w:rsidRPr="00D32B8F">
              <w:rPr>
                <w:rFonts w:eastAsia="Times New Roman"/>
                <w:i/>
                <w:sz w:val="20"/>
                <w:szCs w:val="18"/>
              </w:rPr>
              <w:t>-</w:t>
            </w:r>
            <w:r w:rsidRPr="00D32B8F">
              <w:rPr>
                <w:rFonts w:eastAsia="Times New Roman"/>
                <w:sz w:val="20"/>
                <w:szCs w:val="20"/>
              </w:rPr>
              <w:t xml:space="preserve"> The Real-Time MCPC for ECRS for the 15-minute Settlement Interval.</w:t>
            </w:r>
          </w:p>
        </w:tc>
      </w:tr>
      <w:tr w:rsidR="00D32B8F" w:rsidRPr="00D32B8F" w14:paraId="030E163A" w14:textId="77777777" w:rsidTr="00D34EC1">
        <w:trPr>
          <w:cantSplit/>
        </w:trPr>
        <w:tc>
          <w:tcPr>
            <w:tcW w:w="1295" w:type="pct"/>
            <w:tcBorders>
              <w:top w:val="single" w:sz="4" w:space="0" w:color="auto"/>
              <w:left w:val="single" w:sz="4" w:space="0" w:color="auto"/>
              <w:bottom w:val="single" w:sz="4" w:space="0" w:color="auto"/>
              <w:right w:val="single" w:sz="4" w:space="0" w:color="auto"/>
            </w:tcBorders>
            <w:hideMark/>
          </w:tcPr>
          <w:p w14:paraId="5D2FE93A" w14:textId="77777777" w:rsidR="00D32B8F" w:rsidRPr="00D32B8F" w:rsidRDefault="00D32B8F" w:rsidP="00D32B8F">
            <w:pPr>
              <w:spacing w:after="60"/>
              <w:rPr>
                <w:rFonts w:eastAsia="Times New Roman"/>
                <w:sz w:val="20"/>
                <w:szCs w:val="20"/>
              </w:rPr>
            </w:pPr>
            <w:r w:rsidRPr="00D32B8F">
              <w:rPr>
                <w:rFonts w:eastAsia="Times New Roman"/>
                <w:sz w:val="20"/>
                <w:szCs w:val="20"/>
              </w:rPr>
              <w:t>RTMCPCECRS</w:t>
            </w:r>
            <w:r w:rsidRPr="00D32B8F">
              <w:rPr>
                <w:rFonts w:eastAsia="Times New Roman"/>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12132E44" w14:textId="77777777" w:rsidR="00D32B8F" w:rsidRPr="00D32B8F" w:rsidRDefault="00D32B8F" w:rsidP="00D32B8F">
            <w:pPr>
              <w:spacing w:after="60"/>
              <w:rPr>
                <w:rFonts w:eastAsia="Times New Roman"/>
                <w:sz w:val="20"/>
                <w:szCs w:val="20"/>
              </w:rPr>
            </w:pPr>
            <w:r w:rsidRPr="00D32B8F">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04E2922A" w14:textId="77777777" w:rsidR="00D32B8F" w:rsidRPr="00D32B8F" w:rsidRDefault="00D32B8F" w:rsidP="00D32B8F">
            <w:pPr>
              <w:spacing w:after="60"/>
              <w:rPr>
                <w:rFonts w:eastAsia="Times New Roman"/>
                <w:i/>
                <w:sz w:val="20"/>
                <w:szCs w:val="18"/>
              </w:rPr>
            </w:pPr>
            <w:r w:rsidRPr="00D32B8F">
              <w:rPr>
                <w:rFonts w:eastAsia="Times New Roman"/>
                <w:i/>
                <w:sz w:val="20"/>
                <w:szCs w:val="18"/>
              </w:rPr>
              <w:t xml:space="preserve">Real-Time Market Clearing Price for Capacity for </w:t>
            </w:r>
            <w:r w:rsidRPr="00D32B8F">
              <w:rPr>
                <w:rFonts w:eastAsia="Times New Roman"/>
                <w:i/>
                <w:sz w:val="20"/>
                <w:szCs w:val="20"/>
              </w:rPr>
              <w:t>ERCOT Contingency Reserve</w:t>
            </w:r>
            <w:r w:rsidRPr="00D32B8F">
              <w:rPr>
                <w:rFonts w:eastAsia="Times New Roman"/>
                <w:sz w:val="20"/>
                <w:szCs w:val="20"/>
              </w:rPr>
              <w:t xml:space="preserve"> </w:t>
            </w:r>
            <w:r w:rsidRPr="00D32B8F">
              <w:rPr>
                <w:rFonts w:eastAsia="Times New Roman"/>
                <w:i/>
                <w:sz w:val="20"/>
                <w:szCs w:val="20"/>
              </w:rPr>
              <w:t xml:space="preserve">per SCED interval </w:t>
            </w:r>
            <w:r w:rsidRPr="00D32B8F">
              <w:rPr>
                <w:rFonts w:eastAsia="Times New Roman"/>
                <w:i/>
                <w:sz w:val="20"/>
                <w:szCs w:val="18"/>
              </w:rPr>
              <w:t>-</w:t>
            </w:r>
            <w:r w:rsidRPr="00D32B8F">
              <w:rPr>
                <w:rFonts w:eastAsia="Times New Roman"/>
                <w:sz w:val="20"/>
                <w:szCs w:val="20"/>
              </w:rPr>
              <w:t xml:space="preserve"> The Real-Time MCPC for ECRS for the SCED interval </w:t>
            </w:r>
            <w:r w:rsidRPr="00D32B8F">
              <w:rPr>
                <w:rFonts w:eastAsia="Times New Roman"/>
                <w:i/>
                <w:sz w:val="20"/>
                <w:szCs w:val="20"/>
              </w:rPr>
              <w:t>y.</w:t>
            </w:r>
          </w:p>
        </w:tc>
      </w:tr>
      <w:tr w:rsidR="00D32B8F" w:rsidRPr="00D32B8F" w14:paraId="0656FAE7" w14:textId="77777777" w:rsidTr="00D34EC1">
        <w:trPr>
          <w:cantSplit/>
        </w:trPr>
        <w:tc>
          <w:tcPr>
            <w:tcW w:w="1295" w:type="pct"/>
          </w:tcPr>
          <w:p w14:paraId="4E774EB1" w14:textId="77777777" w:rsidR="00D32B8F" w:rsidRPr="00D32B8F" w:rsidRDefault="00D32B8F" w:rsidP="00D32B8F">
            <w:pPr>
              <w:spacing w:after="60"/>
              <w:rPr>
                <w:rFonts w:eastAsia="Times New Roman"/>
                <w:i/>
                <w:sz w:val="20"/>
                <w:szCs w:val="20"/>
              </w:rPr>
            </w:pPr>
            <w:r w:rsidRPr="00D32B8F">
              <w:rPr>
                <w:rFonts w:eastAsia="Times New Roman"/>
                <w:sz w:val="20"/>
                <w:szCs w:val="20"/>
              </w:rPr>
              <w:t xml:space="preserve">RTRDPAECRS </w:t>
            </w:r>
            <w:r w:rsidRPr="00D32B8F">
              <w:rPr>
                <w:rFonts w:eastAsia="Times New Roman"/>
                <w:i/>
                <w:sz w:val="20"/>
                <w:szCs w:val="20"/>
              </w:rPr>
              <w:t>y</w:t>
            </w:r>
          </w:p>
        </w:tc>
        <w:tc>
          <w:tcPr>
            <w:tcW w:w="631" w:type="pct"/>
          </w:tcPr>
          <w:p w14:paraId="5212A8CE" w14:textId="77777777" w:rsidR="00D32B8F" w:rsidRPr="00D32B8F" w:rsidRDefault="00D32B8F" w:rsidP="00D32B8F">
            <w:pPr>
              <w:spacing w:after="60"/>
              <w:rPr>
                <w:rFonts w:eastAsia="Times New Roman"/>
                <w:sz w:val="20"/>
                <w:szCs w:val="20"/>
              </w:rPr>
            </w:pPr>
            <w:r w:rsidRPr="00D32B8F">
              <w:rPr>
                <w:rFonts w:eastAsia="Times New Roman"/>
                <w:sz w:val="20"/>
                <w:szCs w:val="20"/>
              </w:rPr>
              <w:t>$/MW</w:t>
            </w:r>
          </w:p>
        </w:tc>
        <w:tc>
          <w:tcPr>
            <w:tcW w:w="3074" w:type="pct"/>
          </w:tcPr>
          <w:p w14:paraId="30E2C2C6" w14:textId="77777777" w:rsidR="00D32B8F" w:rsidRPr="00D32B8F" w:rsidRDefault="00D32B8F" w:rsidP="00D32B8F">
            <w:pPr>
              <w:spacing w:after="60"/>
              <w:rPr>
                <w:rFonts w:eastAsia="Times New Roman"/>
                <w:sz w:val="20"/>
                <w:szCs w:val="20"/>
              </w:rPr>
            </w:pPr>
            <w:r w:rsidRPr="00D32B8F">
              <w:rPr>
                <w:rFonts w:eastAsia="Times New Roman"/>
                <w:i/>
                <w:sz w:val="20"/>
                <w:szCs w:val="20"/>
              </w:rPr>
              <w:t>Real-Time Reliability Deployment Price Adder for Ancillary Service for ECRS per SCED interval</w:t>
            </w:r>
            <w:r w:rsidRPr="00D32B8F">
              <w:rPr>
                <w:rFonts w:eastAsia="Times New Roman"/>
                <w:sz w:val="20"/>
                <w:szCs w:val="20"/>
              </w:rPr>
              <w:t xml:space="preserve"> - The Real-Time price adder for ECRS that captures the impact of reliability deployments on ECRS</w:t>
            </w:r>
            <w:r w:rsidRPr="00D32B8F" w:rsidDel="00DA63CB">
              <w:rPr>
                <w:rFonts w:eastAsia="Times New Roman"/>
                <w:sz w:val="20"/>
                <w:szCs w:val="20"/>
              </w:rPr>
              <w:t xml:space="preserve"> </w:t>
            </w:r>
            <w:r w:rsidRPr="00D32B8F">
              <w:rPr>
                <w:rFonts w:eastAsia="Times New Roman"/>
                <w:sz w:val="20"/>
                <w:szCs w:val="20"/>
              </w:rPr>
              <w:t xml:space="preserve">prices for the SCED interval y. </w:t>
            </w:r>
          </w:p>
        </w:tc>
      </w:tr>
      <w:tr w:rsidR="00D32B8F" w:rsidRPr="00D32B8F" w14:paraId="728CB28B" w14:textId="77777777" w:rsidTr="00D34EC1">
        <w:trPr>
          <w:cantSplit/>
        </w:trPr>
        <w:tc>
          <w:tcPr>
            <w:tcW w:w="1295" w:type="pct"/>
          </w:tcPr>
          <w:p w14:paraId="51E422A5" w14:textId="77777777" w:rsidR="00D32B8F" w:rsidRPr="00D32B8F" w:rsidRDefault="00D32B8F" w:rsidP="00D32B8F">
            <w:pPr>
              <w:spacing w:after="60"/>
              <w:rPr>
                <w:rFonts w:eastAsia="Times New Roman"/>
                <w:sz w:val="20"/>
                <w:szCs w:val="20"/>
              </w:rPr>
            </w:pPr>
            <w:r w:rsidRPr="00D32B8F">
              <w:rPr>
                <w:rFonts w:eastAsia="Times New Roman"/>
                <w:iCs/>
                <w:sz w:val="20"/>
                <w:szCs w:val="20"/>
              </w:rPr>
              <w:t xml:space="preserve">RNWF </w:t>
            </w:r>
            <w:r w:rsidRPr="00D32B8F">
              <w:rPr>
                <w:rFonts w:eastAsia="Times New Roman"/>
                <w:i/>
                <w:iCs/>
                <w:sz w:val="20"/>
                <w:szCs w:val="20"/>
                <w:vertAlign w:val="subscript"/>
              </w:rPr>
              <w:t>y</w:t>
            </w:r>
          </w:p>
        </w:tc>
        <w:tc>
          <w:tcPr>
            <w:tcW w:w="631" w:type="pct"/>
          </w:tcPr>
          <w:p w14:paraId="3811ECA8" w14:textId="77777777" w:rsidR="00D32B8F" w:rsidRPr="00D32B8F" w:rsidRDefault="00D32B8F" w:rsidP="00D32B8F">
            <w:pPr>
              <w:spacing w:after="60"/>
              <w:rPr>
                <w:rFonts w:eastAsia="Times New Roman"/>
                <w:sz w:val="20"/>
                <w:szCs w:val="20"/>
              </w:rPr>
            </w:pPr>
            <w:r w:rsidRPr="00D32B8F">
              <w:rPr>
                <w:rFonts w:eastAsia="Times New Roman"/>
                <w:iCs/>
                <w:sz w:val="20"/>
                <w:szCs w:val="20"/>
              </w:rPr>
              <w:t>none</w:t>
            </w:r>
          </w:p>
        </w:tc>
        <w:tc>
          <w:tcPr>
            <w:tcW w:w="3074" w:type="pct"/>
          </w:tcPr>
          <w:p w14:paraId="22B0C545" w14:textId="77777777" w:rsidR="00D32B8F" w:rsidRPr="00D32B8F" w:rsidRDefault="00D32B8F" w:rsidP="00D32B8F">
            <w:pPr>
              <w:spacing w:after="60"/>
              <w:rPr>
                <w:rFonts w:eastAsia="Times New Roman"/>
                <w:i/>
                <w:sz w:val="20"/>
                <w:szCs w:val="20"/>
              </w:rPr>
            </w:pPr>
            <w:r w:rsidRPr="00D32B8F">
              <w:rPr>
                <w:rFonts w:eastAsia="Times New Roman"/>
                <w:i/>
                <w:iCs/>
                <w:sz w:val="20"/>
                <w:szCs w:val="20"/>
              </w:rPr>
              <w:t>Resource Node Weighting Factor per interval</w:t>
            </w:r>
            <w:r w:rsidRPr="00D32B8F">
              <w:rPr>
                <w:rFonts w:eastAsia="Times New Roman"/>
                <w:iCs/>
                <w:sz w:val="20"/>
                <w:szCs w:val="20"/>
              </w:rPr>
              <w:sym w:font="Symbol" w:char="F0BE"/>
            </w:r>
            <w:r w:rsidRPr="00D32B8F">
              <w:rPr>
                <w:rFonts w:eastAsia="Times New Roman"/>
                <w:iCs/>
                <w:sz w:val="20"/>
                <w:szCs w:val="20"/>
              </w:rPr>
              <w:t xml:space="preserve">The weight used in the Ancillary Service Price calculation for the portion of the SCED interval </w:t>
            </w:r>
            <w:r w:rsidRPr="00D32B8F">
              <w:rPr>
                <w:rFonts w:eastAsia="Times New Roman"/>
                <w:i/>
                <w:iCs/>
                <w:sz w:val="20"/>
                <w:szCs w:val="20"/>
              </w:rPr>
              <w:t>y</w:t>
            </w:r>
            <w:r w:rsidRPr="00D32B8F">
              <w:rPr>
                <w:rFonts w:eastAsia="Times New Roman"/>
                <w:iCs/>
                <w:sz w:val="20"/>
                <w:szCs w:val="20"/>
              </w:rPr>
              <w:t xml:space="preserve"> within the Settlement Interval.</w:t>
            </w:r>
          </w:p>
        </w:tc>
      </w:tr>
      <w:tr w:rsidR="00D32B8F" w:rsidRPr="00D32B8F" w14:paraId="57BCE859" w14:textId="77777777" w:rsidTr="00D34EC1">
        <w:trPr>
          <w:cantSplit/>
        </w:trPr>
        <w:tc>
          <w:tcPr>
            <w:tcW w:w="1295" w:type="pct"/>
          </w:tcPr>
          <w:p w14:paraId="1AAA6D78" w14:textId="77777777" w:rsidR="00D32B8F" w:rsidRPr="00D32B8F" w:rsidRDefault="00D32B8F" w:rsidP="00D32B8F">
            <w:pPr>
              <w:spacing w:after="60"/>
              <w:rPr>
                <w:rFonts w:eastAsia="Times New Roman"/>
                <w:sz w:val="20"/>
                <w:szCs w:val="20"/>
              </w:rPr>
            </w:pPr>
            <w:r w:rsidRPr="00D32B8F">
              <w:rPr>
                <w:rFonts w:eastAsia="Times New Roman"/>
                <w:iCs/>
                <w:sz w:val="20"/>
                <w:szCs w:val="20"/>
              </w:rPr>
              <w:t xml:space="preserve">TLMP </w:t>
            </w:r>
            <w:r w:rsidRPr="00D32B8F">
              <w:rPr>
                <w:rFonts w:eastAsia="Times New Roman"/>
                <w:i/>
                <w:iCs/>
                <w:sz w:val="20"/>
                <w:szCs w:val="20"/>
                <w:vertAlign w:val="subscript"/>
              </w:rPr>
              <w:t>y</w:t>
            </w:r>
          </w:p>
        </w:tc>
        <w:tc>
          <w:tcPr>
            <w:tcW w:w="631" w:type="pct"/>
          </w:tcPr>
          <w:p w14:paraId="17364886" w14:textId="77777777" w:rsidR="00D32B8F" w:rsidRPr="00D32B8F" w:rsidRDefault="00D32B8F" w:rsidP="00D32B8F">
            <w:pPr>
              <w:spacing w:after="60"/>
              <w:rPr>
                <w:rFonts w:eastAsia="Times New Roman"/>
                <w:sz w:val="20"/>
                <w:szCs w:val="20"/>
              </w:rPr>
            </w:pPr>
            <w:r w:rsidRPr="00D32B8F">
              <w:rPr>
                <w:rFonts w:eastAsia="Times New Roman"/>
                <w:iCs/>
                <w:sz w:val="20"/>
                <w:szCs w:val="20"/>
              </w:rPr>
              <w:t>second</w:t>
            </w:r>
          </w:p>
        </w:tc>
        <w:tc>
          <w:tcPr>
            <w:tcW w:w="3074" w:type="pct"/>
          </w:tcPr>
          <w:p w14:paraId="1888EB70" w14:textId="77777777" w:rsidR="00D32B8F" w:rsidRPr="00D32B8F" w:rsidRDefault="00D32B8F" w:rsidP="00D32B8F">
            <w:pPr>
              <w:spacing w:after="60"/>
              <w:rPr>
                <w:rFonts w:eastAsia="Times New Roman"/>
                <w:i/>
                <w:sz w:val="20"/>
                <w:szCs w:val="20"/>
              </w:rPr>
            </w:pPr>
            <w:r w:rsidRPr="00D32B8F">
              <w:rPr>
                <w:rFonts w:eastAsia="Times New Roman"/>
                <w:i/>
                <w:sz w:val="20"/>
                <w:szCs w:val="20"/>
              </w:rPr>
              <w:t>Duration of SCED interval per interval</w:t>
            </w:r>
            <w:r w:rsidRPr="00D32B8F">
              <w:rPr>
                <w:rFonts w:eastAsia="Times New Roman"/>
                <w:iCs/>
                <w:sz w:val="20"/>
                <w:szCs w:val="20"/>
              </w:rPr>
              <w:sym w:font="Symbol" w:char="F0BE"/>
            </w:r>
            <w:r w:rsidRPr="00D32B8F">
              <w:rPr>
                <w:rFonts w:eastAsia="Times New Roman"/>
                <w:iCs/>
                <w:sz w:val="20"/>
                <w:szCs w:val="20"/>
              </w:rPr>
              <w:t xml:space="preserve">The duration of the portion of the SCED interval </w:t>
            </w:r>
            <w:r w:rsidRPr="00D32B8F">
              <w:rPr>
                <w:rFonts w:eastAsia="Times New Roman"/>
                <w:i/>
                <w:sz w:val="20"/>
                <w:szCs w:val="20"/>
              </w:rPr>
              <w:t>y</w:t>
            </w:r>
            <w:r w:rsidRPr="00D32B8F">
              <w:rPr>
                <w:rFonts w:eastAsia="Times New Roman"/>
                <w:sz w:val="20"/>
                <w:szCs w:val="20"/>
              </w:rPr>
              <w:t xml:space="preserve"> within the Settlement Interval</w:t>
            </w:r>
            <w:r w:rsidRPr="00D32B8F">
              <w:rPr>
                <w:rFonts w:eastAsia="Times New Roman"/>
                <w:iCs/>
                <w:sz w:val="20"/>
                <w:szCs w:val="20"/>
              </w:rPr>
              <w:t>.</w:t>
            </w:r>
          </w:p>
        </w:tc>
      </w:tr>
      <w:tr w:rsidR="00D32B8F" w:rsidRPr="00D32B8F" w14:paraId="368532EE" w14:textId="77777777" w:rsidTr="00D34EC1">
        <w:trPr>
          <w:cantSplit/>
        </w:trPr>
        <w:tc>
          <w:tcPr>
            <w:tcW w:w="1295" w:type="pct"/>
          </w:tcPr>
          <w:p w14:paraId="052A952C" w14:textId="77777777" w:rsidR="00D32B8F" w:rsidRPr="00D32B8F" w:rsidRDefault="00D32B8F" w:rsidP="00D32B8F">
            <w:pPr>
              <w:spacing w:after="60"/>
              <w:rPr>
                <w:rFonts w:eastAsia="Times New Roman"/>
                <w:i/>
                <w:sz w:val="20"/>
                <w:szCs w:val="20"/>
              </w:rPr>
            </w:pPr>
            <w:r w:rsidRPr="00D32B8F">
              <w:rPr>
                <w:rFonts w:eastAsia="Times New Roman"/>
                <w:i/>
                <w:sz w:val="20"/>
                <w:szCs w:val="20"/>
              </w:rPr>
              <w:t>y</w:t>
            </w:r>
          </w:p>
        </w:tc>
        <w:tc>
          <w:tcPr>
            <w:tcW w:w="631" w:type="pct"/>
          </w:tcPr>
          <w:p w14:paraId="4DA96F9B" w14:textId="77777777" w:rsidR="00D32B8F" w:rsidRPr="00D32B8F" w:rsidRDefault="00D32B8F" w:rsidP="00D32B8F">
            <w:pPr>
              <w:spacing w:after="60"/>
              <w:rPr>
                <w:rFonts w:eastAsia="Times New Roman"/>
                <w:sz w:val="20"/>
                <w:szCs w:val="20"/>
              </w:rPr>
            </w:pPr>
            <w:r w:rsidRPr="00D32B8F">
              <w:rPr>
                <w:rFonts w:eastAsia="Times New Roman"/>
                <w:sz w:val="20"/>
                <w:szCs w:val="20"/>
              </w:rPr>
              <w:t>none</w:t>
            </w:r>
          </w:p>
        </w:tc>
        <w:tc>
          <w:tcPr>
            <w:tcW w:w="3074" w:type="pct"/>
          </w:tcPr>
          <w:p w14:paraId="782B771B" w14:textId="77777777" w:rsidR="00D32B8F" w:rsidRPr="00D32B8F" w:rsidRDefault="00D32B8F" w:rsidP="00D32B8F">
            <w:pPr>
              <w:spacing w:after="60"/>
              <w:rPr>
                <w:rFonts w:eastAsia="Times New Roman"/>
                <w:sz w:val="20"/>
                <w:szCs w:val="20"/>
              </w:rPr>
            </w:pPr>
            <w:r w:rsidRPr="00D32B8F">
              <w:rPr>
                <w:rFonts w:eastAsia="Times New Roman"/>
                <w:sz w:val="20"/>
                <w:szCs w:val="20"/>
              </w:rPr>
              <w:t>A SCED interval in the 15-minute Settlement Interval.</w:t>
            </w:r>
          </w:p>
        </w:tc>
      </w:tr>
    </w:tbl>
    <w:p w14:paraId="2EFFB27F" w14:textId="77777777" w:rsidR="00D32B8F" w:rsidRPr="00D32B8F" w:rsidRDefault="00D32B8F" w:rsidP="00D32B8F">
      <w:pPr>
        <w:spacing w:before="240" w:after="240"/>
        <w:ind w:left="720" w:hanging="720"/>
        <w:rPr>
          <w:rFonts w:eastAsia="Times New Roman"/>
          <w:szCs w:val="20"/>
        </w:rPr>
      </w:pPr>
      <w:r w:rsidRPr="00D32B8F">
        <w:rPr>
          <w:rFonts w:eastAsia="Times New Roman"/>
          <w:bCs/>
          <w:snapToGrid w:val="0"/>
          <w:szCs w:val="20"/>
        </w:rPr>
        <w:t>(5)</w:t>
      </w:r>
      <w:r w:rsidRPr="00D32B8F">
        <w:rPr>
          <w:rFonts w:eastAsia="Times New Roman"/>
          <w:szCs w:val="20"/>
        </w:rPr>
        <w:t xml:space="preserve"> </w:t>
      </w:r>
      <w:r w:rsidRPr="00D32B8F">
        <w:rPr>
          <w:rFonts w:eastAsia="Times New Roman"/>
          <w:szCs w:val="20"/>
        </w:rPr>
        <w:tab/>
        <w:t>The Real-Time MCPC for Non-Spin is the time-weighted average of the sum of the Real-Time MCPC for Non-Spin and Real-Time Reliability Deployment Price Adders for Ancillary Service for Non-Spin of each SCED interval in the 15-minute Settlement Interval.  The Real-Time MCPC for Non-Spin for a 15-minute Settlement Interval is calculated as follows:</w:t>
      </w:r>
    </w:p>
    <w:p w14:paraId="226F8A68" w14:textId="77777777" w:rsidR="00D32B8F" w:rsidRPr="00D32B8F" w:rsidRDefault="00D32B8F" w:rsidP="00D32B8F">
      <w:pPr>
        <w:tabs>
          <w:tab w:val="left" w:pos="2250"/>
          <w:tab w:val="left" w:pos="3150"/>
          <w:tab w:val="left" w:pos="3960"/>
        </w:tabs>
        <w:spacing w:after="240"/>
        <w:ind w:left="3960" w:hanging="3240"/>
        <w:rPr>
          <w:rFonts w:eastAsia="Times New Roman"/>
          <w:b/>
          <w:bCs/>
          <w:i/>
          <w:vertAlign w:val="subscript"/>
        </w:rPr>
      </w:pPr>
      <w:r w:rsidRPr="00D32B8F">
        <w:rPr>
          <w:rFonts w:eastAsia="Times New Roman"/>
          <w:b/>
          <w:bCs/>
        </w:rPr>
        <w:lastRenderedPageBreak/>
        <w:t xml:space="preserve">RTMCPCNS  =   </w:t>
      </w:r>
      <w:r w:rsidRPr="00D32B8F">
        <w:rPr>
          <w:rFonts w:eastAsia="Times New Roman"/>
          <w:b/>
          <w:bCs/>
          <w:position w:val="-22"/>
        </w:rPr>
        <w:object w:dxaOrig="225" w:dyaOrig="465" w14:anchorId="18F23893">
          <v:shape id="_x0000_i1084" type="#_x0000_t75" style="width:24pt;height:18.6pt" o:ole="">
            <v:imagedata r:id="rId95" o:title=""/>
          </v:shape>
          <o:OLEObject Type="Embed" ProgID="Equation.3" ShapeID="_x0000_i1084" DrawAspect="Content" ObjectID="_1827312191" r:id="rId104"/>
        </w:object>
      </w:r>
      <w:r w:rsidRPr="00D32B8F">
        <w:rPr>
          <w:rFonts w:eastAsia="Times New Roman"/>
          <w:b/>
          <w:bCs/>
        </w:rPr>
        <w:t xml:space="preserve"> (RNWF </w:t>
      </w:r>
      <w:r w:rsidRPr="00D32B8F">
        <w:rPr>
          <w:rFonts w:eastAsia="Times New Roman"/>
          <w:b/>
          <w:bCs/>
          <w:i/>
          <w:vertAlign w:val="subscript"/>
        </w:rPr>
        <w:t>y</w:t>
      </w:r>
      <w:r w:rsidRPr="00D32B8F">
        <w:rPr>
          <w:rFonts w:eastAsia="Times New Roman"/>
          <w:b/>
          <w:bCs/>
        </w:rPr>
        <w:t xml:space="preserve"> * (RTMCPCNSS </w:t>
      </w:r>
      <w:r w:rsidRPr="00D32B8F">
        <w:rPr>
          <w:rFonts w:eastAsia="Times New Roman"/>
          <w:b/>
          <w:bCs/>
          <w:i/>
          <w:vertAlign w:val="subscript"/>
        </w:rPr>
        <w:t>y</w:t>
      </w:r>
      <w:r w:rsidRPr="00D32B8F">
        <w:rPr>
          <w:rFonts w:eastAsia="Times New Roman"/>
          <w:b/>
          <w:bCs/>
        </w:rPr>
        <w:t xml:space="preserve">+ RTRDPANSS </w:t>
      </w:r>
      <w:r w:rsidRPr="00D32B8F">
        <w:rPr>
          <w:rFonts w:eastAsia="Times New Roman"/>
          <w:b/>
          <w:bCs/>
          <w:i/>
          <w:vertAlign w:val="subscript"/>
        </w:rPr>
        <w:t>y</w:t>
      </w:r>
      <w:r w:rsidRPr="00D32B8F">
        <w:rPr>
          <w:rFonts w:eastAsia="Times New Roman"/>
          <w:b/>
          <w:bCs/>
        </w:rPr>
        <w:t>))</w:t>
      </w:r>
    </w:p>
    <w:p w14:paraId="2C1D6A36" w14:textId="77777777" w:rsidR="00D32B8F" w:rsidRPr="00D32B8F" w:rsidRDefault="00D32B8F" w:rsidP="00D32B8F">
      <w:pPr>
        <w:spacing w:after="240"/>
        <w:rPr>
          <w:rFonts w:eastAsia="Times New Roman"/>
          <w:szCs w:val="20"/>
        </w:rPr>
      </w:pPr>
      <w:r w:rsidRPr="00D32B8F">
        <w:rPr>
          <w:rFonts w:eastAsia="Times New Roman"/>
          <w:szCs w:val="20"/>
        </w:rPr>
        <w:t>Where:</w:t>
      </w:r>
    </w:p>
    <w:p w14:paraId="7F805675" w14:textId="77777777" w:rsidR="00D32B8F" w:rsidRPr="00D32B8F" w:rsidRDefault="00D32B8F" w:rsidP="00D32B8F">
      <w:pPr>
        <w:spacing w:after="240"/>
        <w:ind w:firstLine="720"/>
        <w:rPr>
          <w:rFonts w:eastAsia="Times New Roman"/>
          <w:i/>
          <w:szCs w:val="20"/>
          <w:vertAlign w:val="subscript"/>
        </w:rPr>
      </w:pPr>
      <w:r w:rsidRPr="00D32B8F">
        <w:rPr>
          <w:rFonts w:eastAsia="Times New Roman"/>
          <w:szCs w:val="20"/>
        </w:rPr>
        <w:t xml:space="preserve">RNWF </w:t>
      </w:r>
      <w:r w:rsidRPr="00D32B8F">
        <w:rPr>
          <w:rFonts w:eastAsia="Times New Roman"/>
          <w:i/>
          <w:szCs w:val="20"/>
          <w:vertAlign w:val="subscript"/>
        </w:rPr>
        <w:t xml:space="preserve">y   </w:t>
      </w:r>
      <w:r w:rsidRPr="00D32B8F">
        <w:rPr>
          <w:rFonts w:eastAsia="Times New Roman"/>
          <w:szCs w:val="20"/>
        </w:rPr>
        <w:t xml:space="preserve">=  TLMP </w:t>
      </w:r>
      <w:r w:rsidRPr="00D32B8F">
        <w:rPr>
          <w:rFonts w:eastAsia="Times New Roman"/>
          <w:i/>
          <w:szCs w:val="20"/>
          <w:vertAlign w:val="subscript"/>
        </w:rPr>
        <w:t>y</w:t>
      </w:r>
      <w:r w:rsidRPr="00D32B8F">
        <w:rPr>
          <w:rFonts w:eastAsia="Times New Roman"/>
          <w:szCs w:val="20"/>
        </w:rPr>
        <w:t xml:space="preserve"> </w:t>
      </w:r>
      <w:r w:rsidRPr="00D32B8F">
        <w:rPr>
          <w:rFonts w:eastAsia="Times New Roman"/>
          <w:color w:val="000000"/>
          <w:sz w:val="32"/>
          <w:szCs w:val="32"/>
        </w:rPr>
        <w:t>/</w:t>
      </w:r>
      <w:r w:rsidRPr="00D32B8F">
        <w:rPr>
          <w:rFonts w:eastAsia="Times New Roman"/>
          <w:color w:val="000000"/>
          <w:szCs w:val="20"/>
        </w:rPr>
        <w:t xml:space="preserve"> </w:t>
      </w:r>
      <w:r w:rsidRPr="00D32B8F">
        <w:rPr>
          <w:rFonts w:eastAsia="Times New Roman"/>
          <w:position w:val="-22"/>
          <w:szCs w:val="20"/>
        </w:rPr>
        <w:object w:dxaOrig="225" w:dyaOrig="465" w14:anchorId="1F71119B">
          <v:shape id="_x0000_i1085" type="#_x0000_t75" style="width:24pt;height:18.6pt" o:ole="">
            <v:imagedata r:id="rId95" o:title=""/>
          </v:shape>
          <o:OLEObject Type="Embed" ProgID="Equation.3" ShapeID="_x0000_i1085" DrawAspect="Content" ObjectID="_1827312192" r:id="rId105"/>
        </w:object>
      </w:r>
      <w:r w:rsidRPr="00D32B8F">
        <w:rPr>
          <w:rFonts w:eastAsia="Times New Roman"/>
          <w:szCs w:val="20"/>
        </w:rPr>
        <w:t xml:space="preserve">TLMP </w:t>
      </w:r>
      <w:r w:rsidRPr="00D32B8F">
        <w:rPr>
          <w:rFonts w:eastAsia="Times New Roman"/>
          <w:i/>
          <w:szCs w:val="20"/>
          <w:vertAlign w:val="subscript"/>
        </w:rPr>
        <w:t>y</w:t>
      </w:r>
    </w:p>
    <w:p w14:paraId="7981B339" w14:textId="77777777" w:rsidR="00D32B8F" w:rsidRPr="00D32B8F" w:rsidRDefault="00D32B8F" w:rsidP="00D32B8F">
      <w:pPr>
        <w:ind w:left="720" w:hanging="720"/>
        <w:rPr>
          <w:rFonts w:eastAsia="Times New Roman"/>
          <w:iCs/>
        </w:rPr>
      </w:pPr>
      <w:r w:rsidRPr="00D32B8F">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D32B8F" w:rsidRPr="00D32B8F" w14:paraId="6995397E" w14:textId="77777777" w:rsidTr="00D34EC1">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7FC5811F" w14:textId="77777777" w:rsidR="00D32B8F" w:rsidRPr="00D32B8F" w:rsidRDefault="00D32B8F" w:rsidP="00D32B8F">
            <w:pPr>
              <w:spacing w:after="120"/>
              <w:rPr>
                <w:rFonts w:eastAsia="Times New Roman"/>
                <w:b/>
                <w:iCs/>
                <w:sz w:val="20"/>
                <w:szCs w:val="20"/>
              </w:rPr>
            </w:pPr>
            <w:r w:rsidRPr="00D32B8F">
              <w:rPr>
                <w:rFonts w:eastAsia="Times New Roman"/>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56F7865C" w14:textId="77777777" w:rsidR="00D32B8F" w:rsidRPr="00D32B8F" w:rsidRDefault="00D32B8F" w:rsidP="00D32B8F">
            <w:pPr>
              <w:spacing w:after="120"/>
              <w:rPr>
                <w:rFonts w:eastAsia="Times New Roman"/>
                <w:b/>
                <w:iCs/>
                <w:sz w:val="20"/>
                <w:szCs w:val="20"/>
              </w:rPr>
            </w:pPr>
            <w:r w:rsidRPr="00D32B8F">
              <w:rPr>
                <w:rFonts w:eastAsia="Times New Roman"/>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70EA5A40" w14:textId="77777777" w:rsidR="00D32B8F" w:rsidRPr="00D32B8F" w:rsidRDefault="00D32B8F" w:rsidP="00D32B8F">
            <w:pPr>
              <w:spacing w:after="120"/>
              <w:rPr>
                <w:rFonts w:eastAsia="Times New Roman"/>
                <w:b/>
                <w:iCs/>
                <w:sz w:val="20"/>
                <w:szCs w:val="20"/>
              </w:rPr>
            </w:pPr>
            <w:r w:rsidRPr="00D32B8F">
              <w:rPr>
                <w:rFonts w:eastAsia="Times New Roman"/>
                <w:b/>
                <w:iCs/>
                <w:sz w:val="20"/>
                <w:szCs w:val="20"/>
              </w:rPr>
              <w:t>Description</w:t>
            </w:r>
          </w:p>
        </w:tc>
      </w:tr>
      <w:tr w:rsidR="00D32B8F" w:rsidRPr="00D32B8F" w14:paraId="2F086136" w14:textId="77777777" w:rsidTr="00D34EC1">
        <w:trPr>
          <w:cantSplit/>
        </w:trPr>
        <w:tc>
          <w:tcPr>
            <w:tcW w:w="1295" w:type="pct"/>
            <w:tcBorders>
              <w:top w:val="single" w:sz="4" w:space="0" w:color="auto"/>
              <w:left w:val="single" w:sz="4" w:space="0" w:color="auto"/>
              <w:bottom w:val="single" w:sz="4" w:space="0" w:color="auto"/>
              <w:right w:val="single" w:sz="4" w:space="0" w:color="auto"/>
            </w:tcBorders>
            <w:hideMark/>
          </w:tcPr>
          <w:p w14:paraId="1CCB7483" w14:textId="77777777" w:rsidR="00D32B8F" w:rsidRPr="00D32B8F" w:rsidRDefault="00D32B8F" w:rsidP="00D32B8F">
            <w:pPr>
              <w:spacing w:after="60"/>
              <w:rPr>
                <w:rFonts w:eastAsia="Times New Roman"/>
                <w:sz w:val="20"/>
                <w:szCs w:val="20"/>
              </w:rPr>
            </w:pPr>
            <w:r w:rsidRPr="00D32B8F">
              <w:rPr>
                <w:rFonts w:eastAsia="Times New Roman"/>
                <w:sz w:val="20"/>
                <w:szCs w:val="20"/>
              </w:rPr>
              <w:t xml:space="preserve">RTMCPCNS </w:t>
            </w:r>
          </w:p>
        </w:tc>
        <w:tc>
          <w:tcPr>
            <w:tcW w:w="631" w:type="pct"/>
            <w:tcBorders>
              <w:top w:val="single" w:sz="4" w:space="0" w:color="auto"/>
              <w:left w:val="single" w:sz="4" w:space="0" w:color="auto"/>
              <w:bottom w:val="single" w:sz="4" w:space="0" w:color="auto"/>
              <w:right w:val="single" w:sz="4" w:space="0" w:color="auto"/>
            </w:tcBorders>
            <w:hideMark/>
          </w:tcPr>
          <w:p w14:paraId="444181FB" w14:textId="77777777" w:rsidR="00D32B8F" w:rsidRPr="00D32B8F" w:rsidRDefault="00D32B8F" w:rsidP="00D32B8F">
            <w:pPr>
              <w:spacing w:after="60"/>
              <w:rPr>
                <w:rFonts w:eastAsia="Times New Roman"/>
                <w:sz w:val="20"/>
                <w:szCs w:val="20"/>
              </w:rPr>
            </w:pPr>
            <w:r w:rsidRPr="00D32B8F">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20246376" w14:textId="77777777" w:rsidR="00D32B8F" w:rsidRPr="00D32B8F" w:rsidRDefault="00D32B8F" w:rsidP="00D32B8F">
            <w:pPr>
              <w:spacing w:after="60"/>
              <w:rPr>
                <w:rFonts w:eastAsia="Times New Roman"/>
                <w:i/>
                <w:sz w:val="20"/>
                <w:szCs w:val="20"/>
              </w:rPr>
            </w:pPr>
            <w:r w:rsidRPr="00D32B8F">
              <w:rPr>
                <w:rFonts w:eastAsia="Times New Roman"/>
                <w:i/>
                <w:sz w:val="20"/>
                <w:szCs w:val="18"/>
              </w:rPr>
              <w:t xml:space="preserve">Real-Time Market Clearing Price for Capacity for </w:t>
            </w:r>
            <w:r w:rsidRPr="00D32B8F">
              <w:rPr>
                <w:rFonts w:eastAsia="Times New Roman"/>
                <w:i/>
                <w:sz w:val="20"/>
                <w:szCs w:val="20"/>
              </w:rPr>
              <w:t>Non-Spin</w:t>
            </w:r>
            <w:r w:rsidRPr="00D32B8F">
              <w:rPr>
                <w:rFonts w:eastAsia="Times New Roman"/>
                <w:sz w:val="20"/>
                <w:szCs w:val="20"/>
              </w:rPr>
              <w:t xml:space="preserve"> </w:t>
            </w:r>
            <w:r w:rsidRPr="00D32B8F">
              <w:rPr>
                <w:rFonts w:eastAsia="Times New Roman"/>
                <w:i/>
                <w:sz w:val="20"/>
                <w:szCs w:val="18"/>
              </w:rPr>
              <w:t>-</w:t>
            </w:r>
            <w:r w:rsidRPr="00D32B8F">
              <w:rPr>
                <w:rFonts w:eastAsia="Times New Roman"/>
                <w:sz w:val="20"/>
                <w:szCs w:val="20"/>
              </w:rPr>
              <w:t xml:space="preserve"> The Real-Time MCPC for Non-Spin for the 15-minute Settlement Interval.</w:t>
            </w:r>
          </w:p>
        </w:tc>
      </w:tr>
      <w:tr w:rsidR="00D32B8F" w:rsidRPr="00D32B8F" w14:paraId="3115BD07" w14:textId="77777777" w:rsidTr="00D34EC1">
        <w:trPr>
          <w:cantSplit/>
        </w:trPr>
        <w:tc>
          <w:tcPr>
            <w:tcW w:w="1295" w:type="pct"/>
            <w:tcBorders>
              <w:top w:val="single" w:sz="4" w:space="0" w:color="auto"/>
              <w:left w:val="single" w:sz="4" w:space="0" w:color="auto"/>
              <w:bottom w:val="single" w:sz="4" w:space="0" w:color="auto"/>
              <w:right w:val="single" w:sz="4" w:space="0" w:color="auto"/>
            </w:tcBorders>
            <w:hideMark/>
          </w:tcPr>
          <w:p w14:paraId="6F86290F" w14:textId="77777777" w:rsidR="00D32B8F" w:rsidRPr="00D32B8F" w:rsidRDefault="00D32B8F" w:rsidP="00D32B8F">
            <w:pPr>
              <w:spacing w:after="60"/>
              <w:rPr>
                <w:rFonts w:eastAsia="Times New Roman"/>
                <w:sz w:val="20"/>
                <w:szCs w:val="20"/>
              </w:rPr>
            </w:pPr>
            <w:r w:rsidRPr="00D32B8F">
              <w:rPr>
                <w:rFonts w:eastAsia="Times New Roman"/>
                <w:sz w:val="20"/>
                <w:szCs w:val="20"/>
              </w:rPr>
              <w:t>RTMCPCNSS</w:t>
            </w:r>
            <w:r w:rsidRPr="00D32B8F">
              <w:rPr>
                <w:rFonts w:eastAsia="Times New Roman"/>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08E2197E" w14:textId="77777777" w:rsidR="00D32B8F" w:rsidRPr="00D32B8F" w:rsidRDefault="00D32B8F" w:rsidP="00D32B8F">
            <w:pPr>
              <w:spacing w:after="60"/>
              <w:rPr>
                <w:rFonts w:eastAsia="Times New Roman"/>
                <w:sz w:val="20"/>
                <w:szCs w:val="20"/>
              </w:rPr>
            </w:pPr>
            <w:r w:rsidRPr="00D32B8F">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64F89FC2" w14:textId="77777777" w:rsidR="00D32B8F" w:rsidRPr="00D32B8F" w:rsidRDefault="00D32B8F" w:rsidP="00D32B8F">
            <w:pPr>
              <w:spacing w:after="60"/>
              <w:rPr>
                <w:rFonts w:eastAsia="Times New Roman"/>
                <w:i/>
                <w:sz w:val="20"/>
                <w:szCs w:val="18"/>
              </w:rPr>
            </w:pPr>
            <w:r w:rsidRPr="00D32B8F">
              <w:rPr>
                <w:rFonts w:eastAsia="Times New Roman"/>
                <w:i/>
                <w:sz w:val="20"/>
                <w:szCs w:val="18"/>
              </w:rPr>
              <w:t xml:space="preserve">Real-Time Market Clearing Price for Capacity for </w:t>
            </w:r>
            <w:r w:rsidRPr="00D32B8F">
              <w:rPr>
                <w:rFonts w:eastAsia="Times New Roman"/>
                <w:i/>
                <w:sz w:val="20"/>
                <w:szCs w:val="20"/>
              </w:rPr>
              <w:t>Non-Spin</w:t>
            </w:r>
            <w:r w:rsidRPr="00D32B8F">
              <w:rPr>
                <w:rFonts w:eastAsia="Times New Roman"/>
                <w:sz w:val="20"/>
                <w:szCs w:val="20"/>
              </w:rPr>
              <w:t xml:space="preserve"> </w:t>
            </w:r>
            <w:r w:rsidRPr="00D32B8F">
              <w:rPr>
                <w:rFonts w:eastAsia="Times New Roman"/>
                <w:i/>
                <w:sz w:val="20"/>
                <w:szCs w:val="20"/>
              </w:rPr>
              <w:t xml:space="preserve">per SCED interval </w:t>
            </w:r>
            <w:r w:rsidRPr="00D32B8F">
              <w:rPr>
                <w:rFonts w:eastAsia="Times New Roman"/>
                <w:i/>
                <w:sz w:val="20"/>
                <w:szCs w:val="18"/>
              </w:rPr>
              <w:t>-</w:t>
            </w:r>
            <w:r w:rsidRPr="00D32B8F">
              <w:rPr>
                <w:rFonts w:eastAsia="Times New Roman"/>
                <w:sz w:val="20"/>
                <w:szCs w:val="20"/>
              </w:rPr>
              <w:t xml:space="preserve"> The Real-Time MCPC for Non-Spin for the SCED interval </w:t>
            </w:r>
            <w:r w:rsidRPr="00D32B8F">
              <w:rPr>
                <w:rFonts w:eastAsia="Times New Roman"/>
                <w:i/>
                <w:sz w:val="20"/>
                <w:szCs w:val="20"/>
              </w:rPr>
              <w:t>y.</w:t>
            </w:r>
          </w:p>
        </w:tc>
      </w:tr>
      <w:tr w:rsidR="00D32B8F" w:rsidRPr="00D32B8F" w14:paraId="542BFB5A" w14:textId="77777777" w:rsidTr="00D34EC1">
        <w:trPr>
          <w:cantSplit/>
        </w:trPr>
        <w:tc>
          <w:tcPr>
            <w:tcW w:w="1295" w:type="pct"/>
          </w:tcPr>
          <w:p w14:paraId="2A01906F" w14:textId="77777777" w:rsidR="00D32B8F" w:rsidRPr="00D32B8F" w:rsidRDefault="00D32B8F" w:rsidP="00D32B8F">
            <w:pPr>
              <w:spacing w:after="60"/>
              <w:rPr>
                <w:rFonts w:eastAsia="Times New Roman"/>
                <w:i/>
                <w:sz w:val="20"/>
                <w:szCs w:val="20"/>
              </w:rPr>
            </w:pPr>
            <w:r w:rsidRPr="00D32B8F">
              <w:rPr>
                <w:rFonts w:eastAsia="Times New Roman"/>
                <w:sz w:val="20"/>
                <w:szCs w:val="20"/>
              </w:rPr>
              <w:t xml:space="preserve">RTRDPANSS </w:t>
            </w:r>
            <w:r w:rsidRPr="00D32B8F">
              <w:rPr>
                <w:rFonts w:eastAsia="Times New Roman"/>
                <w:i/>
                <w:sz w:val="20"/>
                <w:szCs w:val="20"/>
              </w:rPr>
              <w:t>y</w:t>
            </w:r>
          </w:p>
        </w:tc>
        <w:tc>
          <w:tcPr>
            <w:tcW w:w="631" w:type="pct"/>
          </w:tcPr>
          <w:p w14:paraId="190EB277" w14:textId="77777777" w:rsidR="00D32B8F" w:rsidRPr="00D32B8F" w:rsidRDefault="00D32B8F" w:rsidP="00D32B8F">
            <w:pPr>
              <w:spacing w:after="60"/>
              <w:rPr>
                <w:rFonts w:eastAsia="Times New Roman"/>
                <w:sz w:val="20"/>
                <w:szCs w:val="20"/>
              </w:rPr>
            </w:pPr>
            <w:r w:rsidRPr="00D32B8F">
              <w:rPr>
                <w:rFonts w:eastAsia="Times New Roman"/>
                <w:sz w:val="20"/>
                <w:szCs w:val="20"/>
              </w:rPr>
              <w:t>$/MW</w:t>
            </w:r>
          </w:p>
        </w:tc>
        <w:tc>
          <w:tcPr>
            <w:tcW w:w="3074" w:type="pct"/>
          </w:tcPr>
          <w:p w14:paraId="63E14549" w14:textId="77777777" w:rsidR="00D32B8F" w:rsidRPr="00D32B8F" w:rsidRDefault="00D32B8F" w:rsidP="00D32B8F">
            <w:pPr>
              <w:spacing w:after="60"/>
              <w:rPr>
                <w:rFonts w:eastAsia="Times New Roman"/>
                <w:sz w:val="20"/>
                <w:szCs w:val="20"/>
              </w:rPr>
            </w:pPr>
            <w:r w:rsidRPr="00D32B8F">
              <w:rPr>
                <w:rFonts w:eastAsia="Times New Roman"/>
                <w:i/>
                <w:sz w:val="20"/>
                <w:szCs w:val="20"/>
              </w:rPr>
              <w:t>Real-Time Reliability Deployment Price Adder for Ancillary Service for Non-Spin per SCED interval</w:t>
            </w:r>
            <w:r w:rsidRPr="00D32B8F">
              <w:rPr>
                <w:rFonts w:eastAsia="Times New Roman"/>
                <w:sz w:val="20"/>
                <w:szCs w:val="20"/>
              </w:rPr>
              <w:t xml:space="preserve"> - The Real-Time price adder for Non-Spin that captures the impact of reliability deployments on Non-Spin prices for the SCED interval y. </w:t>
            </w:r>
          </w:p>
        </w:tc>
      </w:tr>
      <w:tr w:rsidR="00D32B8F" w:rsidRPr="00D32B8F" w14:paraId="452BA35E" w14:textId="77777777" w:rsidTr="00D34EC1">
        <w:trPr>
          <w:cantSplit/>
        </w:trPr>
        <w:tc>
          <w:tcPr>
            <w:tcW w:w="1295" w:type="pct"/>
          </w:tcPr>
          <w:p w14:paraId="365692DF" w14:textId="77777777" w:rsidR="00D32B8F" w:rsidRPr="00D32B8F" w:rsidRDefault="00D32B8F" w:rsidP="00D32B8F">
            <w:pPr>
              <w:spacing w:after="60"/>
              <w:rPr>
                <w:rFonts w:eastAsia="Times New Roman"/>
                <w:sz w:val="20"/>
                <w:szCs w:val="20"/>
              </w:rPr>
            </w:pPr>
            <w:r w:rsidRPr="00D32B8F">
              <w:rPr>
                <w:rFonts w:eastAsia="Times New Roman"/>
                <w:iCs/>
                <w:sz w:val="20"/>
                <w:szCs w:val="20"/>
              </w:rPr>
              <w:t xml:space="preserve">RNWF </w:t>
            </w:r>
            <w:r w:rsidRPr="00D32B8F">
              <w:rPr>
                <w:rFonts w:eastAsia="Times New Roman"/>
                <w:i/>
                <w:iCs/>
                <w:sz w:val="20"/>
                <w:szCs w:val="20"/>
                <w:vertAlign w:val="subscript"/>
              </w:rPr>
              <w:t>y</w:t>
            </w:r>
          </w:p>
        </w:tc>
        <w:tc>
          <w:tcPr>
            <w:tcW w:w="631" w:type="pct"/>
          </w:tcPr>
          <w:p w14:paraId="324D536C" w14:textId="77777777" w:rsidR="00D32B8F" w:rsidRPr="00D32B8F" w:rsidRDefault="00D32B8F" w:rsidP="00D32B8F">
            <w:pPr>
              <w:spacing w:after="60"/>
              <w:rPr>
                <w:rFonts w:eastAsia="Times New Roman"/>
                <w:sz w:val="20"/>
                <w:szCs w:val="20"/>
              </w:rPr>
            </w:pPr>
            <w:r w:rsidRPr="00D32B8F">
              <w:rPr>
                <w:rFonts w:eastAsia="Times New Roman"/>
                <w:iCs/>
                <w:sz w:val="20"/>
                <w:szCs w:val="20"/>
              </w:rPr>
              <w:t>none</w:t>
            </w:r>
          </w:p>
        </w:tc>
        <w:tc>
          <w:tcPr>
            <w:tcW w:w="3074" w:type="pct"/>
          </w:tcPr>
          <w:p w14:paraId="5B862AFA" w14:textId="77777777" w:rsidR="00D32B8F" w:rsidRPr="00D32B8F" w:rsidRDefault="00D32B8F" w:rsidP="00D32B8F">
            <w:pPr>
              <w:spacing w:after="60"/>
              <w:rPr>
                <w:rFonts w:eastAsia="Times New Roman"/>
                <w:i/>
                <w:sz w:val="20"/>
                <w:szCs w:val="20"/>
              </w:rPr>
            </w:pPr>
            <w:r w:rsidRPr="00D32B8F">
              <w:rPr>
                <w:rFonts w:eastAsia="Times New Roman"/>
                <w:i/>
                <w:iCs/>
                <w:sz w:val="20"/>
                <w:szCs w:val="20"/>
              </w:rPr>
              <w:t>Resource Node Weighting Factor per interval</w:t>
            </w:r>
            <w:r w:rsidRPr="00D32B8F">
              <w:rPr>
                <w:rFonts w:eastAsia="Times New Roman"/>
                <w:iCs/>
                <w:sz w:val="20"/>
                <w:szCs w:val="20"/>
              </w:rPr>
              <w:sym w:font="Symbol" w:char="F0BE"/>
            </w:r>
            <w:r w:rsidRPr="00D32B8F">
              <w:rPr>
                <w:rFonts w:eastAsia="Times New Roman"/>
                <w:iCs/>
                <w:sz w:val="20"/>
                <w:szCs w:val="20"/>
              </w:rPr>
              <w:t xml:space="preserve">The weight used in the Ancillary Service Price calculation for the portion of the SCED interval </w:t>
            </w:r>
            <w:r w:rsidRPr="00D32B8F">
              <w:rPr>
                <w:rFonts w:eastAsia="Times New Roman"/>
                <w:i/>
                <w:iCs/>
                <w:sz w:val="20"/>
                <w:szCs w:val="20"/>
              </w:rPr>
              <w:t>y</w:t>
            </w:r>
            <w:r w:rsidRPr="00D32B8F">
              <w:rPr>
                <w:rFonts w:eastAsia="Times New Roman"/>
                <w:iCs/>
                <w:sz w:val="20"/>
                <w:szCs w:val="20"/>
              </w:rPr>
              <w:t xml:space="preserve"> within the Settlement Interval.</w:t>
            </w:r>
          </w:p>
        </w:tc>
      </w:tr>
      <w:tr w:rsidR="00D32B8F" w:rsidRPr="00D32B8F" w14:paraId="68A4A4F4" w14:textId="77777777" w:rsidTr="00D34EC1">
        <w:trPr>
          <w:cantSplit/>
        </w:trPr>
        <w:tc>
          <w:tcPr>
            <w:tcW w:w="1295" w:type="pct"/>
          </w:tcPr>
          <w:p w14:paraId="3627323A" w14:textId="77777777" w:rsidR="00D32B8F" w:rsidRPr="00D32B8F" w:rsidRDefault="00D32B8F" w:rsidP="00D32B8F">
            <w:pPr>
              <w:spacing w:after="60"/>
              <w:rPr>
                <w:rFonts w:eastAsia="Times New Roman"/>
                <w:sz w:val="20"/>
                <w:szCs w:val="20"/>
              </w:rPr>
            </w:pPr>
            <w:r w:rsidRPr="00D32B8F">
              <w:rPr>
                <w:rFonts w:eastAsia="Times New Roman"/>
                <w:iCs/>
                <w:sz w:val="20"/>
                <w:szCs w:val="20"/>
              </w:rPr>
              <w:t xml:space="preserve">TLMP </w:t>
            </w:r>
            <w:r w:rsidRPr="00D32B8F">
              <w:rPr>
                <w:rFonts w:eastAsia="Times New Roman"/>
                <w:i/>
                <w:iCs/>
                <w:sz w:val="20"/>
                <w:szCs w:val="20"/>
                <w:vertAlign w:val="subscript"/>
              </w:rPr>
              <w:t>y</w:t>
            </w:r>
          </w:p>
        </w:tc>
        <w:tc>
          <w:tcPr>
            <w:tcW w:w="631" w:type="pct"/>
          </w:tcPr>
          <w:p w14:paraId="18BEB630" w14:textId="77777777" w:rsidR="00D32B8F" w:rsidRPr="00D32B8F" w:rsidRDefault="00D32B8F" w:rsidP="00D32B8F">
            <w:pPr>
              <w:spacing w:after="60"/>
              <w:rPr>
                <w:rFonts w:eastAsia="Times New Roman"/>
                <w:sz w:val="20"/>
                <w:szCs w:val="20"/>
              </w:rPr>
            </w:pPr>
            <w:r w:rsidRPr="00D32B8F">
              <w:rPr>
                <w:rFonts w:eastAsia="Times New Roman"/>
                <w:iCs/>
                <w:sz w:val="20"/>
                <w:szCs w:val="20"/>
              </w:rPr>
              <w:t>second</w:t>
            </w:r>
          </w:p>
        </w:tc>
        <w:tc>
          <w:tcPr>
            <w:tcW w:w="3074" w:type="pct"/>
          </w:tcPr>
          <w:p w14:paraId="675FFE1E" w14:textId="77777777" w:rsidR="00D32B8F" w:rsidRPr="00D32B8F" w:rsidRDefault="00D32B8F" w:rsidP="00D32B8F">
            <w:pPr>
              <w:spacing w:after="60"/>
              <w:rPr>
                <w:rFonts w:eastAsia="Times New Roman"/>
                <w:i/>
                <w:sz w:val="20"/>
                <w:szCs w:val="20"/>
              </w:rPr>
            </w:pPr>
            <w:r w:rsidRPr="00D32B8F">
              <w:rPr>
                <w:rFonts w:eastAsia="Times New Roman"/>
                <w:i/>
                <w:sz w:val="20"/>
                <w:szCs w:val="20"/>
              </w:rPr>
              <w:t>Duration of SCED interval per interval</w:t>
            </w:r>
            <w:r w:rsidRPr="00D32B8F">
              <w:rPr>
                <w:rFonts w:eastAsia="Times New Roman"/>
                <w:iCs/>
                <w:sz w:val="20"/>
                <w:szCs w:val="20"/>
              </w:rPr>
              <w:sym w:font="Symbol" w:char="F0BE"/>
            </w:r>
            <w:r w:rsidRPr="00D32B8F">
              <w:rPr>
                <w:rFonts w:eastAsia="Times New Roman"/>
                <w:iCs/>
                <w:sz w:val="20"/>
                <w:szCs w:val="20"/>
              </w:rPr>
              <w:t xml:space="preserve">The duration of the portion of the SCED interval </w:t>
            </w:r>
            <w:r w:rsidRPr="00D32B8F">
              <w:rPr>
                <w:rFonts w:eastAsia="Times New Roman"/>
                <w:i/>
                <w:sz w:val="20"/>
                <w:szCs w:val="20"/>
              </w:rPr>
              <w:t>y</w:t>
            </w:r>
            <w:r w:rsidRPr="00D32B8F">
              <w:rPr>
                <w:rFonts w:eastAsia="Times New Roman"/>
                <w:sz w:val="20"/>
                <w:szCs w:val="20"/>
              </w:rPr>
              <w:t xml:space="preserve"> within the Settlement Interval</w:t>
            </w:r>
            <w:r w:rsidRPr="00D32B8F">
              <w:rPr>
                <w:rFonts w:eastAsia="Times New Roman"/>
                <w:iCs/>
                <w:sz w:val="20"/>
                <w:szCs w:val="20"/>
              </w:rPr>
              <w:t>.</w:t>
            </w:r>
          </w:p>
        </w:tc>
      </w:tr>
      <w:tr w:rsidR="00D32B8F" w:rsidRPr="00D32B8F" w14:paraId="5EDDC5A0" w14:textId="77777777" w:rsidTr="00D34EC1">
        <w:trPr>
          <w:cantSplit/>
        </w:trPr>
        <w:tc>
          <w:tcPr>
            <w:tcW w:w="1295" w:type="pct"/>
          </w:tcPr>
          <w:p w14:paraId="0F591F9A" w14:textId="77777777" w:rsidR="00D32B8F" w:rsidRPr="00D32B8F" w:rsidRDefault="00D32B8F" w:rsidP="00D32B8F">
            <w:pPr>
              <w:spacing w:after="60"/>
              <w:rPr>
                <w:rFonts w:eastAsia="Times New Roman"/>
                <w:i/>
                <w:sz w:val="20"/>
                <w:szCs w:val="20"/>
              </w:rPr>
            </w:pPr>
            <w:r w:rsidRPr="00D32B8F">
              <w:rPr>
                <w:rFonts w:eastAsia="Times New Roman"/>
                <w:i/>
                <w:sz w:val="20"/>
                <w:szCs w:val="20"/>
              </w:rPr>
              <w:t>y</w:t>
            </w:r>
          </w:p>
        </w:tc>
        <w:tc>
          <w:tcPr>
            <w:tcW w:w="631" w:type="pct"/>
          </w:tcPr>
          <w:p w14:paraId="691E0D31" w14:textId="77777777" w:rsidR="00D32B8F" w:rsidRPr="00D32B8F" w:rsidRDefault="00D32B8F" w:rsidP="00D32B8F">
            <w:pPr>
              <w:spacing w:after="60"/>
              <w:rPr>
                <w:rFonts w:eastAsia="Times New Roman"/>
                <w:sz w:val="20"/>
                <w:szCs w:val="20"/>
              </w:rPr>
            </w:pPr>
            <w:r w:rsidRPr="00D32B8F">
              <w:rPr>
                <w:rFonts w:eastAsia="Times New Roman"/>
                <w:sz w:val="20"/>
                <w:szCs w:val="20"/>
              </w:rPr>
              <w:t>none</w:t>
            </w:r>
          </w:p>
        </w:tc>
        <w:tc>
          <w:tcPr>
            <w:tcW w:w="3074" w:type="pct"/>
          </w:tcPr>
          <w:p w14:paraId="40ECFE1F" w14:textId="77777777" w:rsidR="00D32B8F" w:rsidRPr="00D32B8F" w:rsidRDefault="00D32B8F" w:rsidP="00D32B8F">
            <w:pPr>
              <w:spacing w:after="60"/>
              <w:rPr>
                <w:rFonts w:eastAsia="Times New Roman"/>
                <w:sz w:val="20"/>
                <w:szCs w:val="20"/>
              </w:rPr>
            </w:pPr>
            <w:r w:rsidRPr="00D32B8F">
              <w:rPr>
                <w:rFonts w:eastAsia="Times New Roman"/>
                <w:sz w:val="20"/>
                <w:szCs w:val="20"/>
              </w:rPr>
              <w:t>A SCED interval in the 15-minute Settlement Interval.</w:t>
            </w:r>
          </w:p>
        </w:tc>
      </w:tr>
    </w:tbl>
    <w:p w14:paraId="1A9BA35A" w14:textId="4298DF8E" w:rsidR="00D32B8F" w:rsidRPr="00760B0B" w:rsidRDefault="00D32B8F" w:rsidP="00D32B8F">
      <w:pPr>
        <w:spacing w:before="240" w:after="240"/>
        <w:ind w:left="720" w:hanging="720"/>
        <w:rPr>
          <w:ins w:id="899" w:author="ERCOT" w:date="2025-07-30T09:03:00Z" w16du:dateUtc="2025-07-30T14:03:00Z"/>
          <w:rFonts w:eastAsia="Times New Roman"/>
          <w:szCs w:val="20"/>
        </w:rPr>
      </w:pPr>
      <w:ins w:id="900" w:author="ERCOT" w:date="2025-07-30T09:03:00Z" w16du:dateUtc="2025-07-30T14:03:00Z">
        <w:r w:rsidRPr="00760B0B">
          <w:rPr>
            <w:rFonts w:eastAsia="Times New Roman"/>
            <w:bCs/>
            <w:snapToGrid w:val="0"/>
            <w:szCs w:val="20"/>
          </w:rPr>
          <w:t>(</w:t>
        </w:r>
      </w:ins>
      <w:ins w:id="901" w:author="ERCOT" w:date="2025-12-09T11:24:00Z" w16du:dateUtc="2025-12-09T17:24:00Z">
        <w:r>
          <w:rPr>
            <w:rFonts w:eastAsia="Times New Roman"/>
            <w:bCs/>
            <w:snapToGrid w:val="0"/>
            <w:szCs w:val="20"/>
          </w:rPr>
          <w:t>6</w:t>
        </w:r>
      </w:ins>
      <w:ins w:id="902" w:author="ERCOT" w:date="2025-07-30T09:03:00Z" w16du:dateUtc="2025-07-30T14:03:00Z">
        <w:r w:rsidRPr="00760B0B">
          <w:rPr>
            <w:rFonts w:eastAsia="Times New Roman"/>
            <w:bCs/>
            <w:snapToGrid w:val="0"/>
            <w:szCs w:val="20"/>
          </w:rPr>
          <w:t>)</w:t>
        </w:r>
        <w:r w:rsidRPr="00760B0B">
          <w:rPr>
            <w:rFonts w:eastAsia="Times New Roman"/>
            <w:szCs w:val="20"/>
          </w:rPr>
          <w:t xml:space="preserve"> </w:t>
        </w:r>
        <w:r w:rsidRPr="00760B0B">
          <w:rPr>
            <w:rFonts w:eastAsia="Times New Roman"/>
            <w:szCs w:val="20"/>
          </w:rPr>
          <w:tab/>
          <w:t xml:space="preserve">The Real-Time MCPC for </w:t>
        </w:r>
      </w:ins>
      <w:ins w:id="903" w:author="ERCOT" w:date="2025-07-30T09:04:00Z" w16du:dateUtc="2025-07-30T14:04:00Z">
        <w:r>
          <w:rPr>
            <w:rFonts w:eastAsia="Times New Roman"/>
            <w:szCs w:val="20"/>
          </w:rPr>
          <w:t>DRRS</w:t>
        </w:r>
      </w:ins>
      <w:ins w:id="904" w:author="ERCOT" w:date="2025-07-30T09:03:00Z" w16du:dateUtc="2025-07-30T14:03:00Z">
        <w:r w:rsidRPr="00760B0B">
          <w:rPr>
            <w:rFonts w:eastAsia="Times New Roman"/>
            <w:szCs w:val="20"/>
          </w:rPr>
          <w:t xml:space="preserve"> is the time-weighted average of the sum of the Real-Time MCPC for </w:t>
        </w:r>
      </w:ins>
      <w:ins w:id="905" w:author="ERCOT" w:date="2025-07-30T09:04:00Z" w16du:dateUtc="2025-07-30T14:04:00Z">
        <w:r>
          <w:rPr>
            <w:rFonts w:eastAsia="Times New Roman"/>
            <w:szCs w:val="20"/>
          </w:rPr>
          <w:t>DRRS</w:t>
        </w:r>
      </w:ins>
      <w:ins w:id="906" w:author="ERCOT" w:date="2025-07-30T09:03:00Z" w16du:dateUtc="2025-07-30T14:03:00Z">
        <w:r w:rsidRPr="00760B0B">
          <w:rPr>
            <w:rFonts w:eastAsia="Times New Roman"/>
            <w:szCs w:val="20"/>
          </w:rPr>
          <w:t xml:space="preserve"> and Real-Time Reliability Deployment Price Adders for Ancillary Service for </w:t>
        </w:r>
      </w:ins>
      <w:ins w:id="907" w:author="ERCOT" w:date="2025-07-30T09:04:00Z" w16du:dateUtc="2025-07-30T14:04:00Z">
        <w:r>
          <w:rPr>
            <w:rFonts w:eastAsia="Times New Roman"/>
            <w:szCs w:val="20"/>
          </w:rPr>
          <w:t>DRRS</w:t>
        </w:r>
      </w:ins>
      <w:ins w:id="908" w:author="ERCOT" w:date="2025-07-30T09:03:00Z" w16du:dateUtc="2025-07-30T14:03:00Z">
        <w:r w:rsidRPr="00760B0B">
          <w:rPr>
            <w:rFonts w:eastAsia="Times New Roman"/>
            <w:szCs w:val="20"/>
          </w:rPr>
          <w:t xml:space="preserve"> of each SCED interval in the 15-minute Settlement Interval.  The Real-Time MCPC for </w:t>
        </w:r>
      </w:ins>
      <w:ins w:id="909" w:author="ERCOT" w:date="2025-07-30T09:04:00Z" w16du:dateUtc="2025-07-30T14:04:00Z">
        <w:r>
          <w:rPr>
            <w:rFonts w:eastAsia="Times New Roman"/>
            <w:szCs w:val="20"/>
          </w:rPr>
          <w:t>DRRS</w:t>
        </w:r>
      </w:ins>
      <w:ins w:id="910" w:author="ERCOT" w:date="2025-07-30T09:03:00Z" w16du:dateUtc="2025-07-30T14:03:00Z">
        <w:r w:rsidRPr="00760B0B">
          <w:rPr>
            <w:rFonts w:eastAsia="Times New Roman"/>
            <w:szCs w:val="20"/>
          </w:rPr>
          <w:t xml:space="preserve"> for a 15-minute Settlement Interval is calculated as follows:</w:t>
        </w:r>
      </w:ins>
    </w:p>
    <w:p w14:paraId="5FD66632" w14:textId="7621B5C0" w:rsidR="00D32B8F" w:rsidRPr="00760B0B" w:rsidRDefault="00D32B8F" w:rsidP="00D32B8F">
      <w:pPr>
        <w:tabs>
          <w:tab w:val="left" w:pos="2250"/>
          <w:tab w:val="left" w:pos="3150"/>
          <w:tab w:val="left" w:pos="3960"/>
        </w:tabs>
        <w:spacing w:after="240"/>
        <w:ind w:left="3960" w:hanging="3240"/>
        <w:rPr>
          <w:ins w:id="911" w:author="ERCOT" w:date="2025-07-30T09:03:00Z" w16du:dateUtc="2025-07-30T14:03:00Z"/>
          <w:rFonts w:eastAsia="Times New Roman"/>
          <w:b/>
          <w:bCs/>
          <w:i/>
          <w:iCs/>
          <w:vertAlign w:val="subscript"/>
        </w:rPr>
      </w:pPr>
      <w:ins w:id="912" w:author="ERCOT" w:date="2025-07-30T09:03:00Z" w16du:dateUtc="2025-07-30T14:03:00Z">
        <w:r w:rsidRPr="47A0B24F">
          <w:rPr>
            <w:rFonts w:eastAsia="Times New Roman"/>
            <w:b/>
            <w:bCs/>
          </w:rPr>
          <w:t>RTMCPC</w:t>
        </w:r>
      </w:ins>
      <w:ins w:id="913" w:author="ERCOT" w:date="2025-07-30T09:04:00Z" w16du:dateUtc="2025-07-30T14:04:00Z">
        <w:r w:rsidRPr="47A0B24F">
          <w:rPr>
            <w:rFonts w:eastAsia="Times New Roman"/>
            <w:b/>
            <w:bCs/>
          </w:rPr>
          <w:t>DRR</w:t>
        </w:r>
      </w:ins>
      <w:ins w:id="914" w:author="ERCOT" w:date="2025-07-30T09:03:00Z">
        <w:r w:rsidRPr="47A0B24F">
          <w:rPr>
            <w:rFonts w:eastAsia="Times New Roman"/>
            <w:b/>
            <w:bCs/>
          </w:rPr>
          <w:t xml:space="preserve">  =   </w:t>
        </w:r>
      </w:ins>
      <w:ins w:id="915" w:author="ERCOT" w:date="2025-11-20T07:06:00Z" w16du:dateUtc="2025-11-20T13:06:00Z">
        <w:r w:rsidRPr="00760B0B">
          <w:rPr>
            <w:rFonts w:eastAsia="Times New Roman"/>
            <w:b/>
            <w:bCs/>
            <w:position w:val="-22"/>
          </w:rPr>
          <w:object w:dxaOrig="225" w:dyaOrig="465" w14:anchorId="6953A2C6">
            <v:shape id="_x0000_i1086" type="#_x0000_t75" style="width:21.6pt;height:26.4pt" o:ole="">
              <v:imagedata r:id="rId95" o:title=""/>
            </v:shape>
            <o:OLEObject Type="Embed" ProgID="Equation.3" ShapeID="_x0000_i1086" DrawAspect="Content" ObjectID="_1827312193" r:id="rId106"/>
          </w:object>
        </w:r>
      </w:ins>
      <w:ins w:id="916" w:author="ERCOT" w:date="2025-07-30T09:03:00Z">
        <w:r w:rsidRPr="47A0B24F">
          <w:rPr>
            <w:rFonts w:eastAsia="Times New Roman"/>
            <w:b/>
            <w:bCs/>
          </w:rPr>
          <w:t xml:space="preserve">(RNWF </w:t>
        </w:r>
        <w:r w:rsidRPr="47A0B24F">
          <w:rPr>
            <w:rFonts w:eastAsia="Times New Roman"/>
            <w:b/>
            <w:bCs/>
            <w:i/>
            <w:iCs/>
            <w:vertAlign w:val="subscript"/>
          </w:rPr>
          <w:t>y</w:t>
        </w:r>
        <w:r w:rsidRPr="47A0B24F">
          <w:rPr>
            <w:rFonts w:eastAsia="Times New Roman"/>
            <w:b/>
            <w:bCs/>
          </w:rPr>
          <w:t xml:space="preserve"> * (RTMCPC</w:t>
        </w:r>
      </w:ins>
      <w:ins w:id="917" w:author="ERCOT" w:date="2025-07-30T09:04:00Z" w16du:dateUtc="2025-07-30T14:04:00Z">
        <w:r w:rsidRPr="47A0B24F">
          <w:rPr>
            <w:rFonts w:eastAsia="Times New Roman"/>
            <w:b/>
            <w:bCs/>
          </w:rPr>
          <w:t>DRR</w:t>
        </w:r>
      </w:ins>
      <w:ins w:id="918" w:author="ERCOT" w:date="2025-07-30T09:03:00Z" w16du:dateUtc="2025-07-30T14:03:00Z">
        <w:r w:rsidRPr="47A0B24F">
          <w:rPr>
            <w:rFonts w:eastAsia="Times New Roman"/>
            <w:b/>
            <w:bCs/>
          </w:rPr>
          <w:t xml:space="preserve">S </w:t>
        </w:r>
        <w:r w:rsidRPr="47A0B24F">
          <w:rPr>
            <w:rFonts w:eastAsia="Times New Roman"/>
            <w:b/>
            <w:bCs/>
            <w:i/>
            <w:iCs/>
            <w:vertAlign w:val="subscript"/>
          </w:rPr>
          <w:t>y</w:t>
        </w:r>
        <w:r w:rsidRPr="47A0B24F">
          <w:rPr>
            <w:rFonts w:eastAsia="Times New Roman"/>
            <w:b/>
            <w:bCs/>
          </w:rPr>
          <w:t xml:space="preserve"> + RTRDPA</w:t>
        </w:r>
      </w:ins>
      <w:ins w:id="919" w:author="ERCOT" w:date="2025-07-30T09:04:00Z" w16du:dateUtc="2025-07-30T14:04:00Z">
        <w:r w:rsidRPr="47A0B24F">
          <w:rPr>
            <w:rFonts w:eastAsia="Times New Roman"/>
            <w:b/>
            <w:bCs/>
          </w:rPr>
          <w:t>DRR</w:t>
        </w:r>
      </w:ins>
      <w:ins w:id="920" w:author="ERCOT" w:date="2025-07-30T09:03:00Z" w16du:dateUtc="2025-07-30T14:03:00Z">
        <w:r w:rsidRPr="47A0B24F">
          <w:rPr>
            <w:rFonts w:eastAsia="Times New Roman"/>
            <w:b/>
            <w:bCs/>
          </w:rPr>
          <w:t xml:space="preserve">S </w:t>
        </w:r>
        <w:r w:rsidRPr="47A0B24F">
          <w:rPr>
            <w:rFonts w:eastAsia="Times New Roman"/>
            <w:b/>
            <w:bCs/>
            <w:i/>
            <w:iCs/>
            <w:vertAlign w:val="subscript"/>
          </w:rPr>
          <w:t>y</w:t>
        </w:r>
        <w:r w:rsidRPr="47A0B24F">
          <w:rPr>
            <w:rFonts w:eastAsia="Times New Roman"/>
            <w:b/>
            <w:bCs/>
          </w:rPr>
          <w:t>))</w:t>
        </w:r>
      </w:ins>
    </w:p>
    <w:p w14:paraId="3F1B7656" w14:textId="77777777" w:rsidR="00D32B8F" w:rsidRPr="00760B0B" w:rsidRDefault="00D32B8F" w:rsidP="00D32B8F">
      <w:pPr>
        <w:spacing w:after="240"/>
        <w:rPr>
          <w:ins w:id="921" w:author="ERCOT" w:date="2025-07-30T09:03:00Z" w16du:dateUtc="2025-07-30T14:03:00Z"/>
          <w:rFonts w:eastAsia="Times New Roman"/>
          <w:szCs w:val="20"/>
        </w:rPr>
      </w:pPr>
      <w:ins w:id="922" w:author="ERCOT" w:date="2025-07-30T09:03:00Z" w16du:dateUtc="2025-07-30T14:03:00Z">
        <w:r w:rsidRPr="00760B0B">
          <w:rPr>
            <w:rFonts w:eastAsia="Times New Roman"/>
            <w:szCs w:val="20"/>
          </w:rPr>
          <w:t>Where:</w:t>
        </w:r>
      </w:ins>
    </w:p>
    <w:p w14:paraId="1B97A9D8" w14:textId="77777777" w:rsidR="00D32B8F" w:rsidRPr="00760B0B" w:rsidRDefault="00D32B8F" w:rsidP="00D32B8F">
      <w:pPr>
        <w:spacing w:after="240"/>
        <w:ind w:firstLine="720"/>
        <w:rPr>
          <w:ins w:id="923" w:author="ERCOT" w:date="2025-07-30T09:03:00Z" w16du:dateUtc="2025-07-30T14:03:00Z"/>
          <w:rFonts w:eastAsia="Times New Roman"/>
          <w:i/>
          <w:iCs/>
          <w:vertAlign w:val="subscript"/>
        </w:rPr>
      </w:pPr>
      <w:ins w:id="924" w:author="ERCOT" w:date="2025-07-30T09:03:00Z" w16du:dateUtc="2025-07-30T14:03:00Z">
        <w:r w:rsidRPr="47A0B24F">
          <w:rPr>
            <w:rFonts w:eastAsia="Times New Roman"/>
          </w:rPr>
          <w:t xml:space="preserve">RNWF </w:t>
        </w:r>
        <w:r w:rsidRPr="47A0B24F">
          <w:rPr>
            <w:rFonts w:eastAsia="Times New Roman"/>
            <w:i/>
            <w:iCs/>
            <w:vertAlign w:val="subscript"/>
          </w:rPr>
          <w:t xml:space="preserve">y   </w:t>
        </w:r>
        <w:r w:rsidRPr="47A0B24F">
          <w:rPr>
            <w:rFonts w:eastAsia="Times New Roman"/>
          </w:rPr>
          <w:t xml:space="preserve">=  TLMP </w:t>
        </w:r>
        <w:r w:rsidRPr="47A0B24F">
          <w:rPr>
            <w:rFonts w:eastAsia="Times New Roman"/>
            <w:i/>
            <w:iCs/>
            <w:vertAlign w:val="subscript"/>
          </w:rPr>
          <w:t>y</w:t>
        </w:r>
        <w:r w:rsidRPr="47A0B24F">
          <w:rPr>
            <w:rFonts w:eastAsia="Times New Roman"/>
          </w:rPr>
          <w:t xml:space="preserve"> </w:t>
        </w:r>
        <w:r w:rsidRPr="47A0B24F">
          <w:rPr>
            <w:rFonts w:eastAsia="Times New Roman"/>
            <w:color w:val="000000" w:themeColor="text1"/>
            <w:sz w:val="32"/>
            <w:szCs w:val="32"/>
          </w:rPr>
          <w:t>/</w:t>
        </w:r>
        <w:r w:rsidRPr="47A0B24F">
          <w:rPr>
            <w:rFonts w:eastAsia="Times New Roman"/>
            <w:color w:val="000000" w:themeColor="text1"/>
          </w:rPr>
          <w:t xml:space="preserve"> </w:t>
        </w:r>
      </w:ins>
      <w:ins w:id="925" w:author="ERCOT" w:date="2025-11-20T07:05:00Z" w16du:dateUtc="2025-11-20T13:05:00Z">
        <w:r w:rsidRPr="00760B0B">
          <w:rPr>
            <w:rFonts w:eastAsia="Times New Roman"/>
            <w:b/>
            <w:bCs/>
            <w:position w:val="-22"/>
          </w:rPr>
          <w:object w:dxaOrig="225" w:dyaOrig="465" w14:anchorId="48986D08">
            <v:shape id="_x0000_i1087" type="#_x0000_t75" style="width:21.6pt;height:26.4pt" o:ole="">
              <v:imagedata r:id="rId95" o:title=""/>
            </v:shape>
            <o:OLEObject Type="Embed" ProgID="Equation.3" ShapeID="_x0000_i1087" DrawAspect="Content" ObjectID="_1827312194" r:id="rId107"/>
          </w:object>
        </w:r>
      </w:ins>
      <w:ins w:id="926" w:author="ERCOT" w:date="2025-07-30T09:03:00Z">
        <w:r w:rsidRPr="47A0B24F">
          <w:rPr>
            <w:rFonts w:eastAsia="Times New Roman"/>
          </w:rPr>
          <w:t xml:space="preserve">TLMP </w:t>
        </w:r>
        <w:r w:rsidRPr="47A0B24F">
          <w:rPr>
            <w:rFonts w:eastAsia="Times New Roman"/>
            <w:i/>
            <w:iCs/>
            <w:vertAlign w:val="subscript"/>
          </w:rPr>
          <w:t>y</w:t>
        </w:r>
      </w:ins>
    </w:p>
    <w:p w14:paraId="245B8CD3" w14:textId="77777777" w:rsidR="00D32B8F" w:rsidRPr="00760B0B" w:rsidRDefault="00D32B8F" w:rsidP="00D32B8F">
      <w:pPr>
        <w:ind w:left="720" w:hanging="720"/>
        <w:rPr>
          <w:ins w:id="927" w:author="ERCOT" w:date="2025-07-30T09:03:00Z" w16du:dateUtc="2025-07-30T14:03:00Z"/>
          <w:rFonts w:eastAsia="Times New Roman"/>
          <w:iCs/>
        </w:rPr>
      </w:pPr>
      <w:ins w:id="928" w:author="ERCOT" w:date="2025-07-30T09:03:00Z" w16du:dateUtc="2025-07-30T14:03:00Z">
        <w:r w:rsidRPr="00760B0B">
          <w:rPr>
            <w:rFonts w:eastAsia="Times New Roman"/>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D32B8F" w:rsidRPr="00760B0B" w14:paraId="2878FDE0" w14:textId="77777777" w:rsidTr="00D34EC1">
        <w:trPr>
          <w:cantSplit/>
          <w:tblHeader/>
          <w:ins w:id="929" w:author="ERCOT" w:date="2025-12-09T11:25:00Z"/>
        </w:trPr>
        <w:tc>
          <w:tcPr>
            <w:tcW w:w="1295" w:type="pct"/>
            <w:tcBorders>
              <w:top w:val="single" w:sz="4" w:space="0" w:color="auto"/>
              <w:left w:val="single" w:sz="4" w:space="0" w:color="auto"/>
              <w:bottom w:val="single" w:sz="4" w:space="0" w:color="auto"/>
              <w:right w:val="single" w:sz="4" w:space="0" w:color="auto"/>
            </w:tcBorders>
            <w:hideMark/>
          </w:tcPr>
          <w:p w14:paraId="61C45D46" w14:textId="77777777" w:rsidR="00D32B8F" w:rsidRPr="00760B0B" w:rsidRDefault="00D32B8F" w:rsidP="00D34EC1">
            <w:pPr>
              <w:spacing w:after="120"/>
              <w:rPr>
                <w:ins w:id="930" w:author="ERCOT" w:date="2025-12-09T11:25:00Z" w16du:dateUtc="2025-12-09T17:25:00Z"/>
                <w:rFonts w:eastAsia="Times New Roman"/>
                <w:b/>
                <w:iCs/>
                <w:sz w:val="20"/>
                <w:szCs w:val="20"/>
              </w:rPr>
            </w:pPr>
            <w:ins w:id="931" w:author="ERCOT" w:date="2025-12-09T11:25:00Z" w16du:dateUtc="2025-12-09T17:25:00Z">
              <w:r w:rsidRPr="00760B0B">
                <w:rPr>
                  <w:rFonts w:eastAsia="Times New Roman"/>
                  <w:b/>
                  <w:iCs/>
                  <w:sz w:val="20"/>
                  <w:szCs w:val="20"/>
                </w:rPr>
                <w:t>Variable</w:t>
              </w:r>
            </w:ins>
          </w:p>
        </w:tc>
        <w:tc>
          <w:tcPr>
            <w:tcW w:w="631" w:type="pct"/>
            <w:tcBorders>
              <w:top w:val="single" w:sz="4" w:space="0" w:color="auto"/>
              <w:left w:val="single" w:sz="4" w:space="0" w:color="auto"/>
              <w:bottom w:val="single" w:sz="4" w:space="0" w:color="auto"/>
              <w:right w:val="single" w:sz="4" w:space="0" w:color="auto"/>
            </w:tcBorders>
            <w:hideMark/>
          </w:tcPr>
          <w:p w14:paraId="453B34F3" w14:textId="77777777" w:rsidR="00D32B8F" w:rsidRPr="00760B0B" w:rsidRDefault="00D32B8F" w:rsidP="00D34EC1">
            <w:pPr>
              <w:spacing w:after="120"/>
              <w:rPr>
                <w:ins w:id="932" w:author="ERCOT" w:date="2025-12-09T11:25:00Z" w16du:dateUtc="2025-12-09T17:25:00Z"/>
                <w:rFonts w:eastAsia="Times New Roman"/>
                <w:b/>
                <w:iCs/>
                <w:sz w:val="20"/>
                <w:szCs w:val="20"/>
              </w:rPr>
            </w:pPr>
            <w:ins w:id="933" w:author="ERCOT" w:date="2025-12-09T11:25:00Z" w16du:dateUtc="2025-12-09T17:25:00Z">
              <w:r w:rsidRPr="00760B0B">
                <w:rPr>
                  <w:rFonts w:eastAsia="Times New Roman"/>
                  <w:b/>
                  <w:iCs/>
                  <w:sz w:val="20"/>
                  <w:szCs w:val="20"/>
                </w:rPr>
                <w:t>Unit</w:t>
              </w:r>
            </w:ins>
          </w:p>
        </w:tc>
        <w:tc>
          <w:tcPr>
            <w:tcW w:w="3074" w:type="pct"/>
            <w:tcBorders>
              <w:top w:val="single" w:sz="4" w:space="0" w:color="auto"/>
              <w:left w:val="single" w:sz="4" w:space="0" w:color="auto"/>
              <w:bottom w:val="single" w:sz="4" w:space="0" w:color="auto"/>
              <w:right w:val="single" w:sz="4" w:space="0" w:color="auto"/>
            </w:tcBorders>
            <w:hideMark/>
          </w:tcPr>
          <w:p w14:paraId="0B6B250C" w14:textId="77777777" w:rsidR="00D32B8F" w:rsidRPr="00760B0B" w:rsidRDefault="00D32B8F" w:rsidP="00D34EC1">
            <w:pPr>
              <w:spacing w:after="120"/>
              <w:rPr>
                <w:ins w:id="934" w:author="ERCOT" w:date="2025-12-09T11:25:00Z" w16du:dateUtc="2025-12-09T17:25:00Z"/>
                <w:rFonts w:eastAsia="Times New Roman"/>
                <w:b/>
                <w:iCs/>
                <w:sz w:val="20"/>
                <w:szCs w:val="20"/>
              </w:rPr>
            </w:pPr>
            <w:ins w:id="935" w:author="ERCOT" w:date="2025-12-09T11:25:00Z" w16du:dateUtc="2025-12-09T17:25:00Z">
              <w:r w:rsidRPr="00760B0B">
                <w:rPr>
                  <w:rFonts w:eastAsia="Times New Roman"/>
                  <w:b/>
                  <w:iCs/>
                  <w:sz w:val="20"/>
                  <w:szCs w:val="20"/>
                </w:rPr>
                <w:t>Description</w:t>
              </w:r>
            </w:ins>
          </w:p>
        </w:tc>
      </w:tr>
      <w:tr w:rsidR="00D32B8F" w:rsidRPr="00760B0B" w14:paraId="6B09699D" w14:textId="77777777" w:rsidTr="00D34EC1">
        <w:trPr>
          <w:cantSplit/>
          <w:ins w:id="936" w:author="ERCOT" w:date="2025-12-09T11:25:00Z"/>
        </w:trPr>
        <w:tc>
          <w:tcPr>
            <w:tcW w:w="1295" w:type="pct"/>
            <w:tcBorders>
              <w:top w:val="single" w:sz="4" w:space="0" w:color="auto"/>
              <w:left w:val="single" w:sz="4" w:space="0" w:color="auto"/>
              <w:bottom w:val="single" w:sz="4" w:space="0" w:color="auto"/>
              <w:right w:val="single" w:sz="4" w:space="0" w:color="auto"/>
            </w:tcBorders>
            <w:hideMark/>
          </w:tcPr>
          <w:p w14:paraId="44B03CE9" w14:textId="77777777" w:rsidR="00D32B8F" w:rsidRPr="00760B0B" w:rsidRDefault="00D32B8F" w:rsidP="00D34EC1">
            <w:pPr>
              <w:spacing w:after="60"/>
              <w:rPr>
                <w:ins w:id="937" w:author="ERCOT" w:date="2025-12-09T11:25:00Z" w16du:dateUtc="2025-12-09T17:25:00Z"/>
                <w:rFonts w:eastAsia="Times New Roman"/>
                <w:sz w:val="20"/>
                <w:szCs w:val="20"/>
              </w:rPr>
            </w:pPr>
            <w:ins w:id="938" w:author="ERCOT" w:date="2025-12-09T11:25:00Z" w16du:dateUtc="2025-12-09T17:25:00Z">
              <w:r w:rsidRPr="00760B0B">
                <w:rPr>
                  <w:rFonts w:eastAsia="Times New Roman"/>
                  <w:sz w:val="20"/>
                  <w:szCs w:val="20"/>
                </w:rPr>
                <w:t>RTMCPC</w:t>
              </w:r>
              <w:r>
                <w:rPr>
                  <w:rFonts w:eastAsia="Times New Roman"/>
                  <w:sz w:val="20"/>
                  <w:szCs w:val="20"/>
                </w:rPr>
                <w:t>DRR</w:t>
              </w:r>
              <w:r w:rsidRPr="00760B0B">
                <w:rPr>
                  <w:rFonts w:eastAsia="Times New Roman"/>
                  <w:sz w:val="20"/>
                  <w:szCs w:val="20"/>
                </w:rPr>
                <w:t xml:space="preserve"> </w:t>
              </w:r>
            </w:ins>
          </w:p>
        </w:tc>
        <w:tc>
          <w:tcPr>
            <w:tcW w:w="631" w:type="pct"/>
            <w:tcBorders>
              <w:top w:val="single" w:sz="4" w:space="0" w:color="auto"/>
              <w:left w:val="single" w:sz="4" w:space="0" w:color="auto"/>
              <w:bottom w:val="single" w:sz="4" w:space="0" w:color="auto"/>
              <w:right w:val="single" w:sz="4" w:space="0" w:color="auto"/>
            </w:tcBorders>
            <w:hideMark/>
          </w:tcPr>
          <w:p w14:paraId="381D9BE0" w14:textId="77777777" w:rsidR="00D32B8F" w:rsidRPr="00760B0B" w:rsidRDefault="00D32B8F" w:rsidP="00D34EC1">
            <w:pPr>
              <w:spacing w:after="60"/>
              <w:rPr>
                <w:ins w:id="939" w:author="ERCOT" w:date="2025-12-09T11:25:00Z" w16du:dateUtc="2025-12-09T17:25:00Z"/>
                <w:rFonts w:eastAsia="Times New Roman"/>
                <w:sz w:val="20"/>
                <w:szCs w:val="20"/>
              </w:rPr>
            </w:pPr>
            <w:ins w:id="940" w:author="ERCOT" w:date="2025-12-09T11:25:00Z" w16du:dateUtc="2025-12-09T17:25:00Z">
              <w:r w:rsidRPr="00760B0B">
                <w:rPr>
                  <w:rFonts w:eastAsia="Times New Roman"/>
                  <w:sz w:val="20"/>
                  <w:szCs w:val="20"/>
                </w:rPr>
                <w:t>$/MW</w:t>
              </w:r>
            </w:ins>
          </w:p>
        </w:tc>
        <w:tc>
          <w:tcPr>
            <w:tcW w:w="3074" w:type="pct"/>
            <w:tcBorders>
              <w:top w:val="single" w:sz="4" w:space="0" w:color="auto"/>
              <w:left w:val="single" w:sz="4" w:space="0" w:color="auto"/>
              <w:bottom w:val="single" w:sz="4" w:space="0" w:color="auto"/>
              <w:right w:val="single" w:sz="4" w:space="0" w:color="auto"/>
            </w:tcBorders>
            <w:hideMark/>
          </w:tcPr>
          <w:p w14:paraId="62F1A30F" w14:textId="77777777" w:rsidR="00D32B8F" w:rsidRPr="00760B0B" w:rsidRDefault="00D32B8F" w:rsidP="00D34EC1">
            <w:pPr>
              <w:spacing w:after="60"/>
              <w:rPr>
                <w:ins w:id="941" w:author="ERCOT" w:date="2025-12-09T11:25:00Z" w16du:dateUtc="2025-12-09T17:25:00Z"/>
                <w:rFonts w:eastAsia="Times New Roman"/>
                <w:i/>
                <w:sz w:val="20"/>
                <w:szCs w:val="20"/>
              </w:rPr>
            </w:pPr>
            <w:ins w:id="942" w:author="ERCOT" w:date="2025-12-09T11:25:00Z" w16du:dateUtc="2025-12-09T17:25:00Z">
              <w:r w:rsidRPr="00760B0B">
                <w:rPr>
                  <w:rFonts w:eastAsia="Times New Roman"/>
                  <w:i/>
                  <w:sz w:val="20"/>
                  <w:szCs w:val="18"/>
                </w:rPr>
                <w:t xml:space="preserve">Real-Time Market Clearing Price for Capacity for </w:t>
              </w:r>
              <w:r>
                <w:rPr>
                  <w:rFonts w:eastAsia="Times New Roman"/>
                  <w:i/>
                  <w:sz w:val="20"/>
                  <w:szCs w:val="20"/>
                </w:rPr>
                <w:t>Dispatchable Reliability Reserve Service</w:t>
              </w:r>
              <w:r w:rsidRPr="00760B0B">
                <w:rPr>
                  <w:rFonts w:eastAsia="Times New Roman"/>
                  <w:sz w:val="20"/>
                  <w:szCs w:val="20"/>
                </w:rPr>
                <w:t xml:space="preserve"> </w:t>
              </w:r>
              <w:r w:rsidRPr="00760B0B">
                <w:rPr>
                  <w:rFonts w:eastAsia="Times New Roman"/>
                  <w:i/>
                  <w:sz w:val="20"/>
                  <w:szCs w:val="18"/>
                </w:rPr>
                <w:t>-</w:t>
              </w:r>
              <w:r w:rsidRPr="00760B0B">
                <w:rPr>
                  <w:rFonts w:eastAsia="Times New Roman"/>
                  <w:sz w:val="20"/>
                  <w:szCs w:val="20"/>
                </w:rPr>
                <w:t xml:space="preserve"> The Real-Time MCPC for </w:t>
              </w:r>
              <w:r>
                <w:rPr>
                  <w:rFonts w:eastAsia="Times New Roman"/>
                  <w:sz w:val="20"/>
                  <w:szCs w:val="20"/>
                </w:rPr>
                <w:t>DRRS</w:t>
              </w:r>
              <w:r w:rsidRPr="00760B0B">
                <w:rPr>
                  <w:rFonts w:eastAsia="Times New Roman"/>
                  <w:sz w:val="20"/>
                  <w:szCs w:val="20"/>
                </w:rPr>
                <w:t xml:space="preserve"> for the 15-minute Settlement Interval.</w:t>
              </w:r>
            </w:ins>
          </w:p>
        </w:tc>
      </w:tr>
      <w:tr w:rsidR="00D32B8F" w:rsidRPr="00760B0B" w14:paraId="20D8FBD6" w14:textId="77777777" w:rsidTr="00D34EC1">
        <w:trPr>
          <w:cantSplit/>
          <w:ins w:id="943" w:author="ERCOT" w:date="2025-12-09T11:25:00Z"/>
        </w:trPr>
        <w:tc>
          <w:tcPr>
            <w:tcW w:w="1295" w:type="pct"/>
            <w:tcBorders>
              <w:top w:val="single" w:sz="4" w:space="0" w:color="auto"/>
              <w:left w:val="single" w:sz="4" w:space="0" w:color="auto"/>
              <w:bottom w:val="single" w:sz="4" w:space="0" w:color="auto"/>
              <w:right w:val="single" w:sz="4" w:space="0" w:color="auto"/>
            </w:tcBorders>
            <w:hideMark/>
          </w:tcPr>
          <w:p w14:paraId="63258CD7" w14:textId="77777777" w:rsidR="00D32B8F" w:rsidRPr="00760B0B" w:rsidRDefault="00D32B8F" w:rsidP="00D34EC1">
            <w:pPr>
              <w:spacing w:after="60"/>
              <w:rPr>
                <w:ins w:id="944" w:author="ERCOT" w:date="2025-12-09T11:25:00Z" w16du:dateUtc="2025-12-09T17:25:00Z"/>
                <w:rFonts w:eastAsia="Times New Roman"/>
                <w:sz w:val="20"/>
                <w:szCs w:val="20"/>
              </w:rPr>
            </w:pPr>
            <w:ins w:id="945" w:author="ERCOT" w:date="2025-12-09T11:25:00Z" w16du:dateUtc="2025-12-09T17:25:00Z">
              <w:r w:rsidRPr="00760B0B">
                <w:rPr>
                  <w:rFonts w:eastAsia="Times New Roman"/>
                  <w:sz w:val="20"/>
                  <w:szCs w:val="20"/>
                </w:rPr>
                <w:t>RTMCPC</w:t>
              </w:r>
              <w:r>
                <w:rPr>
                  <w:rFonts w:eastAsia="Times New Roman"/>
                  <w:sz w:val="20"/>
                  <w:szCs w:val="20"/>
                </w:rPr>
                <w:t>DRR</w:t>
              </w:r>
              <w:r w:rsidRPr="00760B0B">
                <w:rPr>
                  <w:rFonts w:eastAsia="Times New Roman"/>
                  <w:sz w:val="20"/>
                  <w:szCs w:val="20"/>
                </w:rPr>
                <w:t>S</w:t>
              </w:r>
              <w:r w:rsidRPr="00760B0B">
                <w:rPr>
                  <w:rFonts w:eastAsia="Times New Roman"/>
                  <w:i/>
                  <w:sz w:val="20"/>
                  <w:szCs w:val="20"/>
                  <w:vertAlign w:val="subscript"/>
                </w:rPr>
                <w:t xml:space="preserve"> y</w:t>
              </w:r>
            </w:ins>
          </w:p>
        </w:tc>
        <w:tc>
          <w:tcPr>
            <w:tcW w:w="631" w:type="pct"/>
            <w:tcBorders>
              <w:top w:val="single" w:sz="4" w:space="0" w:color="auto"/>
              <w:left w:val="single" w:sz="4" w:space="0" w:color="auto"/>
              <w:bottom w:val="single" w:sz="4" w:space="0" w:color="auto"/>
              <w:right w:val="single" w:sz="4" w:space="0" w:color="auto"/>
            </w:tcBorders>
            <w:hideMark/>
          </w:tcPr>
          <w:p w14:paraId="32990805" w14:textId="77777777" w:rsidR="00D32B8F" w:rsidRPr="00760B0B" w:rsidRDefault="00D32B8F" w:rsidP="00D34EC1">
            <w:pPr>
              <w:spacing w:after="60"/>
              <w:rPr>
                <w:ins w:id="946" w:author="ERCOT" w:date="2025-12-09T11:25:00Z" w16du:dateUtc="2025-12-09T17:25:00Z"/>
                <w:rFonts w:eastAsia="Times New Roman"/>
                <w:sz w:val="20"/>
                <w:szCs w:val="20"/>
              </w:rPr>
            </w:pPr>
            <w:ins w:id="947" w:author="ERCOT" w:date="2025-12-09T11:25:00Z" w16du:dateUtc="2025-12-09T17:25:00Z">
              <w:r w:rsidRPr="00760B0B">
                <w:rPr>
                  <w:rFonts w:eastAsia="Times New Roman"/>
                  <w:sz w:val="20"/>
                  <w:szCs w:val="20"/>
                </w:rPr>
                <w:t>$/MW</w:t>
              </w:r>
            </w:ins>
          </w:p>
        </w:tc>
        <w:tc>
          <w:tcPr>
            <w:tcW w:w="3074" w:type="pct"/>
            <w:tcBorders>
              <w:top w:val="single" w:sz="4" w:space="0" w:color="auto"/>
              <w:left w:val="single" w:sz="4" w:space="0" w:color="auto"/>
              <w:bottom w:val="single" w:sz="4" w:space="0" w:color="auto"/>
              <w:right w:val="single" w:sz="4" w:space="0" w:color="auto"/>
            </w:tcBorders>
            <w:hideMark/>
          </w:tcPr>
          <w:p w14:paraId="33D58195" w14:textId="77777777" w:rsidR="00D32B8F" w:rsidRPr="00760B0B" w:rsidRDefault="00D32B8F" w:rsidP="00D34EC1">
            <w:pPr>
              <w:spacing w:after="60"/>
              <w:rPr>
                <w:ins w:id="948" w:author="ERCOT" w:date="2025-12-09T11:25:00Z" w16du:dateUtc="2025-12-09T17:25:00Z"/>
                <w:rFonts w:eastAsia="Times New Roman"/>
                <w:i/>
                <w:sz w:val="20"/>
                <w:szCs w:val="18"/>
              </w:rPr>
            </w:pPr>
            <w:ins w:id="949" w:author="ERCOT" w:date="2025-12-09T11:25:00Z" w16du:dateUtc="2025-12-09T17:25:00Z">
              <w:r w:rsidRPr="00760B0B">
                <w:rPr>
                  <w:rFonts w:eastAsia="Times New Roman"/>
                  <w:i/>
                  <w:sz w:val="20"/>
                  <w:szCs w:val="18"/>
                </w:rPr>
                <w:t xml:space="preserve">Real-Time Market Clearing Price for Capacity for </w:t>
              </w:r>
              <w:r>
                <w:rPr>
                  <w:rFonts w:eastAsia="Times New Roman"/>
                  <w:i/>
                  <w:sz w:val="20"/>
                  <w:szCs w:val="20"/>
                </w:rPr>
                <w:t>Dispatchable Reliability Reserve Service</w:t>
              </w:r>
              <w:r w:rsidRPr="00760B0B">
                <w:rPr>
                  <w:rFonts w:eastAsia="Times New Roman"/>
                  <w:sz w:val="20"/>
                  <w:szCs w:val="20"/>
                </w:rPr>
                <w:t xml:space="preserve"> </w:t>
              </w:r>
              <w:r w:rsidRPr="00760B0B">
                <w:rPr>
                  <w:rFonts w:eastAsia="Times New Roman"/>
                  <w:i/>
                  <w:sz w:val="20"/>
                  <w:szCs w:val="20"/>
                </w:rPr>
                <w:t xml:space="preserve">per SCED interval </w:t>
              </w:r>
              <w:r w:rsidRPr="00760B0B">
                <w:rPr>
                  <w:rFonts w:eastAsia="Times New Roman"/>
                  <w:i/>
                  <w:sz w:val="20"/>
                  <w:szCs w:val="18"/>
                </w:rPr>
                <w:t>-</w:t>
              </w:r>
              <w:r w:rsidRPr="00760B0B">
                <w:rPr>
                  <w:rFonts w:eastAsia="Times New Roman"/>
                  <w:sz w:val="20"/>
                  <w:szCs w:val="20"/>
                </w:rPr>
                <w:t xml:space="preserve"> The Real-Time MCPC for </w:t>
              </w:r>
              <w:r>
                <w:rPr>
                  <w:rFonts w:eastAsia="Times New Roman"/>
                  <w:sz w:val="20"/>
                  <w:szCs w:val="20"/>
                </w:rPr>
                <w:t>DRRS</w:t>
              </w:r>
              <w:r w:rsidRPr="00760B0B">
                <w:rPr>
                  <w:rFonts w:eastAsia="Times New Roman"/>
                  <w:sz w:val="20"/>
                  <w:szCs w:val="20"/>
                </w:rPr>
                <w:t xml:space="preserve"> for the SCED interval </w:t>
              </w:r>
              <w:r w:rsidRPr="00760B0B">
                <w:rPr>
                  <w:rFonts w:eastAsia="Times New Roman"/>
                  <w:i/>
                  <w:sz w:val="20"/>
                  <w:szCs w:val="20"/>
                </w:rPr>
                <w:t>y.</w:t>
              </w:r>
            </w:ins>
          </w:p>
        </w:tc>
      </w:tr>
      <w:tr w:rsidR="00D32B8F" w:rsidRPr="00760B0B" w14:paraId="25061AA2" w14:textId="77777777" w:rsidTr="00D34EC1">
        <w:trPr>
          <w:cantSplit/>
          <w:ins w:id="950" w:author="ERCOT" w:date="2025-12-09T11:25:00Z"/>
        </w:trPr>
        <w:tc>
          <w:tcPr>
            <w:tcW w:w="1295" w:type="pct"/>
          </w:tcPr>
          <w:p w14:paraId="3F41F7E4" w14:textId="77777777" w:rsidR="00D32B8F" w:rsidRPr="00760B0B" w:rsidRDefault="00D32B8F" w:rsidP="00D34EC1">
            <w:pPr>
              <w:spacing w:after="60"/>
              <w:rPr>
                <w:ins w:id="951" w:author="ERCOT" w:date="2025-12-09T11:25:00Z" w16du:dateUtc="2025-12-09T17:25:00Z"/>
                <w:rFonts w:eastAsia="Times New Roman"/>
                <w:i/>
                <w:sz w:val="20"/>
                <w:szCs w:val="20"/>
              </w:rPr>
            </w:pPr>
            <w:ins w:id="952" w:author="ERCOT" w:date="2025-12-09T11:25:00Z" w16du:dateUtc="2025-12-09T17:25:00Z">
              <w:r w:rsidRPr="00760B0B">
                <w:rPr>
                  <w:rFonts w:eastAsia="Times New Roman"/>
                  <w:sz w:val="20"/>
                  <w:szCs w:val="20"/>
                </w:rPr>
                <w:lastRenderedPageBreak/>
                <w:t>RTRDPA</w:t>
              </w:r>
              <w:r>
                <w:rPr>
                  <w:rFonts w:eastAsia="Times New Roman"/>
                  <w:sz w:val="20"/>
                  <w:szCs w:val="20"/>
                </w:rPr>
                <w:t>DRR</w:t>
              </w:r>
              <w:r w:rsidRPr="00760B0B">
                <w:rPr>
                  <w:rFonts w:eastAsia="Times New Roman"/>
                  <w:sz w:val="20"/>
                  <w:szCs w:val="20"/>
                </w:rPr>
                <w:t xml:space="preserve">S </w:t>
              </w:r>
              <w:r w:rsidRPr="00760B0B">
                <w:rPr>
                  <w:rFonts w:eastAsia="Times New Roman"/>
                  <w:i/>
                  <w:sz w:val="20"/>
                  <w:szCs w:val="20"/>
                </w:rPr>
                <w:t>y</w:t>
              </w:r>
            </w:ins>
          </w:p>
        </w:tc>
        <w:tc>
          <w:tcPr>
            <w:tcW w:w="631" w:type="pct"/>
          </w:tcPr>
          <w:p w14:paraId="60CFB3AD" w14:textId="77777777" w:rsidR="00D32B8F" w:rsidRPr="00760B0B" w:rsidRDefault="00D32B8F" w:rsidP="00D34EC1">
            <w:pPr>
              <w:spacing w:after="60"/>
              <w:rPr>
                <w:ins w:id="953" w:author="ERCOT" w:date="2025-12-09T11:25:00Z" w16du:dateUtc="2025-12-09T17:25:00Z"/>
                <w:rFonts w:eastAsia="Times New Roman"/>
                <w:sz w:val="20"/>
                <w:szCs w:val="20"/>
              </w:rPr>
            </w:pPr>
            <w:ins w:id="954" w:author="ERCOT" w:date="2025-12-09T11:25:00Z" w16du:dateUtc="2025-12-09T17:25:00Z">
              <w:r w:rsidRPr="00760B0B">
                <w:rPr>
                  <w:rFonts w:eastAsia="Times New Roman"/>
                  <w:sz w:val="20"/>
                  <w:szCs w:val="20"/>
                </w:rPr>
                <w:t>$/MW</w:t>
              </w:r>
            </w:ins>
          </w:p>
        </w:tc>
        <w:tc>
          <w:tcPr>
            <w:tcW w:w="3074" w:type="pct"/>
          </w:tcPr>
          <w:p w14:paraId="1B2CE97D" w14:textId="77777777" w:rsidR="00D32B8F" w:rsidRPr="00760B0B" w:rsidRDefault="00D32B8F" w:rsidP="00D34EC1">
            <w:pPr>
              <w:spacing w:after="60"/>
              <w:rPr>
                <w:ins w:id="955" w:author="ERCOT" w:date="2025-12-09T11:25:00Z" w16du:dateUtc="2025-12-09T17:25:00Z"/>
                <w:rFonts w:eastAsia="Times New Roman"/>
                <w:sz w:val="20"/>
                <w:szCs w:val="20"/>
              </w:rPr>
            </w:pPr>
            <w:ins w:id="956" w:author="ERCOT" w:date="2025-12-09T11:25:00Z" w16du:dateUtc="2025-12-09T17:25:00Z">
              <w:r w:rsidRPr="00760B0B">
                <w:rPr>
                  <w:rFonts w:eastAsia="Times New Roman"/>
                  <w:i/>
                  <w:sz w:val="20"/>
                  <w:szCs w:val="20"/>
                </w:rPr>
                <w:t xml:space="preserve">Real-Time Reliability Deployment Price Adder for Ancillary Service for </w:t>
              </w:r>
              <w:r>
                <w:rPr>
                  <w:rFonts w:eastAsia="Times New Roman"/>
                  <w:i/>
                  <w:sz w:val="20"/>
                  <w:szCs w:val="20"/>
                </w:rPr>
                <w:t>Dispatchable Reliability Reserve Service</w:t>
              </w:r>
              <w:r w:rsidRPr="00760B0B">
                <w:rPr>
                  <w:rFonts w:eastAsia="Times New Roman"/>
                  <w:sz w:val="20"/>
                  <w:szCs w:val="20"/>
                </w:rPr>
                <w:t xml:space="preserve"> </w:t>
              </w:r>
              <w:r w:rsidRPr="00760B0B">
                <w:rPr>
                  <w:rFonts w:eastAsia="Times New Roman"/>
                  <w:i/>
                  <w:sz w:val="20"/>
                  <w:szCs w:val="20"/>
                </w:rPr>
                <w:t>per SCED interval</w:t>
              </w:r>
              <w:r w:rsidRPr="00760B0B">
                <w:rPr>
                  <w:rFonts w:eastAsia="Times New Roman"/>
                  <w:sz w:val="20"/>
                  <w:szCs w:val="20"/>
                </w:rPr>
                <w:t xml:space="preserve"> - The Real-Time price adder for </w:t>
              </w:r>
              <w:r>
                <w:rPr>
                  <w:rFonts w:eastAsia="Times New Roman"/>
                  <w:sz w:val="20"/>
                  <w:szCs w:val="20"/>
                </w:rPr>
                <w:t>DRRS</w:t>
              </w:r>
              <w:r w:rsidRPr="00760B0B">
                <w:rPr>
                  <w:rFonts w:eastAsia="Times New Roman"/>
                  <w:sz w:val="20"/>
                  <w:szCs w:val="20"/>
                </w:rPr>
                <w:t xml:space="preserve"> that captures the impact of reliability deployments on </w:t>
              </w:r>
              <w:r>
                <w:rPr>
                  <w:rFonts w:eastAsia="Times New Roman"/>
                  <w:sz w:val="20"/>
                  <w:szCs w:val="20"/>
                </w:rPr>
                <w:t>DRRS</w:t>
              </w:r>
              <w:r w:rsidRPr="00760B0B">
                <w:rPr>
                  <w:rFonts w:eastAsia="Times New Roman"/>
                  <w:sz w:val="20"/>
                  <w:szCs w:val="20"/>
                </w:rPr>
                <w:t xml:space="preserve"> prices for the SCED interval y. </w:t>
              </w:r>
            </w:ins>
          </w:p>
        </w:tc>
      </w:tr>
      <w:tr w:rsidR="00D32B8F" w:rsidRPr="00760B0B" w14:paraId="56B9772D" w14:textId="77777777" w:rsidTr="00D34EC1">
        <w:trPr>
          <w:cantSplit/>
          <w:ins w:id="957" w:author="ERCOT" w:date="2025-12-09T11:25:00Z"/>
        </w:trPr>
        <w:tc>
          <w:tcPr>
            <w:tcW w:w="1295" w:type="pct"/>
          </w:tcPr>
          <w:p w14:paraId="7638717F" w14:textId="77777777" w:rsidR="00D32B8F" w:rsidRPr="00760B0B" w:rsidRDefault="00D32B8F" w:rsidP="00D34EC1">
            <w:pPr>
              <w:spacing w:after="60"/>
              <w:rPr>
                <w:ins w:id="958" w:author="ERCOT" w:date="2025-12-09T11:25:00Z" w16du:dateUtc="2025-12-09T17:25:00Z"/>
                <w:rFonts w:eastAsia="Times New Roman"/>
                <w:sz w:val="20"/>
                <w:szCs w:val="20"/>
              </w:rPr>
            </w:pPr>
            <w:ins w:id="959" w:author="ERCOT" w:date="2025-12-09T11:25:00Z" w16du:dateUtc="2025-12-09T17:25:00Z">
              <w:r w:rsidRPr="00760B0B">
                <w:rPr>
                  <w:rFonts w:eastAsia="Times New Roman"/>
                  <w:iCs/>
                  <w:sz w:val="20"/>
                  <w:szCs w:val="20"/>
                </w:rPr>
                <w:t xml:space="preserve">RNWF </w:t>
              </w:r>
              <w:r w:rsidRPr="00760B0B">
                <w:rPr>
                  <w:rFonts w:eastAsia="Times New Roman"/>
                  <w:i/>
                  <w:iCs/>
                  <w:sz w:val="20"/>
                  <w:szCs w:val="20"/>
                  <w:vertAlign w:val="subscript"/>
                </w:rPr>
                <w:t>y</w:t>
              </w:r>
            </w:ins>
          </w:p>
        </w:tc>
        <w:tc>
          <w:tcPr>
            <w:tcW w:w="631" w:type="pct"/>
          </w:tcPr>
          <w:p w14:paraId="6E66FB43" w14:textId="77777777" w:rsidR="00D32B8F" w:rsidRPr="00760B0B" w:rsidRDefault="00D32B8F" w:rsidP="00D34EC1">
            <w:pPr>
              <w:spacing w:after="60"/>
              <w:rPr>
                <w:ins w:id="960" w:author="ERCOT" w:date="2025-12-09T11:25:00Z" w16du:dateUtc="2025-12-09T17:25:00Z"/>
                <w:rFonts w:eastAsia="Times New Roman"/>
                <w:sz w:val="20"/>
                <w:szCs w:val="20"/>
              </w:rPr>
            </w:pPr>
            <w:ins w:id="961" w:author="ERCOT" w:date="2025-12-09T11:25:00Z" w16du:dateUtc="2025-12-09T17:25:00Z">
              <w:r w:rsidRPr="00760B0B">
                <w:rPr>
                  <w:rFonts w:eastAsia="Times New Roman"/>
                  <w:iCs/>
                  <w:sz w:val="20"/>
                  <w:szCs w:val="20"/>
                </w:rPr>
                <w:t>none</w:t>
              </w:r>
            </w:ins>
          </w:p>
        </w:tc>
        <w:tc>
          <w:tcPr>
            <w:tcW w:w="3074" w:type="pct"/>
          </w:tcPr>
          <w:p w14:paraId="7FC2295B" w14:textId="77777777" w:rsidR="00D32B8F" w:rsidRPr="00760B0B" w:rsidRDefault="00D32B8F" w:rsidP="00D34EC1">
            <w:pPr>
              <w:spacing w:after="60"/>
              <w:rPr>
                <w:ins w:id="962" w:author="ERCOT" w:date="2025-12-09T11:25:00Z" w16du:dateUtc="2025-12-09T17:25:00Z"/>
                <w:rFonts w:eastAsia="Times New Roman"/>
                <w:i/>
                <w:sz w:val="20"/>
                <w:szCs w:val="20"/>
              </w:rPr>
            </w:pPr>
            <w:ins w:id="963" w:author="ERCOT" w:date="2025-12-09T11:25:00Z" w16du:dateUtc="2025-12-09T17:25:00Z">
              <w:r w:rsidRPr="00760B0B">
                <w:rPr>
                  <w:rFonts w:eastAsia="Times New Roman"/>
                  <w:i/>
                  <w:iCs/>
                  <w:sz w:val="20"/>
                  <w:szCs w:val="20"/>
                </w:rPr>
                <w:t xml:space="preserve">Resource Node Weighting Factor per </w:t>
              </w:r>
              <w:proofErr w:type="spellStart"/>
              <w:r w:rsidRPr="00760B0B">
                <w:rPr>
                  <w:rFonts w:eastAsia="Times New Roman"/>
                  <w:i/>
                  <w:iCs/>
                  <w:sz w:val="20"/>
                  <w:szCs w:val="20"/>
                </w:rPr>
                <w:t>interval</w:t>
              </w:r>
              <w:r w:rsidRPr="00760B0B">
                <w:rPr>
                  <w:rFonts w:ascii="Symbol" w:eastAsia="Symbol" w:hAnsi="Symbol" w:cs="Symbol"/>
                  <w:sz w:val="20"/>
                  <w:szCs w:val="20"/>
                </w:rPr>
                <w:t>¾</w:t>
              </w:r>
              <w:r w:rsidRPr="00760B0B">
                <w:rPr>
                  <w:rFonts w:eastAsia="Times New Roman"/>
                  <w:iCs/>
                  <w:sz w:val="20"/>
                  <w:szCs w:val="20"/>
                </w:rPr>
                <w:t>The</w:t>
              </w:r>
              <w:proofErr w:type="spellEnd"/>
              <w:r w:rsidRPr="00760B0B">
                <w:rPr>
                  <w:rFonts w:eastAsia="Times New Roman"/>
                  <w:iCs/>
                  <w:sz w:val="20"/>
                  <w:szCs w:val="20"/>
                </w:rPr>
                <w:t xml:space="preserve"> weight used in the Ancillary Service Price calculation for the portion of the SCED interval </w:t>
              </w:r>
              <w:r w:rsidRPr="00760B0B">
                <w:rPr>
                  <w:rFonts w:eastAsia="Times New Roman"/>
                  <w:i/>
                  <w:iCs/>
                  <w:sz w:val="20"/>
                  <w:szCs w:val="20"/>
                </w:rPr>
                <w:t>y</w:t>
              </w:r>
              <w:r w:rsidRPr="00760B0B">
                <w:rPr>
                  <w:rFonts w:eastAsia="Times New Roman"/>
                  <w:iCs/>
                  <w:sz w:val="20"/>
                  <w:szCs w:val="20"/>
                </w:rPr>
                <w:t xml:space="preserve"> within the Settlement Interval.</w:t>
              </w:r>
            </w:ins>
          </w:p>
        </w:tc>
      </w:tr>
      <w:tr w:rsidR="00D32B8F" w:rsidRPr="00760B0B" w14:paraId="218C0279" w14:textId="77777777" w:rsidTr="00D34EC1">
        <w:trPr>
          <w:cantSplit/>
          <w:ins w:id="964" w:author="ERCOT" w:date="2025-12-09T11:25:00Z"/>
        </w:trPr>
        <w:tc>
          <w:tcPr>
            <w:tcW w:w="1295" w:type="pct"/>
          </w:tcPr>
          <w:p w14:paraId="241DE193" w14:textId="77777777" w:rsidR="00D32B8F" w:rsidRPr="00760B0B" w:rsidRDefault="00D32B8F" w:rsidP="00D34EC1">
            <w:pPr>
              <w:spacing w:after="60"/>
              <w:rPr>
                <w:ins w:id="965" w:author="ERCOT" w:date="2025-12-09T11:25:00Z" w16du:dateUtc="2025-12-09T17:25:00Z"/>
                <w:rFonts w:eastAsia="Times New Roman"/>
                <w:sz w:val="20"/>
                <w:szCs w:val="20"/>
              </w:rPr>
            </w:pPr>
            <w:ins w:id="966" w:author="ERCOT" w:date="2025-12-09T11:25:00Z" w16du:dateUtc="2025-12-09T17:25:00Z">
              <w:r w:rsidRPr="00760B0B">
                <w:rPr>
                  <w:rFonts w:eastAsia="Times New Roman"/>
                  <w:iCs/>
                  <w:sz w:val="20"/>
                  <w:szCs w:val="20"/>
                </w:rPr>
                <w:t xml:space="preserve">TLMP </w:t>
              </w:r>
              <w:r w:rsidRPr="00760B0B">
                <w:rPr>
                  <w:rFonts w:eastAsia="Times New Roman"/>
                  <w:i/>
                  <w:iCs/>
                  <w:sz w:val="20"/>
                  <w:szCs w:val="20"/>
                  <w:vertAlign w:val="subscript"/>
                </w:rPr>
                <w:t>y</w:t>
              </w:r>
            </w:ins>
          </w:p>
        </w:tc>
        <w:tc>
          <w:tcPr>
            <w:tcW w:w="631" w:type="pct"/>
          </w:tcPr>
          <w:p w14:paraId="29639148" w14:textId="77777777" w:rsidR="00D32B8F" w:rsidRPr="00760B0B" w:rsidRDefault="00D32B8F" w:rsidP="00D34EC1">
            <w:pPr>
              <w:spacing w:after="60"/>
              <w:rPr>
                <w:ins w:id="967" w:author="ERCOT" w:date="2025-12-09T11:25:00Z" w16du:dateUtc="2025-12-09T17:25:00Z"/>
                <w:rFonts w:eastAsia="Times New Roman"/>
                <w:sz w:val="20"/>
                <w:szCs w:val="20"/>
              </w:rPr>
            </w:pPr>
            <w:ins w:id="968" w:author="ERCOT" w:date="2025-12-09T11:25:00Z" w16du:dateUtc="2025-12-09T17:25:00Z">
              <w:r w:rsidRPr="00760B0B">
                <w:rPr>
                  <w:rFonts w:eastAsia="Times New Roman"/>
                  <w:iCs/>
                  <w:sz w:val="20"/>
                  <w:szCs w:val="20"/>
                </w:rPr>
                <w:t>second</w:t>
              </w:r>
            </w:ins>
          </w:p>
        </w:tc>
        <w:tc>
          <w:tcPr>
            <w:tcW w:w="3074" w:type="pct"/>
          </w:tcPr>
          <w:p w14:paraId="6BC93891" w14:textId="77777777" w:rsidR="00D32B8F" w:rsidRPr="00760B0B" w:rsidRDefault="00D32B8F" w:rsidP="00D34EC1">
            <w:pPr>
              <w:spacing w:after="60"/>
              <w:rPr>
                <w:ins w:id="969" w:author="ERCOT" w:date="2025-12-09T11:25:00Z" w16du:dateUtc="2025-12-09T17:25:00Z"/>
                <w:rFonts w:eastAsia="Times New Roman"/>
                <w:i/>
                <w:sz w:val="20"/>
                <w:szCs w:val="20"/>
              </w:rPr>
            </w:pPr>
            <w:ins w:id="970" w:author="ERCOT" w:date="2025-12-09T11:25:00Z" w16du:dateUtc="2025-12-09T17:25:00Z">
              <w:r w:rsidRPr="00760B0B">
                <w:rPr>
                  <w:rFonts w:eastAsia="Times New Roman"/>
                  <w:i/>
                  <w:sz w:val="20"/>
                  <w:szCs w:val="20"/>
                </w:rPr>
                <w:t xml:space="preserve">Duration of SCED interval per </w:t>
              </w:r>
              <w:proofErr w:type="spellStart"/>
              <w:r w:rsidRPr="00760B0B">
                <w:rPr>
                  <w:rFonts w:eastAsia="Times New Roman"/>
                  <w:i/>
                  <w:sz w:val="20"/>
                  <w:szCs w:val="20"/>
                </w:rPr>
                <w:t>interval</w:t>
              </w:r>
              <w:r w:rsidRPr="00760B0B">
                <w:rPr>
                  <w:rFonts w:ascii="Symbol" w:eastAsia="Symbol" w:hAnsi="Symbol" w:cs="Symbol"/>
                  <w:sz w:val="20"/>
                  <w:szCs w:val="20"/>
                </w:rPr>
                <w:t>¾</w:t>
              </w:r>
              <w:r w:rsidRPr="00760B0B">
                <w:rPr>
                  <w:rFonts w:eastAsia="Times New Roman"/>
                  <w:iCs/>
                  <w:sz w:val="20"/>
                  <w:szCs w:val="20"/>
                </w:rPr>
                <w:t>The</w:t>
              </w:r>
              <w:proofErr w:type="spellEnd"/>
              <w:r w:rsidRPr="00760B0B">
                <w:rPr>
                  <w:rFonts w:eastAsia="Times New Roman"/>
                  <w:iCs/>
                  <w:sz w:val="20"/>
                  <w:szCs w:val="20"/>
                </w:rPr>
                <w:t xml:space="preserve"> duration of the portion of the SCED interval </w:t>
              </w:r>
              <w:r w:rsidRPr="00760B0B">
                <w:rPr>
                  <w:rFonts w:eastAsia="Times New Roman"/>
                  <w:i/>
                  <w:sz w:val="20"/>
                  <w:szCs w:val="20"/>
                </w:rPr>
                <w:t>y</w:t>
              </w:r>
              <w:r w:rsidRPr="00760B0B">
                <w:rPr>
                  <w:rFonts w:eastAsia="Times New Roman"/>
                  <w:sz w:val="20"/>
                  <w:szCs w:val="20"/>
                </w:rPr>
                <w:t xml:space="preserve"> within the Settlement Interval</w:t>
              </w:r>
              <w:r w:rsidRPr="00760B0B">
                <w:rPr>
                  <w:rFonts w:eastAsia="Times New Roman"/>
                  <w:iCs/>
                  <w:sz w:val="20"/>
                  <w:szCs w:val="20"/>
                </w:rPr>
                <w:t>.</w:t>
              </w:r>
            </w:ins>
          </w:p>
        </w:tc>
      </w:tr>
      <w:tr w:rsidR="00D32B8F" w:rsidRPr="00760B0B" w14:paraId="18500195" w14:textId="77777777" w:rsidTr="00D34EC1">
        <w:trPr>
          <w:cantSplit/>
          <w:ins w:id="971" w:author="ERCOT" w:date="2025-12-09T11:25:00Z"/>
        </w:trPr>
        <w:tc>
          <w:tcPr>
            <w:tcW w:w="1295" w:type="pct"/>
          </w:tcPr>
          <w:p w14:paraId="13478FBC" w14:textId="77777777" w:rsidR="00D32B8F" w:rsidRPr="00760B0B" w:rsidRDefault="00D32B8F" w:rsidP="00D34EC1">
            <w:pPr>
              <w:spacing w:after="60"/>
              <w:rPr>
                <w:ins w:id="972" w:author="ERCOT" w:date="2025-12-09T11:25:00Z" w16du:dateUtc="2025-12-09T17:25:00Z"/>
                <w:rFonts w:eastAsia="Times New Roman"/>
                <w:i/>
                <w:sz w:val="20"/>
                <w:szCs w:val="20"/>
              </w:rPr>
            </w:pPr>
            <w:ins w:id="973" w:author="ERCOT" w:date="2025-12-09T11:25:00Z" w16du:dateUtc="2025-12-09T17:25:00Z">
              <w:r w:rsidRPr="00760B0B">
                <w:rPr>
                  <w:rFonts w:eastAsia="Times New Roman"/>
                  <w:i/>
                  <w:sz w:val="20"/>
                  <w:szCs w:val="20"/>
                </w:rPr>
                <w:t>y</w:t>
              </w:r>
            </w:ins>
          </w:p>
        </w:tc>
        <w:tc>
          <w:tcPr>
            <w:tcW w:w="631" w:type="pct"/>
          </w:tcPr>
          <w:p w14:paraId="3B61E67B" w14:textId="77777777" w:rsidR="00D32B8F" w:rsidRPr="00760B0B" w:rsidRDefault="00D32B8F" w:rsidP="00D34EC1">
            <w:pPr>
              <w:spacing w:after="60"/>
              <w:rPr>
                <w:ins w:id="974" w:author="ERCOT" w:date="2025-12-09T11:25:00Z" w16du:dateUtc="2025-12-09T17:25:00Z"/>
                <w:rFonts w:eastAsia="Times New Roman"/>
                <w:sz w:val="20"/>
                <w:szCs w:val="20"/>
              </w:rPr>
            </w:pPr>
            <w:ins w:id="975" w:author="ERCOT" w:date="2025-12-09T11:25:00Z" w16du:dateUtc="2025-12-09T17:25:00Z">
              <w:r w:rsidRPr="00760B0B">
                <w:rPr>
                  <w:rFonts w:eastAsia="Times New Roman"/>
                  <w:sz w:val="20"/>
                  <w:szCs w:val="20"/>
                </w:rPr>
                <w:t>none</w:t>
              </w:r>
            </w:ins>
          </w:p>
        </w:tc>
        <w:tc>
          <w:tcPr>
            <w:tcW w:w="3074" w:type="pct"/>
          </w:tcPr>
          <w:p w14:paraId="35D3C597" w14:textId="77777777" w:rsidR="00D32B8F" w:rsidRPr="00760B0B" w:rsidRDefault="00D32B8F" w:rsidP="00D34EC1">
            <w:pPr>
              <w:spacing w:after="60"/>
              <w:rPr>
                <w:ins w:id="976" w:author="ERCOT" w:date="2025-12-09T11:25:00Z" w16du:dateUtc="2025-12-09T17:25:00Z"/>
                <w:rFonts w:eastAsia="Times New Roman"/>
                <w:sz w:val="20"/>
                <w:szCs w:val="20"/>
              </w:rPr>
            </w:pPr>
            <w:ins w:id="977" w:author="ERCOT" w:date="2025-12-09T11:25:00Z" w16du:dateUtc="2025-12-09T17:25:00Z">
              <w:r w:rsidRPr="00760B0B">
                <w:rPr>
                  <w:rFonts w:eastAsia="Times New Roman"/>
                  <w:sz w:val="20"/>
                  <w:szCs w:val="20"/>
                </w:rPr>
                <w:t>A SCED interval in the 15-minute Settlement Interval.</w:t>
              </w:r>
            </w:ins>
          </w:p>
        </w:tc>
      </w:tr>
    </w:tbl>
    <w:p w14:paraId="406D652E" w14:textId="77777777" w:rsidR="00E0731F" w:rsidRPr="00E0731F" w:rsidRDefault="00E0731F" w:rsidP="00E0731F">
      <w:pPr>
        <w:keepNext/>
        <w:widowControl w:val="0"/>
        <w:tabs>
          <w:tab w:val="left" w:pos="1260"/>
        </w:tabs>
        <w:spacing w:before="480" w:after="240"/>
        <w:ind w:left="1267" w:hanging="1267"/>
        <w:outlineLvl w:val="3"/>
        <w:rPr>
          <w:rFonts w:eastAsia="Times New Roman"/>
          <w:b/>
          <w:bCs/>
          <w:snapToGrid w:val="0"/>
          <w:szCs w:val="20"/>
        </w:rPr>
      </w:pPr>
      <w:bookmarkStart w:id="978" w:name="_Toc214879013"/>
      <w:bookmarkStart w:id="979" w:name="_Toc135992418"/>
      <w:bookmarkEnd w:id="890"/>
      <w:commentRangeStart w:id="980"/>
      <w:r w:rsidRPr="00E0731F">
        <w:rPr>
          <w:rFonts w:eastAsia="Times New Roman"/>
          <w:b/>
          <w:bCs/>
          <w:snapToGrid w:val="0"/>
          <w:szCs w:val="20"/>
        </w:rPr>
        <w:t>6.6.9.1</w:t>
      </w:r>
      <w:commentRangeEnd w:id="980"/>
      <w:r>
        <w:rPr>
          <w:rStyle w:val="CommentReference"/>
        </w:rPr>
        <w:commentReference w:id="980"/>
      </w:r>
      <w:r w:rsidRPr="00E0731F">
        <w:rPr>
          <w:rFonts w:eastAsia="Times New Roman"/>
          <w:b/>
          <w:bCs/>
          <w:snapToGrid w:val="0"/>
          <w:szCs w:val="20"/>
        </w:rPr>
        <w:tab/>
        <w:t>Payment for Emergency Operations Settlement</w:t>
      </w:r>
      <w:bookmarkEnd w:id="978"/>
    </w:p>
    <w:p w14:paraId="3FCF64D6" w14:textId="77777777" w:rsidR="00E0731F" w:rsidRPr="00E0731F" w:rsidRDefault="00E0731F" w:rsidP="00E0731F">
      <w:pPr>
        <w:spacing w:after="240"/>
        <w:ind w:left="720" w:hanging="720"/>
        <w:rPr>
          <w:rFonts w:eastAsia="Times New Roman"/>
          <w:iCs/>
          <w:szCs w:val="20"/>
        </w:rPr>
      </w:pPr>
      <w:bookmarkStart w:id="981" w:name="_Hlk216172087"/>
      <w:r w:rsidRPr="00E0731F">
        <w:rPr>
          <w:rFonts w:eastAsia="Times New Roman"/>
          <w:iCs/>
          <w:szCs w:val="20"/>
        </w:rPr>
        <w:t>(1)</w:t>
      </w:r>
      <w:r w:rsidRPr="00E0731F">
        <w:rPr>
          <w:rFonts w:eastAsia="Times New Roman"/>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125C3864" w14:textId="77777777" w:rsidR="00E0731F" w:rsidRPr="00E0731F" w:rsidRDefault="00E0731F" w:rsidP="00E0731F">
      <w:pPr>
        <w:tabs>
          <w:tab w:val="left" w:pos="2340"/>
          <w:tab w:val="left" w:pos="3420"/>
        </w:tabs>
        <w:spacing w:before="240" w:after="240"/>
        <w:ind w:left="3420" w:hanging="2700"/>
        <w:rPr>
          <w:rFonts w:eastAsia="Calibri"/>
          <w:b/>
          <w:szCs w:val="20"/>
          <w:lang w:val="pt-BR"/>
        </w:rPr>
      </w:pPr>
      <w:r w:rsidRPr="00E0731F">
        <w:rPr>
          <w:rFonts w:eastAsia="Times New Roman"/>
          <w:b/>
          <w:bCs/>
          <w:szCs w:val="20"/>
          <w:lang w:val="pt-BR"/>
        </w:rPr>
        <w:t xml:space="preserve">EMREAMT </w:t>
      </w:r>
      <w:r w:rsidRPr="00E0731F">
        <w:rPr>
          <w:rFonts w:eastAsia="Times New Roman"/>
          <w:b/>
          <w:bCs/>
          <w:i/>
          <w:szCs w:val="20"/>
          <w:vertAlign w:val="subscript"/>
          <w:lang w:val="pt-BR"/>
        </w:rPr>
        <w:t>q, r, p</w:t>
      </w:r>
      <w:r w:rsidRPr="00E0731F">
        <w:rPr>
          <w:rFonts w:eastAsia="Times New Roman"/>
          <w:b/>
          <w:bCs/>
          <w:szCs w:val="20"/>
          <w:lang w:val="pt-BR"/>
        </w:rPr>
        <w:tab/>
        <w:t>=</w:t>
      </w:r>
      <w:r w:rsidRPr="00E0731F">
        <w:rPr>
          <w:rFonts w:eastAsia="Times New Roman"/>
          <w:b/>
          <w:bCs/>
          <w:szCs w:val="20"/>
          <w:lang w:val="pt-BR"/>
        </w:rPr>
        <w:tab/>
        <w:t xml:space="preserve">(-1) * (EMREPRGEN </w:t>
      </w:r>
      <w:r w:rsidRPr="00E0731F">
        <w:rPr>
          <w:rFonts w:eastAsia="Times New Roman"/>
          <w:b/>
          <w:bCs/>
          <w:i/>
          <w:szCs w:val="20"/>
          <w:vertAlign w:val="subscript"/>
          <w:lang w:val="pt-BR"/>
        </w:rPr>
        <w:t>q, r, p</w:t>
      </w:r>
      <w:r w:rsidRPr="00E0731F">
        <w:rPr>
          <w:rFonts w:eastAsia="Times New Roman"/>
          <w:b/>
          <w:bCs/>
          <w:szCs w:val="20"/>
          <w:lang w:val="pt-BR"/>
        </w:rPr>
        <w:t xml:space="preserve"> * EMREGEN </w:t>
      </w:r>
      <w:r w:rsidRPr="00E0731F">
        <w:rPr>
          <w:rFonts w:eastAsia="Times New Roman"/>
          <w:b/>
          <w:bCs/>
          <w:i/>
          <w:szCs w:val="20"/>
          <w:vertAlign w:val="subscript"/>
          <w:lang w:val="pt-BR"/>
        </w:rPr>
        <w:t>q, r, p</w:t>
      </w:r>
      <w:r w:rsidRPr="00E0731F">
        <w:rPr>
          <w:rFonts w:eastAsia="Times New Roman"/>
          <w:b/>
          <w:bCs/>
          <w:szCs w:val="20"/>
          <w:lang w:val="pt-BR"/>
        </w:rPr>
        <w:t>)</w:t>
      </w:r>
      <w:r w:rsidRPr="00E0731F">
        <w:rPr>
          <w:rFonts w:eastAsia="Calibri"/>
          <w:b/>
          <w:szCs w:val="20"/>
          <w:lang w:val="pt-BR"/>
        </w:rPr>
        <w:t xml:space="preserve"> </w:t>
      </w:r>
    </w:p>
    <w:p w14:paraId="76EC1537" w14:textId="77777777" w:rsidR="00E0731F" w:rsidRPr="00E0731F" w:rsidRDefault="00E0731F" w:rsidP="00E0731F">
      <w:pPr>
        <w:tabs>
          <w:tab w:val="left" w:pos="2340"/>
          <w:tab w:val="left" w:pos="3420"/>
        </w:tabs>
        <w:spacing w:before="240" w:after="240"/>
        <w:ind w:left="3420" w:hanging="2700"/>
        <w:rPr>
          <w:rFonts w:eastAsia="Times New Roman"/>
          <w:b/>
          <w:bCs/>
          <w:szCs w:val="20"/>
          <w:lang w:val="pt-BR"/>
        </w:rPr>
      </w:pPr>
      <w:r w:rsidRPr="00E0731F">
        <w:rPr>
          <w:rFonts w:eastAsia="Times New Roman"/>
          <w:b/>
          <w:bCs/>
          <w:szCs w:val="20"/>
          <w:lang w:val="pt-BR"/>
        </w:rPr>
        <w:tab/>
      </w:r>
      <w:r w:rsidRPr="00E0731F">
        <w:rPr>
          <w:rFonts w:eastAsia="Times New Roman"/>
          <w:b/>
          <w:bCs/>
          <w:szCs w:val="20"/>
          <w:lang w:val="pt-BR"/>
        </w:rPr>
        <w:tab/>
      </w:r>
      <w:r w:rsidRPr="00E0731F">
        <w:rPr>
          <w:rFonts w:eastAsia="Calibri"/>
          <w:b/>
          <w:szCs w:val="20"/>
          <w:lang w:val="pt-BR"/>
        </w:rPr>
        <w:t xml:space="preserve">+ </w:t>
      </w:r>
      <w:r w:rsidRPr="00E0731F">
        <w:rPr>
          <w:rFonts w:eastAsia="Times New Roman"/>
          <w:b/>
          <w:bCs/>
          <w:szCs w:val="20"/>
          <w:lang w:val="pt-BR"/>
        </w:rPr>
        <w:t>(</w:t>
      </w:r>
      <w:r w:rsidRPr="00E0731F">
        <w:rPr>
          <w:rFonts w:eastAsia="Calibri"/>
          <w:b/>
          <w:szCs w:val="20"/>
          <w:lang w:val="pt-BR"/>
        </w:rPr>
        <w:t xml:space="preserve">EMREPRLOAD </w:t>
      </w:r>
      <w:r w:rsidRPr="00E0731F">
        <w:rPr>
          <w:rFonts w:eastAsia="Calibri"/>
          <w:b/>
          <w:i/>
          <w:szCs w:val="20"/>
          <w:vertAlign w:val="subscript"/>
          <w:lang w:val="pt-BR"/>
        </w:rPr>
        <w:t>q, r, p</w:t>
      </w:r>
      <w:r w:rsidRPr="00E0731F">
        <w:rPr>
          <w:rFonts w:eastAsia="Calibri"/>
          <w:b/>
          <w:szCs w:val="20"/>
          <w:lang w:val="pt-BR"/>
        </w:rPr>
        <w:t xml:space="preserve"> * EMRELOAD </w:t>
      </w:r>
      <w:r w:rsidRPr="00E0731F">
        <w:rPr>
          <w:rFonts w:eastAsia="Calibri"/>
          <w:b/>
          <w:i/>
          <w:szCs w:val="20"/>
          <w:vertAlign w:val="subscript"/>
          <w:lang w:val="pt-BR"/>
        </w:rPr>
        <w:t>q, r, p</w:t>
      </w:r>
      <w:r w:rsidRPr="00E0731F">
        <w:rPr>
          <w:rFonts w:eastAsia="Times New Roman"/>
          <w:b/>
          <w:bCs/>
          <w:szCs w:val="20"/>
          <w:lang w:val="pt-BR"/>
        </w:rPr>
        <w:t>)</w:t>
      </w:r>
    </w:p>
    <w:p w14:paraId="59F6C45B" w14:textId="77777777" w:rsidR="00E0731F" w:rsidRPr="00E0731F" w:rsidRDefault="00E0731F" w:rsidP="00E0731F">
      <w:pPr>
        <w:spacing w:after="240"/>
        <w:rPr>
          <w:rFonts w:eastAsia="Times New Roman"/>
          <w:szCs w:val="20"/>
          <w:lang w:val="pt-BR"/>
        </w:rPr>
      </w:pPr>
      <w:r w:rsidRPr="00E0731F">
        <w:rPr>
          <w:rFonts w:eastAsia="Times New Roman"/>
          <w:szCs w:val="20"/>
          <w:lang w:val="pt-BR"/>
        </w:rPr>
        <w:t>Where:</w:t>
      </w:r>
    </w:p>
    <w:p w14:paraId="6AD7CE1E" w14:textId="77777777" w:rsidR="00E0731F" w:rsidRPr="00E0731F" w:rsidRDefault="00E0731F" w:rsidP="00E0731F">
      <w:pPr>
        <w:tabs>
          <w:tab w:val="left" w:pos="2340"/>
          <w:tab w:val="left" w:pos="2880"/>
        </w:tabs>
        <w:spacing w:after="240"/>
        <w:ind w:left="987" w:hanging="269"/>
        <w:rPr>
          <w:rFonts w:eastAsia="Times New Roman"/>
          <w:bCs/>
          <w:szCs w:val="20"/>
          <w:lang w:val="pt-BR"/>
        </w:rPr>
      </w:pPr>
      <w:r w:rsidRPr="00E0731F">
        <w:rPr>
          <w:rFonts w:eastAsia="Times New Roman"/>
          <w:bCs/>
          <w:szCs w:val="20"/>
          <w:lang w:val="pt-BR"/>
        </w:rPr>
        <w:t>If any EBP &gt; 0 then:</w:t>
      </w:r>
    </w:p>
    <w:p w14:paraId="740B46C9" w14:textId="77777777" w:rsidR="00E0731F" w:rsidRPr="00E0731F" w:rsidRDefault="00E0731F" w:rsidP="00E0731F">
      <w:pPr>
        <w:tabs>
          <w:tab w:val="left" w:pos="2340"/>
          <w:tab w:val="left" w:pos="2880"/>
        </w:tabs>
        <w:spacing w:after="240"/>
        <w:ind w:left="987" w:hanging="269"/>
        <w:rPr>
          <w:rFonts w:eastAsia="Times New Roman"/>
          <w:bCs/>
          <w:szCs w:val="20"/>
          <w:lang w:val="pt-BR"/>
        </w:rPr>
      </w:pPr>
      <w:r w:rsidRPr="00E0731F">
        <w:rPr>
          <w:rFonts w:eastAsia="Times New Roman"/>
          <w:bCs/>
          <w:szCs w:val="20"/>
          <w:lang w:val="pt-BR"/>
        </w:rPr>
        <w:t xml:space="preserve">EMREPRGEN </w:t>
      </w:r>
      <w:r w:rsidRPr="00E0731F">
        <w:rPr>
          <w:rFonts w:eastAsia="Times New Roman"/>
          <w:bCs/>
          <w:i/>
          <w:szCs w:val="20"/>
          <w:vertAlign w:val="subscript"/>
          <w:lang w:val="pt-BR"/>
        </w:rPr>
        <w:t>q, r, p</w:t>
      </w:r>
      <w:r w:rsidRPr="00E0731F">
        <w:rPr>
          <w:rFonts w:eastAsia="Times New Roman"/>
          <w:bCs/>
          <w:szCs w:val="20"/>
          <w:lang w:val="pt-BR"/>
        </w:rPr>
        <w:tab/>
      </w:r>
      <w:r w:rsidRPr="00E0731F">
        <w:rPr>
          <w:rFonts w:eastAsia="Times New Roman"/>
          <w:bCs/>
          <w:szCs w:val="20"/>
          <w:lang w:val="pt-BR"/>
        </w:rPr>
        <w:tab/>
        <w:t>=</w:t>
      </w:r>
      <w:r w:rsidRPr="00E0731F">
        <w:rPr>
          <w:rFonts w:eastAsia="Times New Roman"/>
          <w:bCs/>
          <w:szCs w:val="20"/>
          <w:lang w:val="pt-BR"/>
        </w:rPr>
        <w:tab/>
        <w:t xml:space="preserve">Max (0, EBPWAPRGEN </w:t>
      </w:r>
      <w:r w:rsidRPr="00E0731F">
        <w:rPr>
          <w:rFonts w:eastAsia="Times New Roman"/>
          <w:bCs/>
          <w:i/>
          <w:szCs w:val="20"/>
          <w:vertAlign w:val="subscript"/>
          <w:lang w:val="pt-BR"/>
        </w:rPr>
        <w:t>q, r, p</w:t>
      </w:r>
      <w:r w:rsidRPr="00E0731F">
        <w:rPr>
          <w:rFonts w:eastAsia="Times New Roman"/>
          <w:bCs/>
          <w:szCs w:val="20"/>
          <w:lang w:val="pt-BR"/>
        </w:rPr>
        <w:t xml:space="preserve"> – RTSPP </w:t>
      </w:r>
      <w:r w:rsidRPr="00E0731F">
        <w:rPr>
          <w:rFonts w:eastAsia="Times New Roman"/>
          <w:bCs/>
          <w:i/>
          <w:szCs w:val="20"/>
          <w:vertAlign w:val="subscript"/>
          <w:lang w:val="pt-BR"/>
        </w:rPr>
        <w:t>p</w:t>
      </w:r>
      <w:r w:rsidRPr="00E0731F">
        <w:rPr>
          <w:rFonts w:eastAsia="Times New Roman"/>
          <w:bCs/>
          <w:szCs w:val="20"/>
          <w:lang w:val="pt-BR"/>
        </w:rPr>
        <w:t>)</w:t>
      </w:r>
    </w:p>
    <w:p w14:paraId="6FA790D1" w14:textId="77777777" w:rsidR="00E0731F" w:rsidRPr="00E0731F" w:rsidRDefault="00E0731F" w:rsidP="00E0731F">
      <w:pPr>
        <w:tabs>
          <w:tab w:val="left" w:pos="2340"/>
          <w:tab w:val="left" w:pos="2880"/>
        </w:tabs>
        <w:spacing w:after="240"/>
        <w:ind w:left="987" w:hanging="269"/>
        <w:rPr>
          <w:rFonts w:eastAsia="Times New Roman"/>
          <w:bCs/>
          <w:szCs w:val="20"/>
          <w:lang w:val="pt-BR"/>
        </w:rPr>
      </w:pPr>
      <w:r w:rsidRPr="00E0731F">
        <w:rPr>
          <w:rFonts w:eastAsia="Times New Roman"/>
          <w:bCs/>
          <w:szCs w:val="20"/>
          <w:lang w:val="pt-BR"/>
        </w:rPr>
        <w:t xml:space="preserve">EBPWAPRGEN </w:t>
      </w:r>
      <w:r w:rsidRPr="00E0731F">
        <w:rPr>
          <w:rFonts w:eastAsia="Times New Roman"/>
          <w:bCs/>
          <w:i/>
          <w:szCs w:val="20"/>
          <w:vertAlign w:val="subscript"/>
          <w:lang w:val="pt-BR"/>
        </w:rPr>
        <w:t>q, r, p</w:t>
      </w:r>
      <w:r w:rsidRPr="00E0731F">
        <w:rPr>
          <w:rFonts w:eastAsia="Times New Roman"/>
          <w:bCs/>
          <w:szCs w:val="20"/>
          <w:lang w:val="pt-BR"/>
        </w:rPr>
        <w:tab/>
        <w:t>=</w:t>
      </w:r>
      <w:r w:rsidRPr="00E0731F">
        <w:rPr>
          <w:rFonts w:eastAsia="Times New Roman"/>
          <w:bCs/>
          <w:szCs w:val="20"/>
          <w:lang w:val="pt-BR"/>
        </w:rPr>
        <w:tab/>
      </w:r>
      <w:r w:rsidRPr="00E0731F">
        <w:rPr>
          <w:rFonts w:eastAsia="Times New Roman"/>
          <w:bCs/>
          <w:position w:val="-22"/>
          <w:szCs w:val="20"/>
        </w:rPr>
        <w:object w:dxaOrig="225" w:dyaOrig="450" w14:anchorId="6B29639C">
          <v:shape id="_x0000_i1088" type="#_x0000_t75" style="width:12pt;height:24pt" o:ole="">
            <v:imagedata r:id="rId108" o:title=""/>
          </v:shape>
          <o:OLEObject Type="Embed" ProgID="Equation.3" ShapeID="_x0000_i1088" DrawAspect="Content" ObjectID="_1827312195" r:id="rId109"/>
        </w:object>
      </w:r>
      <w:r w:rsidRPr="00E0731F">
        <w:rPr>
          <w:rFonts w:eastAsia="Times New Roman"/>
          <w:bCs/>
          <w:szCs w:val="20"/>
          <w:lang w:val="pt-BR"/>
        </w:rPr>
        <w:t xml:space="preserve">(EBPPR </w:t>
      </w:r>
      <w:r w:rsidRPr="00E0731F">
        <w:rPr>
          <w:rFonts w:eastAsia="Times New Roman"/>
          <w:bCs/>
          <w:i/>
          <w:szCs w:val="20"/>
          <w:vertAlign w:val="subscript"/>
          <w:lang w:val="pt-BR"/>
        </w:rPr>
        <w:t>q, r, p, y</w:t>
      </w:r>
      <w:r w:rsidRPr="00E0731F">
        <w:rPr>
          <w:rFonts w:eastAsia="Times New Roman"/>
          <w:bCs/>
          <w:szCs w:val="20"/>
          <w:lang w:val="pt-BR"/>
        </w:rPr>
        <w:t xml:space="preserve"> * Max (0.001, EBP </w:t>
      </w:r>
      <w:r w:rsidRPr="00E0731F">
        <w:rPr>
          <w:rFonts w:eastAsia="Times New Roman"/>
          <w:bCs/>
          <w:i/>
          <w:szCs w:val="20"/>
          <w:vertAlign w:val="subscript"/>
          <w:lang w:val="pt-BR"/>
        </w:rPr>
        <w:t>q, r, p, y</w:t>
      </w:r>
      <w:r w:rsidRPr="00E0731F">
        <w:rPr>
          <w:rFonts w:eastAsia="Times New Roman"/>
          <w:bCs/>
          <w:szCs w:val="20"/>
          <w:lang w:val="pt-BR"/>
        </w:rPr>
        <w:t xml:space="preserve">) * TLMP </w:t>
      </w:r>
      <w:r w:rsidRPr="00E0731F">
        <w:rPr>
          <w:rFonts w:eastAsia="Times New Roman"/>
          <w:bCs/>
          <w:i/>
          <w:szCs w:val="20"/>
          <w:vertAlign w:val="subscript"/>
          <w:lang w:val="pt-BR"/>
        </w:rPr>
        <w:t>y</w:t>
      </w:r>
      <w:r w:rsidRPr="00E0731F">
        <w:rPr>
          <w:rFonts w:eastAsia="Times New Roman"/>
          <w:bCs/>
          <w:szCs w:val="20"/>
          <w:lang w:val="pt-BR"/>
        </w:rPr>
        <w:t xml:space="preserve">) </w:t>
      </w:r>
      <w:r w:rsidRPr="00E0731F">
        <w:rPr>
          <w:rFonts w:eastAsia="Times New Roman"/>
          <w:b/>
          <w:bCs/>
          <w:sz w:val="32"/>
          <w:szCs w:val="32"/>
          <w:lang w:val="pt-BR"/>
        </w:rPr>
        <w:t>/</w:t>
      </w:r>
    </w:p>
    <w:p w14:paraId="0A6B8F40" w14:textId="77777777" w:rsidR="00E0731F" w:rsidRPr="00E0731F" w:rsidRDefault="00E0731F" w:rsidP="00E0731F">
      <w:pPr>
        <w:tabs>
          <w:tab w:val="left" w:pos="2340"/>
          <w:tab w:val="left" w:pos="2880"/>
        </w:tabs>
        <w:spacing w:after="240"/>
        <w:ind w:left="987" w:hanging="269"/>
        <w:rPr>
          <w:rFonts w:eastAsia="Times New Roman"/>
          <w:bCs/>
          <w:szCs w:val="20"/>
          <w:lang w:val="es-MX"/>
        </w:rPr>
      </w:pPr>
      <w:r w:rsidRPr="00E0731F">
        <w:rPr>
          <w:rFonts w:eastAsia="Times New Roman"/>
          <w:bCs/>
          <w:szCs w:val="20"/>
          <w:lang w:val="pt-BR"/>
        </w:rPr>
        <w:tab/>
      </w:r>
      <w:r w:rsidRPr="00E0731F">
        <w:rPr>
          <w:rFonts w:eastAsia="Times New Roman"/>
          <w:bCs/>
          <w:szCs w:val="20"/>
          <w:lang w:val="pt-BR"/>
        </w:rPr>
        <w:tab/>
      </w:r>
      <w:r w:rsidRPr="00E0731F">
        <w:rPr>
          <w:rFonts w:eastAsia="Times New Roman"/>
          <w:bCs/>
          <w:szCs w:val="20"/>
          <w:lang w:val="pt-BR"/>
        </w:rPr>
        <w:tab/>
      </w:r>
      <w:r w:rsidRPr="00E0731F">
        <w:rPr>
          <w:rFonts w:eastAsia="Times New Roman"/>
          <w:bCs/>
          <w:position w:val="-22"/>
          <w:szCs w:val="20"/>
        </w:rPr>
        <w:object w:dxaOrig="225" w:dyaOrig="450" w14:anchorId="2DDF5B3F">
          <v:shape id="_x0000_i1089" type="#_x0000_t75" style="width:12pt;height:24pt" o:ole="">
            <v:imagedata r:id="rId110" o:title=""/>
          </v:shape>
          <o:OLEObject Type="Embed" ProgID="Equation.3" ShapeID="_x0000_i1089" DrawAspect="Content" ObjectID="_1827312196" r:id="rId111"/>
        </w:object>
      </w:r>
      <w:r w:rsidRPr="00E0731F">
        <w:rPr>
          <w:rFonts w:eastAsia="Times New Roman"/>
          <w:bCs/>
          <w:szCs w:val="20"/>
          <w:lang w:val="es-MX"/>
        </w:rPr>
        <w:t xml:space="preserve">(Max (0.001, EBP </w:t>
      </w:r>
      <w:r w:rsidRPr="00E0731F">
        <w:rPr>
          <w:rFonts w:eastAsia="Times New Roman"/>
          <w:bCs/>
          <w:i/>
          <w:szCs w:val="20"/>
          <w:vertAlign w:val="subscript"/>
          <w:lang w:val="es-MX"/>
        </w:rPr>
        <w:t>q, r, p, y</w:t>
      </w:r>
      <w:r w:rsidRPr="00E0731F">
        <w:rPr>
          <w:rFonts w:eastAsia="Times New Roman"/>
          <w:bCs/>
          <w:szCs w:val="20"/>
          <w:lang w:val="pt-BR"/>
        </w:rPr>
        <w:t>)</w:t>
      </w:r>
      <w:r w:rsidRPr="00E0731F">
        <w:rPr>
          <w:rFonts w:eastAsia="Times New Roman"/>
          <w:bCs/>
          <w:i/>
          <w:szCs w:val="20"/>
          <w:vertAlign w:val="subscript"/>
          <w:lang w:val="es-MX"/>
        </w:rPr>
        <w:t xml:space="preserve"> </w:t>
      </w:r>
      <w:r w:rsidRPr="00E0731F">
        <w:rPr>
          <w:rFonts w:eastAsia="Times New Roman"/>
          <w:bCs/>
          <w:szCs w:val="20"/>
          <w:lang w:val="es-MX"/>
        </w:rPr>
        <w:t>* TLMP</w:t>
      </w:r>
      <w:r w:rsidRPr="00E0731F">
        <w:rPr>
          <w:rFonts w:eastAsia="Times New Roman"/>
          <w:bCs/>
          <w:i/>
          <w:szCs w:val="20"/>
          <w:vertAlign w:val="subscript"/>
          <w:lang w:val="es-MX"/>
        </w:rPr>
        <w:t xml:space="preserve"> y</w:t>
      </w:r>
      <w:r w:rsidRPr="00E0731F">
        <w:rPr>
          <w:rFonts w:eastAsia="Times New Roman"/>
          <w:bCs/>
          <w:szCs w:val="20"/>
          <w:lang w:val="es-MX"/>
        </w:rPr>
        <w:t>)</w:t>
      </w:r>
    </w:p>
    <w:p w14:paraId="5B633E53" w14:textId="77777777" w:rsidR="00E0731F" w:rsidRPr="00E0731F" w:rsidRDefault="00E0731F" w:rsidP="00E0731F">
      <w:pPr>
        <w:tabs>
          <w:tab w:val="left" w:pos="2340"/>
          <w:tab w:val="left" w:pos="2880"/>
        </w:tabs>
        <w:spacing w:after="240"/>
        <w:ind w:left="987" w:hanging="269"/>
        <w:rPr>
          <w:rFonts w:eastAsia="Times New Roman"/>
          <w:bCs/>
          <w:szCs w:val="20"/>
          <w:lang w:val="es-MX"/>
        </w:rPr>
      </w:pPr>
      <w:r w:rsidRPr="00E0731F">
        <w:rPr>
          <w:rFonts w:eastAsia="Times New Roman"/>
          <w:bCs/>
          <w:szCs w:val="20"/>
          <w:lang w:val="pt-BR"/>
        </w:rPr>
        <w:t>EMREGEN</w:t>
      </w:r>
      <w:r w:rsidRPr="00E0731F">
        <w:rPr>
          <w:rFonts w:eastAsia="Times New Roman"/>
          <w:bCs/>
          <w:szCs w:val="20"/>
          <w:lang w:val="es-MX"/>
        </w:rPr>
        <w:t xml:space="preserve"> </w:t>
      </w:r>
      <w:r w:rsidRPr="00E0731F">
        <w:rPr>
          <w:rFonts w:eastAsia="Times New Roman"/>
          <w:bCs/>
          <w:i/>
          <w:szCs w:val="20"/>
          <w:vertAlign w:val="subscript"/>
          <w:lang w:val="es-MX"/>
        </w:rPr>
        <w:t>q, r, p</w:t>
      </w:r>
      <w:r w:rsidRPr="00E0731F">
        <w:rPr>
          <w:rFonts w:eastAsia="Times New Roman"/>
          <w:bCs/>
          <w:szCs w:val="20"/>
          <w:lang w:val="es-MX"/>
        </w:rPr>
        <w:tab/>
        <w:t>=</w:t>
      </w:r>
      <w:r w:rsidRPr="00E0731F">
        <w:rPr>
          <w:rFonts w:eastAsia="Times New Roman"/>
          <w:bCs/>
          <w:szCs w:val="20"/>
          <w:lang w:val="es-MX"/>
        </w:rPr>
        <w:tab/>
        <w:t>Max (0, Min (</w:t>
      </w:r>
      <w:r w:rsidRPr="00E0731F">
        <w:rPr>
          <w:rFonts w:eastAsia="Times New Roman"/>
          <w:bCs/>
          <w:szCs w:val="20"/>
          <w:lang w:val="pt-BR"/>
        </w:rPr>
        <w:t>AEBPGEN</w:t>
      </w:r>
      <w:r w:rsidRPr="00E0731F">
        <w:rPr>
          <w:rFonts w:eastAsia="Times New Roman"/>
          <w:bCs/>
          <w:szCs w:val="20"/>
          <w:vertAlign w:val="subscript"/>
          <w:lang w:val="pt-BR"/>
        </w:rPr>
        <w:t xml:space="preserve"> </w:t>
      </w:r>
      <w:r w:rsidRPr="00E0731F">
        <w:rPr>
          <w:rFonts w:eastAsia="Times New Roman"/>
          <w:bCs/>
          <w:i/>
          <w:szCs w:val="20"/>
          <w:vertAlign w:val="subscript"/>
          <w:lang w:val="pt-BR"/>
        </w:rPr>
        <w:t>q, r, p</w:t>
      </w:r>
      <w:r w:rsidRPr="00E0731F">
        <w:rPr>
          <w:rFonts w:eastAsia="Times New Roman"/>
          <w:bCs/>
          <w:szCs w:val="20"/>
          <w:lang w:val="pt-BR"/>
        </w:rPr>
        <w:t>,</w:t>
      </w:r>
      <w:r w:rsidRPr="00E0731F">
        <w:rPr>
          <w:rFonts w:eastAsia="Times New Roman"/>
          <w:bCs/>
          <w:szCs w:val="20"/>
          <w:lang w:val="es-MX"/>
        </w:rPr>
        <w:t xml:space="preserve"> RTMG </w:t>
      </w:r>
      <w:r w:rsidRPr="00E0731F">
        <w:rPr>
          <w:rFonts w:eastAsia="Times New Roman"/>
          <w:bCs/>
          <w:i/>
          <w:szCs w:val="20"/>
          <w:vertAlign w:val="subscript"/>
          <w:lang w:val="es-MX"/>
        </w:rPr>
        <w:t>q, r, p</w:t>
      </w:r>
      <w:r w:rsidRPr="00E0731F">
        <w:rPr>
          <w:rFonts w:eastAsia="Times New Roman"/>
          <w:bCs/>
          <w:szCs w:val="20"/>
          <w:lang w:val="es-MX"/>
        </w:rPr>
        <w:t xml:space="preserve">) – ¼ * Max (0, BP </w:t>
      </w:r>
      <w:r w:rsidRPr="00E0731F">
        <w:rPr>
          <w:rFonts w:eastAsia="Times New Roman"/>
          <w:bCs/>
          <w:i/>
          <w:szCs w:val="20"/>
          <w:vertAlign w:val="subscript"/>
          <w:lang w:val="es-MX"/>
        </w:rPr>
        <w:t>q, r, p</w:t>
      </w:r>
      <w:r w:rsidRPr="00E0731F">
        <w:rPr>
          <w:rFonts w:eastAsia="Times New Roman"/>
          <w:bCs/>
          <w:szCs w:val="20"/>
          <w:lang w:val="es-MX"/>
        </w:rPr>
        <w:t>))</w:t>
      </w:r>
    </w:p>
    <w:p w14:paraId="095AD936" w14:textId="77777777" w:rsidR="00E0731F" w:rsidRPr="00E0731F" w:rsidRDefault="00E0731F" w:rsidP="00E0731F">
      <w:pPr>
        <w:tabs>
          <w:tab w:val="left" w:pos="2340"/>
          <w:tab w:val="left" w:pos="2880"/>
        </w:tabs>
        <w:spacing w:after="240"/>
        <w:ind w:left="987" w:hanging="269"/>
        <w:rPr>
          <w:rFonts w:eastAsia="Times New Roman"/>
          <w:bCs/>
          <w:szCs w:val="20"/>
          <w:lang w:val="pt-BR"/>
        </w:rPr>
      </w:pPr>
      <w:r w:rsidRPr="00E0731F">
        <w:rPr>
          <w:rFonts w:eastAsia="Times New Roman"/>
          <w:bCs/>
          <w:szCs w:val="20"/>
          <w:lang w:val="pt-BR"/>
        </w:rPr>
        <w:t>AEBPGEN</w:t>
      </w:r>
      <w:r w:rsidRPr="00E0731F">
        <w:rPr>
          <w:rFonts w:eastAsia="Times New Roman"/>
          <w:bCs/>
          <w:szCs w:val="20"/>
          <w:vertAlign w:val="subscript"/>
          <w:lang w:val="pt-BR"/>
        </w:rPr>
        <w:t xml:space="preserve"> </w:t>
      </w:r>
      <w:r w:rsidRPr="00E0731F">
        <w:rPr>
          <w:rFonts w:eastAsia="Times New Roman"/>
          <w:bCs/>
          <w:i/>
          <w:szCs w:val="20"/>
          <w:vertAlign w:val="subscript"/>
          <w:lang w:val="pt-BR"/>
        </w:rPr>
        <w:t>q, r, p</w:t>
      </w:r>
      <w:r w:rsidRPr="00E0731F">
        <w:rPr>
          <w:rFonts w:eastAsia="Times New Roman"/>
          <w:bCs/>
          <w:szCs w:val="20"/>
          <w:lang w:val="pt-BR"/>
        </w:rPr>
        <w:tab/>
      </w:r>
      <w:r w:rsidRPr="00E0731F">
        <w:rPr>
          <w:rFonts w:eastAsia="Times New Roman"/>
          <w:bCs/>
          <w:szCs w:val="20"/>
          <w:lang w:val="pt-BR"/>
        </w:rPr>
        <w:tab/>
        <w:t>=</w:t>
      </w:r>
      <w:r w:rsidRPr="00E0731F">
        <w:rPr>
          <w:rFonts w:eastAsia="Times New Roman"/>
          <w:bCs/>
          <w:szCs w:val="20"/>
          <w:lang w:val="pt-BR"/>
        </w:rPr>
        <w:tab/>
      </w:r>
      <w:r w:rsidRPr="00E0731F">
        <w:rPr>
          <w:rFonts w:eastAsia="Times New Roman"/>
          <w:bCs/>
          <w:position w:val="-22"/>
          <w:szCs w:val="20"/>
        </w:rPr>
        <w:object w:dxaOrig="225" w:dyaOrig="450" w14:anchorId="6CBC583A">
          <v:shape id="_x0000_i1090" type="#_x0000_t75" style="width:12pt;height:24pt" o:ole="">
            <v:imagedata r:id="rId110" o:title=""/>
          </v:shape>
          <o:OLEObject Type="Embed" ProgID="Equation.3" ShapeID="_x0000_i1090" DrawAspect="Content" ObjectID="_1827312197" r:id="rId112"/>
        </w:object>
      </w:r>
      <w:r w:rsidRPr="00E0731F">
        <w:rPr>
          <w:rFonts w:eastAsia="Times New Roman"/>
          <w:bCs/>
          <w:szCs w:val="20"/>
          <w:lang w:val="pt-BR"/>
        </w:rPr>
        <w:t xml:space="preserve"> (Max (0, EBP </w:t>
      </w:r>
      <w:r w:rsidRPr="00E0731F">
        <w:rPr>
          <w:rFonts w:eastAsia="Times New Roman"/>
          <w:bCs/>
          <w:i/>
          <w:szCs w:val="20"/>
          <w:vertAlign w:val="subscript"/>
          <w:lang w:val="pt-BR"/>
        </w:rPr>
        <w:t>q, r, p, y</w:t>
      </w:r>
      <w:r w:rsidRPr="00E0731F">
        <w:rPr>
          <w:rFonts w:eastAsia="Times New Roman"/>
          <w:bCs/>
          <w:szCs w:val="20"/>
          <w:lang w:val="pt-BR"/>
        </w:rPr>
        <w:t xml:space="preserve">) * TLMP </w:t>
      </w:r>
      <w:r w:rsidRPr="00E0731F">
        <w:rPr>
          <w:rFonts w:eastAsia="Times New Roman"/>
          <w:bCs/>
          <w:i/>
          <w:szCs w:val="20"/>
          <w:vertAlign w:val="subscript"/>
          <w:lang w:val="pt-BR"/>
        </w:rPr>
        <w:t>y</w:t>
      </w:r>
      <w:r w:rsidRPr="00E0731F">
        <w:rPr>
          <w:rFonts w:eastAsia="Times New Roman"/>
          <w:bCs/>
          <w:szCs w:val="20"/>
          <w:lang w:val="pt-BR"/>
        </w:rPr>
        <w:t xml:space="preserve"> / 3600)</w:t>
      </w:r>
    </w:p>
    <w:p w14:paraId="7D4BA509" w14:textId="77777777" w:rsidR="00E0731F" w:rsidRPr="00E0731F" w:rsidRDefault="00E0731F" w:rsidP="00E0731F">
      <w:pPr>
        <w:tabs>
          <w:tab w:val="left" w:pos="2340"/>
          <w:tab w:val="left" w:pos="2880"/>
        </w:tabs>
        <w:spacing w:after="240"/>
        <w:ind w:left="720"/>
        <w:rPr>
          <w:rFonts w:eastAsia="Times New Roman"/>
          <w:bCs/>
          <w:szCs w:val="20"/>
          <w:lang w:val="pt-BR"/>
        </w:rPr>
      </w:pPr>
      <w:r w:rsidRPr="00E0731F">
        <w:rPr>
          <w:rFonts w:eastAsia="Times New Roman"/>
          <w:bCs/>
          <w:szCs w:val="20"/>
          <w:lang w:val="pt-BR"/>
        </w:rPr>
        <w:t>If any EBP &lt; 0 then:</w:t>
      </w:r>
    </w:p>
    <w:p w14:paraId="5A0741DB" w14:textId="77777777" w:rsidR="00E0731F" w:rsidRPr="00E0731F" w:rsidRDefault="00E0731F" w:rsidP="00E0731F">
      <w:pPr>
        <w:tabs>
          <w:tab w:val="left" w:pos="2340"/>
          <w:tab w:val="left" w:pos="2880"/>
        </w:tabs>
        <w:spacing w:after="240"/>
        <w:ind w:left="720"/>
        <w:rPr>
          <w:rFonts w:eastAsia="Times New Roman"/>
          <w:bCs/>
          <w:szCs w:val="20"/>
          <w:lang w:val="pt-BR"/>
        </w:rPr>
      </w:pPr>
      <w:r w:rsidRPr="00E0731F">
        <w:rPr>
          <w:rFonts w:eastAsia="Times New Roman"/>
          <w:bCs/>
          <w:szCs w:val="20"/>
          <w:lang w:val="pt-BR"/>
        </w:rPr>
        <w:t xml:space="preserve">EMREPRLOAD </w:t>
      </w:r>
      <w:r w:rsidRPr="00E0731F">
        <w:rPr>
          <w:rFonts w:eastAsia="Times New Roman"/>
          <w:bCs/>
          <w:i/>
          <w:szCs w:val="20"/>
          <w:vertAlign w:val="subscript"/>
          <w:lang w:val="pt-BR"/>
        </w:rPr>
        <w:t>q, r, p</w:t>
      </w:r>
      <w:r w:rsidRPr="00E0731F">
        <w:rPr>
          <w:rFonts w:eastAsia="Times New Roman"/>
          <w:bCs/>
          <w:szCs w:val="20"/>
          <w:lang w:val="pt-BR"/>
        </w:rPr>
        <w:tab/>
      </w:r>
      <w:r w:rsidRPr="00E0731F">
        <w:rPr>
          <w:rFonts w:eastAsia="Times New Roman"/>
          <w:bCs/>
          <w:szCs w:val="20"/>
          <w:lang w:val="pt-BR"/>
        </w:rPr>
        <w:tab/>
        <w:t>=</w:t>
      </w:r>
      <w:r w:rsidRPr="00E0731F">
        <w:rPr>
          <w:rFonts w:eastAsia="Times New Roman"/>
          <w:bCs/>
          <w:szCs w:val="20"/>
          <w:lang w:val="pt-BR"/>
        </w:rPr>
        <w:tab/>
        <w:t>Max (0, RTSPP</w:t>
      </w:r>
      <w:r w:rsidRPr="00E0731F">
        <w:rPr>
          <w:rFonts w:eastAsia="Times New Roman"/>
          <w:bCs/>
          <w:i/>
          <w:szCs w:val="20"/>
          <w:vertAlign w:val="subscript"/>
          <w:lang w:val="pt-BR"/>
        </w:rPr>
        <w:t xml:space="preserve"> p</w:t>
      </w:r>
      <w:r w:rsidRPr="00E0731F">
        <w:rPr>
          <w:rFonts w:eastAsia="Times New Roman"/>
          <w:bCs/>
          <w:szCs w:val="20"/>
          <w:lang w:val="pt-BR"/>
        </w:rPr>
        <w:t xml:space="preserve"> – EBPWAPRLOAD </w:t>
      </w:r>
      <w:r w:rsidRPr="00E0731F">
        <w:rPr>
          <w:rFonts w:eastAsia="Times New Roman"/>
          <w:bCs/>
          <w:i/>
          <w:szCs w:val="20"/>
          <w:vertAlign w:val="subscript"/>
          <w:lang w:val="pt-BR"/>
        </w:rPr>
        <w:t>q, r, p</w:t>
      </w:r>
      <w:r w:rsidRPr="00E0731F">
        <w:rPr>
          <w:rFonts w:eastAsia="Times New Roman"/>
          <w:bCs/>
          <w:szCs w:val="20"/>
          <w:lang w:val="pt-BR"/>
        </w:rPr>
        <w:t>)</w:t>
      </w:r>
    </w:p>
    <w:p w14:paraId="63764480" w14:textId="77777777" w:rsidR="00E0731F" w:rsidRPr="00E0731F" w:rsidRDefault="00E0731F" w:rsidP="00E0731F">
      <w:pPr>
        <w:tabs>
          <w:tab w:val="left" w:pos="2340"/>
          <w:tab w:val="left" w:pos="2880"/>
        </w:tabs>
        <w:spacing w:after="240"/>
        <w:ind w:left="720"/>
        <w:rPr>
          <w:rFonts w:eastAsia="Times New Roman"/>
          <w:b/>
          <w:bCs/>
          <w:sz w:val="32"/>
          <w:szCs w:val="32"/>
          <w:lang w:val="pt-BR"/>
        </w:rPr>
      </w:pPr>
      <w:r w:rsidRPr="00E0731F">
        <w:rPr>
          <w:rFonts w:eastAsia="Times New Roman"/>
          <w:bCs/>
          <w:szCs w:val="20"/>
          <w:lang w:val="pt-BR"/>
        </w:rPr>
        <w:t xml:space="preserve">EBPWAPRLOAD </w:t>
      </w:r>
      <w:r w:rsidRPr="00E0731F">
        <w:rPr>
          <w:rFonts w:eastAsia="Times New Roman"/>
          <w:bCs/>
          <w:i/>
          <w:szCs w:val="20"/>
          <w:vertAlign w:val="subscript"/>
          <w:lang w:val="pt-BR"/>
        </w:rPr>
        <w:t>q, r, p</w:t>
      </w:r>
      <w:r w:rsidRPr="00E0731F">
        <w:rPr>
          <w:rFonts w:eastAsia="Times New Roman"/>
          <w:bCs/>
          <w:szCs w:val="20"/>
          <w:lang w:val="pt-BR"/>
        </w:rPr>
        <w:tab/>
        <w:t>=</w:t>
      </w:r>
      <w:r w:rsidRPr="00E0731F">
        <w:rPr>
          <w:rFonts w:eastAsia="Times New Roman"/>
          <w:bCs/>
          <w:szCs w:val="20"/>
          <w:lang w:val="pt-BR"/>
        </w:rPr>
        <w:tab/>
      </w:r>
      <w:r w:rsidRPr="00E0731F">
        <w:rPr>
          <w:rFonts w:eastAsia="Times New Roman"/>
          <w:bCs/>
          <w:position w:val="-22"/>
          <w:szCs w:val="20"/>
        </w:rPr>
        <w:object w:dxaOrig="225" w:dyaOrig="450" w14:anchorId="109188D5">
          <v:shape id="_x0000_i1091" type="#_x0000_t75" style="width:12pt;height:24pt" o:ole="">
            <v:imagedata r:id="rId108" o:title=""/>
          </v:shape>
          <o:OLEObject Type="Embed" ProgID="Equation.3" ShapeID="_x0000_i1091" DrawAspect="Content" ObjectID="_1827312198" r:id="rId113"/>
        </w:object>
      </w:r>
      <w:r w:rsidRPr="00E0731F">
        <w:rPr>
          <w:rFonts w:eastAsia="Times New Roman"/>
          <w:bCs/>
          <w:szCs w:val="20"/>
          <w:lang w:val="pt-BR"/>
        </w:rPr>
        <w:t xml:space="preserve">(EBPPR </w:t>
      </w:r>
      <w:r w:rsidRPr="00E0731F">
        <w:rPr>
          <w:rFonts w:eastAsia="Times New Roman"/>
          <w:bCs/>
          <w:i/>
          <w:szCs w:val="20"/>
          <w:vertAlign w:val="subscript"/>
          <w:lang w:val="pt-BR"/>
        </w:rPr>
        <w:t>q, r, p, y</w:t>
      </w:r>
      <w:r w:rsidRPr="00E0731F">
        <w:rPr>
          <w:rFonts w:eastAsia="Times New Roman"/>
          <w:bCs/>
          <w:szCs w:val="20"/>
          <w:lang w:val="pt-BR"/>
        </w:rPr>
        <w:t xml:space="preserve"> * Min (-0.001, EBP </w:t>
      </w:r>
      <w:r w:rsidRPr="00E0731F">
        <w:rPr>
          <w:rFonts w:eastAsia="Times New Roman"/>
          <w:bCs/>
          <w:i/>
          <w:szCs w:val="20"/>
          <w:vertAlign w:val="subscript"/>
          <w:lang w:val="pt-BR"/>
        </w:rPr>
        <w:t>q, r, p, y</w:t>
      </w:r>
      <w:r w:rsidRPr="00E0731F">
        <w:rPr>
          <w:rFonts w:eastAsia="Times New Roman"/>
          <w:bCs/>
          <w:szCs w:val="20"/>
          <w:lang w:val="pt-BR"/>
        </w:rPr>
        <w:t xml:space="preserve">) * TLMP </w:t>
      </w:r>
      <w:r w:rsidRPr="00E0731F">
        <w:rPr>
          <w:rFonts w:eastAsia="Times New Roman"/>
          <w:bCs/>
          <w:i/>
          <w:szCs w:val="20"/>
          <w:vertAlign w:val="subscript"/>
          <w:lang w:val="pt-BR"/>
        </w:rPr>
        <w:t>y</w:t>
      </w:r>
      <w:r w:rsidRPr="00E0731F">
        <w:rPr>
          <w:rFonts w:eastAsia="Times New Roman"/>
          <w:bCs/>
          <w:szCs w:val="20"/>
          <w:lang w:val="pt-BR"/>
        </w:rPr>
        <w:t xml:space="preserve">) </w:t>
      </w:r>
      <w:r w:rsidRPr="00E0731F">
        <w:rPr>
          <w:rFonts w:eastAsia="Times New Roman"/>
          <w:b/>
          <w:bCs/>
          <w:sz w:val="32"/>
          <w:szCs w:val="32"/>
          <w:lang w:val="pt-BR"/>
        </w:rPr>
        <w:t>/</w:t>
      </w:r>
    </w:p>
    <w:p w14:paraId="4B2EC973" w14:textId="77777777" w:rsidR="00E0731F" w:rsidRPr="00E0731F" w:rsidRDefault="00E0731F" w:rsidP="00E0731F">
      <w:pPr>
        <w:tabs>
          <w:tab w:val="left" w:pos="2340"/>
          <w:tab w:val="left" w:pos="2880"/>
        </w:tabs>
        <w:spacing w:after="240"/>
        <w:ind w:left="720"/>
        <w:rPr>
          <w:rFonts w:eastAsia="Times New Roman"/>
          <w:bCs/>
          <w:szCs w:val="20"/>
          <w:lang w:val="es-MX"/>
        </w:rPr>
      </w:pPr>
      <w:r w:rsidRPr="00E0731F">
        <w:rPr>
          <w:rFonts w:eastAsia="Times New Roman"/>
          <w:bCs/>
          <w:szCs w:val="20"/>
          <w:lang w:val="pt-BR"/>
        </w:rPr>
        <w:lastRenderedPageBreak/>
        <w:tab/>
      </w:r>
      <w:r w:rsidRPr="00E0731F">
        <w:rPr>
          <w:rFonts w:eastAsia="Times New Roman"/>
          <w:bCs/>
          <w:szCs w:val="20"/>
          <w:lang w:val="pt-BR"/>
        </w:rPr>
        <w:tab/>
      </w:r>
      <w:r w:rsidRPr="00E0731F">
        <w:rPr>
          <w:rFonts w:eastAsia="Times New Roman"/>
          <w:bCs/>
          <w:szCs w:val="20"/>
          <w:lang w:val="pt-BR"/>
        </w:rPr>
        <w:tab/>
      </w:r>
      <w:r w:rsidRPr="00E0731F">
        <w:rPr>
          <w:rFonts w:eastAsia="Times New Roman"/>
          <w:bCs/>
          <w:szCs w:val="20"/>
          <w:lang w:val="pt-BR"/>
        </w:rPr>
        <w:tab/>
      </w:r>
      <w:r w:rsidRPr="00E0731F">
        <w:rPr>
          <w:rFonts w:eastAsia="Times New Roman"/>
          <w:bCs/>
          <w:position w:val="-22"/>
          <w:szCs w:val="20"/>
        </w:rPr>
        <w:object w:dxaOrig="225" w:dyaOrig="450" w14:anchorId="3A3B0C40">
          <v:shape id="_x0000_i1092" type="#_x0000_t75" style="width:12pt;height:24pt" o:ole="">
            <v:imagedata r:id="rId110" o:title=""/>
          </v:shape>
          <o:OLEObject Type="Embed" ProgID="Equation.3" ShapeID="_x0000_i1092" DrawAspect="Content" ObjectID="_1827312199" r:id="rId114"/>
        </w:object>
      </w:r>
      <w:r w:rsidRPr="00E0731F">
        <w:rPr>
          <w:rFonts w:eastAsia="Times New Roman"/>
          <w:bCs/>
          <w:szCs w:val="20"/>
          <w:lang w:val="es-MX"/>
        </w:rPr>
        <w:t>(</w:t>
      </w:r>
      <w:r w:rsidRPr="00E0731F">
        <w:rPr>
          <w:rFonts w:eastAsia="Times New Roman"/>
          <w:bCs/>
          <w:szCs w:val="20"/>
          <w:lang w:val="pt-BR"/>
        </w:rPr>
        <w:t xml:space="preserve">Min (-0.001, </w:t>
      </w:r>
      <w:r w:rsidRPr="00E0731F">
        <w:rPr>
          <w:rFonts w:eastAsia="Times New Roman"/>
          <w:bCs/>
          <w:szCs w:val="20"/>
          <w:lang w:val="es-MX"/>
        </w:rPr>
        <w:t xml:space="preserve">EBP </w:t>
      </w:r>
      <w:r w:rsidRPr="00E0731F">
        <w:rPr>
          <w:rFonts w:eastAsia="Times New Roman"/>
          <w:bCs/>
          <w:i/>
          <w:szCs w:val="20"/>
          <w:vertAlign w:val="subscript"/>
          <w:lang w:val="es-MX"/>
        </w:rPr>
        <w:t>q, r, p, y</w:t>
      </w:r>
      <w:r w:rsidRPr="00E0731F">
        <w:rPr>
          <w:rFonts w:eastAsia="Times New Roman"/>
          <w:bCs/>
          <w:szCs w:val="20"/>
          <w:lang w:val="es-MX"/>
        </w:rPr>
        <w:t>)</w:t>
      </w:r>
      <w:r w:rsidRPr="00E0731F">
        <w:rPr>
          <w:rFonts w:eastAsia="Times New Roman"/>
          <w:bCs/>
          <w:i/>
          <w:szCs w:val="20"/>
          <w:vertAlign w:val="subscript"/>
          <w:lang w:val="es-MX"/>
        </w:rPr>
        <w:t xml:space="preserve"> </w:t>
      </w:r>
      <w:r w:rsidRPr="00E0731F">
        <w:rPr>
          <w:rFonts w:eastAsia="Times New Roman"/>
          <w:bCs/>
          <w:szCs w:val="20"/>
          <w:lang w:val="es-MX"/>
        </w:rPr>
        <w:t>* TLMP</w:t>
      </w:r>
      <w:r w:rsidRPr="00E0731F">
        <w:rPr>
          <w:rFonts w:eastAsia="Times New Roman"/>
          <w:bCs/>
          <w:i/>
          <w:szCs w:val="20"/>
          <w:vertAlign w:val="subscript"/>
          <w:lang w:val="es-MX"/>
        </w:rPr>
        <w:t xml:space="preserve"> y</w:t>
      </w:r>
      <w:r w:rsidRPr="00E0731F">
        <w:rPr>
          <w:rFonts w:eastAsia="Times New Roman"/>
          <w:bCs/>
          <w:szCs w:val="20"/>
          <w:lang w:val="es-MX"/>
        </w:rPr>
        <w:t>)</w:t>
      </w:r>
    </w:p>
    <w:p w14:paraId="5CF330A5" w14:textId="77777777" w:rsidR="00E0731F" w:rsidRPr="00E0731F" w:rsidRDefault="00E0731F" w:rsidP="00E0731F">
      <w:pPr>
        <w:tabs>
          <w:tab w:val="left" w:pos="2340"/>
          <w:tab w:val="left" w:pos="2880"/>
        </w:tabs>
        <w:spacing w:after="240"/>
        <w:ind w:left="720"/>
        <w:rPr>
          <w:rFonts w:eastAsia="Times New Roman"/>
          <w:bCs/>
          <w:szCs w:val="20"/>
          <w:lang w:val="es-MX"/>
        </w:rPr>
      </w:pPr>
      <w:r w:rsidRPr="00E0731F">
        <w:rPr>
          <w:rFonts w:eastAsia="Times New Roman"/>
          <w:bCs/>
          <w:szCs w:val="20"/>
          <w:lang w:val="pt-BR"/>
        </w:rPr>
        <w:t>EMRELOAD</w:t>
      </w:r>
      <w:r w:rsidRPr="00E0731F">
        <w:rPr>
          <w:rFonts w:eastAsia="Times New Roman"/>
          <w:bCs/>
          <w:szCs w:val="20"/>
          <w:lang w:val="es-MX"/>
        </w:rPr>
        <w:t xml:space="preserve"> </w:t>
      </w:r>
      <w:r w:rsidRPr="00E0731F">
        <w:rPr>
          <w:rFonts w:eastAsia="Times New Roman"/>
          <w:bCs/>
          <w:i/>
          <w:szCs w:val="20"/>
          <w:vertAlign w:val="subscript"/>
          <w:lang w:val="es-MX"/>
        </w:rPr>
        <w:t>q, r, p</w:t>
      </w:r>
      <w:r w:rsidRPr="00E0731F">
        <w:rPr>
          <w:rFonts w:eastAsia="Times New Roman"/>
          <w:bCs/>
          <w:szCs w:val="20"/>
          <w:lang w:val="es-MX"/>
        </w:rPr>
        <w:tab/>
        <w:t>=      Min (0, Max (</w:t>
      </w:r>
      <w:r w:rsidRPr="00E0731F">
        <w:rPr>
          <w:rFonts w:eastAsia="Times New Roman"/>
          <w:bCs/>
          <w:szCs w:val="20"/>
          <w:lang w:val="pt-BR"/>
        </w:rPr>
        <w:t>AEBPLOAD</w:t>
      </w:r>
      <w:r w:rsidRPr="00E0731F">
        <w:rPr>
          <w:rFonts w:eastAsia="Times New Roman"/>
          <w:bCs/>
          <w:szCs w:val="20"/>
          <w:vertAlign w:val="subscript"/>
          <w:lang w:val="pt-BR"/>
        </w:rPr>
        <w:t xml:space="preserve"> </w:t>
      </w:r>
      <w:r w:rsidRPr="00E0731F">
        <w:rPr>
          <w:rFonts w:eastAsia="Times New Roman"/>
          <w:bCs/>
          <w:i/>
          <w:szCs w:val="20"/>
          <w:vertAlign w:val="subscript"/>
          <w:lang w:val="pt-BR"/>
        </w:rPr>
        <w:t>q, r, p</w:t>
      </w:r>
      <w:r w:rsidRPr="00E0731F">
        <w:rPr>
          <w:rFonts w:eastAsia="Times New Roman"/>
          <w:bCs/>
          <w:szCs w:val="20"/>
          <w:lang w:val="pt-BR"/>
        </w:rPr>
        <w:t>,</w:t>
      </w:r>
      <w:r w:rsidRPr="00E0731F">
        <w:rPr>
          <w:rFonts w:eastAsia="Times New Roman"/>
          <w:bCs/>
          <w:szCs w:val="20"/>
          <w:lang w:val="es-MX"/>
        </w:rPr>
        <w:t xml:space="preserve"> RTCL </w:t>
      </w:r>
      <w:r w:rsidRPr="00E0731F">
        <w:rPr>
          <w:rFonts w:eastAsia="Times New Roman"/>
          <w:bCs/>
          <w:i/>
          <w:szCs w:val="20"/>
          <w:vertAlign w:val="subscript"/>
          <w:lang w:val="es-MX"/>
        </w:rPr>
        <w:t>q, r, p</w:t>
      </w:r>
      <w:r w:rsidRPr="00E0731F">
        <w:rPr>
          <w:rFonts w:eastAsia="Times New Roman"/>
          <w:bCs/>
          <w:szCs w:val="20"/>
          <w:lang w:val="es-MX"/>
        </w:rPr>
        <w:t xml:space="preserve">) – ¼ * Min (0, BP </w:t>
      </w:r>
      <w:r w:rsidRPr="00E0731F">
        <w:rPr>
          <w:rFonts w:eastAsia="Times New Roman"/>
          <w:bCs/>
          <w:i/>
          <w:szCs w:val="20"/>
          <w:vertAlign w:val="subscript"/>
          <w:lang w:val="es-MX"/>
        </w:rPr>
        <w:t>q, r, p</w:t>
      </w:r>
      <w:r w:rsidRPr="00E0731F">
        <w:rPr>
          <w:rFonts w:eastAsia="Times New Roman"/>
          <w:bCs/>
          <w:szCs w:val="20"/>
          <w:lang w:val="es-MX"/>
        </w:rPr>
        <w:t>))</w:t>
      </w:r>
    </w:p>
    <w:p w14:paraId="789E0B0C" w14:textId="77777777" w:rsidR="00E0731F" w:rsidRPr="00E0731F" w:rsidRDefault="00E0731F" w:rsidP="00E0731F">
      <w:pPr>
        <w:tabs>
          <w:tab w:val="left" w:pos="2340"/>
          <w:tab w:val="left" w:pos="2880"/>
        </w:tabs>
        <w:spacing w:after="240"/>
        <w:ind w:left="720"/>
        <w:rPr>
          <w:rFonts w:eastAsia="Times New Roman"/>
          <w:bCs/>
          <w:szCs w:val="20"/>
          <w:lang w:val="pt-BR"/>
        </w:rPr>
      </w:pPr>
      <w:r w:rsidRPr="00E0731F">
        <w:rPr>
          <w:rFonts w:eastAsia="Times New Roman"/>
          <w:bCs/>
          <w:szCs w:val="20"/>
          <w:lang w:val="pt-BR"/>
        </w:rPr>
        <w:t>AEBPLOAD</w:t>
      </w:r>
      <w:r w:rsidRPr="00E0731F">
        <w:rPr>
          <w:rFonts w:eastAsia="Times New Roman"/>
          <w:bCs/>
          <w:i/>
          <w:szCs w:val="20"/>
          <w:vertAlign w:val="subscript"/>
          <w:lang w:val="pt-BR"/>
        </w:rPr>
        <w:t xml:space="preserve"> q, r, p</w:t>
      </w:r>
      <w:r w:rsidRPr="00E0731F">
        <w:rPr>
          <w:rFonts w:eastAsia="Times New Roman"/>
          <w:bCs/>
          <w:szCs w:val="20"/>
          <w:lang w:val="pt-BR"/>
        </w:rPr>
        <w:tab/>
        <w:t>=</w:t>
      </w:r>
      <w:r w:rsidRPr="00E0731F">
        <w:rPr>
          <w:rFonts w:eastAsia="Times New Roman"/>
          <w:bCs/>
          <w:szCs w:val="20"/>
          <w:lang w:val="pt-BR"/>
        </w:rPr>
        <w:tab/>
      </w:r>
      <w:r w:rsidRPr="00E0731F">
        <w:rPr>
          <w:rFonts w:eastAsia="Times New Roman"/>
          <w:bCs/>
          <w:position w:val="-22"/>
          <w:szCs w:val="20"/>
        </w:rPr>
        <w:object w:dxaOrig="225" w:dyaOrig="450" w14:anchorId="0651C7EC">
          <v:shape id="_x0000_i1093" type="#_x0000_t75" style="width:12pt;height:24pt" o:ole="">
            <v:imagedata r:id="rId110" o:title=""/>
          </v:shape>
          <o:OLEObject Type="Embed" ProgID="Equation.3" ShapeID="_x0000_i1093" DrawAspect="Content" ObjectID="_1827312200" r:id="rId115"/>
        </w:object>
      </w:r>
      <w:r w:rsidRPr="00E0731F">
        <w:rPr>
          <w:rFonts w:eastAsia="Times New Roman"/>
          <w:bCs/>
          <w:szCs w:val="20"/>
          <w:lang w:val="pt-BR"/>
        </w:rPr>
        <w:t xml:space="preserve"> (Min (0, EBP </w:t>
      </w:r>
      <w:r w:rsidRPr="00E0731F">
        <w:rPr>
          <w:rFonts w:eastAsia="Times New Roman"/>
          <w:bCs/>
          <w:i/>
          <w:szCs w:val="20"/>
          <w:vertAlign w:val="subscript"/>
          <w:lang w:val="pt-BR"/>
        </w:rPr>
        <w:t>q, r, p, y</w:t>
      </w:r>
      <w:r w:rsidRPr="00E0731F">
        <w:rPr>
          <w:rFonts w:eastAsia="Times New Roman"/>
          <w:bCs/>
          <w:szCs w:val="20"/>
          <w:lang w:val="pt-BR"/>
        </w:rPr>
        <w:t>) * TLMP</w:t>
      </w:r>
      <w:r w:rsidRPr="00E0731F">
        <w:rPr>
          <w:rFonts w:eastAsia="Times New Roman"/>
          <w:bCs/>
          <w:i/>
          <w:szCs w:val="20"/>
          <w:vertAlign w:val="subscript"/>
          <w:lang w:val="pt-BR"/>
        </w:rPr>
        <w:t>y</w:t>
      </w:r>
      <w:r w:rsidRPr="00E0731F">
        <w:rPr>
          <w:rFonts w:eastAsia="Times New Roman"/>
          <w:bCs/>
          <w:szCs w:val="20"/>
          <w:lang w:val="pt-BR"/>
        </w:rPr>
        <w:t xml:space="preserve"> / 3600)</w:t>
      </w:r>
    </w:p>
    <w:p w14:paraId="621AB4C8" w14:textId="77777777" w:rsidR="00E0731F" w:rsidRPr="00E0731F" w:rsidRDefault="00E0731F" w:rsidP="00E0731F">
      <w:pPr>
        <w:rPr>
          <w:rFonts w:eastAsia="Times New Roman"/>
          <w:szCs w:val="20"/>
        </w:rPr>
      </w:pPr>
      <w:r w:rsidRPr="00E0731F">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E0731F" w:rsidRPr="00E0731F" w14:paraId="5E67FF49" w14:textId="77777777" w:rsidTr="00D34EC1">
        <w:trPr>
          <w:cantSplit/>
          <w:tblHeader/>
        </w:trPr>
        <w:tc>
          <w:tcPr>
            <w:tcW w:w="934" w:type="pct"/>
          </w:tcPr>
          <w:p w14:paraId="35964C60" w14:textId="77777777" w:rsidR="00E0731F" w:rsidRPr="00E0731F" w:rsidRDefault="00E0731F" w:rsidP="00E0731F">
            <w:pPr>
              <w:spacing w:after="240"/>
              <w:rPr>
                <w:rFonts w:eastAsia="Times New Roman"/>
                <w:b/>
                <w:iCs/>
                <w:sz w:val="20"/>
                <w:szCs w:val="20"/>
              </w:rPr>
            </w:pPr>
            <w:r w:rsidRPr="00E0731F">
              <w:rPr>
                <w:rFonts w:eastAsia="Times New Roman"/>
                <w:b/>
                <w:iCs/>
                <w:sz w:val="20"/>
                <w:szCs w:val="20"/>
              </w:rPr>
              <w:t>Variable</w:t>
            </w:r>
          </w:p>
        </w:tc>
        <w:tc>
          <w:tcPr>
            <w:tcW w:w="481" w:type="pct"/>
          </w:tcPr>
          <w:p w14:paraId="61FCD20B" w14:textId="77777777" w:rsidR="00E0731F" w:rsidRPr="00E0731F" w:rsidRDefault="00E0731F" w:rsidP="00E0731F">
            <w:pPr>
              <w:spacing w:after="240"/>
              <w:rPr>
                <w:rFonts w:eastAsia="Times New Roman"/>
                <w:b/>
                <w:iCs/>
                <w:sz w:val="20"/>
                <w:szCs w:val="20"/>
              </w:rPr>
            </w:pPr>
            <w:r w:rsidRPr="00E0731F">
              <w:rPr>
                <w:rFonts w:eastAsia="Times New Roman"/>
                <w:b/>
                <w:iCs/>
                <w:sz w:val="20"/>
                <w:szCs w:val="20"/>
              </w:rPr>
              <w:t>Unit</w:t>
            </w:r>
          </w:p>
        </w:tc>
        <w:tc>
          <w:tcPr>
            <w:tcW w:w="3585" w:type="pct"/>
          </w:tcPr>
          <w:p w14:paraId="3B12E1AA" w14:textId="77777777" w:rsidR="00E0731F" w:rsidRPr="00E0731F" w:rsidRDefault="00E0731F" w:rsidP="00E0731F">
            <w:pPr>
              <w:spacing w:after="240"/>
              <w:rPr>
                <w:rFonts w:eastAsia="Times New Roman"/>
                <w:b/>
                <w:iCs/>
                <w:sz w:val="20"/>
                <w:szCs w:val="20"/>
              </w:rPr>
            </w:pPr>
            <w:r w:rsidRPr="00E0731F">
              <w:rPr>
                <w:rFonts w:eastAsia="Times New Roman"/>
                <w:b/>
                <w:iCs/>
                <w:sz w:val="20"/>
                <w:szCs w:val="20"/>
              </w:rPr>
              <w:t>Definition</w:t>
            </w:r>
          </w:p>
        </w:tc>
      </w:tr>
      <w:tr w:rsidR="00E0731F" w:rsidRPr="00E0731F" w14:paraId="4E75145F" w14:textId="77777777" w:rsidTr="00D34EC1">
        <w:trPr>
          <w:cantSplit/>
        </w:trPr>
        <w:tc>
          <w:tcPr>
            <w:tcW w:w="934" w:type="pct"/>
          </w:tcPr>
          <w:p w14:paraId="56B98D21"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 xml:space="preserve">EMREAMT </w:t>
            </w:r>
            <w:r w:rsidRPr="00E0731F">
              <w:rPr>
                <w:rFonts w:eastAsia="Times New Roman"/>
                <w:i/>
                <w:iCs/>
                <w:sz w:val="20"/>
                <w:szCs w:val="20"/>
                <w:vertAlign w:val="subscript"/>
              </w:rPr>
              <w:t>q, r, p</w:t>
            </w:r>
          </w:p>
        </w:tc>
        <w:tc>
          <w:tcPr>
            <w:tcW w:w="481" w:type="pct"/>
          </w:tcPr>
          <w:p w14:paraId="2767FD43"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w:t>
            </w:r>
          </w:p>
        </w:tc>
        <w:tc>
          <w:tcPr>
            <w:tcW w:w="3585" w:type="pct"/>
          </w:tcPr>
          <w:p w14:paraId="5B6BB7BF" w14:textId="77777777" w:rsidR="00E0731F" w:rsidRPr="00E0731F" w:rsidRDefault="00E0731F" w:rsidP="00E0731F">
            <w:pPr>
              <w:spacing w:after="60"/>
              <w:rPr>
                <w:rFonts w:eastAsia="Times New Roman"/>
                <w:iCs/>
                <w:sz w:val="20"/>
                <w:szCs w:val="20"/>
              </w:rPr>
            </w:pPr>
            <w:r w:rsidRPr="00E0731F">
              <w:rPr>
                <w:rFonts w:eastAsia="Times New Roman"/>
                <w:i/>
                <w:iCs/>
                <w:sz w:val="20"/>
                <w:szCs w:val="20"/>
              </w:rPr>
              <w:t>Emergency Energy Amount per QSE per Settlement Point per Resource</w:t>
            </w:r>
            <w:r w:rsidRPr="00E0731F">
              <w:rPr>
                <w:rFonts w:eastAsia="Times New Roman"/>
                <w:iCs/>
                <w:sz w:val="20"/>
                <w:szCs w:val="20"/>
              </w:rPr>
              <w:t xml:space="preserve">—The payment to QSE </w:t>
            </w:r>
            <w:r w:rsidRPr="00E0731F">
              <w:rPr>
                <w:rFonts w:eastAsia="Times New Roman"/>
                <w:i/>
                <w:iCs/>
                <w:sz w:val="20"/>
                <w:szCs w:val="20"/>
              </w:rPr>
              <w:t>q</w:t>
            </w:r>
            <w:r w:rsidRPr="00E0731F">
              <w:rPr>
                <w:rFonts w:eastAsia="Times New Roman"/>
                <w:iCs/>
                <w:sz w:val="20"/>
                <w:szCs w:val="20"/>
              </w:rPr>
              <w:t xml:space="preserve"> as additional compensation for the additional energy or Ancillary Services produced or consumed by Resource </w:t>
            </w:r>
            <w:proofErr w:type="spellStart"/>
            <w:r w:rsidRPr="00E0731F">
              <w:rPr>
                <w:rFonts w:eastAsia="Times New Roman"/>
                <w:i/>
                <w:iCs/>
                <w:sz w:val="20"/>
                <w:szCs w:val="20"/>
              </w:rPr>
              <w:t>r</w:t>
            </w:r>
            <w:r w:rsidRPr="00E0731F">
              <w:rPr>
                <w:rFonts w:eastAsia="Times New Roman"/>
                <w:iCs/>
                <w:sz w:val="20"/>
                <w:szCs w:val="20"/>
              </w:rPr>
              <w:t xml:space="preserve"> at</w:t>
            </w:r>
            <w:proofErr w:type="spellEnd"/>
            <w:r w:rsidRPr="00E0731F">
              <w:rPr>
                <w:rFonts w:eastAsia="Times New Roman"/>
                <w:iCs/>
                <w:sz w:val="20"/>
                <w:szCs w:val="20"/>
              </w:rPr>
              <w:t xml:space="preserve"> Resource Node </w:t>
            </w:r>
            <w:r w:rsidRPr="00E0731F">
              <w:rPr>
                <w:rFonts w:eastAsia="Times New Roman"/>
                <w:i/>
                <w:iCs/>
                <w:sz w:val="20"/>
                <w:szCs w:val="20"/>
              </w:rPr>
              <w:t>p</w:t>
            </w:r>
            <w:r w:rsidRPr="00E0731F">
              <w:rPr>
                <w:rFonts w:eastAsia="Times New Roman"/>
                <w:iCs/>
                <w:sz w:val="20"/>
                <w:szCs w:val="20"/>
              </w:rPr>
              <w:t xml:space="preserve"> in Real-Time during the Emergency Condition or Watch, for the 15-minute Settlement Interval.  Where for a Combined Cycle Train, the Resource </w:t>
            </w:r>
            <w:r w:rsidRPr="00E0731F">
              <w:rPr>
                <w:rFonts w:eastAsia="Times New Roman"/>
                <w:i/>
                <w:iCs/>
                <w:sz w:val="20"/>
                <w:szCs w:val="20"/>
              </w:rPr>
              <w:t xml:space="preserve">r </w:t>
            </w:r>
            <w:r w:rsidRPr="00E0731F">
              <w:rPr>
                <w:rFonts w:eastAsia="Times New Roman"/>
                <w:iCs/>
                <w:sz w:val="20"/>
                <w:szCs w:val="20"/>
              </w:rPr>
              <w:t>is the Combined Cycle Train.</w:t>
            </w:r>
          </w:p>
        </w:tc>
      </w:tr>
      <w:tr w:rsidR="00E0731F" w:rsidRPr="00E0731F" w14:paraId="6BE1B12A" w14:textId="77777777" w:rsidTr="00D34EC1">
        <w:trPr>
          <w:cantSplit/>
        </w:trPr>
        <w:tc>
          <w:tcPr>
            <w:tcW w:w="934" w:type="pct"/>
          </w:tcPr>
          <w:p w14:paraId="7C9B4F42"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 xml:space="preserve">EMREPRGEN </w:t>
            </w:r>
            <w:r w:rsidRPr="00E0731F">
              <w:rPr>
                <w:rFonts w:eastAsia="Times New Roman"/>
                <w:i/>
                <w:iCs/>
                <w:sz w:val="20"/>
                <w:szCs w:val="20"/>
                <w:vertAlign w:val="subscript"/>
              </w:rPr>
              <w:t>q, r, p</w:t>
            </w:r>
          </w:p>
        </w:tc>
        <w:tc>
          <w:tcPr>
            <w:tcW w:w="481" w:type="pct"/>
          </w:tcPr>
          <w:p w14:paraId="6D3C9381"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$/MWh</w:t>
            </w:r>
          </w:p>
        </w:tc>
        <w:tc>
          <w:tcPr>
            <w:tcW w:w="3585" w:type="pct"/>
          </w:tcPr>
          <w:p w14:paraId="47F3B7DF"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Emergency Energy Price for Generation per QSE per Settlement Point per Resource</w:t>
            </w:r>
            <w:r w:rsidRPr="00E0731F">
              <w:rPr>
                <w:rFonts w:eastAsia="Times New Roman"/>
                <w:iCs/>
                <w:sz w:val="20"/>
                <w:szCs w:val="20"/>
              </w:rPr>
              <w:t xml:space="preserve">—The compensation rate for the generation produced by Resource </w:t>
            </w:r>
            <w:proofErr w:type="spellStart"/>
            <w:r w:rsidRPr="00E0731F">
              <w:rPr>
                <w:rFonts w:eastAsia="Times New Roman"/>
                <w:i/>
                <w:iCs/>
                <w:sz w:val="20"/>
                <w:szCs w:val="20"/>
              </w:rPr>
              <w:t>r</w:t>
            </w:r>
            <w:r w:rsidRPr="00E0731F">
              <w:rPr>
                <w:rFonts w:eastAsia="Times New Roman"/>
                <w:iCs/>
                <w:sz w:val="20"/>
                <w:szCs w:val="20"/>
              </w:rPr>
              <w:t xml:space="preserve"> at</w:t>
            </w:r>
            <w:proofErr w:type="spellEnd"/>
            <w:r w:rsidRPr="00E0731F">
              <w:rPr>
                <w:rFonts w:eastAsia="Times New Roman"/>
                <w:iCs/>
                <w:sz w:val="20"/>
                <w:szCs w:val="20"/>
              </w:rPr>
              <w:t xml:space="preserve"> Resource Node </w:t>
            </w:r>
            <w:r w:rsidRPr="00E0731F">
              <w:rPr>
                <w:rFonts w:eastAsia="Times New Roman"/>
                <w:i/>
                <w:iCs/>
                <w:sz w:val="20"/>
                <w:szCs w:val="20"/>
              </w:rPr>
              <w:t>p</w:t>
            </w:r>
            <w:r w:rsidRPr="00E0731F">
              <w:rPr>
                <w:rFonts w:eastAsia="Times New Roman"/>
                <w:iCs/>
                <w:sz w:val="20"/>
                <w:szCs w:val="20"/>
              </w:rPr>
              <w:t xml:space="preserve"> represented by QSE </w:t>
            </w:r>
            <w:r w:rsidRPr="00E0731F">
              <w:rPr>
                <w:rFonts w:eastAsia="Times New Roman"/>
                <w:i/>
                <w:iCs/>
                <w:sz w:val="20"/>
                <w:szCs w:val="20"/>
              </w:rPr>
              <w:t>q</w:t>
            </w:r>
            <w:r w:rsidRPr="00E0731F">
              <w:rPr>
                <w:rFonts w:eastAsia="Times New Roman"/>
                <w:iCs/>
                <w:sz w:val="20"/>
                <w:szCs w:val="20"/>
              </w:rPr>
              <w:t xml:space="preserve"> in Real-Time during the Emergency Condition or Watch, for the 15-minute Settlement Interval.  Where for a Combined Cycle Train, the Resource </w:t>
            </w:r>
            <w:r w:rsidRPr="00E0731F">
              <w:rPr>
                <w:rFonts w:eastAsia="Times New Roman"/>
                <w:i/>
                <w:iCs/>
                <w:sz w:val="20"/>
                <w:szCs w:val="20"/>
              </w:rPr>
              <w:t xml:space="preserve">r </w:t>
            </w:r>
            <w:r w:rsidRPr="00E0731F">
              <w:rPr>
                <w:rFonts w:eastAsia="Times New Roman"/>
                <w:iCs/>
                <w:sz w:val="20"/>
                <w:szCs w:val="20"/>
              </w:rPr>
              <w:t>is the Combined Cycle Train.</w:t>
            </w:r>
          </w:p>
        </w:tc>
      </w:tr>
      <w:tr w:rsidR="00E0731F" w:rsidRPr="00E0731F" w14:paraId="297A9522" w14:textId="77777777" w:rsidTr="00D34EC1">
        <w:trPr>
          <w:cantSplit/>
        </w:trPr>
        <w:tc>
          <w:tcPr>
            <w:tcW w:w="934" w:type="pct"/>
          </w:tcPr>
          <w:p w14:paraId="4C567937"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 xml:space="preserve">EMREPRLOAD </w:t>
            </w:r>
            <w:r w:rsidRPr="00E0731F">
              <w:rPr>
                <w:rFonts w:eastAsia="Times New Roman"/>
                <w:i/>
                <w:iCs/>
                <w:sz w:val="20"/>
                <w:szCs w:val="20"/>
                <w:vertAlign w:val="subscript"/>
              </w:rPr>
              <w:t>q, r, p</w:t>
            </w:r>
          </w:p>
        </w:tc>
        <w:tc>
          <w:tcPr>
            <w:tcW w:w="481" w:type="pct"/>
          </w:tcPr>
          <w:p w14:paraId="2C750E9F"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$/MWh</w:t>
            </w:r>
          </w:p>
        </w:tc>
        <w:tc>
          <w:tcPr>
            <w:tcW w:w="3585" w:type="pct"/>
          </w:tcPr>
          <w:p w14:paraId="21BEA2DC" w14:textId="77777777" w:rsidR="00E0731F" w:rsidRPr="00E0731F" w:rsidRDefault="00E0731F" w:rsidP="00E0731F">
            <w:pPr>
              <w:spacing w:after="60"/>
              <w:rPr>
                <w:rFonts w:eastAsia="Times New Roman"/>
                <w:iCs/>
                <w:sz w:val="20"/>
                <w:szCs w:val="20"/>
              </w:rPr>
            </w:pPr>
            <w:r w:rsidRPr="00E0731F">
              <w:rPr>
                <w:rFonts w:eastAsia="Times New Roman"/>
                <w:i/>
                <w:iCs/>
                <w:sz w:val="20"/>
                <w:szCs w:val="20"/>
              </w:rPr>
              <w:t>Emergency Energy Price for Charging Load per QSE per Settlement Point per Resource</w:t>
            </w:r>
            <w:r w:rsidRPr="00E0731F">
              <w:rPr>
                <w:rFonts w:eastAsia="Times New Roman"/>
                <w:iCs/>
                <w:sz w:val="20"/>
                <w:szCs w:val="20"/>
              </w:rPr>
              <w:t xml:space="preserve">—The compensation rate for the charging load for Resource </w:t>
            </w:r>
            <w:proofErr w:type="spellStart"/>
            <w:r w:rsidRPr="00E0731F">
              <w:rPr>
                <w:rFonts w:eastAsia="Times New Roman"/>
                <w:i/>
                <w:iCs/>
                <w:sz w:val="20"/>
                <w:szCs w:val="20"/>
              </w:rPr>
              <w:t>r</w:t>
            </w:r>
            <w:r w:rsidRPr="00E0731F">
              <w:rPr>
                <w:rFonts w:eastAsia="Times New Roman"/>
                <w:iCs/>
                <w:sz w:val="20"/>
                <w:szCs w:val="20"/>
              </w:rPr>
              <w:t xml:space="preserve"> at</w:t>
            </w:r>
            <w:proofErr w:type="spellEnd"/>
            <w:r w:rsidRPr="00E0731F">
              <w:rPr>
                <w:rFonts w:eastAsia="Times New Roman"/>
                <w:iCs/>
                <w:sz w:val="20"/>
                <w:szCs w:val="20"/>
              </w:rPr>
              <w:t xml:space="preserve"> Resource Node </w:t>
            </w:r>
            <w:r w:rsidRPr="00E0731F">
              <w:rPr>
                <w:rFonts w:eastAsia="Times New Roman"/>
                <w:i/>
                <w:iCs/>
                <w:sz w:val="20"/>
                <w:szCs w:val="20"/>
              </w:rPr>
              <w:t>p</w:t>
            </w:r>
            <w:r w:rsidRPr="00E0731F">
              <w:rPr>
                <w:rFonts w:eastAsia="Times New Roman"/>
                <w:iCs/>
                <w:sz w:val="20"/>
                <w:szCs w:val="20"/>
              </w:rPr>
              <w:t xml:space="preserve"> represented by QSE </w:t>
            </w:r>
            <w:r w:rsidRPr="00E0731F">
              <w:rPr>
                <w:rFonts w:eastAsia="Times New Roman"/>
                <w:i/>
                <w:iCs/>
                <w:sz w:val="20"/>
                <w:szCs w:val="20"/>
              </w:rPr>
              <w:t>q</w:t>
            </w:r>
            <w:r w:rsidRPr="00E0731F">
              <w:rPr>
                <w:rFonts w:eastAsia="Times New Roman"/>
                <w:iCs/>
                <w:sz w:val="20"/>
                <w:szCs w:val="20"/>
              </w:rPr>
              <w:t xml:space="preserve"> in Real-Time during the Emergency Condition or Watch, for the 15-minute Settlement Interval.</w:t>
            </w:r>
          </w:p>
        </w:tc>
      </w:tr>
      <w:tr w:rsidR="00E0731F" w:rsidRPr="00E0731F" w14:paraId="28B7EC76" w14:textId="77777777" w:rsidTr="00D34EC1">
        <w:trPr>
          <w:cantSplit/>
        </w:trPr>
        <w:tc>
          <w:tcPr>
            <w:tcW w:w="934" w:type="pct"/>
          </w:tcPr>
          <w:p w14:paraId="5EB81091"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 xml:space="preserve">EMREGEN </w:t>
            </w:r>
            <w:r w:rsidRPr="00E0731F">
              <w:rPr>
                <w:rFonts w:eastAsia="Times New Roman"/>
                <w:i/>
                <w:iCs/>
                <w:sz w:val="20"/>
                <w:szCs w:val="20"/>
                <w:vertAlign w:val="subscript"/>
              </w:rPr>
              <w:t>q, r, p</w:t>
            </w:r>
          </w:p>
        </w:tc>
        <w:tc>
          <w:tcPr>
            <w:tcW w:w="481" w:type="pct"/>
          </w:tcPr>
          <w:p w14:paraId="566074FF"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MWh</w:t>
            </w:r>
          </w:p>
        </w:tc>
        <w:tc>
          <w:tcPr>
            <w:tcW w:w="3585" w:type="pct"/>
          </w:tcPr>
          <w:p w14:paraId="4D75512C"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Emergency Energy for Generation per QSE per Settlement Point per Resource</w:t>
            </w:r>
            <w:r w:rsidRPr="00E0731F">
              <w:rPr>
                <w:rFonts w:eastAsia="Times New Roman"/>
                <w:iCs/>
                <w:sz w:val="20"/>
                <w:szCs w:val="20"/>
              </w:rPr>
              <w:t xml:space="preserve">—The generation produced by Resource </w:t>
            </w:r>
            <w:proofErr w:type="spellStart"/>
            <w:r w:rsidRPr="00E0731F">
              <w:rPr>
                <w:rFonts w:eastAsia="Times New Roman"/>
                <w:i/>
                <w:iCs/>
                <w:sz w:val="20"/>
                <w:szCs w:val="20"/>
              </w:rPr>
              <w:t>r</w:t>
            </w:r>
            <w:r w:rsidRPr="00E0731F">
              <w:rPr>
                <w:rFonts w:eastAsia="Times New Roman"/>
                <w:iCs/>
                <w:sz w:val="20"/>
                <w:szCs w:val="20"/>
              </w:rPr>
              <w:t xml:space="preserve"> at</w:t>
            </w:r>
            <w:proofErr w:type="spellEnd"/>
            <w:r w:rsidRPr="00E0731F">
              <w:rPr>
                <w:rFonts w:eastAsia="Times New Roman"/>
                <w:iCs/>
                <w:sz w:val="20"/>
                <w:szCs w:val="20"/>
              </w:rPr>
              <w:t xml:space="preserve"> Resource Node </w:t>
            </w:r>
            <w:r w:rsidRPr="00E0731F">
              <w:rPr>
                <w:rFonts w:eastAsia="Times New Roman"/>
                <w:i/>
                <w:iCs/>
                <w:sz w:val="20"/>
                <w:szCs w:val="20"/>
              </w:rPr>
              <w:t>p</w:t>
            </w:r>
            <w:r w:rsidRPr="00E0731F">
              <w:rPr>
                <w:rFonts w:eastAsia="Times New Roman"/>
                <w:iCs/>
                <w:sz w:val="20"/>
                <w:szCs w:val="20"/>
              </w:rPr>
              <w:t xml:space="preserve"> represented by QSE </w:t>
            </w:r>
            <w:r w:rsidRPr="00E0731F">
              <w:rPr>
                <w:rFonts w:eastAsia="Times New Roman"/>
                <w:i/>
                <w:iCs/>
                <w:sz w:val="20"/>
                <w:szCs w:val="20"/>
              </w:rPr>
              <w:t>q</w:t>
            </w:r>
            <w:r w:rsidRPr="00E0731F">
              <w:rPr>
                <w:rFonts w:eastAsia="Times New Roman"/>
                <w:iCs/>
                <w:sz w:val="20"/>
                <w:szCs w:val="20"/>
              </w:rPr>
              <w:t xml:space="preserve"> in Real-Time during the Emergency Condition or Watch, for the 15-minute Settlement Interval.  Where for a Combined Cycle Train, the Resource </w:t>
            </w:r>
            <w:r w:rsidRPr="00E0731F">
              <w:rPr>
                <w:rFonts w:eastAsia="Times New Roman"/>
                <w:i/>
                <w:iCs/>
                <w:sz w:val="20"/>
                <w:szCs w:val="20"/>
              </w:rPr>
              <w:t xml:space="preserve">r </w:t>
            </w:r>
            <w:r w:rsidRPr="00E0731F">
              <w:rPr>
                <w:rFonts w:eastAsia="Times New Roman"/>
                <w:iCs/>
                <w:sz w:val="20"/>
                <w:szCs w:val="20"/>
              </w:rPr>
              <w:t>is the Combined Cycle Train.</w:t>
            </w:r>
          </w:p>
        </w:tc>
      </w:tr>
      <w:tr w:rsidR="00E0731F" w:rsidRPr="00E0731F" w14:paraId="1B513B1F" w14:textId="77777777" w:rsidTr="00D34EC1">
        <w:trPr>
          <w:cantSplit/>
        </w:trPr>
        <w:tc>
          <w:tcPr>
            <w:tcW w:w="934" w:type="pct"/>
          </w:tcPr>
          <w:p w14:paraId="32F73ECA"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 xml:space="preserve">EMRELOAD </w:t>
            </w:r>
            <w:r w:rsidRPr="00E0731F">
              <w:rPr>
                <w:rFonts w:eastAsia="Times New Roman"/>
                <w:i/>
                <w:iCs/>
                <w:sz w:val="20"/>
                <w:szCs w:val="20"/>
                <w:vertAlign w:val="subscript"/>
              </w:rPr>
              <w:t>q, r, p</w:t>
            </w:r>
          </w:p>
        </w:tc>
        <w:tc>
          <w:tcPr>
            <w:tcW w:w="481" w:type="pct"/>
          </w:tcPr>
          <w:p w14:paraId="52308FA4"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MWh</w:t>
            </w:r>
          </w:p>
        </w:tc>
        <w:tc>
          <w:tcPr>
            <w:tcW w:w="3585" w:type="pct"/>
          </w:tcPr>
          <w:p w14:paraId="2C0372A0"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Emergency Energy for Charging Load per QSE per Settlement Point per Resource</w:t>
            </w:r>
            <w:r w:rsidRPr="00E0731F">
              <w:rPr>
                <w:rFonts w:eastAsia="Times New Roman"/>
                <w:iCs/>
                <w:sz w:val="20"/>
                <w:szCs w:val="20"/>
              </w:rPr>
              <w:t xml:space="preserve">—The charging load for Resource </w:t>
            </w:r>
            <w:proofErr w:type="spellStart"/>
            <w:r w:rsidRPr="00E0731F">
              <w:rPr>
                <w:rFonts w:eastAsia="Times New Roman"/>
                <w:i/>
                <w:iCs/>
                <w:sz w:val="20"/>
                <w:szCs w:val="20"/>
              </w:rPr>
              <w:t>r</w:t>
            </w:r>
            <w:r w:rsidRPr="00E0731F">
              <w:rPr>
                <w:rFonts w:eastAsia="Times New Roman"/>
                <w:iCs/>
                <w:sz w:val="20"/>
                <w:szCs w:val="20"/>
              </w:rPr>
              <w:t xml:space="preserve"> at</w:t>
            </w:r>
            <w:proofErr w:type="spellEnd"/>
            <w:r w:rsidRPr="00E0731F">
              <w:rPr>
                <w:rFonts w:eastAsia="Times New Roman"/>
                <w:iCs/>
                <w:sz w:val="20"/>
                <w:szCs w:val="20"/>
              </w:rPr>
              <w:t xml:space="preserve"> Resource Node </w:t>
            </w:r>
            <w:r w:rsidRPr="00E0731F">
              <w:rPr>
                <w:rFonts w:eastAsia="Times New Roman"/>
                <w:i/>
                <w:iCs/>
                <w:sz w:val="20"/>
                <w:szCs w:val="20"/>
              </w:rPr>
              <w:t>p</w:t>
            </w:r>
            <w:r w:rsidRPr="00E0731F">
              <w:rPr>
                <w:rFonts w:eastAsia="Times New Roman"/>
                <w:iCs/>
                <w:sz w:val="20"/>
                <w:szCs w:val="20"/>
              </w:rPr>
              <w:t xml:space="preserve"> represented by QSE </w:t>
            </w:r>
            <w:r w:rsidRPr="00E0731F">
              <w:rPr>
                <w:rFonts w:eastAsia="Times New Roman"/>
                <w:i/>
                <w:iCs/>
                <w:sz w:val="20"/>
                <w:szCs w:val="20"/>
              </w:rPr>
              <w:t>q</w:t>
            </w:r>
            <w:r w:rsidRPr="00E0731F">
              <w:rPr>
                <w:rFonts w:eastAsia="Times New Roman"/>
                <w:iCs/>
                <w:sz w:val="20"/>
                <w:szCs w:val="20"/>
              </w:rPr>
              <w:t xml:space="preserve"> in Real-Time during the Emergency Condition or Watch, for the 15-minute Settlement Interval.</w:t>
            </w:r>
          </w:p>
        </w:tc>
      </w:tr>
      <w:tr w:rsidR="00E0731F" w:rsidRPr="00E0731F" w14:paraId="04164E7B" w14:textId="77777777" w:rsidTr="00D34EC1">
        <w:trPr>
          <w:cantSplit/>
        </w:trPr>
        <w:tc>
          <w:tcPr>
            <w:tcW w:w="934" w:type="pct"/>
          </w:tcPr>
          <w:p w14:paraId="1655C352"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 xml:space="preserve">EBPWAPRGEN </w:t>
            </w:r>
            <w:r w:rsidRPr="00E0731F">
              <w:rPr>
                <w:rFonts w:eastAsia="Times New Roman"/>
                <w:i/>
                <w:iCs/>
                <w:sz w:val="20"/>
                <w:szCs w:val="20"/>
                <w:vertAlign w:val="subscript"/>
              </w:rPr>
              <w:t>q, r, p</w:t>
            </w:r>
          </w:p>
        </w:tc>
        <w:tc>
          <w:tcPr>
            <w:tcW w:w="481" w:type="pct"/>
          </w:tcPr>
          <w:p w14:paraId="7332D6F6"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$/MWh</w:t>
            </w:r>
          </w:p>
        </w:tc>
        <w:tc>
          <w:tcPr>
            <w:tcW w:w="3585" w:type="pct"/>
          </w:tcPr>
          <w:p w14:paraId="006D81B9"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Emergency Base Point Weighted Average Price for Generation per QSE per Settlement Point per Resource</w:t>
            </w:r>
            <w:r w:rsidRPr="00E0731F">
              <w:rPr>
                <w:rFonts w:eastAsia="Times New Roman"/>
                <w:iCs/>
                <w:sz w:val="20"/>
                <w:szCs w:val="20"/>
              </w:rPr>
              <w:t xml:space="preserve">—The weighted average of the Emergency Base Point Prices corresponding with the positive Emergency Base Points, for Resource </w:t>
            </w:r>
            <w:proofErr w:type="spellStart"/>
            <w:r w:rsidRPr="00E0731F">
              <w:rPr>
                <w:rFonts w:eastAsia="Times New Roman"/>
                <w:i/>
                <w:iCs/>
                <w:sz w:val="20"/>
                <w:szCs w:val="20"/>
              </w:rPr>
              <w:t>r</w:t>
            </w:r>
            <w:r w:rsidRPr="00E0731F">
              <w:rPr>
                <w:rFonts w:eastAsia="Times New Roman"/>
                <w:iCs/>
                <w:sz w:val="20"/>
                <w:szCs w:val="20"/>
              </w:rPr>
              <w:t xml:space="preserve"> at</w:t>
            </w:r>
            <w:proofErr w:type="spellEnd"/>
            <w:r w:rsidRPr="00E0731F">
              <w:rPr>
                <w:rFonts w:eastAsia="Times New Roman"/>
                <w:iCs/>
                <w:sz w:val="20"/>
                <w:szCs w:val="20"/>
              </w:rPr>
              <w:t xml:space="preserve"> Resource Node </w:t>
            </w:r>
            <w:r w:rsidRPr="00E0731F">
              <w:rPr>
                <w:rFonts w:eastAsia="Times New Roman"/>
                <w:i/>
                <w:iCs/>
                <w:sz w:val="20"/>
                <w:szCs w:val="20"/>
              </w:rPr>
              <w:t>p</w:t>
            </w:r>
            <w:r w:rsidRPr="00E0731F">
              <w:rPr>
                <w:rFonts w:eastAsia="Times New Roman"/>
                <w:iCs/>
                <w:sz w:val="20"/>
                <w:szCs w:val="20"/>
              </w:rPr>
              <w:t xml:space="preserve"> represented by QSE </w:t>
            </w:r>
            <w:r w:rsidRPr="00E0731F">
              <w:rPr>
                <w:rFonts w:eastAsia="Times New Roman"/>
                <w:i/>
                <w:iCs/>
                <w:sz w:val="20"/>
                <w:szCs w:val="20"/>
              </w:rPr>
              <w:t>q</w:t>
            </w:r>
            <w:r w:rsidRPr="00E0731F">
              <w:rPr>
                <w:rFonts w:eastAsia="Times New Roman"/>
                <w:iCs/>
                <w:sz w:val="20"/>
                <w:szCs w:val="20"/>
              </w:rPr>
              <w:t xml:space="preserve">, for the 15-minute Settlement Interval.  Where for a Combined Cycle Train, the Resource </w:t>
            </w:r>
            <w:r w:rsidRPr="00E0731F">
              <w:rPr>
                <w:rFonts w:eastAsia="Times New Roman"/>
                <w:i/>
                <w:iCs/>
                <w:sz w:val="20"/>
                <w:szCs w:val="20"/>
              </w:rPr>
              <w:t xml:space="preserve">r </w:t>
            </w:r>
            <w:r w:rsidRPr="00E0731F">
              <w:rPr>
                <w:rFonts w:eastAsia="Times New Roman"/>
                <w:iCs/>
                <w:sz w:val="20"/>
                <w:szCs w:val="20"/>
              </w:rPr>
              <w:t>is the Combined Cycle Train.</w:t>
            </w:r>
          </w:p>
        </w:tc>
      </w:tr>
      <w:tr w:rsidR="00E0731F" w:rsidRPr="00E0731F" w14:paraId="2416B4E5" w14:textId="77777777" w:rsidTr="00D34EC1">
        <w:trPr>
          <w:cantSplit/>
        </w:trPr>
        <w:tc>
          <w:tcPr>
            <w:tcW w:w="934" w:type="pct"/>
          </w:tcPr>
          <w:p w14:paraId="66CD87F8"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 xml:space="preserve">EBPWAPRLOAD </w:t>
            </w:r>
            <w:r w:rsidRPr="00E0731F">
              <w:rPr>
                <w:rFonts w:eastAsia="Times New Roman"/>
                <w:i/>
                <w:iCs/>
                <w:sz w:val="20"/>
                <w:szCs w:val="20"/>
                <w:vertAlign w:val="subscript"/>
              </w:rPr>
              <w:t>q, r, p</w:t>
            </w:r>
          </w:p>
        </w:tc>
        <w:tc>
          <w:tcPr>
            <w:tcW w:w="481" w:type="pct"/>
          </w:tcPr>
          <w:p w14:paraId="75E61EC6"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$/MWh</w:t>
            </w:r>
          </w:p>
        </w:tc>
        <w:tc>
          <w:tcPr>
            <w:tcW w:w="3585" w:type="pct"/>
          </w:tcPr>
          <w:p w14:paraId="18377F2E"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Emergency Base Point Weighted Average Price for Charging Load per QSE per Settlement Point per Resource</w:t>
            </w:r>
            <w:r w:rsidRPr="00E0731F">
              <w:rPr>
                <w:rFonts w:eastAsia="Times New Roman"/>
                <w:iCs/>
                <w:sz w:val="20"/>
                <w:szCs w:val="20"/>
              </w:rPr>
              <w:t xml:space="preserve">—The weighted average of the Emergency Base Point Prices corresponding with the negative Emergency Base Points, for Resource </w:t>
            </w:r>
            <w:proofErr w:type="spellStart"/>
            <w:r w:rsidRPr="00E0731F">
              <w:rPr>
                <w:rFonts w:eastAsia="Times New Roman"/>
                <w:i/>
                <w:iCs/>
                <w:sz w:val="20"/>
                <w:szCs w:val="20"/>
              </w:rPr>
              <w:t>r</w:t>
            </w:r>
            <w:r w:rsidRPr="00E0731F">
              <w:rPr>
                <w:rFonts w:eastAsia="Times New Roman"/>
                <w:iCs/>
                <w:sz w:val="20"/>
                <w:szCs w:val="20"/>
              </w:rPr>
              <w:t xml:space="preserve"> at</w:t>
            </w:r>
            <w:proofErr w:type="spellEnd"/>
            <w:r w:rsidRPr="00E0731F">
              <w:rPr>
                <w:rFonts w:eastAsia="Times New Roman"/>
                <w:iCs/>
                <w:sz w:val="20"/>
                <w:szCs w:val="20"/>
              </w:rPr>
              <w:t xml:space="preserve"> Resource Node </w:t>
            </w:r>
            <w:r w:rsidRPr="00E0731F">
              <w:rPr>
                <w:rFonts w:eastAsia="Times New Roman"/>
                <w:i/>
                <w:iCs/>
                <w:sz w:val="20"/>
                <w:szCs w:val="20"/>
              </w:rPr>
              <w:t>p</w:t>
            </w:r>
            <w:r w:rsidRPr="00E0731F">
              <w:rPr>
                <w:rFonts w:eastAsia="Times New Roman"/>
                <w:iCs/>
                <w:sz w:val="20"/>
                <w:szCs w:val="20"/>
              </w:rPr>
              <w:t xml:space="preserve"> represented by QSE </w:t>
            </w:r>
            <w:r w:rsidRPr="00E0731F">
              <w:rPr>
                <w:rFonts w:eastAsia="Times New Roman"/>
                <w:i/>
                <w:iCs/>
                <w:sz w:val="20"/>
                <w:szCs w:val="20"/>
              </w:rPr>
              <w:t>q</w:t>
            </w:r>
            <w:r w:rsidRPr="00E0731F">
              <w:rPr>
                <w:rFonts w:eastAsia="Times New Roman"/>
                <w:iCs/>
                <w:sz w:val="20"/>
                <w:szCs w:val="20"/>
              </w:rPr>
              <w:t>, for the 15-minute Settlement Interval.</w:t>
            </w:r>
          </w:p>
        </w:tc>
      </w:tr>
      <w:tr w:rsidR="00E0731F" w:rsidRPr="00E0731F" w14:paraId="0D6CC5E5" w14:textId="77777777" w:rsidTr="00D34EC1">
        <w:trPr>
          <w:cantSplit/>
        </w:trPr>
        <w:tc>
          <w:tcPr>
            <w:tcW w:w="934" w:type="pct"/>
          </w:tcPr>
          <w:p w14:paraId="16267CFA"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 xml:space="preserve">BP </w:t>
            </w:r>
            <w:r w:rsidRPr="00E0731F">
              <w:rPr>
                <w:rFonts w:eastAsia="Times New Roman"/>
                <w:i/>
                <w:iCs/>
                <w:sz w:val="20"/>
                <w:szCs w:val="20"/>
                <w:vertAlign w:val="subscript"/>
              </w:rPr>
              <w:t>q, r, p</w:t>
            </w:r>
          </w:p>
        </w:tc>
        <w:tc>
          <w:tcPr>
            <w:tcW w:w="481" w:type="pct"/>
          </w:tcPr>
          <w:p w14:paraId="5D9536BF"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w:t>
            </w:r>
          </w:p>
        </w:tc>
        <w:tc>
          <w:tcPr>
            <w:tcW w:w="3585" w:type="pct"/>
          </w:tcPr>
          <w:p w14:paraId="40621281" w14:textId="77777777" w:rsidR="00E0731F" w:rsidRPr="00E0731F" w:rsidRDefault="00E0731F" w:rsidP="00E0731F">
            <w:pPr>
              <w:spacing w:after="60"/>
              <w:rPr>
                <w:rFonts w:eastAsia="Times New Roman"/>
                <w:iCs/>
                <w:sz w:val="20"/>
                <w:szCs w:val="20"/>
              </w:rPr>
            </w:pPr>
            <w:r w:rsidRPr="00E0731F">
              <w:rPr>
                <w:rFonts w:eastAsia="Times New Roman"/>
                <w:i/>
                <w:iCs/>
                <w:sz w:val="20"/>
                <w:szCs w:val="20"/>
              </w:rPr>
              <w:t>Base Point per QSE per Settlement Point per Resource</w:t>
            </w:r>
            <w:r w:rsidRPr="00E0731F">
              <w:rPr>
                <w:rFonts w:eastAsia="Times New Roman"/>
                <w:iCs/>
                <w:sz w:val="20"/>
                <w:szCs w:val="20"/>
              </w:rPr>
              <w:t xml:space="preserve">—The Base Point of Resource </w:t>
            </w:r>
            <w:proofErr w:type="spellStart"/>
            <w:r w:rsidRPr="00E0731F">
              <w:rPr>
                <w:rFonts w:eastAsia="Times New Roman"/>
                <w:i/>
                <w:iCs/>
                <w:sz w:val="20"/>
                <w:szCs w:val="20"/>
              </w:rPr>
              <w:t>r</w:t>
            </w:r>
            <w:r w:rsidRPr="00E0731F">
              <w:rPr>
                <w:rFonts w:eastAsia="Times New Roman"/>
                <w:iCs/>
                <w:sz w:val="20"/>
                <w:szCs w:val="20"/>
              </w:rPr>
              <w:t xml:space="preserve"> at</w:t>
            </w:r>
            <w:proofErr w:type="spellEnd"/>
            <w:r w:rsidRPr="00E0731F">
              <w:rPr>
                <w:rFonts w:eastAsia="Times New Roman"/>
                <w:iCs/>
                <w:sz w:val="20"/>
                <w:szCs w:val="20"/>
              </w:rPr>
              <w:t xml:space="preserve"> Resource Node </w:t>
            </w:r>
            <w:r w:rsidRPr="00E0731F">
              <w:rPr>
                <w:rFonts w:eastAsia="Times New Roman"/>
                <w:i/>
                <w:iCs/>
                <w:sz w:val="20"/>
                <w:szCs w:val="20"/>
              </w:rPr>
              <w:t>p</w:t>
            </w:r>
            <w:r w:rsidRPr="00E0731F">
              <w:rPr>
                <w:rFonts w:eastAsia="Times New Roman"/>
                <w:iCs/>
                <w:sz w:val="20"/>
                <w:szCs w:val="20"/>
              </w:rPr>
              <w:t xml:space="preserve"> represented by QSE </w:t>
            </w:r>
            <w:r w:rsidRPr="00E0731F">
              <w:rPr>
                <w:rFonts w:eastAsia="Times New Roman"/>
                <w:i/>
                <w:iCs/>
                <w:sz w:val="20"/>
                <w:szCs w:val="20"/>
              </w:rPr>
              <w:t>q</w:t>
            </w:r>
            <w:r w:rsidRPr="00E0731F">
              <w:rPr>
                <w:rFonts w:eastAsia="Times New Roman"/>
                <w:iCs/>
                <w:sz w:val="20"/>
                <w:szCs w:val="20"/>
              </w:rPr>
              <w:t xml:space="preserve"> from the SCED prior to the Emergency Condition or Watch.  For a Combined Cycle Train, the Resource </w:t>
            </w:r>
            <w:r w:rsidRPr="00E0731F">
              <w:rPr>
                <w:rFonts w:eastAsia="Times New Roman"/>
                <w:i/>
                <w:iCs/>
                <w:sz w:val="20"/>
                <w:szCs w:val="20"/>
              </w:rPr>
              <w:t>r</w:t>
            </w:r>
            <w:r w:rsidRPr="00E0731F">
              <w:rPr>
                <w:rFonts w:eastAsia="Times New Roman"/>
                <w:iCs/>
                <w:sz w:val="20"/>
                <w:szCs w:val="20"/>
              </w:rPr>
              <w:t xml:space="preserve"> must be one of the registered Combined Cycle Generation Resources within the Combined Cycle Train.</w:t>
            </w:r>
          </w:p>
        </w:tc>
      </w:tr>
      <w:tr w:rsidR="00E0731F" w:rsidRPr="00E0731F" w14:paraId="337B9698" w14:textId="77777777" w:rsidTr="00D34EC1">
        <w:trPr>
          <w:cantSplit/>
        </w:trPr>
        <w:tc>
          <w:tcPr>
            <w:tcW w:w="934" w:type="pct"/>
            <w:tcBorders>
              <w:top w:val="single" w:sz="4" w:space="0" w:color="auto"/>
              <w:left w:val="single" w:sz="4" w:space="0" w:color="auto"/>
              <w:bottom w:val="single" w:sz="4" w:space="0" w:color="auto"/>
              <w:right w:val="single" w:sz="4" w:space="0" w:color="auto"/>
            </w:tcBorders>
          </w:tcPr>
          <w:p w14:paraId="20F08C4E"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lastRenderedPageBreak/>
              <w:t>AEBPGEN</w:t>
            </w:r>
            <w:r w:rsidRPr="00E0731F">
              <w:rPr>
                <w:rFonts w:eastAsia="Times New Roman"/>
                <w:iCs/>
                <w:sz w:val="20"/>
                <w:szCs w:val="20"/>
                <w:vertAlign w:val="subscript"/>
              </w:rPr>
              <w:t xml:space="preserve"> </w:t>
            </w:r>
            <w:r w:rsidRPr="00E0731F">
              <w:rPr>
                <w:rFonts w:eastAsia="Times New Roman"/>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474342F5"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7A6C9ACD"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Aggregated Emergency Base Point for Generation</w:t>
            </w:r>
            <w:r w:rsidRPr="00E0731F">
              <w:rPr>
                <w:rFonts w:eastAsia="Times New Roman"/>
                <w:iCs/>
                <w:sz w:val="20"/>
                <w:szCs w:val="20"/>
              </w:rPr>
              <w:t xml:space="preserve">—The aggregation of the positive Emergency Base Points for the Resource </w:t>
            </w:r>
            <w:r w:rsidRPr="00E0731F">
              <w:rPr>
                <w:rFonts w:eastAsia="Times New Roman"/>
                <w:i/>
                <w:iCs/>
                <w:sz w:val="20"/>
                <w:szCs w:val="20"/>
              </w:rPr>
              <w:t>r</w:t>
            </w:r>
            <w:r w:rsidRPr="00E0731F">
              <w:rPr>
                <w:rFonts w:eastAsia="Times New Roman"/>
                <w:iCs/>
                <w:sz w:val="20"/>
                <w:szCs w:val="20"/>
              </w:rPr>
              <w:t xml:space="preserve"> represented by QSE </w:t>
            </w:r>
            <w:r w:rsidRPr="00E0731F">
              <w:rPr>
                <w:rFonts w:eastAsia="Times New Roman"/>
                <w:i/>
                <w:iCs/>
                <w:sz w:val="20"/>
                <w:szCs w:val="20"/>
              </w:rPr>
              <w:t>q</w:t>
            </w:r>
            <w:r w:rsidRPr="00E0731F">
              <w:rPr>
                <w:rFonts w:eastAsia="Times New Roman"/>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E0731F" w:rsidRPr="00E0731F" w14:paraId="61011A3F" w14:textId="77777777" w:rsidTr="00D34EC1">
        <w:trPr>
          <w:cantSplit/>
        </w:trPr>
        <w:tc>
          <w:tcPr>
            <w:tcW w:w="934" w:type="pct"/>
            <w:tcBorders>
              <w:top w:val="single" w:sz="4" w:space="0" w:color="auto"/>
              <w:left w:val="single" w:sz="4" w:space="0" w:color="auto"/>
              <w:bottom w:val="single" w:sz="4" w:space="0" w:color="auto"/>
              <w:right w:val="single" w:sz="4" w:space="0" w:color="auto"/>
            </w:tcBorders>
          </w:tcPr>
          <w:p w14:paraId="274D2341"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AEBPLOAD</w:t>
            </w:r>
            <w:r w:rsidRPr="00E0731F">
              <w:rPr>
                <w:rFonts w:eastAsia="Times New Roman"/>
                <w:iCs/>
                <w:sz w:val="20"/>
                <w:szCs w:val="20"/>
                <w:vertAlign w:val="subscript"/>
              </w:rPr>
              <w:t xml:space="preserve"> </w:t>
            </w:r>
            <w:r w:rsidRPr="00E0731F">
              <w:rPr>
                <w:rFonts w:eastAsia="Times New Roman"/>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554E4CE1"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37E82C87"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Aggregated Emergency Base Point for Charging Load</w:t>
            </w:r>
            <w:r w:rsidRPr="00E0731F">
              <w:rPr>
                <w:rFonts w:eastAsia="Times New Roman"/>
                <w:iCs/>
                <w:sz w:val="20"/>
                <w:szCs w:val="20"/>
              </w:rPr>
              <w:t xml:space="preserve">—The aggregation of the negative Emergency Base Points for the Resource </w:t>
            </w:r>
            <w:r w:rsidRPr="00E0731F">
              <w:rPr>
                <w:rFonts w:eastAsia="Times New Roman"/>
                <w:i/>
                <w:iCs/>
                <w:sz w:val="20"/>
                <w:szCs w:val="20"/>
              </w:rPr>
              <w:t xml:space="preserve">r </w:t>
            </w:r>
            <w:r w:rsidRPr="00E0731F">
              <w:rPr>
                <w:rFonts w:eastAsia="Times New Roman"/>
                <w:iCs/>
                <w:sz w:val="20"/>
                <w:szCs w:val="20"/>
              </w:rPr>
              <w:t xml:space="preserve">represented by QSE </w:t>
            </w:r>
            <w:r w:rsidRPr="00E0731F">
              <w:rPr>
                <w:rFonts w:eastAsia="Times New Roman"/>
                <w:i/>
                <w:iCs/>
                <w:sz w:val="20"/>
                <w:szCs w:val="20"/>
              </w:rPr>
              <w:t>q</w:t>
            </w:r>
            <w:r w:rsidRPr="00E0731F">
              <w:rPr>
                <w:rFonts w:eastAsia="Times New Roman"/>
                <w:iCs/>
                <w:sz w:val="20"/>
                <w:szCs w:val="20"/>
              </w:rPr>
              <w:t xml:space="preserve">, for the 15-minute Settlement Interval.  </w:t>
            </w:r>
          </w:p>
        </w:tc>
      </w:tr>
      <w:tr w:rsidR="00E0731F" w:rsidRPr="00E0731F" w14:paraId="39C74555" w14:textId="77777777" w:rsidTr="00D34EC1">
        <w:trPr>
          <w:cantSplit/>
        </w:trPr>
        <w:tc>
          <w:tcPr>
            <w:tcW w:w="934" w:type="pct"/>
          </w:tcPr>
          <w:p w14:paraId="0258CF9D"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 xml:space="preserve">EBP </w:t>
            </w:r>
            <w:r w:rsidRPr="00E0731F">
              <w:rPr>
                <w:rFonts w:eastAsia="Times New Roman"/>
                <w:i/>
                <w:iCs/>
                <w:sz w:val="20"/>
                <w:szCs w:val="20"/>
                <w:vertAlign w:val="subscript"/>
              </w:rPr>
              <w:t>q, r, p, y</w:t>
            </w:r>
          </w:p>
        </w:tc>
        <w:tc>
          <w:tcPr>
            <w:tcW w:w="481" w:type="pct"/>
          </w:tcPr>
          <w:p w14:paraId="24215CA7"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w:t>
            </w:r>
          </w:p>
        </w:tc>
        <w:tc>
          <w:tcPr>
            <w:tcW w:w="3585" w:type="pct"/>
          </w:tcPr>
          <w:p w14:paraId="2EEC495D" w14:textId="77777777" w:rsidR="00E0731F" w:rsidRPr="00E0731F" w:rsidRDefault="00E0731F" w:rsidP="00E0731F">
            <w:pPr>
              <w:spacing w:after="60"/>
              <w:rPr>
                <w:rFonts w:eastAsia="Times New Roman"/>
                <w:iCs/>
                <w:sz w:val="20"/>
                <w:szCs w:val="20"/>
              </w:rPr>
            </w:pPr>
            <w:r w:rsidRPr="00E0731F">
              <w:rPr>
                <w:rFonts w:eastAsia="Times New Roman"/>
                <w:i/>
                <w:iCs/>
                <w:sz w:val="20"/>
                <w:szCs w:val="20"/>
              </w:rPr>
              <w:t>Emergency Base Point per QSE per Settlement Point per Resource by interval</w:t>
            </w:r>
            <w:r w:rsidRPr="00E0731F">
              <w:rPr>
                <w:rFonts w:eastAsia="Times New Roman"/>
                <w:iCs/>
                <w:sz w:val="20"/>
                <w:szCs w:val="20"/>
              </w:rPr>
              <w:t xml:space="preserve">—The Emergency Base Point of Resource </w:t>
            </w:r>
            <w:proofErr w:type="spellStart"/>
            <w:r w:rsidRPr="00E0731F">
              <w:rPr>
                <w:rFonts w:eastAsia="Times New Roman"/>
                <w:i/>
                <w:iCs/>
                <w:sz w:val="20"/>
                <w:szCs w:val="20"/>
              </w:rPr>
              <w:t>r</w:t>
            </w:r>
            <w:r w:rsidRPr="00E0731F">
              <w:rPr>
                <w:rFonts w:eastAsia="Times New Roman"/>
                <w:iCs/>
                <w:sz w:val="20"/>
                <w:szCs w:val="20"/>
              </w:rPr>
              <w:t xml:space="preserve"> at</w:t>
            </w:r>
            <w:proofErr w:type="spellEnd"/>
            <w:r w:rsidRPr="00E0731F">
              <w:rPr>
                <w:rFonts w:eastAsia="Times New Roman"/>
                <w:iCs/>
                <w:sz w:val="20"/>
                <w:szCs w:val="20"/>
              </w:rPr>
              <w:t xml:space="preserve"> Resource Node </w:t>
            </w:r>
            <w:r w:rsidRPr="00E0731F">
              <w:rPr>
                <w:rFonts w:eastAsia="Times New Roman"/>
                <w:i/>
                <w:iCs/>
                <w:sz w:val="20"/>
                <w:szCs w:val="20"/>
              </w:rPr>
              <w:t>p</w:t>
            </w:r>
            <w:r w:rsidRPr="00E0731F">
              <w:rPr>
                <w:rFonts w:eastAsia="Times New Roman"/>
                <w:iCs/>
                <w:sz w:val="20"/>
                <w:szCs w:val="20"/>
              </w:rPr>
              <w:t xml:space="preserve"> represented by QSE </w:t>
            </w:r>
            <w:r w:rsidRPr="00E0731F">
              <w:rPr>
                <w:rFonts w:eastAsia="Times New Roman"/>
                <w:i/>
                <w:iCs/>
                <w:sz w:val="20"/>
                <w:szCs w:val="20"/>
              </w:rPr>
              <w:t>q</w:t>
            </w:r>
            <w:r w:rsidRPr="00E0731F">
              <w:rPr>
                <w:rFonts w:eastAsia="Times New Roman"/>
                <w:iCs/>
                <w:sz w:val="20"/>
                <w:szCs w:val="20"/>
              </w:rPr>
              <w:t xml:space="preserve"> for the Emergency Base Point interval or SCED interval</w:t>
            </w:r>
            <w:r w:rsidRPr="00E0731F">
              <w:rPr>
                <w:rFonts w:eastAsia="Times New Roman"/>
                <w:i/>
                <w:iCs/>
                <w:sz w:val="20"/>
                <w:szCs w:val="20"/>
              </w:rPr>
              <w:t xml:space="preserve"> y</w:t>
            </w:r>
            <w:r w:rsidRPr="00E0731F">
              <w:rPr>
                <w:rFonts w:eastAsia="Times New Roman"/>
                <w:iCs/>
                <w:sz w:val="20"/>
                <w:szCs w:val="20"/>
              </w:rPr>
              <w:t xml:space="preserve">.  If a Base Point instead of an Emergency Base Point is effective during the interval </w:t>
            </w:r>
            <w:r w:rsidRPr="00E0731F">
              <w:rPr>
                <w:rFonts w:eastAsia="Times New Roman"/>
                <w:i/>
                <w:iCs/>
                <w:sz w:val="20"/>
                <w:szCs w:val="20"/>
              </w:rPr>
              <w:t>y</w:t>
            </w:r>
            <w:r w:rsidRPr="00E0731F">
              <w:rPr>
                <w:rFonts w:eastAsia="Times New Roman"/>
                <w:iCs/>
                <w:sz w:val="20"/>
                <w:szCs w:val="20"/>
              </w:rPr>
              <w:t xml:space="preserve">, its value equals the Base Point.  Where for a Combined Cycle Train, the Resource </w:t>
            </w:r>
            <w:r w:rsidRPr="00E0731F">
              <w:rPr>
                <w:rFonts w:eastAsia="Times New Roman"/>
                <w:i/>
                <w:iCs/>
                <w:sz w:val="20"/>
                <w:szCs w:val="20"/>
              </w:rPr>
              <w:t xml:space="preserve">r </w:t>
            </w:r>
            <w:r w:rsidRPr="00E0731F">
              <w:rPr>
                <w:rFonts w:eastAsia="Times New Roman"/>
                <w:iCs/>
                <w:sz w:val="20"/>
                <w:szCs w:val="20"/>
              </w:rPr>
              <w:t>is a Combined Cycle Generation Resource within the Combined Cycle Train.</w:t>
            </w:r>
          </w:p>
        </w:tc>
      </w:tr>
      <w:tr w:rsidR="00E0731F" w:rsidRPr="00E0731F" w14:paraId="6AC58D91" w14:textId="77777777" w:rsidTr="00D34EC1">
        <w:trPr>
          <w:cantSplit/>
        </w:trPr>
        <w:tc>
          <w:tcPr>
            <w:tcW w:w="934" w:type="pct"/>
          </w:tcPr>
          <w:p w14:paraId="2CBBB1D6"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 xml:space="preserve">EBPPR </w:t>
            </w:r>
            <w:r w:rsidRPr="00E0731F">
              <w:rPr>
                <w:rFonts w:eastAsia="Times New Roman"/>
                <w:i/>
                <w:iCs/>
                <w:sz w:val="20"/>
                <w:szCs w:val="20"/>
                <w:vertAlign w:val="subscript"/>
              </w:rPr>
              <w:t>q, r, p, y</w:t>
            </w:r>
          </w:p>
        </w:tc>
        <w:tc>
          <w:tcPr>
            <w:tcW w:w="481" w:type="pct"/>
          </w:tcPr>
          <w:p w14:paraId="37A21E0F"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$/MWh</w:t>
            </w:r>
          </w:p>
        </w:tc>
        <w:tc>
          <w:tcPr>
            <w:tcW w:w="3585" w:type="pct"/>
          </w:tcPr>
          <w:p w14:paraId="6167EB95" w14:textId="74939AAB" w:rsidR="00E0731F" w:rsidRPr="00E0731F" w:rsidRDefault="00E0731F" w:rsidP="00E0731F">
            <w:pPr>
              <w:spacing w:after="60"/>
              <w:rPr>
                <w:rFonts w:eastAsia="Times New Roman"/>
                <w:iCs/>
                <w:sz w:val="20"/>
                <w:szCs w:val="20"/>
              </w:rPr>
            </w:pPr>
            <w:r w:rsidRPr="00E0731F">
              <w:rPr>
                <w:rFonts w:eastAsia="Times New Roman"/>
                <w:i/>
                <w:iCs/>
                <w:sz w:val="20"/>
                <w:szCs w:val="20"/>
              </w:rPr>
              <w:t>Emergency Base Point Price per QSE per Settlement Point per Resource by interval</w:t>
            </w:r>
            <w:r w:rsidRPr="00E0731F">
              <w:rPr>
                <w:rFonts w:eastAsia="Times New Roman"/>
                <w:iCs/>
                <w:sz w:val="20"/>
                <w:szCs w:val="20"/>
              </w:rPr>
              <w:t xml:space="preserve">—The price on the Energy Offer Curve or Energy Bid/Offer Curve corresponding to the Emergency Base Point for Resource </w:t>
            </w:r>
            <w:proofErr w:type="spellStart"/>
            <w:r w:rsidRPr="00E0731F">
              <w:rPr>
                <w:rFonts w:eastAsia="Times New Roman"/>
                <w:i/>
                <w:iCs/>
                <w:sz w:val="20"/>
                <w:szCs w:val="20"/>
              </w:rPr>
              <w:t>r</w:t>
            </w:r>
            <w:r w:rsidRPr="00E0731F">
              <w:rPr>
                <w:rFonts w:eastAsia="Times New Roman"/>
                <w:iCs/>
                <w:sz w:val="20"/>
                <w:szCs w:val="20"/>
              </w:rPr>
              <w:t xml:space="preserve"> at</w:t>
            </w:r>
            <w:proofErr w:type="spellEnd"/>
            <w:r w:rsidRPr="00E0731F">
              <w:rPr>
                <w:rFonts w:eastAsia="Times New Roman"/>
                <w:iCs/>
                <w:sz w:val="20"/>
                <w:szCs w:val="20"/>
              </w:rPr>
              <w:t xml:space="preserve"> Resource Node </w:t>
            </w:r>
            <w:r w:rsidRPr="00E0731F">
              <w:rPr>
                <w:rFonts w:eastAsia="Times New Roman"/>
                <w:i/>
                <w:iCs/>
                <w:sz w:val="20"/>
                <w:szCs w:val="20"/>
              </w:rPr>
              <w:t>p</w:t>
            </w:r>
            <w:r w:rsidRPr="00E0731F">
              <w:rPr>
                <w:rFonts w:eastAsia="Times New Roman"/>
                <w:iCs/>
                <w:sz w:val="20"/>
                <w:szCs w:val="20"/>
              </w:rPr>
              <w:t xml:space="preserve"> represented by QSE </w:t>
            </w:r>
            <w:r w:rsidRPr="00E0731F">
              <w:rPr>
                <w:rFonts w:eastAsia="Times New Roman"/>
                <w:i/>
                <w:iCs/>
                <w:sz w:val="20"/>
                <w:szCs w:val="20"/>
              </w:rPr>
              <w:t>q</w:t>
            </w:r>
            <w:r w:rsidRPr="00E0731F">
              <w:rPr>
                <w:rFonts w:eastAsia="Times New Roman"/>
                <w:iCs/>
                <w:sz w:val="20"/>
                <w:szCs w:val="20"/>
              </w:rPr>
              <w:t xml:space="preserve"> for the Emergency Base Point interval or SCED interval </w:t>
            </w:r>
            <w:r w:rsidRPr="00E0731F">
              <w:rPr>
                <w:rFonts w:eastAsia="Times New Roman"/>
                <w:i/>
                <w:iCs/>
                <w:sz w:val="20"/>
                <w:szCs w:val="20"/>
              </w:rPr>
              <w:t>y</w:t>
            </w:r>
            <w:r w:rsidRPr="00E0731F">
              <w:rPr>
                <w:rFonts w:eastAsia="Times New Roman"/>
                <w:iCs/>
                <w:sz w:val="20"/>
                <w:szCs w:val="20"/>
              </w:rPr>
              <w:t>.  The Energy Offer Curve shall be capped by the MOC pursuant to Section 4.4.9.4.1, Mitigated Offer Cap</w:t>
            </w:r>
            <w:ins w:id="982" w:author="ERCOT" w:date="2025-12-15T13:53:00Z" w16du:dateUtc="2025-12-15T19:53:00Z">
              <w:r w:rsidR="00F7681C">
                <w:rPr>
                  <w:rFonts w:eastAsia="Times New Roman"/>
                  <w:iCs/>
                  <w:sz w:val="20"/>
                  <w:szCs w:val="20"/>
                </w:rPr>
                <w:t>,</w:t>
              </w:r>
            </w:ins>
            <w:r w:rsidRPr="00E0731F">
              <w:rPr>
                <w:rFonts w:ascii="Calibri" w:eastAsia="Calibri" w:hAnsi="Calibri"/>
                <w:sz w:val="22"/>
                <w:szCs w:val="22"/>
              </w:rPr>
              <w:t xml:space="preserve"> </w:t>
            </w:r>
            <w:r w:rsidRPr="00E0731F">
              <w:rPr>
                <w:rFonts w:eastAsia="Times New Roman"/>
                <w:iCs/>
                <w:sz w:val="20"/>
                <w:szCs w:val="20"/>
              </w:rPr>
              <w:t xml:space="preserve">and the Energy Bid/Offer Curve shall be capped by the maximum RTSPP at the Settlement Point for the Operating Day, per paragraph (12) of Section 6.6.9.  Where for a Combined Cycle Train, the Resource </w:t>
            </w:r>
            <w:r w:rsidRPr="00E0731F">
              <w:rPr>
                <w:rFonts w:eastAsia="Times New Roman"/>
                <w:i/>
                <w:iCs/>
                <w:sz w:val="20"/>
                <w:szCs w:val="20"/>
              </w:rPr>
              <w:t xml:space="preserve">r </w:t>
            </w:r>
            <w:r w:rsidRPr="00E0731F">
              <w:rPr>
                <w:rFonts w:eastAsia="Times New Roman"/>
                <w:iCs/>
                <w:sz w:val="20"/>
                <w:szCs w:val="20"/>
              </w:rPr>
              <w:t>is a Combined Cycle Generation Resource within the Combined Cycle Train.</w:t>
            </w:r>
          </w:p>
        </w:tc>
      </w:tr>
      <w:tr w:rsidR="00E0731F" w:rsidRPr="00E0731F" w14:paraId="33E7BC0D" w14:textId="77777777" w:rsidTr="00D34EC1">
        <w:trPr>
          <w:cantSplit/>
        </w:trPr>
        <w:tc>
          <w:tcPr>
            <w:tcW w:w="934" w:type="pct"/>
          </w:tcPr>
          <w:p w14:paraId="37D4D6BB"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RTSPP</w:t>
            </w:r>
            <w:r w:rsidRPr="00E0731F">
              <w:rPr>
                <w:rFonts w:eastAsia="Times New Roman"/>
                <w:i/>
                <w:iCs/>
                <w:sz w:val="20"/>
                <w:szCs w:val="20"/>
              </w:rPr>
              <w:t xml:space="preserve"> </w:t>
            </w:r>
            <w:r w:rsidRPr="00E0731F">
              <w:rPr>
                <w:rFonts w:eastAsia="Times New Roman"/>
                <w:i/>
                <w:iCs/>
                <w:sz w:val="20"/>
                <w:szCs w:val="20"/>
                <w:vertAlign w:val="subscript"/>
              </w:rPr>
              <w:t>p</w:t>
            </w:r>
          </w:p>
        </w:tc>
        <w:tc>
          <w:tcPr>
            <w:tcW w:w="481" w:type="pct"/>
          </w:tcPr>
          <w:p w14:paraId="7B3EA2DD"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$/MWh</w:t>
            </w:r>
          </w:p>
        </w:tc>
        <w:tc>
          <w:tcPr>
            <w:tcW w:w="3585" w:type="pct"/>
          </w:tcPr>
          <w:p w14:paraId="2CFAFDCF" w14:textId="77777777" w:rsidR="00E0731F" w:rsidRPr="00E0731F" w:rsidRDefault="00E0731F" w:rsidP="00E0731F">
            <w:pPr>
              <w:spacing w:after="60"/>
              <w:rPr>
                <w:rFonts w:eastAsia="Times New Roman"/>
                <w:iCs/>
                <w:sz w:val="20"/>
                <w:szCs w:val="20"/>
              </w:rPr>
            </w:pPr>
            <w:r w:rsidRPr="00E0731F">
              <w:rPr>
                <w:rFonts w:eastAsia="Times New Roman"/>
                <w:i/>
                <w:iCs/>
                <w:sz w:val="20"/>
                <w:szCs w:val="20"/>
              </w:rPr>
              <w:t>Real-Time Settlement Point Price per Settlement Point</w:t>
            </w:r>
            <w:r w:rsidRPr="00E0731F">
              <w:rPr>
                <w:rFonts w:eastAsia="Times New Roman"/>
                <w:iCs/>
                <w:sz w:val="20"/>
                <w:szCs w:val="20"/>
              </w:rPr>
              <w:t xml:space="preserve">—The Real-Time Settlement Point Price at Settlement Point </w:t>
            </w:r>
            <w:r w:rsidRPr="00E0731F">
              <w:rPr>
                <w:rFonts w:eastAsia="Times New Roman"/>
                <w:i/>
                <w:iCs/>
                <w:sz w:val="20"/>
                <w:szCs w:val="20"/>
              </w:rPr>
              <w:t>p</w:t>
            </w:r>
            <w:r w:rsidRPr="00E0731F">
              <w:rPr>
                <w:rFonts w:eastAsia="Times New Roman"/>
                <w:iCs/>
                <w:sz w:val="20"/>
                <w:szCs w:val="20"/>
              </w:rPr>
              <w:t>, for the 15-minute Settlement Interval.</w:t>
            </w:r>
          </w:p>
        </w:tc>
      </w:tr>
      <w:tr w:rsidR="00E0731F" w:rsidRPr="00E0731F" w14:paraId="13C409D3" w14:textId="77777777" w:rsidTr="00D34EC1">
        <w:trPr>
          <w:cantSplit/>
        </w:trPr>
        <w:tc>
          <w:tcPr>
            <w:tcW w:w="934" w:type="pct"/>
          </w:tcPr>
          <w:p w14:paraId="5C260DFF"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 xml:space="preserve">RTMG </w:t>
            </w:r>
            <w:r w:rsidRPr="00E0731F">
              <w:rPr>
                <w:rFonts w:eastAsia="Times New Roman"/>
                <w:i/>
                <w:iCs/>
                <w:sz w:val="20"/>
                <w:szCs w:val="20"/>
                <w:vertAlign w:val="subscript"/>
              </w:rPr>
              <w:t>q, r, p</w:t>
            </w:r>
          </w:p>
        </w:tc>
        <w:tc>
          <w:tcPr>
            <w:tcW w:w="481" w:type="pct"/>
          </w:tcPr>
          <w:p w14:paraId="3AF3D038"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MWh</w:t>
            </w:r>
          </w:p>
        </w:tc>
        <w:tc>
          <w:tcPr>
            <w:tcW w:w="3585" w:type="pct"/>
          </w:tcPr>
          <w:p w14:paraId="3687D35B" w14:textId="77777777" w:rsidR="00E0731F" w:rsidRPr="00E0731F" w:rsidRDefault="00E0731F" w:rsidP="00E0731F">
            <w:pPr>
              <w:spacing w:after="60"/>
              <w:rPr>
                <w:rFonts w:eastAsia="Times New Roman"/>
                <w:iCs/>
                <w:sz w:val="20"/>
                <w:szCs w:val="20"/>
              </w:rPr>
            </w:pPr>
            <w:r w:rsidRPr="00E0731F">
              <w:rPr>
                <w:rFonts w:eastAsia="Times New Roman"/>
                <w:i/>
                <w:iCs/>
                <w:sz w:val="20"/>
                <w:szCs w:val="20"/>
              </w:rPr>
              <w:t>Real-Time Metered Generation per QSE per Settlement Point per Resource</w:t>
            </w:r>
            <w:r w:rsidRPr="00E0731F">
              <w:rPr>
                <w:rFonts w:eastAsia="Times New Roman"/>
                <w:iCs/>
                <w:sz w:val="20"/>
                <w:szCs w:val="20"/>
              </w:rPr>
              <w:t xml:space="preserve">—The metered generation of Resource </w:t>
            </w:r>
            <w:proofErr w:type="spellStart"/>
            <w:r w:rsidRPr="00E0731F">
              <w:rPr>
                <w:rFonts w:eastAsia="Times New Roman"/>
                <w:i/>
                <w:iCs/>
                <w:sz w:val="20"/>
                <w:szCs w:val="20"/>
              </w:rPr>
              <w:t>r</w:t>
            </w:r>
            <w:r w:rsidRPr="00E0731F">
              <w:rPr>
                <w:rFonts w:eastAsia="Times New Roman"/>
                <w:iCs/>
                <w:sz w:val="20"/>
                <w:szCs w:val="20"/>
              </w:rPr>
              <w:t xml:space="preserve"> at</w:t>
            </w:r>
            <w:proofErr w:type="spellEnd"/>
            <w:r w:rsidRPr="00E0731F">
              <w:rPr>
                <w:rFonts w:eastAsia="Times New Roman"/>
                <w:iCs/>
                <w:sz w:val="20"/>
                <w:szCs w:val="20"/>
              </w:rPr>
              <w:t xml:space="preserve"> Resource Node </w:t>
            </w:r>
            <w:r w:rsidRPr="00E0731F">
              <w:rPr>
                <w:rFonts w:eastAsia="Times New Roman"/>
                <w:i/>
                <w:iCs/>
                <w:sz w:val="20"/>
                <w:szCs w:val="20"/>
              </w:rPr>
              <w:t>p</w:t>
            </w:r>
            <w:r w:rsidRPr="00E0731F">
              <w:rPr>
                <w:rFonts w:eastAsia="Times New Roman"/>
                <w:iCs/>
                <w:sz w:val="20"/>
                <w:szCs w:val="20"/>
              </w:rPr>
              <w:t xml:space="preserve"> represented by QSE </w:t>
            </w:r>
            <w:r w:rsidRPr="00E0731F">
              <w:rPr>
                <w:rFonts w:eastAsia="Times New Roman"/>
                <w:i/>
                <w:iCs/>
                <w:sz w:val="20"/>
                <w:szCs w:val="20"/>
              </w:rPr>
              <w:t>q</w:t>
            </w:r>
            <w:r w:rsidRPr="00E0731F">
              <w:rPr>
                <w:rFonts w:eastAsia="Times New Roman"/>
                <w:iCs/>
                <w:sz w:val="20"/>
                <w:szCs w:val="20"/>
              </w:rPr>
              <w:t xml:space="preserve"> in Real-Time for the 15-minute Settlement Interval.  Where for a Combined Cycle Train, the Resource </w:t>
            </w:r>
            <w:r w:rsidRPr="00E0731F">
              <w:rPr>
                <w:rFonts w:eastAsia="Times New Roman"/>
                <w:i/>
                <w:iCs/>
                <w:sz w:val="20"/>
                <w:szCs w:val="20"/>
              </w:rPr>
              <w:t xml:space="preserve">r </w:t>
            </w:r>
            <w:r w:rsidRPr="00E0731F">
              <w:rPr>
                <w:rFonts w:eastAsia="Times New Roman"/>
                <w:iCs/>
                <w:sz w:val="20"/>
                <w:szCs w:val="20"/>
              </w:rPr>
              <w:t>is the Combined Cycle Train.</w:t>
            </w:r>
          </w:p>
        </w:tc>
      </w:tr>
      <w:tr w:rsidR="00E0731F" w:rsidRPr="00E0731F" w14:paraId="2B026310" w14:textId="77777777" w:rsidTr="00D34EC1">
        <w:trPr>
          <w:cantSplit/>
        </w:trPr>
        <w:tc>
          <w:tcPr>
            <w:tcW w:w="934" w:type="pct"/>
          </w:tcPr>
          <w:p w14:paraId="62B9AD3B"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 xml:space="preserve">RTCL </w:t>
            </w:r>
            <w:r w:rsidRPr="00E0731F">
              <w:rPr>
                <w:rFonts w:eastAsia="Times New Roman"/>
                <w:i/>
                <w:iCs/>
                <w:sz w:val="20"/>
                <w:szCs w:val="20"/>
                <w:vertAlign w:val="subscript"/>
              </w:rPr>
              <w:t>q, r, p</w:t>
            </w:r>
          </w:p>
        </w:tc>
        <w:tc>
          <w:tcPr>
            <w:tcW w:w="481" w:type="pct"/>
          </w:tcPr>
          <w:p w14:paraId="08379883"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MWh</w:t>
            </w:r>
          </w:p>
        </w:tc>
        <w:tc>
          <w:tcPr>
            <w:tcW w:w="3585" w:type="pct"/>
          </w:tcPr>
          <w:p w14:paraId="57E29887"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Charging Load per QSE per Resource per Settlement Point</w:t>
            </w:r>
            <w:r w:rsidRPr="00E0731F">
              <w:rPr>
                <w:rFonts w:eastAsia="Times New Roman"/>
                <w:iCs/>
                <w:sz w:val="20"/>
                <w:szCs w:val="20"/>
              </w:rPr>
              <w:t xml:space="preserve">—The charging load for Resource </w:t>
            </w:r>
            <w:proofErr w:type="spellStart"/>
            <w:r w:rsidRPr="00E0731F">
              <w:rPr>
                <w:rFonts w:eastAsia="Times New Roman"/>
                <w:i/>
                <w:iCs/>
                <w:sz w:val="20"/>
                <w:szCs w:val="20"/>
              </w:rPr>
              <w:t xml:space="preserve">r </w:t>
            </w:r>
            <w:r w:rsidRPr="00E0731F">
              <w:rPr>
                <w:rFonts w:eastAsia="Times New Roman"/>
                <w:iCs/>
                <w:sz w:val="20"/>
                <w:szCs w:val="20"/>
              </w:rPr>
              <w:t>at</w:t>
            </w:r>
            <w:proofErr w:type="spellEnd"/>
            <w:r w:rsidRPr="00E0731F">
              <w:rPr>
                <w:rFonts w:eastAsia="Times New Roman"/>
                <w:iCs/>
                <w:sz w:val="20"/>
                <w:szCs w:val="20"/>
              </w:rPr>
              <w:t xml:space="preserve"> Resource Node</w:t>
            </w:r>
            <w:r w:rsidRPr="00E0731F">
              <w:rPr>
                <w:rFonts w:eastAsia="Times New Roman"/>
                <w:i/>
                <w:iCs/>
                <w:sz w:val="20"/>
                <w:szCs w:val="20"/>
              </w:rPr>
              <w:t xml:space="preserve"> p </w:t>
            </w:r>
            <w:r w:rsidRPr="00E0731F">
              <w:rPr>
                <w:rFonts w:eastAsia="Times New Roman"/>
                <w:iCs/>
                <w:sz w:val="20"/>
                <w:szCs w:val="20"/>
              </w:rPr>
              <w:t xml:space="preserve">represented by the QSE </w:t>
            </w:r>
            <w:r w:rsidRPr="00E0731F">
              <w:rPr>
                <w:rFonts w:eastAsia="Times New Roman"/>
                <w:i/>
                <w:iCs/>
                <w:sz w:val="20"/>
                <w:szCs w:val="20"/>
              </w:rPr>
              <w:t xml:space="preserve">q, </w:t>
            </w:r>
            <w:r w:rsidRPr="00E0731F">
              <w:rPr>
                <w:rFonts w:eastAsia="Times New Roman"/>
                <w:iCs/>
                <w:sz w:val="20"/>
                <w:szCs w:val="20"/>
              </w:rPr>
              <w:t>represented as a negative value,</w:t>
            </w:r>
            <w:r w:rsidRPr="00E0731F">
              <w:rPr>
                <w:rFonts w:eastAsia="Times New Roman"/>
                <w:i/>
                <w:iCs/>
                <w:sz w:val="20"/>
                <w:szCs w:val="20"/>
              </w:rPr>
              <w:t xml:space="preserve"> </w:t>
            </w:r>
            <w:r w:rsidRPr="00E0731F">
              <w:rPr>
                <w:rFonts w:eastAsia="Times New Roman"/>
                <w:iCs/>
                <w:sz w:val="20"/>
                <w:szCs w:val="20"/>
              </w:rPr>
              <w:t xml:space="preserve">for the 15-minute Settlement Interval. </w:t>
            </w:r>
          </w:p>
        </w:tc>
      </w:tr>
      <w:tr w:rsidR="00E0731F" w:rsidRPr="00E0731F" w14:paraId="115D066E" w14:textId="77777777" w:rsidTr="00D34EC1">
        <w:trPr>
          <w:cantSplit/>
        </w:trPr>
        <w:tc>
          <w:tcPr>
            <w:tcW w:w="934" w:type="pct"/>
            <w:tcBorders>
              <w:top w:val="single" w:sz="4" w:space="0" w:color="auto"/>
              <w:left w:val="single" w:sz="4" w:space="0" w:color="auto"/>
              <w:bottom w:val="single" w:sz="4" w:space="0" w:color="auto"/>
              <w:right w:val="single" w:sz="4" w:space="0" w:color="auto"/>
            </w:tcBorders>
          </w:tcPr>
          <w:p w14:paraId="159F257F"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 xml:space="preserve">TLMP </w:t>
            </w:r>
            <w:r w:rsidRPr="00E0731F">
              <w:rPr>
                <w:rFonts w:eastAsia="Times New Roman"/>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156E33F5"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3FCC0809" w14:textId="77777777" w:rsidR="00E0731F" w:rsidRPr="00E0731F" w:rsidRDefault="00E0731F" w:rsidP="00E0731F">
            <w:pPr>
              <w:spacing w:after="60"/>
              <w:rPr>
                <w:rFonts w:eastAsia="Times New Roman"/>
                <w:iCs/>
                <w:sz w:val="20"/>
                <w:szCs w:val="20"/>
              </w:rPr>
            </w:pPr>
            <w:r w:rsidRPr="00E0731F">
              <w:rPr>
                <w:rFonts w:eastAsia="Times New Roman"/>
                <w:i/>
                <w:sz w:val="20"/>
                <w:szCs w:val="20"/>
              </w:rPr>
              <w:t>Duration of Emergency Base Point interval or SCED interval per interval</w:t>
            </w:r>
            <w:r w:rsidRPr="00E0731F">
              <w:rPr>
                <w:rFonts w:eastAsia="Times New Roman"/>
                <w:iCs/>
                <w:sz w:val="20"/>
                <w:szCs w:val="20"/>
              </w:rPr>
              <w:t xml:space="preserve">—The duration of the portion of the Emergency Base Point interval or SCED interval </w:t>
            </w:r>
            <w:r w:rsidRPr="00E0731F">
              <w:rPr>
                <w:rFonts w:eastAsia="Times New Roman"/>
                <w:i/>
                <w:iCs/>
                <w:sz w:val="20"/>
                <w:szCs w:val="20"/>
              </w:rPr>
              <w:t>y</w:t>
            </w:r>
            <w:r w:rsidRPr="00E0731F">
              <w:rPr>
                <w:rFonts w:eastAsia="Times New Roman"/>
                <w:iCs/>
                <w:sz w:val="20"/>
                <w:szCs w:val="20"/>
              </w:rPr>
              <w:t xml:space="preserve"> </w:t>
            </w:r>
            <w:r w:rsidRPr="00E0731F">
              <w:rPr>
                <w:rFonts w:eastAsia="Times New Roman"/>
                <w:sz w:val="20"/>
                <w:szCs w:val="20"/>
              </w:rPr>
              <w:t>within the 15-minute Settlement Interval</w:t>
            </w:r>
            <w:r w:rsidRPr="00E0731F">
              <w:rPr>
                <w:rFonts w:eastAsia="Times New Roman"/>
                <w:iCs/>
                <w:sz w:val="20"/>
                <w:szCs w:val="20"/>
              </w:rPr>
              <w:t>.</w:t>
            </w:r>
          </w:p>
        </w:tc>
      </w:tr>
      <w:tr w:rsidR="00E0731F" w:rsidRPr="00E0731F" w14:paraId="2F5782B7" w14:textId="77777777" w:rsidTr="00D34EC1">
        <w:trPr>
          <w:cantSplit/>
        </w:trPr>
        <w:tc>
          <w:tcPr>
            <w:tcW w:w="934" w:type="pct"/>
            <w:tcBorders>
              <w:top w:val="single" w:sz="4" w:space="0" w:color="auto"/>
              <w:left w:val="single" w:sz="4" w:space="0" w:color="auto"/>
              <w:bottom w:val="single" w:sz="4" w:space="0" w:color="auto"/>
              <w:right w:val="single" w:sz="4" w:space="0" w:color="auto"/>
            </w:tcBorders>
          </w:tcPr>
          <w:p w14:paraId="38CC768A"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16EC580A"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03FA2B30"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A QSE.</w:t>
            </w:r>
          </w:p>
        </w:tc>
      </w:tr>
      <w:tr w:rsidR="00E0731F" w:rsidRPr="00E0731F" w14:paraId="750CB0D4" w14:textId="77777777" w:rsidTr="00D34EC1">
        <w:trPr>
          <w:cantSplit/>
        </w:trPr>
        <w:tc>
          <w:tcPr>
            <w:tcW w:w="934" w:type="pct"/>
            <w:tcBorders>
              <w:top w:val="single" w:sz="4" w:space="0" w:color="auto"/>
              <w:left w:val="single" w:sz="4" w:space="0" w:color="auto"/>
              <w:bottom w:val="single" w:sz="4" w:space="0" w:color="auto"/>
              <w:right w:val="single" w:sz="4" w:space="0" w:color="auto"/>
            </w:tcBorders>
          </w:tcPr>
          <w:p w14:paraId="4B3E7BC0"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371E435A"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1F0A9BEE"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A Resource Node Settlement Point.</w:t>
            </w:r>
          </w:p>
        </w:tc>
      </w:tr>
      <w:tr w:rsidR="00E0731F" w:rsidRPr="00E0731F" w14:paraId="147AB89C" w14:textId="77777777" w:rsidTr="00D34EC1">
        <w:trPr>
          <w:cantSplit/>
        </w:trPr>
        <w:tc>
          <w:tcPr>
            <w:tcW w:w="934" w:type="pct"/>
            <w:tcBorders>
              <w:top w:val="single" w:sz="4" w:space="0" w:color="auto"/>
              <w:left w:val="single" w:sz="4" w:space="0" w:color="auto"/>
              <w:bottom w:val="single" w:sz="4" w:space="0" w:color="auto"/>
              <w:right w:val="single" w:sz="4" w:space="0" w:color="auto"/>
            </w:tcBorders>
          </w:tcPr>
          <w:p w14:paraId="02E8BE23"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35D307C7"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BDE2692"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A Generation Resource or ESR.</w:t>
            </w:r>
          </w:p>
        </w:tc>
      </w:tr>
      <w:tr w:rsidR="00E0731F" w:rsidRPr="00E0731F" w14:paraId="48487B70" w14:textId="77777777" w:rsidTr="00D34EC1">
        <w:trPr>
          <w:cantSplit/>
        </w:trPr>
        <w:tc>
          <w:tcPr>
            <w:tcW w:w="934" w:type="pct"/>
            <w:tcBorders>
              <w:top w:val="single" w:sz="4" w:space="0" w:color="auto"/>
              <w:left w:val="single" w:sz="4" w:space="0" w:color="auto"/>
              <w:bottom w:val="single" w:sz="4" w:space="0" w:color="auto"/>
              <w:right w:val="single" w:sz="4" w:space="0" w:color="auto"/>
            </w:tcBorders>
          </w:tcPr>
          <w:p w14:paraId="4308FF08"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4B2C9EE3"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09D84129"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An Emergency Base Point interval or SCED interval that overlaps the 15-minute Settlement Interval.</w:t>
            </w:r>
          </w:p>
        </w:tc>
      </w:tr>
      <w:tr w:rsidR="00E0731F" w:rsidRPr="00E0731F" w14:paraId="26F97F26" w14:textId="77777777" w:rsidTr="00D34EC1">
        <w:trPr>
          <w:cantSplit/>
        </w:trPr>
        <w:tc>
          <w:tcPr>
            <w:tcW w:w="934" w:type="pct"/>
            <w:tcBorders>
              <w:top w:val="single" w:sz="4" w:space="0" w:color="auto"/>
              <w:left w:val="single" w:sz="4" w:space="0" w:color="auto"/>
              <w:bottom w:val="single" w:sz="4" w:space="0" w:color="auto"/>
              <w:right w:val="single" w:sz="4" w:space="0" w:color="auto"/>
            </w:tcBorders>
          </w:tcPr>
          <w:p w14:paraId="1FB464B6"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6688589B"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17BC1EE2"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The number of seconds in one hour.</w:t>
            </w:r>
          </w:p>
        </w:tc>
      </w:tr>
    </w:tbl>
    <w:p w14:paraId="4C8F8D60" w14:textId="77777777" w:rsidR="00E0731F" w:rsidRPr="00E0731F" w:rsidRDefault="00E0731F" w:rsidP="00E0731F">
      <w:pPr>
        <w:spacing w:before="240" w:after="240"/>
        <w:ind w:left="720" w:hanging="720"/>
        <w:rPr>
          <w:rFonts w:eastAsia="Times New Roman"/>
          <w:iCs/>
          <w:szCs w:val="20"/>
        </w:rPr>
      </w:pPr>
      <w:r w:rsidRPr="00E0731F">
        <w:rPr>
          <w:rFonts w:eastAsia="Times New Roman"/>
          <w:iCs/>
          <w:szCs w:val="20"/>
        </w:rPr>
        <w:t>(2)</w:t>
      </w:r>
      <w:r w:rsidRPr="00E0731F">
        <w:rPr>
          <w:rFonts w:eastAsia="Times New Roman"/>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3A2F7B09" w14:textId="77777777" w:rsidR="00E0731F" w:rsidRPr="00E0731F" w:rsidRDefault="00E0731F" w:rsidP="00E0731F">
      <w:pPr>
        <w:tabs>
          <w:tab w:val="left" w:pos="2880"/>
        </w:tabs>
        <w:spacing w:after="240"/>
        <w:ind w:left="720"/>
        <w:rPr>
          <w:rFonts w:eastAsia="Times New Roman"/>
          <w:b/>
          <w:szCs w:val="20"/>
        </w:rPr>
      </w:pPr>
      <w:r w:rsidRPr="00E0731F">
        <w:rPr>
          <w:rFonts w:eastAsia="Times New Roman"/>
          <w:b/>
          <w:szCs w:val="20"/>
          <w:lang w:val="pt-BR"/>
        </w:rPr>
        <w:lastRenderedPageBreak/>
        <w:t xml:space="preserve">EMREAMT </w:t>
      </w:r>
      <w:r w:rsidRPr="00E0731F">
        <w:rPr>
          <w:rFonts w:eastAsia="Times New Roman"/>
          <w:b/>
          <w:bCs/>
          <w:i/>
          <w:iCs/>
          <w:sz w:val="16"/>
          <w:szCs w:val="16"/>
        </w:rPr>
        <w:t xml:space="preserve">q, r, p </w:t>
      </w:r>
      <w:r w:rsidRPr="00E0731F">
        <w:rPr>
          <w:rFonts w:eastAsia="Times New Roman"/>
          <w:b/>
          <w:bCs/>
          <w:i/>
          <w:iCs/>
          <w:sz w:val="16"/>
          <w:szCs w:val="16"/>
        </w:rPr>
        <w:tab/>
      </w:r>
      <w:r w:rsidRPr="00E0731F">
        <w:rPr>
          <w:rFonts w:eastAsia="Times New Roman"/>
          <w:b/>
          <w:szCs w:val="20"/>
        </w:rPr>
        <w:t xml:space="preserve"> = </w:t>
      </w:r>
      <w:r w:rsidRPr="00E0731F">
        <w:rPr>
          <w:rFonts w:eastAsia="Times New Roman"/>
          <w:b/>
          <w:szCs w:val="20"/>
        </w:rPr>
        <w:tab/>
        <w:t xml:space="preserve">Min (0, </w:t>
      </w:r>
      <w:r w:rsidRPr="00E0731F">
        <w:rPr>
          <w:rFonts w:eastAsia="Times New Roman"/>
          <w:b/>
          <w:szCs w:val="20"/>
          <w:lang w:val="pt-BR"/>
        </w:rPr>
        <w:t xml:space="preserve">RTENET </w:t>
      </w:r>
      <w:r w:rsidRPr="00E0731F">
        <w:rPr>
          <w:rFonts w:eastAsia="Times New Roman"/>
          <w:b/>
          <w:i/>
          <w:szCs w:val="20"/>
          <w:vertAlign w:val="subscript"/>
          <w:lang w:val="pt-BR"/>
        </w:rPr>
        <w:t>q, r, p</w:t>
      </w:r>
      <w:r w:rsidRPr="00E0731F">
        <w:rPr>
          <w:rFonts w:eastAsia="Times New Roman"/>
          <w:b/>
          <w:szCs w:val="20"/>
        </w:rPr>
        <w:t xml:space="preserve"> + RTASNET </w:t>
      </w:r>
      <w:r w:rsidRPr="00E0731F">
        <w:rPr>
          <w:rFonts w:eastAsia="Times New Roman"/>
          <w:b/>
          <w:bCs/>
          <w:i/>
          <w:iCs/>
          <w:sz w:val="16"/>
          <w:szCs w:val="16"/>
        </w:rPr>
        <w:t>q, r</w:t>
      </w:r>
      <w:r w:rsidRPr="00E0731F">
        <w:rPr>
          <w:rFonts w:eastAsia="Times New Roman"/>
          <w:b/>
          <w:szCs w:val="20"/>
        </w:rPr>
        <w:t>)</w:t>
      </w:r>
    </w:p>
    <w:p w14:paraId="4A8FD5F8" w14:textId="77777777" w:rsidR="00E0731F" w:rsidRPr="00E0731F" w:rsidRDefault="00E0731F" w:rsidP="00E0731F">
      <w:pPr>
        <w:spacing w:after="240"/>
        <w:ind w:left="1440" w:hanging="720"/>
        <w:rPr>
          <w:rFonts w:eastAsia="Times New Roman"/>
          <w:szCs w:val="20"/>
        </w:rPr>
      </w:pPr>
      <w:r w:rsidRPr="00E0731F">
        <w:rPr>
          <w:rFonts w:eastAsia="Times New Roman"/>
          <w:szCs w:val="20"/>
        </w:rPr>
        <w:t>(a)</w:t>
      </w:r>
      <w:r w:rsidRPr="00E0731F">
        <w:rPr>
          <w:rFonts w:eastAsia="Times New Roman"/>
          <w:szCs w:val="20"/>
        </w:rPr>
        <w:tab/>
        <w:t>Where the Real-Time Energy Net Revenue is calculated as follows:</w:t>
      </w:r>
    </w:p>
    <w:p w14:paraId="0B1072CC" w14:textId="77777777" w:rsidR="00E0731F" w:rsidRPr="00E0731F" w:rsidRDefault="00E0731F" w:rsidP="00E0731F">
      <w:pPr>
        <w:spacing w:after="240"/>
        <w:ind w:left="2340" w:hanging="1620"/>
        <w:rPr>
          <w:rFonts w:eastAsia="Times New Roman"/>
          <w:i/>
          <w:szCs w:val="20"/>
          <w:vertAlign w:val="subscript"/>
          <w:lang w:val="pt-BR"/>
        </w:rPr>
      </w:pPr>
      <w:r w:rsidRPr="00E0731F">
        <w:rPr>
          <w:rFonts w:eastAsia="Times New Roman"/>
          <w:szCs w:val="20"/>
          <w:lang w:val="pt-BR"/>
        </w:rPr>
        <w:t xml:space="preserve">RTENET </w:t>
      </w:r>
      <w:r w:rsidRPr="00E0731F">
        <w:rPr>
          <w:rFonts w:eastAsia="Times New Roman"/>
          <w:bCs/>
          <w:i/>
          <w:iCs/>
          <w:sz w:val="16"/>
          <w:szCs w:val="16"/>
          <w:lang w:val="pt-BR"/>
        </w:rPr>
        <w:t>q, r, p</w:t>
      </w:r>
      <w:r w:rsidRPr="00E0731F">
        <w:rPr>
          <w:rFonts w:eastAsia="Times New Roman"/>
          <w:bCs/>
          <w:i/>
          <w:iCs/>
          <w:sz w:val="16"/>
          <w:szCs w:val="16"/>
          <w:lang w:val="pt-BR"/>
        </w:rPr>
        <w:tab/>
      </w:r>
      <w:r w:rsidRPr="00E0731F">
        <w:rPr>
          <w:rFonts w:eastAsia="Times New Roman"/>
          <w:bCs/>
          <w:i/>
          <w:iCs/>
          <w:sz w:val="16"/>
          <w:szCs w:val="16"/>
          <w:lang w:val="pt-BR"/>
        </w:rPr>
        <w:tab/>
      </w:r>
      <w:r w:rsidRPr="00E0731F">
        <w:rPr>
          <w:rFonts w:eastAsia="Times New Roman"/>
          <w:szCs w:val="20"/>
          <w:lang w:val="pt-BR"/>
        </w:rPr>
        <w:t xml:space="preserve">= </w:t>
      </w:r>
      <w:r w:rsidRPr="00E0731F">
        <w:rPr>
          <w:rFonts w:eastAsia="Times New Roman"/>
          <w:szCs w:val="20"/>
          <w:lang w:val="pt-BR"/>
        </w:rPr>
        <w:tab/>
        <w:t>RTEREV</w:t>
      </w:r>
      <w:r w:rsidRPr="00E0731F">
        <w:rPr>
          <w:rFonts w:eastAsia="Times New Roman"/>
          <w:i/>
          <w:szCs w:val="20"/>
          <w:vertAlign w:val="subscript"/>
          <w:lang w:val="pt-BR"/>
        </w:rPr>
        <w:t xml:space="preserve">q, r, p </w:t>
      </w:r>
      <w:r w:rsidRPr="00E0731F">
        <w:rPr>
          <w:rFonts w:eastAsia="Times New Roman"/>
          <w:szCs w:val="20"/>
          <w:lang w:val="pt-BR"/>
        </w:rPr>
        <w:t>- RTEREVT</w:t>
      </w:r>
      <w:r w:rsidRPr="00E0731F">
        <w:rPr>
          <w:rFonts w:eastAsia="Times New Roman"/>
          <w:i/>
          <w:szCs w:val="20"/>
          <w:vertAlign w:val="subscript"/>
          <w:lang w:val="pt-BR"/>
        </w:rPr>
        <w:t xml:space="preserve">q, r, p </w:t>
      </w:r>
    </w:p>
    <w:p w14:paraId="1110BE93" w14:textId="77777777" w:rsidR="00E0731F" w:rsidRPr="00E0731F" w:rsidRDefault="00E0731F" w:rsidP="00E0731F">
      <w:pPr>
        <w:spacing w:after="240"/>
        <w:ind w:left="2340" w:hanging="1620"/>
        <w:rPr>
          <w:rFonts w:eastAsia="Times New Roman"/>
          <w:i/>
          <w:szCs w:val="20"/>
          <w:vertAlign w:val="subscript"/>
          <w:lang w:val="pt-BR"/>
        </w:rPr>
      </w:pPr>
      <w:r w:rsidRPr="00E0731F">
        <w:rPr>
          <w:rFonts w:eastAsia="Times New Roman"/>
          <w:szCs w:val="20"/>
          <w:lang w:val="pt-BR"/>
        </w:rPr>
        <w:t>Where:</w:t>
      </w:r>
    </w:p>
    <w:p w14:paraId="4A6BC54C" w14:textId="77777777" w:rsidR="00E0731F" w:rsidRPr="00E0731F" w:rsidRDefault="00E0731F" w:rsidP="00E0731F">
      <w:pPr>
        <w:tabs>
          <w:tab w:val="left" w:pos="2340"/>
          <w:tab w:val="left" w:pos="2880"/>
        </w:tabs>
        <w:spacing w:after="240"/>
        <w:ind w:left="987" w:hanging="269"/>
        <w:rPr>
          <w:rFonts w:eastAsia="Times New Roman"/>
          <w:bCs/>
          <w:szCs w:val="20"/>
          <w:lang w:val="pt-BR"/>
        </w:rPr>
      </w:pPr>
      <w:r w:rsidRPr="00E0731F">
        <w:rPr>
          <w:rFonts w:eastAsia="Times New Roman"/>
          <w:bCs/>
          <w:szCs w:val="20"/>
          <w:lang w:val="pt-BR"/>
        </w:rPr>
        <w:t>RTEREV</w:t>
      </w:r>
      <w:r w:rsidRPr="00E0731F">
        <w:rPr>
          <w:rFonts w:eastAsia="Times New Roman"/>
          <w:bCs/>
          <w:i/>
          <w:szCs w:val="20"/>
          <w:vertAlign w:val="subscript"/>
          <w:lang w:val="pt-BR"/>
        </w:rPr>
        <w:t>q, r, p</w:t>
      </w:r>
      <w:r w:rsidRPr="00E0731F">
        <w:rPr>
          <w:rFonts w:eastAsia="Times New Roman"/>
          <w:bCs/>
          <w:szCs w:val="20"/>
          <w:lang w:val="pt-BR"/>
        </w:rPr>
        <w:tab/>
      </w:r>
      <w:r w:rsidRPr="00E0731F">
        <w:rPr>
          <w:rFonts w:eastAsia="Times New Roman"/>
          <w:bCs/>
          <w:szCs w:val="20"/>
          <w:lang w:val="pt-BR"/>
        </w:rPr>
        <w:tab/>
        <w:t>=</w:t>
      </w:r>
      <w:r w:rsidRPr="00E0731F">
        <w:rPr>
          <w:rFonts w:eastAsia="Times New Roman"/>
          <w:bCs/>
          <w:szCs w:val="20"/>
          <w:lang w:val="pt-BR"/>
        </w:rPr>
        <w:tab/>
        <w:t xml:space="preserve">RTSPP </w:t>
      </w:r>
      <w:r w:rsidRPr="00E0731F">
        <w:rPr>
          <w:rFonts w:eastAsia="Times New Roman"/>
          <w:bCs/>
          <w:i/>
          <w:szCs w:val="20"/>
          <w:vertAlign w:val="subscript"/>
          <w:lang w:val="pt-BR"/>
        </w:rPr>
        <w:t>p</w:t>
      </w:r>
      <w:r w:rsidRPr="00E0731F">
        <w:rPr>
          <w:rFonts w:eastAsia="Times New Roman"/>
          <w:bCs/>
          <w:szCs w:val="20"/>
          <w:lang w:val="pt-BR"/>
        </w:rPr>
        <w:t xml:space="preserve"> * (EMREGEN </w:t>
      </w:r>
      <w:r w:rsidRPr="00E0731F">
        <w:rPr>
          <w:rFonts w:eastAsia="Times New Roman"/>
          <w:bCs/>
          <w:i/>
          <w:szCs w:val="20"/>
          <w:vertAlign w:val="subscript"/>
          <w:lang w:val="pt-BR"/>
        </w:rPr>
        <w:t xml:space="preserve">q, r, p </w:t>
      </w:r>
      <w:r w:rsidRPr="00E0731F">
        <w:rPr>
          <w:rFonts w:eastAsia="Calibri"/>
          <w:szCs w:val="20"/>
          <w:lang w:val="pt-BR"/>
        </w:rPr>
        <w:t xml:space="preserve">+ EMRELOAD </w:t>
      </w:r>
      <w:r w:rsidRPr="00E0731F">
        <w:rPr>
          <w:rFonts w:eastAsia="Calibri"/>
          <w:i/>
          <w:szCs w:val="20"/>
          <w:vertAlign w:val="subscript"/>
          <w:lang w:val="pt-BR"/>
        </w:rPr>
        <w:t>q, r, p</w:t>
      </w:r>
      <w:r w:rsidRPr="00E0731F">
        <w:rPr>
          <w:rFonts w:eastAsia="Calibri"/>
          <w:szCs w:val="20"/>
          <w:lang w:val="pt-BR"/>
        </w:rPr>
        <w:t>)</w:t>
      </w:r>
    </w:p>
    <w:p w14:paraId="237CE1C8" w14:textId="77777777" w:rsidR="00E0731F" w:rsidRPr="00E0731F" w:rsidRDefault="00E0731F" w:rsidP="00E0731F">
      <w:pPr>
        <w:tabs>
          <w:tab w:val="left" w:pos="2340"/>
          <w:tab w:val="left" w:pos="2880"/>
        </w:tabs>
        <w:spacing w:after="240"/>
        <w:ind w:left="987" w:hanging="269"/>
        <w:rPr>
          <w:rFonts w:eastAsia="Calibri"/>
          <w:szCs w:val="20"/>
          <w:lang w:val="pt-BR"/>
        </w:rPr>
      </w:pPr>
      <w:r w:rsidRPr="00E0731F">
        <w:rPr>
          <w:rFonts w:eastAsia="Times New Roman"/>
          <w:bCs/>
          <w:szCs w:val="20"/>
          <w:lang w:val="pt-BR"/>
        </w:rPr>
        <w:t>RTEREVT</w:t>
      </w:r>
      <w:r w:rsidRPr="00E0731F">
        <w:rPr>
          <w:rFonts w:eastAsia="Times New Roman"/>
          <w:bCs/>
          <w:i/>
          <w:szCs w:val="20"/>
          <w:vertAlign w:val="subscript"/>
          <w:lang w:val="pt-BR"/>
        </w:rPr>
        <w:t>q, r, p</w:t>
      </w:r>
      <w:r w:rsidRPr="00E0731F">
        <w:rPr>
          <w:rFonts w:eastAsia="Times New Roman"/>
          <w:bCs/>
          <w:szCs w:val="20"/>
          <w:lang w:val="pt-BR"/>
        </w:rPr>
        <w:tab/>
      </w:r>
      <w:r w:rsidRPr="00E0731F">
        <w:rPr>
          <w:rFonts w:eastAsia="Times New Roman"/>
          <w:bCs/>
          <w:szCs w:val="20"/>
          <w:lang w:val="pt-BR"/>
        </w:rPr>
        <w:tab/>
        <w:t>=</w:t>
      </w:r>
      <w:r w:rsidRPr="00E0731F">
        <w:rPr>
          <w:rFonts w:eastAsia="Times New Roman"/>
          <w:bCs/>
          <w:szCs w:val="20"/>
          <w:lang w:val="pt-BR"/>
        </w:rPr>
        <w:tab/>
        <w:t xml:space="preserve">EBPWAPRGEN </w:t>
      </w:r>
      <w:r w:rsidRPr="00E0731F">
        <w:rPr>
          <w:rFonts w:eastAsia="Times New Roman"/>
          <w:bCs/>
          <w:i/>
          <w:szCs w:val="20"/>
          <w:vertAlign w:val="subscript"/>
          <w:lang w:val="pt-BR"/>
        </w:rPr>
        <w:t>q, r, p</w:t>
      </w:r>
      <w:r w:rsidRPr="00E0731F">
        <w:rPr>
          <w:rFonts w:eastAsia="Times New Roman"/>
          <w:bCs/>
          <w:szCs w:val="20"/>
          <w:lang w:val="pt-BR"/>
        </w:rPr>
        <w:t xml:space="preserve"> * EMREGEN </w:t>
      </w:r>
      <w:r w:rsidRPr="00E0731F">
        <w:rPr>
          <w:rFonts w:eastAsia="Times New Roman"/>
          <w:bCs/>
          <w:i/>
          <w:szCs w:val="20"/>
          <w:vertAlign w:val="subscript"/>
          <w:lang w:val="pt-BR"/>
        </w:rPr>
        <w:t>q, r, p</w:t>
      </w:r>
      <w:r w:rsidRPr="00E0731F">
        <w:rPr>
          <w:rFonts w:eastAsia="Calibri"/>
          <w:szCs w:val="20"/>
          <w:lang w:val="pt-BR"/>
        </w:rPr>
        <w:t xml:space="preserve"> + </w:t>
      </w:r>
    </w:p>
    <w:p w14:paraId="08EE8216" w14:textId="77777777" w:rsidR="00E0731F" w:rsidRPr="00E0731F" w:rsidRDefault="00E0731F" w:rsidP="00E0731F">
      <w:pPr>
        <w:tabs>
          <w:tab w:val="left" w:pos="2340"/>
          <w:tab w:val="left" w:pos="2880"/>
        </w:tabs>
        <w:spacing w:after="240"/>
        <w:ind w:left="987" w:hanging="269"/>
        <w:rPr>
          <w:rFonts w:eastAsia="Times New Roman"/>
          <w:bCs/>
          <w:szCs w:val="20"/>
          <w:lang w:val="pt-BR"/>
        </w:rPr>
      </w:pPr>
      <w:r w:rsidRPr="00E0731F">
        <w:rPr>
          <w:rFonts w:eastAsia="Times New Roman"/>
          <w:bCs/>
          <w:szCs w:val="20"/>
          <w:lang w:val="pt-BR"/>
        </w:rPr>
        <w:tab/>
      </w:r>
      <w:r w:rsidRPr="00E0731F">
        <w:rPr>
          <w:rFonts w:eastAsia="Times New Roman"/>
          <w:bCs/>
          <w:szCs w:val="20"/>
          <w:lang w:val="pt-BR"/>
        </w:rPr>
        <w:tab/>
      </w:r>
      <w:r w:rsidRPr="00E0731F">
        <w:rPr>
          <w:rFonts w:eastAsia="Times New Roman"/>
          <w:bCs/>
          <w:szCs w:val="20"/>
          <w:lang w:val="pt-BR"/>
        </w:rPr>
        <w:tab/>
      </w:r>
      <w:r w:rsidRPr="00E0731F">
        <w:rPr>
          <w:rFonts w:eastAsia="Times New Roman"/>
          <w:bCs/>
          <w:szCs w:val="20"/>
          <w:lang w:val="pt-BR"/>
        </w:rPr>
        <w:tab/>
      </w:r>
      <w:r w:rsidRPr="00E0731F">
        <w:rPr>
          <w:rFonts w:eastAsia="Calibri"/>
          <w:szCs w:val="20"/>
          <w:lang w:val="pt-BR"/>
        </w:rPr>
        <w:t xml:space="preserve">EBPWAPRLOAD </w:t>
      </w:r>
      <w:r w:rsidRPr="00E0731F">
        <w:rPr>
          <w:rFonts w:eastAsia="Calibri"/>
          <w:i/>
          <w:szCs w:val="20"/>
          <w:vertAlign w:val="subscript"/>
          <w:lang w:val="pt-BR"/>
        </w:rPr>
        <w:t>q, r, p</w:t>
      </w:r>
      <w:r w:rsidRPr="00E0731F">
        <w:rPr>
          <w:rFonts w:eastAsia="Calibri"/>
          <w:szCs w:val="20"/>
          <w:lang w:val="pt-BR"/>
        </w:rPr>
        <w:t xml:space="preserve"> * EMRELOAD </w:t>
      </w:r>
      <w:r w:rsidRPr="00E0731F">
        <w:rPr>
          <w:rFonts w:eastAsia="Calibri"/>
          <w:i/>
          <w:szCs w:val="20"/>
          <w:vertAlign w:val="subscript"/>
          <w:lang w:val="pt-BR"/>
        </w:rPr>
        <w:t>q, r, p</w:t>
      </w:r>
      <w:r w:rsidRPr="00E0731F">
        <w:rPr>
          <w:rFonts w:ascii="Calibri" w:eastAsia="Calibri" w:hAnsi="Calibri"/>
          <w:i/>
          <w:sz w:val="22"/>
          <w:szCs w:val="22"/>
          <w:vertAlign w:val="subscript"/>
          <w:lang w:val="pt-BR"/>
        </w:rPr>
        <w:t xml:space="preserve">  </w:t>
      </w:r>
    </w:p>
    <w:p w14:paraId="410143F5" w14:textId="77777777" w:rsidR="00E0731F" w:rsidRPr="00E0731F" w:rsidRDefault="00E0731F" w:rsidP="00E0731F">
      <w:pPr>
        <w:tabs>
          <w:tab w:val="left" w:pos="2340"/>
          <w:tab w:val="left" w:pos="2880"/>
        </w:tabs>
        <w:spacing w:after="240"/>
        <w:ind w:left="987" w:hanging="269"/>
        <w:rPr>
          <w:rFonts w:eastAsia="Times New Roman"/>
          <w:bCs/>
          <w:szCs w:val="20"/>
          <w:lang w:val="pt-BR"/>
        </w:rPr>
      </w:pPr>
      <w:r w:rsidRPr="00E0731F">
        <w:rPr>
          <w:rFonts w:eastAsia="Times New Roman"/>
          <w:bCs/>
          <w:szCs w:val="20"/>
          <w:lang w:val="pt-BR"/>
        </w:rPr>
        <w:t>If any EBP &gt; 0 then:</w:t>
      </w:r>
    </w:p>
    <w:p w14:paraId="6898F028" w14:textId="77777777" w:rsidR="00E0731F" w:rsidRPr="00E0731F" w:rsidRDefault="00E0731F" w:rsidP="00E0731F">
      <w:pPr>
        <w:tabs>
          <w:tab w:val="left" w:pos="2340"/>
          <w:tab w:val="left" w:pos="2880"/>
        </w:tabs>
        <w:spacing w:after="240"/>
        <w:ind w:left="987" w:hanging="269"/>
        <w:rPr>
          <w:rFonts w:eastAsia="Times New Roman"/>
          <w:bCs/>
          <w:szCs w:val="20"/>
          <w:lang w:val="pt-BR"/>
        </w:rPr>
      </w:pPr>
      <w:r w:rsidRPr="00E0731F">
        <w:rPr>
          <w:rFonts w:eastAsia="Times New Roman"/>
          <w:bCs/>
          <w:szCs w:val="20"/>
          <w:lang w:val="pt-BR"/>
        </w:rPr>
        <w:t xml:space="preserve">EBPWAPRGEN </w:t>
      </w:r>
      <w:r w:rsidRPr="00E0731F">
        <w:rPr>
          <w:rFonts w:eastAsia="Times New Roman"/>
          <w:bCs/>
          <w:i/>
          <w:szCs w:val="20"/>
          <w:vertAlign w:val="subscript"/>
          <w:lang w:val="pt-BR"/>
        </w:rPr>
        <w:t>q, r, p</w:t>
      </w:r>
      <w:r w:rsidRPr="00E0731F">
        <w:rPr>
          <w:rFonts w:eastAsia="Times New Roman"/>
          <w:bCs/>
          <w:szCs w:val="20"/>
          <w:lang w:val="pt-BR"/>
        </w:rPr>
        <w:tab/>
      </w:r>
      <w:r w:rsidRPr="00E0731F">
        <w:rPr>
          <w:rFonts w:eastAsia="Times New Roman"/>
          <w:bCs/>
          <w:szCs w:val="20"/>
          <w:lang w:val="pt-BR"/>
        </w:rPr>
        <w:tab/>
        <w:t xml:space="preserve">=  </w:t>
      </w:r>
      <w:r w:rsidRPr="00E0731F">
        <w:rPr>
          <w:rFonts w:eastAsia="Times New Roman"/>
          <w:bCs/>
          <w:szCs w:val="20"/>
          <w:lang w:val="pt-BR"/>
        </w:rPr>
        <w:tab/>
      </w:r>
      <w:r w:rsidRPr="00E0731F">
        <w:rPr>
          <w:rFonts w:eastAsia="Times New Roman"/>
          <w:bCs/>
          <w:position w:val="-22"/>
          <w:szCs w:val="20"/>
        </w:rPr>
        <w:object w:dxaOrig="225" w:dyaOrig="450" w14:anchorId="0A6F65F4">
          <v:shape id="_x0000_i1094" type="#_x0000_t75" style="width:12pt;height:24pt" o:ole="">
            <v:imagedata r:id="rId108" o:title=""/>
          </v:shape>
          <o:OLEObject Type="Embed" ProgID="Equation.3" ShapeID="_x0000_i1094" DrawAspect="Content" ObjectID="_1827312201" r:id="rId116"/>
        </w:object>
      </w:r>
      <w:r w:rsidRPr="00E0731F">
        <w:rPr>
          <w:rFonts w:eastAsia="Times New Roman"/>
          <w:bCs/>
          <w:szCs w:val="20"/>
          <w:lang w:val="pt-BR"/>
        </w:rPr>
        <w:t xml:space="preserve">(EBPPR </w:t>
      </w:r>
      <w:r w:rsidRPr="00E0731F">
        <w:rPr>
          <w:rFonts w:eastAsia="Times New Roman"/>
          <w:bCs/>
          <w:i/>
          <w:szCs w:val="20"/>
          <w:vertAlign w:val="subscript"/>
          <w:lang w:val="pt-BR"/>
        </w:rPr>
        <w:t>q, r, p, y</w:t>
      </w:r>
      <w:r w:rsidRPr="00E0731F">
        <w:rPr>
          <w:rFonts w:eastAsia="Times New Roman"/>
          <w:bCs/>
          <w:szCs w:val="20"/>
          <w:lang w:val="pt-BR"/>
        </w:rPr>
        <w:t xml:space="preserve"> * Max (0.001, EBP </w:t>
      </w:r>
      <w:r w:rsidRPr="00E0731F">
        <w:rPr>
          <w:rFonts w:eastAsia="Times New Roman"/>
          <w:bCs/>
          <w:i/>
          <w:szCs w:val="20"/>
          <w:vertAlign w:val="subscript"/>
          <w:lang w:val="pt-BR"/>
        </w:rPr>
        <w:t>q, r, p, y</w:t>
      </w:r>
      <w:r w:rsidRPr="00E0731F">
        <w:rPr>
          <w:rFonts w:eastAsia="Times New Roman"/>
          <w:bCs/>
          <w:szCs w:val="20"/>
          <w:lang w:val="es-MX"/>
        </w:rPr>
        <w:t xml:space="preserve">) </w:t>
      </w:r>
      <w:r w:rsidRPr="00E0731F">
        <w:rPr>
          <w:rFonts w:eastAsia="Times New Roman"/>
          <w:bCs/>
          <w:szCs w:val="20"/>
          <w:lang w:val="pt-BR"/>
        </w:rPr>
        <w:t xml:space="preserve">* TLMP </w:t>
      </w:r>
      <w:r w:rsidRPr="00E0731F">
        <w:rPr>
          <w:rFonts w:eastAsia="Times New Roman"/>
          <w:bCs/>
          <w:i/>
          <w:szCs w:val="20"/>
          <w:vertAlign w:val="subscript"/>
          <w:lang w:val="pt-BR"/>
        </w:rPr>
        <w:t>y</w:t>
      </w:r>
      <w:r w:rsidRPr="00E0731F">
        <w:rPr>
          <w:rFonts w:eastAsia="Times New Roman"/>
          <w:bCs/>
          <w:szCs w:val="20"/>
          <w:lang w:val="pt-BR"/>
        </w:rPr>
        <w:t xml:space="preserve">) </w:t>
      </w:r>
      <w:r w:rsidRPr="00E0731F">
        <w:rPr>
          <w:rFonts w:eastAsia="Times New Roman"/>
          <w:b/>
          <w:bCs/>
          <w:sz w:val="32"/>
          <w:szCs w:val="32"/>
          <w:lang w:val="pt-BR"/>
        </w:rPr>
        <w:t>/</w:t>
      </w:r>
    </w:p>
    <w:p w14:paraId="4E422CC9" w14:textId="77777777" w:rsidR="00E0731F" w:rsidRPr="00E0731F" w:rsidRDefault="00E0731F" w:rsidP="00E0731F">
      <w:pPr>
        <w:tabs>
          <w:tab w:val="left" w:pos="2340"/>
          <w:tab w:val="left" w:pos="2880"/>
        </w:tabs>
        <w:spacing w:after="240"/>
        <w:ind w:left="987" w:hanging="269"/>
        <w:rPr>
          <w:rFonts w:eastAsia="Times New Roman"/>
          <w:bCs/>
          <w:szCs w:val="20"/>
          <w:lang w:val="es-MX"/>
        </w:rPr>
      </w:pPr>
      <w:r w:rsidRPr="00E0731F">
        <w:rPr>
          <w:rFonts w:eastAsia="Times New Roman"/>
          <w:bCs/>
          <w:szCs w:val="20"/>
        </w:rPr>
        <w:tab/>
      </w:r>
      <w:r w:rsidRPr="00E0731F">
        <w:rPr>
          <w:rFonts w:eastAsia="Times New Roman"/>
          <w:bCs/>
          <w:szCs w:val="20"/>
        </w:rPr>
        <w:tab/>
      </w:r>
      <w:r w:rsidRPr="00E0731F">
        <w:rPr>
          <w:rFonts w:eastAsia="Times New Roman"/>
          <w:bCs/>
          <w:szCs w:val="20"/>
        </w:rPr>
        <w:tab/>
      </w:r>
      <w:r w:rsidRPr="00E0731F">
        <w:rPr>
          <w:rFonts w:eastAsia="Times New Roman"/>
          <w:bCs/>
          <w:szCs w:val="20"/>
        </w:rPr>
        <w:tab/>
      </w:r>
      <w:r w:rsidRPr="00E0731F">
        <w:rPr>
          <w:rFonts w:eastAsia="Times New Roman"/>
          <w:bCs/>
          <w:position w:val="-22"/>
          <w:szCs w:val="20"/>
        </w:rPr>
        <w:object w:dxaOrig="225" w:dyaOrig="450" w14:anchorId="6EA70479">
          <v:shape id="_x0000_i1095" type="#_x0000_t75" style="width:12pt;height:24pt" o:ole="">
            <v:imagedata r:id="rId110" o:title=""/>
          </v:shape>
          <o:OLEObject Type="Embed" ProgID="Equation.3" ShapeID="_x0000_i1095" DrawAspect="Content" ObjectID="_1827312202" r:id="rId117"/>
        </w:object>
      </w:r>
      <w:r w:rsidRPr="00E0731F">
        <w:rPr>
          <w:rFonts w:eastAsia="Times New Roman"/>
          <w:bCs/>
          <w:szCs w:val="20"/>
          <w:lang w:val="es-MX"/>
        </w:rPr>
        <w:t>(</w:t>
      </w:r>
      <w:r w:rsidRPr="00E0731F">
        <w:rPr>
          <w:rFonts w:eastAsia="Times New Roman"/>
          <w:bCs/>
          <w:szCs w:val="20"/>
          <w:lang w:val="pt-BR"/>
        </w:rPr>
        <w:t xml:space="preserve">Max (0.001, </w:t>
      </w:r>
      <w:r w:rsidRPr="00E0731F">
        <w:rPr>
          <w:rFonts w:eastAsia="Times New Roman"/>
          <w:bCs/>
          <w:szCs w:val="20"/>
          <w:lang w:val="es-MX"/>
        </w:rPr>
        <w:t xml:space="preserve">EBP </w:t>
      </w:r>
      <w:r w:rsidRPr="00E0731F">
        <w:rPr>
          <w:rFonts w:eastAsia="Times New Roman"/>
          <w:bCs/>
          <w:i/>
          <w:szCs w:val="20"/>
          <w:vertAlign w:val="subscript"/>
          <w:lang w:val="es-MX"/>
        </w:rPr>
        <w:t>q, r, p, y</w:t>
      </w:r>
      <w:r w:rsidRPr="00E0731F">
        <w:rPr>
          <w:rFonts w:eastAsia="Times New Roman"/>
          <w:bCs/>
          <w:szCs w:val="20"/>
          <w:lang w:val="es-MX"/>
        </w:rPr>
        <w:t>)</w:t>
      </w:r>
      <w:r w:rsidRPr="00E0731F">
        <w:rPr>
          <w:rFonts w:eastAsia="Times New Roman"/>
          <w:bCs/>
          <w:i/>
          <w:szCs w:val="20"/>
          <w:vertAlign w:val="subscript"/>
          <w:lang w:val="es-MX"/>
        </w:rPr>
        <w:t xml:space="preserve"> </w:t>
      </w:r>
      <w:r w:rsidRPr="00E0731F">
        <w:rPr>
          <w:rFonts w:eastAsia="Times New Roman"/>
          <w:bCs/>
          <w:szCs w:val="20"/>
          <w:lang w:val="es-MX"/>
        </w:rPr>
        <w:t>* TLMP</w:t>
      </w:r>
      <w:r w:rsidRPr="00E0731F">
        <w:rPr>
          <w:rFonts w:eastAsia="Times New Roman"/>
          <w:bCs/>
          <w:i/>
          <w:szCs w:val="20"/>
          <w:vertAlign w:val="subscript"/>
          <w:lang w:val="es-MX"/>
        </w:rPr>
        <w:t xml:space="preserve"> y</w:t>
      </w:r>
      <w:r w:rsidRPr="00E0731F">
        <w:rPr>
          <w:rFonts w:eastAsia="Times New Roman"/>
          <w:bCs/>
          <w:szCs w:val="20"/>
          <w:lang w:val="es-MX"/>
        </w:rPr>
        <w:t>)</w:t>
      </w:r>
    </w:p>
    <w:p w14:paraId="5BBCF754" w14:textId="77777777" w:rsidR="00E0731F" w:rsidRPr="00E0731F" w:rsidRDefault="00E0731F" w:rsidP="00E0731F">
      <w:pPr>
        <w:tabs>
          <w:tab w:val="left" w:pos="2340"/>
          <w:tab w:val="left" w:pos="2880"/>
        </w:tabs>
        <w:spacing w:after="240"/>
        <w:ind w:left="987" w:hanging="269"/>
        <w:rPr>
          <w:rFonts w:eastAsia="Times New Roman"/>
          <w:bCs/>
          <w:szCs w:val="20"/>
          <w:lang w:val="es-MX"/>
        </w:rPr>
      </w:pPr>
      <w:r w:rsidRPr="00E0731F">
        <w:rPr>
          <w:rFonts w:eastAsia="Times New Roman"/>
          <w:bCs/>
          <w:szCs w:val="20"/>
          <w:lang w:val="pt-BR"/>
        </w:rPr>
        <w:t>EMREGEN</w:t>
      </w:r>
      <w:r w:rsidRPr="00E0731F">
        <w:rPr>
          <w:rFonts w:eastAsia="Times New Roman"/>
          <w:bCs/>
          <w:szCs w:val="20"/>
          <w:lang w:val="es-MX"/>
        </w:rPr>
        <w:t xml:space="preserve"> </w:t>
      </w:r>
      <w:r w:rsidRPr="00E0731F">
        <w:rPr>
          <w:rFonts w:eastAsia="Times New Roman"/>
          <w:bCs/>
          <w:i/>
          <w:szCs w:val="20"/>
          <w:vertAlign w:val="subscript"/>
          <w:lang w:val="es-MX"/>
        </w:rPr>
        <w:t>q, r, p</w:t>
      </w:r>
      <w:r w:rsidRPr="00E0731F">
        <w:rPr>
          <w:rFonts w:eastAsia="Times New Roman"/>
          <w:bCs/>
          <w:szCs w:val="20"/>
          <w:lang w:val="es-MX"/>
        </w:rPr>
        <w:tab/>
      </w:r>
      <w:r w:rsidRPr="00E0731F">
        <w:rPr>
          <w:rFonts w:eastAsia="Times New Roman"/>
          <w:bCs/>
          <w:szCs w:val="20"/>
          <w:lang w:val="es-MX"/>
        </w:rPr>
        <w:tab/>
        <w:t xml:space="preserve">=  </w:t>
      </w:r>
      <w:r w:rsidRPr="00E0731F">
        <w:rPr>
          <w:rFonts w:eastAsia="Times New Roman"/>
          <w:bCs/>
          <w:szCs w:val="20"/>
          <w:lang w:val="es-MX"/>
        </w:rPr>
        <w:tab/>
        <w:t>Max (0, Min (</w:t>
      </w:r>
      <w:r w:rsidRPr="00E0731F">
        <w:rPr>
          <w:rFonts w:eastAsia="Times New Roman"/>
          <w:bCs/>
          <w:szCs w:val="20"/>
          <w:lang w:val="pt-BR"/>
        </w:rPr>
        <w:t>AEBPGEN</w:t>
      </w:r>
      <w:r w:rsidRPr="00E0731F">
        <w:rPr>
          <w:rFonts w:eastAsia="Times New Roman"/>
          <w:bCs/>
          <w:szCs w:val="20"/>
          <w:vertAlign w:val="subscript"/>
          <w:lang w:val="pt-BR"/>
        </w:rPr>
        <w:t xml:space="preserve"> </w:t>
      </w:r>
      <w:r w:rsidRPr="00E0731F">
        <w:rPr>
          <w:rFonts w:eastAsia="Times New Roman"/>
          <w:bCs/>
          <w:i/>
          <w:szCs w:val="20"/>
          <w:vertAlign w:val="subscript"/>
          <w:lang w:val="pt-BR"/>
        </w:rPr>
        <w:t>q, r, p</w:t>
      </w:r>
      <w:r w:rsidRPr="00E0731F">
        <w:rPr>
          <w:rFonts w:eastAsia="Times New Roman"/>
          <w:bCs/>
          <w:szCs w:val="20"/>
          <w:lang w:val="pt-BR"/>
        </w:rPr>
        <w:t>,</w:t>
      </w:r>
      <w:r w:rsidRPr="00E0731F">
        <w:rPr>
          <w:rFonts w:eastAsia="Times New Roman"/>
          <w:bCs/>
          <w:szCs w:val="20"/>
          <w:lang w:val="es-MX"/>
        </w:rPr>
        <w:t xml:space="preserve"> RTMG </w:t>
      </w:r>
      <w:r w:rsidRPr="00E0731F">
        <w:rPr>
          <w:rFonts w:eastAsia="Times New Roman"/>
          <w:bCs/>
          <w:i/>
          <w:szCs w:val="20"/>
          <w:vertAlign w:val="subscript"/>
          <w:lang w:val="es-MX"/>
        </w:rPr>
        <w:t>q, r, p</w:t>
      </w:r>
      <w:r w:rsidRPr="00E0731F">
        <w:rPr>
          <w:rFonts w:eastAsia="Times New Roman"/>
          <w:bCs/>
          <w:szCs w:val="20"/>
          <w:lang w:val="es-MX"/>
        </w:rPr>
        <w:t>))</w:t>
      </w:r>
    </w:p>
    <w:p w14:paraId="7B694953" w14:textId="77777777" w:rsidR="00E0731F" w:rsidRPr="00E0731F" w:rsidRDefault="00E0731F" w:rsidP="00E0731F">
      <w:pPr>
        <w:tabs>
          <w:tab w:val="left" w:pos="2340"/>
          <w:tab w:val="left" w:pos="2880"/>
        </w:tabs>
        <w:spacing w:after="240"/>
        <w:ind w:left="987" w:hanging="269"/>
        <w:rPr>
          <w:rFonts w:eastAsia="Times New Roman"/>
          <w:bCs/>
          <w:szCs w:val="20"/>
          <w:lang w:val="pt-BR"/>
        </w:rPr>
      </w:pPr>
      <w:r w:rsidRPr="00E0731F">
        <w:rPr>
          <w:rFonts w:eastAsia="Times New Roman"/>
          <w:bCs/>
          <w:szCs w:val="20"/>
          <w:lang w:val="pt-BR"/>
        </w:rPr>
        <w:t>AEBPGEN</w:t>
      </w:r>
      <w:r w:rsidRPr="00E0731F">
        <w:rPr>
          <w:rFonts w:eastAsia="Times New Roman"/>
          <w:bCs/>
          <w:szCs w:val="20"/>
          <w:vertAlign w:val="subscript"/>
          <w:lang w:val="pt-BR"/>
        </w:rPr>
        <w:t xml:space="preserve"> </w:t>
      </w:r>
      <w:r w:rsidRPr="00E0731F">
        <w:rPr>
          <w:rFonts w:eastAsia="Times New Roman"/>
          <w:bCs/>
          <w:i/>
          <w:szCs w:val="20"/>
          <w:vertAlign w:val="subscript"/>
          <w:lang w:val="pt-BR"/>
        </w:rPr>
        <w:t>q, r, p</w:t>
      </w:r>
      <w:r w:rsidRPr="00E0731F">
        <w:rPr>
          <w:rFonts w:eastAsia="Times New Roman"/>
          <w:bCs/>
          <w:szCs w:val="20"/>
          <w:lang w:val="pt-BR"/>
        </w:rPr>
        <w:tab/>
      </w:r>
      <w:r w:rsidRPr="00E0731F">
        <w:rPr>
          <w:rFonts w:eastAsia="Times New Roman"/>
          <w:bCs/>
          <w:szCs w:val="20"/>
          <w:lang w:val="pt-BR"/>
        </w:rPr>
        <w:tab/>
        <w:t xml:space="preserve">= </w:t>
      </w:r>
      <w:r w:rsidRPr="00E0731F">
        <w:rPr>
          <w:rFonts w:eastAsia="Times New Roman"/>
          <w:bCs/>
          <w:szCs w:val="20"/>
          <w:lang w:val="pt-BR"/>
        </w:rPr>
        <w:tab/>
        <w:t xml:space="preserve"> </w:t>
      </w:r>
      <w:r w:rsidRPr="00E0731F">
        <w:rPr>
          <w:rFonts w:eastAsia="Times New Roman"/>
          <w:bCs/>
          <w:position w:val="-22"/>
          <w:szCs w:val="20"/>
        </w:rPr>
        <w:object w:dxaOrig="225" w:dyaOrig="450" w14:anchorId="18639710">
          <v:shape id="_x0000_i1096" type="#_x0000_t75" style="width:12pt;height:24pt" o:ole="">
            <v:imagedata r:id="rId110" o:title=""/>
          </v:shape>
          <o:OLEObject Type="Embed" ProgID="Equation.3" ShapeID="_x0000_i1096" DrawAspect="Content" ObjectID="_1827312203" r:id="rId118"/>
        </w:object>
      </w:r>
      <w:r w:rsidRPr="00E0731F">
        <w:rPr>
          <w:rFonts w:eastAsia="Times New Roman"/>
          <w:bCs/>
          <w:szCs w:val="20"/>
          <w:lang w:val="pt-BR"/>
        </w:rPr>
        <w:t xml:space="preserve"> (Max (0, EBP </w:t>
      </w:r>
      <w:r w:rsidRPr="00E0731F">
        <w:rPr>
          <w:rFonts w:eastAsia="Times New Roman"/>
          <w:bCs/>
          <w:i/>
          <w:szCs w:val="20"/>
          <w:vertAlign w:val="subscript"/>
          <w:lang w:val="pt-BR"/>
        </w:rPr>
        <w:t>q, r, p, y</w:t>
      </w:r>
      <w:r w:rsidRPr="00E0731F">
        <w:rPr>
          <w:rFonts w:eastAsia="Times New Roman"/>
          <w:bCs/>
          <w:szCs w:val="20"/>
          <w:lang w:val="pt-BR"/>
        </w:rPr>
        <w:t>) * TLMP</w:t>
      </w:r>
      <w:r w:rsidRPr="00E0731F">
        <w:rPr>
          <w:rFonts w:eastAsia="Times New Roman"/>
          <w:bCs/>
          <w:i/>
          <w:szCs w:val="20"/>
          <w:vertAlign w:val="subscript"/>
          <w:lang w:val="pt-BR"/>
        </w:rPr>
        <w:t>y</w:t>
      </w:r>
      <w:r w:rsidRPr="00E0731F">
        <w:rPr>
          <w:rFonts w:eastAsia="Times New Roman"/>
          <w:bCs/>
          <w:szCs w:val="20"/>
          <w:lang w:val="pt-BR"/>
        </w:rPr>
        <w:t xml:space="preserve"> / 3600)</w:t>
      </w:r>
    </w:p>
    <w:p w14:paraId="112EE001" w14:textId="77777777" w:rsidR="00E0731F" w:rsidRPr="00E0731F" w:rsidRDefault="00E0731F" w:rsidP="00E0731F">
      <w:pPr>
        <w:tabs>
          <w:tab w:val="left" w:pos="2340"/>
          <w:tab w:val="left" w:pos="2880"/>
        </w:tabs>
        <w:spacing w:after="240"/>
        <w:ind w:left="987" w:hanging="269"/>
        <w:rPr>
          <w:rFonts w:eastAsia="Times New Roman"/>
          <w:bCs/>
          <w:szCs w:val="20"/>
          <w:lang w:val="pt-BR"/>
        </w:rPr>
      </w:pPr>
      <w:r w:rsidRPr="00E0731F">
        <w:rPr>
          <w:rFonts w:eastAsia="Times New Roman"/>
          <w:bCs/>
          <w:szCs w:val="20"/>
          <w:lang w:val="pt-BR"/>
        </w:rPr>
        <w:t>If any EBP &lt; 0 then:</w:t>
      </w:r>
    </w:p>
    <w:p w14:paraId="4E543ABD" w14:textId="77777777" w:rsidR="00E0731F" w:rsidRPr="00E0731F" w:rsidRDefault="00E0731F" w:rsidP="00E0731F">
      <w:pPr>
        <w:tabs>
          <w:tab w:val="left" w:pos="2340"/>
          <w:tab w:val="left" w:pos="2880"/>
        </w:tabs>
        <w:spacing w:after="240"/>
        <w:ind w:left="987" w:hanging="269"/>
        <w:rPr>
          <w:rFonts w:eastAsia="Times New Roman"/>
          <w:b/>
          <w:bCs/>
          <w:sz w:val="32"/>
          <w:szCs w:val="32"/>
          <w:lang w:val="pt-BR"/>
        </w:rPr>
      </w:pPr>
      <w:r w:rsidRPr="00E0731F">
        <w:rPr>
          <w:rFonts w:eastAsia="Times New Roman"/>
          <w:bCs/>
          <w:szCs w:val="20"/>
          <w:lang w:val="pt-BR"/>
        </w:rPr>
        <w:t xml:space="preserve">EBPWAPRLOAD </w:t>
      </w:r>
      <w:r w:rsidRPr="00E0731F">
        <w:rPr>
          <w:rFonts w:eastAsia="Times New Roman"/>
          <w:bCs/>
          <w:i/>
          <w:szCs w:val="20"/>
          <w:vertAlign w:val="subscript"/>
          <w:lang w:val="pt-BR"/>
        </w:rPr>
        <w:t>q, r, p</w:t>
      </w:r>
      <w:r w:rsidRPr="00E0731F">
        <w:rPr>
          <w:rFonts w:eastAsia="Times New Roman"/>
          <w:bCs/>
          <w:szCs w:val="20"/>
          <w:lang w:val="pt-BR"/>
        </w:rPr>
        <w:tab/>
        <w:t>=</w:t>
      </w:r>
      <w:r w:rsidRPr="00E0731F">
        <w:rPr>
          <w:rFonts w:eastAsia="Times New Roman"/>
          <w:bCs/>
          <w:szCs w:val="20"/>
          <w:lang w:val="pt-BR"/>
        </w:rPr>
        <w:tab/>
      </w:r>
      <w:r w:rsidRPr="00E0731F">
        <w:rPr>
          <w:rFonts w:eastAsia="Times New Roman"/>
          <w:bCs/>
          <w:position w:val="-22"/>
          <w:szCs w:val="20"/>
        </w:rPr>
        <w:object w:dxaOrig="225" w:dyaOrig="450" w14:anchorId="3FA6F317">
          <v:shape id="_x0000_i1097" type="#_x0000_t75" style="width:12pt;height:24pt" o:ole="">
            <v:imagedata r:id="rId108" o:title=""/>
          </v:shape>
          <o:OLEObject Type="Embed" ProgID="Equation.3" ShapeID="_x0000_i1097" DrawAspect="Content" ObjectID="_1827312204" r:id="rId119"/>
        </w:object>
      </w:r>
      <w:r w:rsidRPr="00E0731F">
        <w:rPr>
          <w:rFonts w:eastAsia="Times New Roman"/>
          <w:bCs/>
          <w:szCs w:val="20"/>
          <w:lang w:val="pt-BR"/>
        </w:rPr>
        <w:t xml:space="preserve">(EBPPR </w:t>
      </w:r>
      <w:r w:rsidRPr="00E0731F">
        <w:rPr>
          <w:rFonts w:eastAsia="Times New Roman"/>
          <w:bCs/>
          <w:i/>
          <w:szCs w:val="20"/>
          <w:vertAlign w:val="subscript"/>
          <w:lang w:val="pt-BR"/>
        </w:rPr>
        <w:t>q, r, p, y</w:t>
      </w:r>
      <w:r w:rsidRPr="00E0731F">
        <w:rPr>
          <w:rFonts w:eastAsia="Times New Roman"/>
          <w:bCs/>
          <w:szCs w:val="20"/>
          <w:lang w:val="pt-BR"/>
        </w:rPr>
        <w:t xml:space="preserve"> * Min (-0.001, EBP </w:t>
      </w:r>
      <w:r w:rsidRPr="00E0731F">
        <w:rPr>
          <w:rFonts w:eastAsia="Times New Roman"/>
          <w:bCs/>
          <w:i/>
          <w:szCs w:val="20"/>
          <w:vertAlign w:val="subscript"/>
          <w:lang w:val="pt-BR"/>
        </w:rPr>
        <w:t>q, r, p, y</w:t>
      </w:r>
      <w:r w:rsidRPr="00E0731F">
        <w:rPr>
          <w:rFonts w:eastAsia="Times New Roman"/>
          <w:bCs/>
          <w:szCs w:val="20"/>
          <w:lang w:val="pt-BR"/>
        </w:rPr>
        <w:t xml:space="preserve">) * TLMP </w:t>
      </w:r>
      <w:r w:rsidRPr="00E0731F">
        <w:rPr>
          <w:rFonts w:eastAsia="Times New Roman"/>
          <w:bCs/>
          <w:i/>
          <w:szCs w:val="20"/>
          <w:vertAlign w:val="subscript"/>
          <w:lang w:val="pt-BR"/>
        </w:rPr>
        <w:t>y</w:t>
      </w:r>
      <w:r w:rsidRPr="00E0731F">
        <w:rPr>
          <w:rFonts w:eastAsia="Times New Roman"/>
          <w:bCs/>
          <w:szCs w:val="20"/>
          <w:lang w:val="pt-BR"/>
        </w:rPr>
        <w:t xml:space="preserve">) </w:t>
      </w:r>
      <w:r w:rsidRPr="00E0731F">
        <w:rPr>
          <w:rFonts w:eastAsia="Times New Roman"/>
          <w:b/>
          <w:bCs/>
          <w:sz w:val="32"/>
          <w:szCs w:val="32"/>
          <w:lang w:val="pt-BR"/>
        </w:rPr>
        <w:t>/</w:t>
      </w:r>
    </w:p>
    <w:p w14:paraId="105E3D3B" w14:textId="77777777" w:rsidR="00E0731F" w:rsidRPr="00E0731F" w:rsidRDefault="00E0731F" w:rsidP="00E0731F">
      <w:pPr>
        <w:tabs>
          <w:tab w:val="left" w:pos="2340"/>
          <w:tab w:val="left" w:pos="2880"/>
        </w:tabs>
        <w:spacing w:after="240"/>
        <w:ind w:left="987" w:hanging="269"/>
        <w:rPr>
          <w:rFonts w:eastAsia="Times New Roman"/>
          <w:bCs/>
          <w:szCs w:val="20"/>
          <w:lang w:val="es-MX"/>
        </w:rPr>
      </w:pPr>
      <w:r w:rsidRPr="00E0731F">
        <w:rPr>
          <w:rFonts w:eastAsia="Times New Roman"/>
          <w:bCs/>
          <w:szCs w:val="20"/>
          <w:lang w:val="pt-BR"/>
        </w:rPr>
        <w:tab/>
      </w:r>
      <w:r w:rsidRPr="00E0731F">
        <w:rPr>
          <w:rFonts w:eastAsia="Times New Roman"/>
          <w:bCs/>
          <w:szCs w:val="20"/>
          <w:lang w:val="pt-BR"/>
        </w:rPr>
        <w:tab/>
      </w:r>
      <w:r w:rsidRPr="00E0731F">
        <w:rPr>
          <w:rFonts w:eastAsia="Times New Roman"/>
          <w:bCs/>
          <w:szCs w:val="20"/>
          <w:lang w:val="pt-BR"/>
        </w:rPr>
        <w:tab/>
      </w:r>
      <w:r w:rsidRPr="00E0731F">
        <w:rPr>
          <w:rFonts w:eastAsia="Times New Roman"/>
          <w:bCs/>
          <w:szCs w:val="20"/>
          <w:lang w:val="pt-BR"/>
        </w:rPr>
        <w:tab/>
      </w:r>
      <w:r w:rsidRPr="00E0731F">
        <w:rPr>
          <w:rFonts w:eastAsia="Times New Roman"/>
          <w:bCs/>
          <w:szCs w:val="20"/>
          <w:lang w:val="pt-BR"/>
        </w:rPr>
        <w:tab/>
      </w:r>
      <w:r w:rsidRPr="00E0731F">
        <w:rPr>
          <w:rFonts w:eastAsia="Times New Roman"/>
          <w:bCs/>
          <w:position w:val="-22"/>
          <w:szCs w:val="20"/>
        </w:rPr>
        <w:object w:dxaOrig="225" w:dyaOrig="450" w14:anchorId="02C88EA1">
          <v:shape id="_x0000_i1098" type="#_x0000_t75" style="width:12pt;height:24pt" o:ole="">
            <v:imagedata r:id="rId110" o:title=""/>
          </v:shape>
          <o:OLEObject Type="Embed" ProgID="Equation.3" ShapeID="_x0000_i1098" DrawAspect="Content" ObjectID="_1827312205" r:id="rId120"/>
        </w:object>
      </w:r>
      <w:r w:rsidRPr="00E0731F">
        <w:rPr>
          <w:rFonts w:eastAsia="Times New Roman"/>
          <w:bCs/>
          <w:szCs w:val="20"/>
          <w:lang w:val="es-MX"/>
        </w:rPr>
        <w:t>(</w:t>
      </w:r>
      <w:r w:rsidRPr="00E0731F">
        <w:rPr>
          <w:rFonts w:eastAsia="Times New Roman"/>
          <w:bCs/>
          <w:szCs w:val="20"/>
          <w:lang w:val="pt-BR"/>
        </w:rPr>
        <w:t xml:space="preserve">Min (-0.001, </w:t>
      </w:r>
      <w:r w:rsidRPr="00E0731F">
        <w:rPr>
          <w:rFonts w:eastAsia="Times New Roman"/>
          <w:bCs/>
          <w:szCs w:val="20"/>
          <w:lang w:val="es-MX"/>
        </w:rPr>
        <w:t xml:space="preserve">EBP </w:t>
      </w:r>
      <w:r w:rsidRPr="00E0731F">
        <w:rPr>
          <w:rFonts w:eastAsia="Times New Roman"/>
          <w:bCs/>
          <w:i/>
          <w:szCs w:val="20"/>
          <w:vertAlign w:val="subscript"/>
          <w:lang w:val="es-MX"/>
        </w:rPr>
        <w:t>q, r, p, y</w:t>
      </w:r>
      <w:r w:rsidRPr="00E0731F">
        <w:rPr>
          <w:rFonts w:eastAsia="Times New Roman"/>
          <w:bCs/>
          <w:szCs w:val="20"/>
          <w:lang w:val="es-MX"/>
        </w:rPr>
        <w:t>)</w:t>
      </w:r>
      <w:r w:rsidRPr="00E0731F">
        <w:rPr>
          <w:rFonts w:eastAsia="Times New Roman"/>
          <w:bCs/>
          <w:i/>
          <w:szCs w:val="20"/>
          <w:vertAlign w:val="subscript"/>
          <w:lang w:val="es-MX"/>
        </w:rPr>
        <w:t xml:space="preserve"> </w:t>
      </w:r>
      <w:r w:rsidRPr="00E0731F">
        <w:rPr>
          <w:rFonts w:eastAsia="Times New Roman"/>
          <w:bCs/>
          <w:szCs w:val="20"/>
          <w:lang w:val="es-MX"/>
        </w:rPr>
        <w:t>* TLMP</w:t>
      </w:r>
      <w:r w:rsidRPr="00E0731F">
        <w:rPr>
          <w:rFonts w:eastAsia="Times New Roman"/>
          <w:bCs/>
          <w:i/>
          <w:szCs w:val="20"/>
          <w:vertAlign w:val="subscript"/>
          <w:lang w:val="es-MX"/>
        </w:rPr>
        <w:t xml:space="preserve"> y</w:t>
      </w:r>
      <w:r w:rsidRPr="00E0731F">
        <w:rPr>
          <w:rFonts w:eastAsia="Times New Roman"/>
          <w:bCs/>
          <w:szCs w:val="20"/>
          <w:lang w:val="es-MX"/>
        </w:rPr>
        <w:t>)</w:t>
      </w:r>
    </w:p>
    <w:p w14:paraId="0A5FA860" w14:textId="77777777" w:rsidR="00E0731F" w:rsidRPr="00E0731F" w:rsidRDefault="00E0731F" w:rsidP="00E0731F">
      <w:pPr>
        <w:tabs>
          <w:tab w:val="left" w:pos="2340"/>
          <w:tab w:val="left" w:pos="2880"/>
        </w:tabs>
        <w:spacing w:after="240"/>
        <w:ind w:left="987" w:hanging="269"/>
        <w:rPr>
          <w:rFonts w:eastAsia="Times New Roman"/>
          <w:bCs/>
          <w:szCs w:val="20"/>
          <w:lang w:val="es-MX"/>
        </w:rPr>
      </w:pPr>
      <w:r w:rsidRPr="00E0731F">
        <w:rPr>
          <w:rFonts w:eastAsia="Times New Roman"/>
          <w:bCs/>
          <w:szCs w:val="20"/>
          <w:lang w:val="pt-BR"/>
        </w:rPr>
        <w:t>EMRELOAD</w:t>
      </w:r>
      <w:r w:rsidRPr="00E0731F">
        <w:rPr>
          <w:rFonts w:eastAsia="Times New Roman"/>
          <w:bCs/>
          <w:szCs w:val="20"/>
          <w:lang w:val="es-MX"/>
        </w:rPr>
        <w:t xml:space="preserve"> </w:t>
      </w:r>
      <w:r w:rsidRPr="00E0731F">
        <w:rPr>
          <w:rFonts w:eastAsia="Times New Roman"/>
          <w:bCs/>
          <w:i/>
          <w:szCs w:val="20"/>
          <w:vertAlign w:val="subscript"/>
          <w:lang w:val="es-MX"/>
        </w:rPr>
        <w:t>q, r, p</w:t>
      </w:r>
      <w:r w:rsidRPr="00E0731F">
        <w:rPr>
          <w:rFonts w:eastAsia="Times New Roman"/>
          <w:bCs/>
          <w:szCs w:val="20"/>
          <w:lang w:val="es-MX"/>
        </w:rPr>
        <w:tab/>
        <w:t>=</w:t>
      </w:r>
      <w:r w:rsidRPr="00E0731F">
        <w:rPr>
          <w:rFonts w:eastAsia="Times New Roman"/>
          <w:bCs/>
          <w:szCs w:val="20"/>
          <w:lang w:val="es-MX"/>
        </w:rPr>
        <w:tab/>
        <w:t>Min (0, Max (</w:t>
      </w:r>
      <w:r w:rsidRPr="00E0731F">
        <w:rPr>
          <w:rFonts w:eastAsia="Times New Roman"/>
          <w:bCs/>
          <w:szCs w:val="20"/>
          <w:lang w:val="pt-BR"/>
        </w:rPr>
        <w:t>AEBPLOAD</w:t>
      </w:r>
      <w:r w:rsidRPr="00E0731F">
        <w:rPr>
          <w:rFonts w:eastAsia="Times New Roman"/>
          <w:bCs/>
          <w:szCs w:val="20"/>
          <w:vertAlign w:val="subscript"/>
          <w:lang w:val="pt-BR"/>
        </w:rPr>
        <w:t xml:space="preserve"> </w:t>
      </w:r>
      <w:r w:rsidRPr="00E0731F">
        <w:rPr>
          <w:rFonts w:eastAsia="Times New Roman"/>
          <w:bCs/>
          <w:i/>
          <w:szCs w:val="20"/>
          <w:vertAlign w:val="subscript"/>
          <w:lang w:val="pt-BR"/>
        </w:rPr>
        <w:t>q, r, p</w:t>
      </w:r>
      <w:r w:rsidRPr="00E0731F">
        <w:rPr>
          <w:rFonts w:eastAsia="Times New Roman"/>
          <w:bCs/>
          <w:szCs w:val="20"/>
          <w:lang w:val="pt-BR"/>
        </w:rPr>
        <w:t>,</w:t>
      </w:r>
      <w:r w:rsidRPr="00E0731F">
        <w:rPr>
          <w:rFonts w:eastAsia="Times New Roman"/>
          <w:bCs/>
          <w:szCs w:val="20"/>
          <w:lang w:val="es-MX"/>
        </w:rPr>
        <w:t xml:space="preserve"> RTCL </w:t>
      </w:r>
      <w:r w:rsidRPr="00E0731F">
        <w:rPr>
          <w:rFonts w:eastAsia="Times New Roman"/>
          <w:bCs/>
          <w:i/>
          <w:szCs w:val="20"/>
          <w:vertAlign w:val="subscript"/>
          <w:lang w:val="es-MX"/>
        </w:rPr>
        <w:t>q, r, p</w:t>
      </w:r>
      <w:r w:rsidRPr="00E0731F">
        <w:rPr>
          <w:rFonts w:eastAsia="Times New Roman"/>
          <w:bCs/>
          <w:szCs w:val="20"/>
          <w:lang w:val="es-MX"/>
        </w:rPr>
        <w:t>))</w:t>
      </w:r>
    </w:p>
    <w:p w14:paraId="12CB173C" w14:textId="77777777" w:rsidR="00E0731F" w:rsidRPr="00E0731F" w:rsidRDefault="00E0731F" w:rsidP="00E0731F">
      <w:pPr>
        <w:tabs>
          <w:tab w:val="left" w:pos="2340"/>
          <w:tab w:val="left" w:pos="2880"/>
        </w:tabs>
        <w:spacing w:after="240"/>
        <w:ind w:left="987" w:hanging="269"/>
        <w:rPr>
          <w:rFonts w:eastAsia="Times New Roman"/>
          <w:bCs/>
          <w:szCs w:val="20"/>
          <w:lang w:val="pt-BR"/>
        </w:rPr>
      </w:pPr>
      <w:r w:rsidRPr="00E0731F">
        <w:rPr>
          <w:rFonts w:eastAsia="Times New Roman"/>
          <w:bCs/>
          <w:szCs w:val="20"/>
          <w:lang w:val="pt-BR"/>
        </w:rPr>
        <w:t>AEBPLOAD</w:t>
      </w:r>
      <w:r w:rsidRPr="00E0731F">
        <w:rPr>
          <w:rFonts w:eastAsia="Times New Roman"/>
          <w:bCs/>
          <w:i/>
          <w:szCs w:val="20"/>
          <w:vertAlign w:val="subscript"/>
          <w:lang w:val="pt-BR"/>
        </w:rPr>
        <w:t xml:space="preserve"> q, r, p</w:t>
      </w:r>
      <w:r w:rsidRPr="00E0731F">
        <w:rPr>
          <w:rFonts w:eastAsia="Times New Roman"/>
          <w:bCs/>
          <w:szCs w:val="20"/>
          <w:lang w:val="pt-BR"/>
        </w:rPr>
        <w:tab/>
        <w:t>=</w:t>
      </w:r>
      <w:r w:rsidRPr="00E0731F">
        <w:rPr>
          <w:rFonts w:eastAsia="Times New Roman"/>
          <w:bCs/>
          <w:szCs w:val="20"/>
          <w:lang w:val="pt-BR"/>
        </w:rPr>
        <w:tab/>
      </w:r>
      <w:r w:rsidRPr="00E0731F">
        <w:rPr>
          <w:rFonts w:eastAsia="Times New Roman"/>
          <w:bCs/>
          <w:position w:val="-22"/>
          <w:szCs w:val="20"/>
        </w:rPr>
        <w:object w:dxaOrig="225" w:dyaOrig="450" w14:anchorId="63145EB9">
          <v:shape id="_x0000_i1099" type="#_x0000_t75" style="width:12pt;height:24pt" o:ole="">
            <v:imagedata r:id="rId110" o:title=""/>
          </v:shape>
          <o:OLEObject Type="Embed" ProgID="Equation.3" ShapeID="_x0000_i1099" DrawAspect="Content" ObjectID="_1827312206" r:id="rId121"/>
        </w:object>
      </w:r>
      <w:r w:rsidRPr="00E0731F">
        <w:rPr>
          <w:rFonts w:eastAsia="Times New Roman"/>
          <w:bCs/>
          <w:szCs w:val="20"/>
          <w:lang w:val="pt-BR"/>
        </w:rPr>
        <w:t xml:space="preserve"> (Min (0, EBP </w:t>
      </w:r>
      <w:r w:rsidRPr="00E0731F">
        <w:rPr>
          <w:rFonts w:eastAsia="Times New Roman"/>
          <w:bCs/>
          <w:i/>
          <w:szCs w:val="20"/>
          <w:vertAlign w:val="subscript"/>
          <w:lang w:val="pt-BR"/>
        </w:rPr>
        <w:t>q, r, p, y</w:t>
      </w:r>
      <w:r w:rsidRPr="00E0731F">
        <w:rPr>
          <w:rFonts w:eastAsia="Times New Roman"/>
          <w:bCs/>
          <w:szCs w:val="20"/>
          <w:lang w:val="pt-BR"/>
        </w:rPr>
        <w:t>) * TLMP</w:t>
      </w:r>
      <w:r w:rsidRPr="00E0731F">
        <w:rPr>
          <w:rFonts w:eastAsia="Times New Roman"/>
          <w:bCs/>
          <w:i/>
          <w:szCs w:val="20"/>
          <w:vertAlign w:val="subscript"/>
          <w:lang w:val="pt-BR"/>
        </w:rPr>
        <w:t>y</w:t>
      </w:r>
      <w:r w:rsidRPr="00E0731F">
        <w:rPr>
          <w:rFonts w:eastAsia="Times New Roman"/>
          <w:bCs/>
          <w:szCs w:val="20"/>
          <w:lang w:val="pt-BR"/>
        </w:rPr>
        <w:t xml:space="preserve"> / 3600)</w:t>
      </w:r>
    </w:p>
    <w:p w14:paraId="144720A8" w14:textId="77777777" w:rsidR="00E0731F" w:rsidRPr="00E0731F" w:rsidRDefault="00E0731F" w:rsidP="00E0731F">
      <w:pPr>
        <w:spacing w:after="240"/>
        <w:ind w:left="1440" w:hanging="720"/>
        <w:rPr>
          <w:rFonts w:eastAsia="Times New Roman"/>
          <w:szCs w:val="20"/>
          <w:lang w:val="pt-BR"/>
        </w:rPr>
      </w:pPr>
      <w:r w:rsidRPr="00E0731F">
        <w:rPr>
          <w:rFonts w:eastAsia="Times New Roman"/>
          <w:szCs w:val="20"/>
          <w:lang w:val="pt-BR"/>
        </w:rPr>
        <w:t>(b)</w:t>
      </w:r>
      <w:r w:rsidRPr="00E0731F">
        <w:rPr>
          <w:rFonts w:eastAsia="Times New Roman"/>
          <w:szCs w:val="20"/>
          <w:lang w:val="pt-BR"/>
        </w:rPr>
        <w:tab/>
        <w:t>Where the Real-Time Ancillary Services Net Revenue is calculated as follows:</w:t>
      </w:r>
    </w:p>
    <w:p w14:paraId="07BC87EE" w14:textId="094DFFE8" w:rsidR="00E0731F" w:rsidRPr="00E0731F" w:rsidRDefault="00E0731F" w:rsidP="00E0731F">
      <w:pPr>
        <w:tabs>
          <w:tab w:val="left" w:pos="2790"/>
        </w:tabs>
        <w:spacing w:after="240"/>
        <w:ind w:left="3600" w:hanging="2880"/>
        <w:rPr>
          <w:rFonts w:eastAsia="Times New Roman"/>
          <w:szCs w:val="20"/>
          <w:lang w:val="pt-BR"/>
        </w:rPr>
      </w:pPr>
      <w:r w:rsidRPr="00E0731F">
        <w:rPr>
          <w:rFonts w:eastAsia="Times New Roman"/>
          <w:szCs w:val="20"/>
          <w:lang w:val="pt-BR"/>
        </w:rPr>
        <w:t>RTASNET</w:t>
      </w:r>
      <w:r w:rsidRPr="00E0731F">
        <w:rPr>
          <w:rFonts w:eastAsia="Times New Roman"/>
          <w:b/>
          <w:bCs/>
          <w:i/>
          <w:iCs/>
          <w:sz w:val="16"/>
          <w:szCs w:val="16"/>
          <w:lang w:val="pt-BR"/>
        </w:rPr>
        <w:t xml:space="preserve"> </w:t>
      </w:r>
      <w:r w:rsidRPr="00E0731F">
        <w:rPr>
          <w:rFonts w:eastAsia="Times New Roman"/>
          <w:bCs/>
          <w:i/>
          <w:iCs/>
          <w:sz w:val="16"/>
          <w:szCs w:val="16"/>
          <w:lang w:val="pt-BR"/>
        </w:rPr>
        <w:t xml:space="preserve">q, r </w:t>
      </w:r>
      <w:r w:rsidRPr="00E0731F">
        <w:rPr>
          <w:rFonts w:eastAsia="Times New Roman"/>
          <w:bCs/>
          <w:i/>
          <w:iCs/>
          <w:sz w:val="16"/>
          <w:szCs w:val="16"/>
          <w:lang w:val="pt-BR"/>
        </w:rPr>
        <w:tab/>
        <w:t xml:space="preserve">  </w:t>
      </w:r>
      <w:r w:rsidRPr="00E0731F">
        <w:rPr>
          <w:rFonts w:eastAsia="Times New Roman"/>
          <w:bCs/>
          <w:iCs/>
          <w:sz w:val="20"/>
          <w:szCs w:val="16"/>
          <w:lang w:val="pt-BR"/>
        </w:rPr>
        <w:t xml:space="preserve">=  </w:t>
      </w:r>
      <w:r w:rsidRPr="00E0731F">
        <w:rPr>
          <w:rFonts w:eastAsia="Times New Roman"/>
          <w:bCs/>
          <w:iCs/>
          <w:sz w:val="20"/>
          <w:szCs w:val="16"/>
          <w:lang w:val="pt-BR"/>
        </w:rPr>
        <w:tab/>
      </w:r>
      <w:r w:rsidRPr="00E0731F">
        <w:rPr>
          <w:rFonts w:eastAsia="Times New Roman"/>
          <w:bCs/>
          <w:iCs/>
          <w:szCs w:val="20"/>
          <w:lang w:val="pt-BR"/>
        </w:rPr>
        <w:t xml:space="preserve">RTRUNET </w:t>
      </w:r>
      <w:r w:rsidRPr="00E0731F">
        <w:rPr>
          <w:rFonts w:eastAsia="Times New Roman"/>
          <w:bCs/>
          <w:i/>
          <w:iCs/>
          <w:szCs w:val="20"/>
          <w:vertAlign w:val="subscript"/>
          <w:lang w:val="pt-BR"/>
        </w:rPr>
        <w:t>q, r</w:t>
      </w:r>
      <w:r w:rsidRPr="00E0731F">
        <w:rPr>
          <w:rFonts w:eastAsia="Times New Roman"/>
          <w:bCs/>
          <w:iCs/>
          <w:szCs w:val="20"/>
          <w:vertAlign w:val="subscript"/>
          <w:lang w:val="pt-BR"/>
        </w:rPr>
        <w:t xml:space="preserve"> </w:t>
      </w:r>
      <w:r w:rsidRPr="00E0731F">
        <w:rPr>
          <w:rFonts w:eastAsia="Times New Roman"/>
          <w:bCs/>
          <w:iCs/>
          <w:szCs w:val="20"/>
          <w:lang w:val="pt-BR"/>
        </w:rPr>
        <w:t xml:space="preserve">+ RTRDNET </w:t>
      </w:r>
      <w:r w:rsidRPr="00E0731F">
        <w:rPr>
          <w:rFonts w:eastAsia="Times New Roman"/>
          <w:bCs/>
          <w:i/>
          <w:iCs/>
          <w:szCs w:val="20"/>
          <w:vertAlign w:val="subscript"/>
          <w:lang w:val="pt-BR"/>
        </w:rPr>
        <w:t xml:space="preserve">q, r </w:t>
      </w:r>
      <w:r w:rsidRPr="00E0731F">
        <w:rPr>
          <w:rFonts w:eastAsia="Times New Roman"/>
          <w:bCs/>
          <w:iCs/>
          <w:szCs w:val="20"/>
          <w:lang w:val="pt-BR"/>
        </w:rPr>
        <w:t xml:space="preserve">+ RTNSNET </w:t>
      </w:r>
      <w:r w:rsidRPr="00E0731F">
        <w:rPr>
          <w:rFonts w:eastAsia="Times New Roman"/>
          <w:bCs/>
          <w:i/>
          <w:iCs/>
          <w:szCs w:val="20"/>
          <w:vertAlign w:val="subscript"/>
          <w:lang w:val="pt-BR"/>
        </w:rPr>
        <w:t>q, r</w:t>
      </w:r>
      <w:r w:rsidRPr="00E0731F">
        <w:rPr>
          <w:rFonts w:eastAsia="Times New Roman"/>
          <w:bCs/>
          <w:iCs/>
          <w:szCs w:val="20"/>
          <w:lang w:val="pt-BR"/>
        </w:rPr>
        <w:t xml:space="preserve"> + RTRRNET </w:t>
      </w:r>
      <w:r w:rsidRPr="00E0731F">
        <w:rPr>
          <w:rFonts w:eastAsia="Times New Roman"/>
          <w:bCs/>
          <w:i/>
          <w:iCs/>
          <w:szCs w:val="20"/>
          <w:vertAlign w:val="subscript"/>
          <w:lang w:val="pt-BR"/>
        </w:rPr>
        <w:t>q, r</w:t>
      </w:r>
      <w:r w:rsidRPr="00E0731F">
        <w:rPr>
          <w:rFonts w:eastAsia="Times New Roman"/>
          <w:bCs/>
          <w:iCs/>
          <w:szCs w:val="20"/>
          <w:lang w:val="pt-BR"/>
        </w:rPr>
        <w:t xml:space="preserve"> + RTECRNET </w:t>
      </w:r>
      <w:r w:rsidRPr="00E0731F">
        <w:rPr>
          <w:rFonts w:eastAsia="Times New Roman"/>
          <w:bCs/>
          <w:i/>
          <w:iCs/>
          <w:szCs w:val="20"/>
          <w:vertAlign w:val="subscript"/>
          <w:lang w:val="pt-BR"/>
        </w:rPr>
        <w:t>q, r</w:t>
      </w:r>
      <w:ins w:id="983" w:author="ERCOT" w:date="2025-12-09T11:31:00Z" w16du:dateUtc="2025-12-09T17:31:00Z">
        <w:r>
          <w:rPr>
            <w:rFonts w:eastAsia="Times New Roman"/>
            <w:bCs/>
            <w:i/>
            <w:iCs/>
            <w:szCs w:val="20"/>
            <w:vertAlign w:val="subscript"/>
            <w:lang w:val="pt-BR"/>
          </w:rPr>
          <w:t xml:space="preserve"> </w:t>
        </w:r>
        <w:r w:rsidRPr="00ED4E10">
          <w:rPr>
            <w:rFonts w:eastAsia="Times New Roman"/>
            <w:bCs/>
            <w:iCs/>
            <w:szCs w:val="20"/>
            <w:lang w:val="pt-BR"/>
          </w:rPr>
          <w:t>+ RT</w:t>
        </w:r>
        <w:r>
          <w:rPr>
            <w:rFonts w:eastAsia="Times New Roman"/>
            <w:bCs/>
            <w:iCs/>
            <w:szCs w:val="20"/>
            <w:lang w:val="pt-BR"/>
          </w:rPr>
          <w:t>DR</w:t>
        </w:r>
        <w:r w:rsidRPr="00ED4E10">
          <w:rPr>
            <w:rFonts w:eastAsia="Times New Roman"/>
            <w:bCs/>
            <w:iCs/>
            <w:szCs w:val="20"/>
            <w:lang w:val="pt-BR"/>
          </w:rPr>
          <w:t xml:space="preserve">RNET </w:t>
        </w:r>
        <w:r w:rsidRPr="00ED4E10">
          <w:rPr>
            <w:rFonts w:eastAsia="Times New Roman"/>
            <w:bCs/>
            <w:i/>
            <w:iCs/>
            <w:szCs w:val="20"/>
            <w:vertAlign w:val="subscript"/>
            <w:lang w:val="pt-BR"/>
          </w:rPr>
          <w:t>q, r</w:t>
        </w:r>
      </w:ins>
    </w:p>
    <w:p w14:paraId="66B76018" w14:textId="77777777" w:rsidR="00E0731F" w:rsidRPr="00E0731F" w:rsidRDefault="00E0731F" w:rsidP="00E0731F">
      <w:pPr>
        <w:tabs>
          <w:tab w:val="left" w:pos="2340"/>
          <w:tab w:val="left" w:pos="2880"/>
        </w:tabs>
        <w:spacing w:after="240"/>
        <w:ind w:left="987" w:hanging="269"/>
        <w:rPr>
          <w:rFonts w:eastAsia="Times New Roman"/>
          <w:bCs/>
          <w:szCs w:val="20"/>
        </w:rPr>
      </w:pPr>
      <w:r w:rsidRPr="00E0731F">
        <w:rPr>
          <w:rFonts w:eastAsia="Times New Roman"/>
          <w:bCs/>
          <w:szCs w:val="20"/>
        </w:rPr>
        <w:t>Where for Reg-Up:</w:t>
      </w:r>
    </w:p>
    <w:p w14:paraId="23EE601F" w14:textId="77777777" w:rsidR="00E0731F" w:rsidRPr="00E0731F" w:rsidRDefault="00E0731F" w:rsidP="00E0731F">
      <w:pPr>
        <w:tabs>
          <w:tab w:val="left" w:pos="2340"/>
          <w:tab w:val="left" w:pos="2880"/>
        </w:tabs>
        <w:spacing w:after="240"/>
        <w:ind w:left="987" w:hanging="269"/>
        <w:rPr>
          <w:rFonts w:eastAsia="Times New Roman"/>
          <w:bCs/>
          <w:i/>
          <w:szCs w:val="20"/>
          <w:vertAlign w:val="subscript"/>
        </w:rPr>
      </w:pPr>
      <w:r w:rsidRPr="00E0731F">
        <w:rPr>
          <w:rFonts w:eastAsia="Times New Roman"/>
          <w:bCs/>
          <w:szCs w:val="20"/>
        </w:rPr>
        <w:t xml:space="preserve">RTRUNET </w:t>
      </w:r>
      <w:r w:rsidRPr="00E0731F">
        <w:rPr>
          <w:rFonts w:eastAsia="Times New Roman"/>
          <w:bCs/>
          <w:i/>
          <w:iCs/>
          <w:sz w:val="16"/>
          <w:szCs w:val="16"/>
        </w:rPr>
        <w:t xml:space="preserve">q, r </w:t>
      </w:r>
      <w:r w:rsidRPr="00E0731F">
        <w:rPr>
          <w:rFonts w:eastAsia="Times New Roman"/>
          <w:bCs/>
          <w:szCs w:val="20"/>
        </w:rPr>
        <w:t xml:space="preserve"> </w:t>
      </w:r>
      <w:r w:rsidRPr="00E0731F">
        <w:rPr>
          <w:rFonts w:eastAsia="Times New Roman"/>
          <w:bCs/>
          <w:szCs w:val="20"/>
        </w:rPr>
        <w:tab/>
      </w:r>
      <w:r w:rsidRPr="00E0731F">
        <w:rPr>
          <w:rFonts w:eastAsia="Times New Roman"/>
          <w:bCs/>
          <w:szCs w:val="20"/>
        </w:rPr>
        <w:tab/>
        <w:t xml:space="preserve">= </w:t>
      </w:r>
      <w:r w:rsidRPr="00E0731F">
        <w:rPr>
          <w:rFonts w:eastAsia="Times New Roman"/>
          <w:bCs/>
          <w:szCs w:val="20"/>
        </w:rPr>
        <w:tab/>
      </w:r>
      <w:r w:rsidRPr="00E0731F">
        <w:rPr>
          <w:rFonts w:eastAsia="Times New Roman"/>
          <w:bCs/>
          <w:szCs w:val="20"/>
          <w:lang w:val="pt-BR"/>
        </w:rPr>
        <w:t xml:space="preserve">RTRUREV </w:t>
      </w:r>
      <w:r w:rsidRPr="00E0731F">
        <w:rPr>
          <w:rFonts w:eastAsia="Times New Roman"/>
          <w:bCs/>
          <w:i/>
          <w:szCs w:val="20"/>
          <w:vertAlign w:val="subscript"/>
          <w:lang w:val="pt-BR"/>
        </w:rPr>
        <w:t xml:space="preserve">q, r </w:t>
      </w:r>
      <w:r w:rsidRPr="00E0731F">
        <w:rPr>
          <w:rFonts w:eastAsia="Times New Roman"/>
          <w:bCs/>
          <w:szCs w:val="20"/>
        </w:rPr>
        <w:t>- (</w:t>
      </w:r>
      <w:r w:rsidRPr="00E0731F">
        <w:rPr>
          <w:rFonts w:eastAsia="Times New Roman"/>
          <w:bCs/>
          <w:szCs w:val="20"/>
          <w:lang w:val="es-MX"/>
        </w:rPr>
        <w:t>¼</w:t>
      </w:r>
      <w:r w:rsidRPr="00E0731F">
        <w:rPr>
          <w:rFonts w:eastAsia="Times New Roman"/>
          <w:bCs/>
          <w:szCs w:val="20"/>
        </w:rPr>
        <w:t xml:space="preserve">) * RTRUREVT </w:t>
      </w:r>
      <w:r w:rsidRPr="00E0731F">
        <w:rPr>
          <w:rFonts w:eastAsia="Times New Roman"/>
          <w:bCs/>
          <w:i/>
          <w:iCs/>
          <w:sz w:val="16"/>
          <w:szCs w:val="16"/>
        </w:rPr>
        <w:t>q, r, p</w:t>
      </w:r>
      <w:r w:rsidRPr="00E0731F">
        <w:rPr>
          <w:rFonts w:eastAsia="Times New Roman"/>
          <w:bCs/>
          <w:i/>
          <w:szCs w:val="20"/>
          <w:vertAlign w:val="subscript"/>
        </w:rPr>
        <w:t xml:space="preserve"> </w:t>
      </w:r>
    </w:p>
    <w:p w14:paraId="0AEA5237" w14:textId="77777777" w:rsidR="00E0731F" w:rsidRPr="00E0731F" w:rsidRDefault="00E0731F" w:rsidP="00E0731F">
      <w:pPr>
        <w:tabs>
          <w:tab w:val="left" w:pos="2340"/>
          <w:tab w:val="left" w:pos="2880"/>
        </w:tabs>
        <w:spacing w:after="240"/>
        <w:ind w:left="987" w:hanging="269"/>
        <w:rPr>
          <w:rFonts w:eastAsia="Times New Roman"/>
          <w:bCs/>
          <w:szCs w:val="20"/>
          <w:lang w:val="pt-BR"/>
        </w:rPr>
      </w:pPr>
      <w:r w:rsidRPr="00E0731F">
        <w:rPr>
          <w:rFonts w:eastAsia="Times New Roman"/>
          <w:bCs/>
          <w:szCs w:val="20"/>
          <w:lang w:val="pt-BR"/>
        </w:rPr>
        <w:lastRenderedPageBreak/>
        <w:t>RTRUREVT</w:t>
      </w:r>
      <w:r w:rsidRPr="00E0731F">
        <w:rPr>
          <w:rFonts w:eastAsia="Times New Roman"/>
          <w:bCs/>
          <w:i/>
          <w:szCs w:val="20"/>
          <w:vertAlign w:val="subscript"/>
          <w:lang w:val="pt-BR"/>
        </w:rPr>
        <w:t>q, r, p</w:t>
      </w:r>
      <w:r w:rsidRPr="00E0731F">
        <w:rPr>
          <w:rFonts w:eastAsia="Times New Roman"/>
          <w:bCs/>
          <w:szCs w:val="20"/>
          <w:lang w:val="pt-BR"/>
        </w:rPr>
        <w:tab/>
        <w:t>=</w:t>
      </w:r>
      <w:r w:rsidRPr="00E0731F">
        <w:rPr>
          <w:rFonts w:eastAsia="Times New Roman"/>
          <w:bCs/>
          <w:szCs w:val="20"/>
          <w:lang w:val="pt-BR"/>
        </w:rPr>
        <w:tab/>
        <w:t xml:space="preserve">RTRUWAPR </w:t>
      </w:r>
      <w:r w:rsidRPr="00E0731F">
        <w:rPr>
          <w:rFonts w:eastAsia="Times New Roman"/>
          <w:bCs/>
          <w:i/>
          <w:szCs w:val="20"/>
          <w:vertAlign w:val="subscript"/>
          <w:lang w:val="pt-BR"/>
        </w:rPr>
        <w:t>q, r, p</w:t>
      </w:r>
      <w:r w:rsidRPr="00E0731F">
        <w:rPr>
          <w:rFonts w:eastAsia="Times New Roman"/>
          <w:bCs/>
          <w:szCs w:val="20"/>
          <w:lang w:val="pt-BR"/>
        </w:rPr>
        <w:t xml:space="preserve"> * RTRUAWD </w:t>
      </w:r>
      <w:r w:rsidRPr="00E0731F">
        <w:rPr>
          <w:rFonts w:eastAsia="Times New Roman"/>
          <w:bCs/>
          <w:i/>
          <w:szCs w:val="20"/>
          <w:vertAlign w:val="subscript"/>
          <w:lang w:val="pt-BR"/>
        </w:rPr>
        <w:t>q, r</w:t>
      </w:r>
    </w:p>
    <w:p w14:paraId="5A60D05C" w14:textId="77777777" w:rsidR="00E0731F" w:rsidRPr="00E0731F" w:rsidRDefault="00E0731F" w:rsidP="00E0731F">
      <w:pPr>
        <w:tabs>
          <w:tab w:val="left" w:pos="2340"/>
          <w:tab w:val="left" w:pos="2880"/>
        </w:tabs>
        <w:spacing w:after="240"/>
        <w:ind w:left="987" w:hanging="269"/>
        <w:rPr>
          <w:rFonts w:eastAsia="Times New Roman"/>
          <w:bCs/>
          <w:szCs w:val="20"/>
          <w:lang w:val="pt-BR"/>
        </w:rPr>
      </w:pPr>
      <w:r w:rsidRPr="00E0731F">
        <w:rPr>
          <w:rFonts w:eastAsia="Times New Roman"/>
          <w:bCs/>
          <w:szCs w:val="20"/>
          <w:lang w:val="pt-BR"/>
        </w:rPr>
        <w:t xml:space="preserve">RTRUWAPR </w:t>
      </w:r>
      <w:r w:rsidRPr="00E0731F">
        <w:rPr>
          <w:rFonts w:eastAsia="Times New Roman"/>
          <w:bCs/>
          <w:i/>
          <w:szCs w:val="20"/>
          <w:vertAlign w:val="subscript"/>
          <w:lang w:val="pt-BR"/>
        </w:rPr>
        <w:t>q, r, p</w:t>
      </w:r>
      <w:r w:rsidRPr="00E0731F">
        <w:rPr>
          <w:rFonts w:eastAsia="Times New Roman"/>
          <w:bCs/>
          <w:szCs w:val="20"/>
          <w:lang w:val="pt-BR"/>
        </w:rPr>
        <w:tab/>
        <w:t xml:space="preserve">= </w:t>
      </w:r>
      <w:r w:rsidRPr="00E0731F">
        <w:rPr>
          <w:rFonts w:eastAsia="Times New Roman"/>
          <w:bCs/>
          <w:szCs w:val="20"/>
          <w:lang w:val="pt-BR"/>
        </w:rPr>
        <w:tab/>
        <w:t xml:space="preserve"> </w:t>
      </w:r>
      <w:r w:rsidRPr="00E0731F">
        <w:rPr>
          <w:rFonts w:eastAsia="Times New Roman"/>
          <w:bCs/>
          <w:position w:val="-22"/>
          <w:szCs w:val="20"/>
        </w:rPr>
        <w:object w:dxaOrig="225" w:dyaOrig="450" w14:anchorId="1F82CDCE">
          <v:shape id="_x0000_i1100" type="#_x0000_t75" style="width:12pt;height:24pt" o:ole="">
            <v:imagedata r:id="rId108" o:title=""/>
          </v:shape>
          <o:OLEObject Type="Embed" ProgID="Equation.3" ShapeID="_x0000_i1100" DrawAspect="Content" ObjectID="_1827312207" r:id="rId122"/>
        </w:object>
      </w:r>
      <w:r w:rsidRPr="00E0731F">
        <w:rPr>
          <w:rFonts w:eastAsia="Times New Roman"/>
          <w:bCs/>
          <w:szCs w:val="20"/>
          <w:lang w:val="pt-BR"/>
        </w:rPr>
        <w:t xml:space="preserve">(RTRUOPR </w:t>
      </w:r>
      <w:r w:rsidRPr="00E0731F">
        <w:rPr>
          <w:rFonts w:eastAsia="Times New Roman"/>
          <w:bCs/>
          <w:i/>
          <w:szCs w:val="20"/>
          <w:vertAlign w:val="subscript"/>
          <w:lang w:val="pt-BR"/>
        </w:rPr>
        <w:t>q, r, y</w:t>
      </w:r>
      <w:r w:rsidRPr="00E0731F">
        <w:rPr>
          <w:rFonts w:eastAsia="Times New Roman"/>
          <w:bCs/>
          <w:szCs w:val="20"/>
          <w:lang w:val="pt-BR"/>
        </w:rPr>
        <w:t xml:space="preserve"> * Max (0.001, RTRUAWDS </w:t>
      </w:r>
      <w:r w:rsidRPr="00E0731F">
        <w:rPr>
          <w:rFonts w:eastAsia="Times New Roman"/>
          <w:bCs/>
          <w:i/>
          <w:szCs w:val="20"/>
          <w:vertAlign w:val="subscript"/>
          <w:lang w:val="pt-BR"/>
        </w:rPr>
        <w:t>q, r, y</w:t>
      </w:r>
      <w:r w:rsidRPr="00E0731F">
        <w:rPr>
          <w:rFonts w:eastAsia="Times New Roman"/>
          <w:bCs/>
          <w:szCs w:val="20"/>
          <w:lang w:val="es-MX"/>
        </w:rPr>
        <w:t>)</w:t>
      </w:r>
      <w:r w:rsidRPr="00E0731F">
        <w:rPr>
          <w:rFonts w:eastAsia="Times New Roman"/>
          <w:bCs/>
          <w:szCs w:val="20"/>
          <w:lang w:val="pt-BR"/>
        </w:rPr>
        <w:t xml:space="preserve"> * TLMP </w:t>
      </w:r>
      <w:r w:rsidRPr="00E0731F">
        <w:rPr>
          <w:rFonts w:eastAsia="Times New Roman"/>
          <w:bCs/>
          <w:i/>
          <w:szCs w:val="20"/>
          <w:vertAlign w:val="subscript"/>
          <w:lang w:val="pt-BR"/>
        </w:rPr>
        <w:t>y</w:t>
      </w:r>
      <w:r w:rsidRPr="00E0731F">
        <w:rPr>
          <w:rFonts w:eastAsia="Times New Roman"/>
          <w:bCs/>
          <w:szCs w:val="20"/>
          <w:lang w:val="pt-BR"/>
        </w:rPr>
        <w:t xml:space="preserve">) </w:t>
      </w:r>
      <w:r w:rsidRPr="00E0731F">
        <w:rPr>
          <w:rFonts w:eastAsia="Times New Roman"/>
          <w:b/>
          <w:bCs/>
          <w:sz w:val="32"/>
          <w:szCs w:val="32"/>
          <w:lang w:val="pt-BR"/>
        </w:rPr>
        <w:t>/</w:t>
      </w:r>
    </w:p>
    <w:p w14:paraId="4F264518" w14:textId="77777777" w:rsidR="00E0731F" w:rsidRPr="00E0731F" w:rsidRDefault="00E0731F" w:rsidP="00E0731F">
      <w:pPr>
        <w:tabs>
          <w:tab w:val="left" w:pos="2340"/>
          <w:tab w:val="left" w:pos="2880"/>
        </w:tabs>
        <w:spacing w:after="240"/>
        <w:ind w:left="987" w:hanging="269"/>
        <w:rPr>
          <w:rFonts w:eastAsia="Times New Roman"/>
          <w:bCs/>
          <w:szCs w:val="20"/>
          <w:lang w:val="es-MX"/>
        </w:rPr>
      </w:pPr>
      <w:r w:rsidRPr="00E0731F">
        <w:rPr>
          <w:rFonts w:eastAsia="Times New Roman"/>
          <w:bCs/>
          <w:szCs w:val="20"/>
        </w:rPr>
        <w:tab/>
      </w:r>
      <w:r w:rsidRPr="00E0731F">
        <w:rPr>
          <w:rFonts w:eastAsia="Times New Roman"/>
          <w:bCs/>
          <w:szCs w:val="20"/>
        </w:rPr>
        <w:tab/>
      </w:r>
      <w:r w:rsidRPr="00E0731F">
        <w:rPr>
          <w:rFonts w:eastAsia="Times New Roman"/>
          <w:bCs/>
          <w:szCs w:val="20"/>
        </w:rPr>
        <w:tab/>
      </w:r>
      <w:r w:rsidRPr="00E0731F">
        <w:rPr>
          <w:rFonts w:eastAsia="Times New Roman"/>
          <w:bCs/>
          <w:position w:val="-22"/>
          <w:szCs w:val="20"/>
        </w:rPr>
        <w:object w:dxaOrig="225" w:dyaOrig="450" w14:anchorId="781E2635">
          <v:shape id="_x0000_i1101" type="#_x0000_t75" style="width:12pt;height:24pt" o:ole="">
            <v:imagedata r:id="rId110" o:title=""/>
          </v:shape>
          <o:OLEObject Type="Embed" ProgID="Equation.3" ShapeID="_x0000_i1101" DrawAspect="Content" ObjectID="_1827312208" r:id="rId123"/>
        </w:object>
      </w:r>
      <w:r w:rsidRPr="00E0731F">
        <w:rPr>
          <w:rFonts w:eastAsia="Times New Roman"/>
          <w:bCs/>
          <w:szCs w:val="20"/>
          <w:lang w:val="es-MX"/>
        </w:rPr>
        <w:t>(</w:t>
      </w:r>
      <w:r w:rsidRPr="00E0731F">
        <w:rPr>
          <w:rFonts w:eastAsia="Times New Roman"/>
          <w:bCs/>
          <w:szCs w:val="20"/>
          <w:lang w:val="pt-BR"/>
        </w:rPr>
        <w:t xml:space="preserve">Max (0.001, </w:t>
      </w:r>
      <w:r w:rsidRPr="00E0731F">
        <w:rPr>
          <w:rFonts w:eastAsia="Times New Roman"/>
          <w:bCs/>
          <w:szCs w:val="20"/>
          <w:lang w:val="es-MX"/>
        </w:rPr>
        <w:t xml:space="preserve">RTRUAWDS </w:t>
      </w:r>
      <w:r w:rsidRPr="00E0731F">
        <w:rPr>
          <w:rFonts w:eastAsia="Times New Roman"/>
          <w:bCs/>
          <w:i/>
          <w:szCs w:val="20"/>
          <w:vertAlign w:val="subscript"/>
          <w:lang w:val="es-MX"/>
        </w:rPr>
        <w:t>q, r, y</w:t>
      </w:r>
      <w:r w:rsidRPr="00E0731F">
        <w:rPr>
          <w:rFonts w:eastAsia="Times New Roman"/>
          <w:bCs/>
          <w:szCs w:val="20"/>
          <w:lang w:val="es-MX"/>
        </w:rPr>
        <w:t>)</w:t>
      </w:r>
      <w:r w:rsidRPr="00E0731F">
        <w:rPr>
          <w:rFonts w:eastAsia="Times New Roman"/>
          <w:bCs/>
          <w:i/>
          <w:szCs w:val="20"/>
          <w:vertAlign w:val="subscript"/>
          <w:lang w:val="es-MX"/>
        </w:rPr>
        <w:t xml:space="preserve"> </w:t>
      </w:r>
      <w:r w:rsidRPr="00E0731F">
        <w:rPr>
          <w:rFonts w:eastAsia="Times New Roman"/>
          <w:bCs/>
          <w:szCs w:val="20"/>
          <w:lang w:val="es-MX"/>
        </w:rPr>
        <w:t>* TLMP</w:t>
      </w:r>
      <w:r w:rsidRPr="00E0731F">
        <w:rPr>
          <w:rFonts w:eastAsia="Times New Roman"/>
          <w:bCs/>
          <w:i/>
          <w:szCs w:val="20"/>
          <w:vertAlign w:val="subscript"/>
          <w:lang w:val="es-MX"/>
        </w:rPr>
        <w:t xml:space="preserve"> y</w:t>
      </w:r>
      <w:r w:rsidRPr="00E0731F">
        <w:rPr>
          <w:rFonts w:eastAsia="Times New Roman"/>
          <w:bCs/>
          <w:szCs w:val="20"/>
          <w:lang w:val="es-MX"/>
        </w:rPr>
        <w:t>)</w:t>
      </w:r>
    </w:p>
    <w:p w14:paraId="0A35843C" w14:textId="77777777" w:rsidR="00E0731F" w:rsidRPr="00E0731F" w:rsidRDefault="00E0731F" w:rsidP="00E0731F">
      <w:pPr>
        <w:tabs>
          <w:tab w:val="left" w:pos="2340"/>
          <w:tab w:val="left" w:pos="2880"/>
        </w:tabs>
        <w:spacing w:after="240"/>
        <w:ind w:left="987" w:hanging="269"/>
        <w:rPr>
          <w:rFonts w:eastAsia="Times New Roman"/>
          <w:bCs/>
          <w:szCs w:val="20"/>
        </w:rPr>
      </w:pPr>
      <w:r w:rsidRPr="00E0731F">
        <w:rPr>
          <w:rFonts w:eastAsia="Times New Roman"/>
          <w:bCs/>
          <w:szCs w:val="20"/>
        </w:rPr>
        <w:t>Where for Reg-Down:</w:t>
      </w:r>
    </w:p>
    <w:p w14:paraId="421EB575" w14:textId="77777777" w:rsidR="00E0731F" w:rsidRPr="00E0731F" w:rsidRDefault="00E0731F" w:rsidP="00E0731F">
      <w:pPr>
        <w:spacing w:after="240"/>
        <w:ind w:left="2340" w:hanging="1620"/>
        <w:rPr>
          <w:rFonts w:eastAsia="Times New Roman"/>
          <w:i/>
          <w:szCs w:val="20"/>
          <w:vertAlign w:val="subscript"/>
          <w:lang w:val="pt-BR"/>
        </w:rPr>
      </w:pPr>
      <w:r w:rsidRPr="00E0731F">
        <w:rPr>
          <w:rFonts w:eastAsia="Times New Roman"/>
          <w:szCs w:val="20"/>
          <w:lang w:val="pt-BR"/>
        </w:rPr>
        <w:t xml:space="preserve">RTRDNET </w:t>
      </w:r>
      <w:r w:rsidRPr="00E0731F">
        <w:rPr>
          <w:rFonts w:eastAsia="Times New Roman"/>
          <w:bCs/>
          <w:i/>
          <w:iCs/>
          <w:sz w:val="16"/>
          <w:szCs w:val="16"/>
          <w:lang w:val="pt-BR"/>
        </w:rPr>
        <w:t>q, r</w:t>
      </w:r>
      <w:r w:rsidRPr="00E0731F">
        <w:rPr>
          <w:rFonts w:eastAsia="Times New Roman"/>
          <w:bCs/>
          <w:i/>
          <w:iCs/>
          <w:sz w:val="16"/>
          <w:szCs w:val="16"/>
          <w:lang w:val="pt-BR"/>
        </w:rPr>
        <w:tab/>
      </w:r>
      <w:r w:rsidRPr="00E0731F">
        <w:rPr>
          <w:rFonts w:eastAsia="Times New Roman"/>
          <w:bCs/>
          <w:i/>
          <w:iCs/>
          <w:sz w:val="16"/>
          <w:szCs w:val="16"/>
          <w:lang w:val="pt-BR"/>
        </w:rPr>
        <w:tab/>
      </w:r>
      <w:r w:rsidRPr="00E0731F">
        <w:rPr>
          <w:rFonts w:eastAsia="Times New Roman"/>
          <w:szCs w:val="20"/>
          <w:lang w:val="pt-BR"/>
        </w:rPr>
        <w:t xml:space="preserve">= </w:t>
      </w:r>
      <w:r w:rsidRPr="00E0731F">
        <w:rPr>
          <w:rFonts w:eastAsia="Times New Roman"/>
          <w:szCs w:val="20"/>
          <w:lang w:val="pt-BR"/>
        </w:rPr>
        <w:tab/>
      </w:r>
      <w:r w:rsidRPr="00E0731F">
        <w:rPr>
          <w:rFonts w:eastAsia="Times New Roman"/>
          <w:iCs/>
          <w:szCs w:val="20"/>
          <w:lang w:val="pt-BR"/>
        </w:rPr>
        <w:t xml:space="preserve">RTRDREV </w:t>
      </w:r>
      <w:r w:rsidRPr="00E0731F">
        <w:rPr>
          <w:rFonts w:eastAsia="Times New Roman"/>
          <w:i/>
          <w:szCs w:val="20"/>
          <w:vertAlign w:val="subscript"/>
          <w:lang w:val="pt-BR"/>
        </w:rPr>
        <w:t xml:space="preserve">q, r </w:t>
      </w:r>
      <w:r w:rsidRPr="00E0731F">
        <w:rPr>
          <w:rFonts w:eastAsia="Times New Roman"/>
          <w:szCs w:val="20"/>
          <w:lang w:val="pt-BR"/>
        </w:rPr>
        <w:t>- (</w:t>
      </w:r>
      <w:r w:rsidRPr="00E0731F">
        <w:rPr>
          <w:rFonts w:eastAsia="Times New Roman"/>
          <w:szCs w:val="20"/>
          <w:lang w:val="es-MX"/>
        </w:rPr>
        <w:t>¼</w:t>
      </w:r>
      <w:r w:rsidRPr="00E0731F">
        <w:rPr>
          <w:rFonts w:eastAsia="Times New Roman"/>
          <w:szCs w:val="20"/>
          <w:lang w:val="pt-BR"/>
        </w:rPr>
        <w:t xml:space="preserve">) * RTRDREVT </w:t>
      </w:r>
      <w:r w:rsidRPr="00E0731F">
        <w:rPr>
          <w:rFonts w:eastAsia="Times New Roman"/>
          <w:bCs/>
          <w:i/>
          <w:iCs/>
          <w:sz w:val="16"/>
          <w:szCs w:val="16"/>
          <w:lang w:val="pt-BR"/>
        </w:rPr>
        <w:t>q, r, p</w:t>
      </w:r>
    </w:p>
    <w:p w14:paraId="2F24242B" w14:textId="77777777" w:rsidR="00E0731F" w:rsidRPr="00E0731F" w:rsidRDefault="00E0731F" w:rsidP="00E0731F">
      <w:pPr>
        <w:tabs>
          <w:tab w:val="left" w:pos="2340"/>
          <w:tab w:val="left" w:pos="2880"/>
        </w:tabs>
        <w:spacing w:after="240"/>
        <w:ind w:left="987" w:hanging="269"/>
        <w:rPr>
          <w:rFonts w:eastAsia="Times New Roman"/>
          <w:bCs/>
          <w:szCs w:val="20"/>
          <w:lang w:val="pt-BR"/>
        </w:rPr>
      </w:pPr>
      <w:r w:rsidRPr="00E0731F">
        <w:rPr>
          <w:rFonts w:eastAsia="Times New Roman"/>
          <w:bCs/>
          <w:szCs w:val="20"/>
          <w:lang w:val="pt-BR"/>
        </w:rPr>
        <w:t>RTRDREVT</w:t>
      </w:r>
      <w:r w:rsidRPr="00E0731F">
        <w:rPr>
          <w:rFonts w:eastAsia="Times New Roman"/>
          <w:bCs/>
          <w:i/>
          <w:szCs w:val="20"/>
          <w:vertAlign w:val="subscript"/>
          <w:lang w:val="pt-BR"/>
        </w:rPr>
        <w:t>q, r, p</w:t>
      </w:r>
      <w:r w:rsidRPr="00E0731F">
        <w:rPr>
          <w:rFonts w:eastAsia="Times New Roman"/>
          <w:bCs/>
          <w:szCs w:val="20"/>
          <w:lang w:val="pt-BR"/>
        </w:rPr>
        <w:tab/>
        <w:t>=</w:t>
      </w:r>
      <w:r w:rsidRPr="00E0731F">
        <w:rPr>
          <w:rFonts w:eastAsia="Times New Roman"/>
          <w:bCs/>
          <w:szCs w:val="20"/>
          <w:lang w:val="pt-BR"/>
        </w:rPr>
        <w:tab/>
        <w:t xml:space="preserve">RTRDWAPR </w:t>
      </w:r>
      <w:r w:rsidRPr="00E0731F">
        <w:rPr>
          <w:rFonts w:eastAsia="Times New Roman"/>
          <w:bCs/>
          <w:i/>
          <w:szCs w:val="20"/>
          <w:vertAlign w:val="subscript"/>
          <w:lang w:val="pt-BR"/>
        </w:rPr>
        <w:t>q, r, p</w:t>
      </w:r>
      <w:r w:rsidRPr="00E0731F">
        <w:rPr>
          <w:rFonts w:eastAsia="Times New Roman"/>
          <w:bCs/>
          <w:szCs w:val="20"/>
          <w:lang w:val="pt-BR"/>
        </w:rPr>
        <w:t xml:space="preserve"> * RTRDAWD </w:t>
      </w:r>
      <w:r w:rsidRPr="00E0731F">
        <w:rPr>
          <w:rFonts w:eastAsia="Times New Roman"/>
          <w:bCs/>
          <w:i/>
          <w:szCs w:val="20"/>
          <w:vertAlign w:val="subscript"/>
          <w:lang w:val="pt-BR"/>
        </w:rPr>
        <w:t>q, r</w:t>
      </w:r>
    </w:p>
    <w:p w14:paraId="188C5739" w14:textId="77777777" w:rsidR="00E0731F" w:rsidRPr="00E0731F" w:rsidRDefault="00E0731F" w:rsidP="00E0731F">
      <w:pPr>
        <w:tabs>
          <w:tab w:val="left" w:pos="2340"/>
          <w:tab w:val="left" w:pos="2880"/>
        </w:tabs>
        <w:spacing w:after="240"/>
        <w:ind w:left="987" w:hanging="269"/>
        <w:rPr>
          <w:rFonts w:eastAsia="Times New Roman"/>
          <w:bCs/>
          <w:szCs w:val="20"/>
          <w:lang w:val="pt-BR"/>
        </w:rPr>
      </w:pPr>
      <w:r w:rsidRPr="00E0731F">
        <w:rPr>
          <w:rFonts w:eastAsia="Times New Roman"/>
          <w:bCs/>
          <w:szCs w:val="20"/>
          <w:lang w:val="pt-BR"/>
        </w:rPr>
        <w:t xml:space="preserve">RTRDWAPR </w:t>
      </w:r>
      <w:r w:rsidRPr="00E0731F">
        <w:rPr>
          <w:rFonts w:eastAsia="Times New Roman"/>
          <w:bCs/>
          <w:i/>
          <w:szCs w:val="20"/>
          <w:vertAlign w:val="subscript"/>
          <w:lang w:val="pt-BR"/>
        </w:rPr>
        <w:t>q, r, p</w:t>
      </w:r>
      <w:r w:rsidRPr="00E0731F">
        <w:rPr>
          <w:rFonts w:eastAsia="Times New Roman"/>
          <w:bCs/>
          <w:szCs w:val="20"/>
          <w:lang w:val="pt-BR"/>
        </w:rPr>
        <w:tab/>
        <w:t xml:space="preserve">=  </w:t>
      </w:r>
      <w:r w:rsidRPr="00E0731F">
        <w:rPr>
          <w:rFonts w:eastAsia="Times New Roman"/>
          <w:bCs/>
          <w:szCs w:val="20"/>
          <w:lang w:val="pt-BR"/>
        </w:rPr>
        <w:tab/>
      </w:r>
      <w:r w:rsidRPr="00E0731F">
        <w:rPr>
          <w:rFonts w:eastAsia="Times New Roman"/>
          <w:bCs/>
          <w:position w:val="-22"/>
          <w:szCs w:val="20"/>
        </w:rPr>
        <w:object w:dxaOrig="225" w:dyaOrig="450" w14:anchorId="37ACBF4F">
          <v:shape id="_x0000_i1102" type="#_x0000_t75" style="width:12pt;height:24pt" o:ole="">
            <v:imagedata r:id="rId108" o:title=""/>
          </v:shape>
          <o:OLEObject Type="Embed" ProgID="Equation.3" ShapeID="_x0000_i1102" DrawAspect="Content" ObjectID="_1827312209" r:id="rId124"/>
        </w:object>
      </w:r>
      <w:r w:rsidRPr="00E0731F">
        <w:rPr>
          <w:rFonts w:eastAsia="Times New Roman"/>
          <w:bCs/>
          <w:szCs w:val="20"/>
          <w:lang w:val="pt-BR"/>
        </w:rPr>
        <w:t xml:space="preserve">(RTRDOPR </w:t>
      </w:r>
      <w:r w:rsidRPr="00E0731F">
        <w:rPr>
          <w:rFonts w:eastAsia="Times New Roman"/>
          <w:bCs/>
          <w:i/>
          <w:szCs w:val="20"/>
          <w:vertAlign w:val="subscript"/>
          <w:lang w:val="pt-BR"/>
        </w:rPr>
        <w:t>q, r, y</w:t>
      </w:r>
      <w:r w:rsidRPr="00E0731F">
        <w:rPr>
          <w:rFonts w:eastAsia="Times New Roman"/>
          <w:bCs/>
          <w:szCs w:val="20"/>
          <w:lang w:val="pt-BR"/>
        </w:rPr>
        <w:t xml:space="preserve"> * Max (0.001, RTRDAWDS </w:t>
      </w:r>
      <w:r w:rsidRPr="00E0731F">
        <w:rPr>
          <w:rFonts w:eastAsia="Times New Roman"/>
          <w:bCs/>
          <w:i/>
          <w:szCs w:val="20"/>
          <w:vertAlign w:val="subscript"/>
          <w:lang w:val="pt-BR"/>
        </w:rPr>
        <w:t>q, r, y</w:t>
      </w:r>
      <w:r w:rsidRPr="00E0731F">
        <w:rPr>
          <w:rFonts w:eastAsia="Times New Roman"/>
          <w:bCs/>
          <w:szCs w:val="20"/>
          <w:lang w:val="es-MX"/>
        </w:rPr>
        <w:t xml:space="preserve">) </w:t>
      </w:r>
      <w:r w:rsidRPr="00E0731F">
        <w:rPr>
          <w:rFonts w:eastAsia="Times New Roman"/>
          <w:bCs/>
          <w:szCs w:val="20"/>
          <w:lang w:val="pt-BR"/>
        </w:rPr>
        <w:t xml:space="preserve">* TLMP </w:t>
      </w:r>
      <w:r w:rsidRPr="00E0731F">
        <w:rPr>
          <w:rFonts w:eastAsia="Times New Roman"/>
          <w:bCs/>
          <w:i/>
          <w:szCs w:val="20"/>
          <w:vertAlign w:val="subscript"/>
          <w:lang w:val="pt-BR"/>
        </w:rPr>
        <w:t>y</w:t>
      </w:r>
      <w:r w:rsidRPr="00E0731F">
        <w:rPr>
          <w:rFonts w:eastAsia="Times New Roman"/>
          <w:bCs/>
          <w:szCs w:val="20"/>
          <w:lang w:val="pt-BR"/>
        </w:rPr>
        <w:t xml:space="preserve">) </w:t>
      </w:r>
      <w:r w:rsidRPr="00E0731F">
        <w:rPr>
          <w:rFonts w:eastAsia="Times New Roman"/>
          <w:b/>
          <w:bCs/>
          <w:sz w:val="32"/>
          <w:szCs w:val="32"/>
          <w:lang w:val="pt-BR"/>
        </w:rPr>
        <w:t>/</w:t>
      </w:r>
    </w:p>
    <w:p w14:paraId="5AFAD1C3" w14:textId="77777777" w:rsidR="00E0731F" w:rsidRPr="00E0731F" w:rsidRDefault="00E0731F" w:rsidP="00E0731F">
      <w:pPr>
        <w:tabs>
          <w:tab w:val="left" w:pos="2340"/>
          <w:tab w:val="left" w:pos="2880"/>
        </w:tabs>
        <w:spacing w:after="240"/>
        <w:ind w:left="987" w:hanging="269"/>
        <w:rPr>
          <w:rFonts w:eastAsia="Times New Roman"/>
          <w:bCs/>
          <w:szCs w:val="20"/>
          <w:lang w:val="es-MX"/>
        </w:rPr>
      </w:pPr>
      <w:r w:rsidRPr="00E0731F">
        <w:rPr>
          <w:rFonts w:eastAsia="Times New Roman"/>
          <w:bCs/>
          <w:szCs w:val="20"/>
        </w:rPr>
        <w:tab/>
      </w:r>
      <w:r w:rsidRPr="00E0731F">
        <w:rPr>
          <w:rFonts w:eastAsia="Times New Roman"/>
          <w:bCs/>
          <w:szCs w:val="20"/>
        </w:rPr>
        <w:tab/>
      </w:r>
      <w:r w:rsidRPr="00E0731F">
        <w:rPr>
          <w:rFonts w:eastAsia="Times New Roman"/>
          <w:bCs/>
          <w:szCs w:val="20"/>
        </w:rPr>
        <w:tab/>
      </w:r>
      <w:r w:rsidRPr="00E0731F">
        <w:rPr>
          <w:rFonts w:eastAsia="Times New Roman"/>
          <w:bCs/>
          <w:position w:val="-22"/>
          <w:szCs w:val="20"/>
        </w:rPr>
        <w:object w:dxaOrig="225" w:dyaOrig="450" w14:anchorId="7933FD82">
          <v:shape id="_x0000_i1103" type="#_x0000_t75" style="width:12pt;height:24pt" o:ole="">
            <v:imagedata r:id="rId110" o:title=""/>
          </v:shape>
          <o:OLEObject Type="Embed" ProgID="Equation.3" ShapeID="_x0000_i1103" DrawAspect="Content" ObjectID="_1827312210" r:id="rId125"/>
        </w:object>
      </w:r>
      <w:r w:rsidRPr="00E0731F">
        <w:rPr>
          <w:rFonts w:eastAsia="Times New Roman"/>
          <w:bCs/>
          <w:szCs w:val="20"/>
          <w:lang w:val="es-MX"/>
        </w:rPr>
        <w:t>(</w:t>
      </w:r>
      <w:r w:rsidRPr="00E0731F">
        <w:rPr>
          <w:rFonts w:eastAsia="Times New Roman"/>
          <w:bCs/>
          <w:szCs w:val="20"/>
          <w:lang w:val="pt-BR"/>
        </w:rPr>
        <w:t xml:space="preserve">Max (0.001, </w:t>
      </w:r>
      <w:r w:rsidRPr="00E0731F">
        <w:rPr>
          <w:rFonts w:eastAsia="Times New Roman"/>
          <w:bCs/>
          <w:szCs w:val="20"/>
          <w:lang w:val="es-MX"/>
        </w:rPr>
        <w:t xml:space="preserve">RTRDAWDS </w:t>
      </w:r>
      <w:r w:rsidRPr="00E0731F">
        <w:rPr>
          <w:rFonts w:eastAsia="Times New Roman"/>
          <w:bCs/>
          <w:i/>
          <w:szCs w:val="20"/>
          <w:vertAlign w:val="subscript"/>
          <w:lang w:val="es-MX"/>
        </w:rPr>
        <w:t>q, r, y</w:t>
      </w:r>
      <w:r w:rsidRPr="00E0731F">
        <w:rPr>
          <w:rFonts w:eastAsia="Times New Roman"/>
          <w:bCs/>
          <w:szCs w:val="20"/>
          <w:lang w:val="es-MX"/>
        </w:rPr>
        <w:t>)</w:t>
      </w:r>
      <w:r w:rsidRPr="00E0731F">
        <w:rPr>
          <w:rFonts w:eastAsia="Times New Roman"/>
          <w:bCs/>
          <w:i/>
          <w:szCs w:val="20"/>
          <w:vertAlign w:val="subscript"/>
          <w:lang w:val="es-MX"/>
        </w:rPr>
        <w:t xml:space="preserve"> </w:t>
      </w:r>
      <w:r w:rsidRPr="00E0731F">
        <w:rPr>
          <w:rFonts w:eastAsia="Times New Roman"/>
          <w:bCs/>
          <w:szCs w:val="20"/>
          <w:lang w:val="es-MX"/>
        </w:rPr>
        <w:t>* TLMP</w:t>
      </w:r>
      <w:r w:rsidRPr="00E0731F">
        <w:rPr>
          <w:rFonts w:eastAsia="Times New Roman"/>
          <w:bCs/>
          <w:i/>
          <w:szCs w:val="20"/>
          <w:vertAlign w:val="subscript"/>
          <w:lang w:val="es-MX"/>
        </w:rPr>
        <w:t xml:space="preserve"> y</w:t>
      </w:r>
      <w:r w:rsidRPr="00E0731F">
        <w:rPr>
          <w:rFonts w:eastAsia="Times New Roman"/>
          <w:bCs/>
          <w:szCs w:val="20"/>
          <w:lang w:val="es-MX"/>
        </w:rPr>
        <w:t>)</w:t>
      </w:r>
    </w:p>
    <w:p w14:paraId="634E1E8C" w14:textId="77777777" w:rsidR="00E0731F" w:rsidRPr="00E0731F" w:rsidRDefault="00E0731F" w:rsidP="00E0731F">
      <w:pPr>
        <w:tabs>
          <w:tab w:val="left" w:pos="2340"/>
          <w:tab w:val="left" w:pos="2880"/>
        </w:tabs>
        <w:spacing w:after="240"/>
        <w:ind w:left="987" w:hanging="269"/>
        <w:rPr>
          <w:rFonts w:eastAsia="Times New Roman"/>
          <w:bCs/>
          <w:szCs w:val="20"/>
        </w:rPr>
      </w:pPr>
      <w:r w:rsidRPr="00E0731F">
        <w:rPr>
          <w:rFonts w:eastAsia="Times New Roman"/>
          <w:bCs/>
          <w:szCs w:val="20"/>
        </w:rPr>
        <w:t>Where for RRS:</w:t>
      </w:r>
    </w:p>
    <w:p w14:paraId="46F6D29A" w14:textId="77777777" w:rsidR="00E0731F" w:rsidRPr="00E0731F" w:rsidRDefault="00E0731F" w:rsidP="00E0731F">
      <w:pPr>
        <w:spacing w:after="240"/>
        <w:ind w:left="2340" w:hanging="1620"/>
        <w:rPr>
          <w:rFonts w:eastAsia="Times New Roman"/>
          <w:bCs/>
          <w:i/>
          <w:iCs/>
          <w:sz w:val="16"/>
          <w:szCs w:val="16"/>
          <w:lang w:val="pt-BR"/>
        </w:rPr>
      </w:pPr>
      <w:r w:rsidRPr="00E0731F">
        <w:rPr>
          <w:rFonts w:eastAsia="Times New Roman"/>
          <w:szCs w:val="20"/>
          <w:lang w:val="pt-BR"/>
        </w:rPr>
        <w:t xml:space="preserve">RTRRNET </w:t>
      </w:r>
      <w:r w:rsidRPr="00E0731F">
        <w:rPr>
          <w:rFonts w:eastAsia="Times New Roman"/>
          <w:bCs/>
          <w:i/>
          <w:iCs/>
          <w:sz w:val="16"/>
          <w:szCs w:val="16"/>
          <w:lang w:val="pt-BR"/>
        </w:rPr>
        <w:t xml:space="preserve">q, r </w:t>
      </w:r>
      <w:r w:rsidRPr="00E0731F">
        <w:rPr>
          <w:rFonts w:eastAsia="Times New Roman"/>
          <w:szCs w:val="20"/>
          <w:lang w:val="pt-BR"/>
        </w:rPr>
        <w:t xml:space="preserve"> </w:t>
      </w:r>
      <w:r w:rsidRPr="00E0731F">
        <w:rPr>
          <w:rFonts w:eastAsia="Times New Roman"/>
          <w:szCs w:val="20"/>
          <w:lang w:val="pt-BR"/>
        </w:rPr>
        <w:tab/>
      </w:r>
      <w:r w:rsidRPr="00E0731F">
        <w:rPr>
          <w:rFonts w:eastAsia="Times New Roman"/>
          <w:szCs w:val="20"/>
          <w:lang w:val="pt-BR"/>
        </w:rPr>
        <w:tab/>
        <w:t xml:space="preserve">= </w:t>
      </w:r>
      <w:r w:rsidRPr="00E0731F">
        <w:rPr>
          <w:rFonts w:eastAsia="Times New Roman"/>
          <w:szCs w:val="20"/>
          <w:lang w:val="pt-BR"/>
        </w:rPr>
        <w:tab/>
      </w:r>
      <w:r w:rsidRPr="00E0731F">
        <w:rPr>
          <w:rFonts w:eastAsia="Times New Roman"/>
          <w:iCs/>
          <w:szCs w:val="20"/>
          <w:lang w:val="pt-BR"/>
        </w:rPr>
        <w:t xml:space="preserve">RTRRREV </w:t>
      </w:r>
      <w:r w:rsidRPr="00E0731F">
        <w:rPr>
          <w:rFonts w:eastAsia="Times New Roman"/>
          <w:i/>
          <w:szCs w:val="20"/>
          <w:vertAlign w:val="subscript"/>
          <w:lang w:val="pt-BR"/>
        </w:rPr>
        <w:t xml:space="preserve">q, r </w:t>
      </w:r>
      <w:r w:rsidRPr="00E0731F">
        <w:rPr>
          <w:rFonts w:eastAsia="Times New Roman"/>
          <w:szCs w:val="20"/>
          <w:lang w:val="pt-BR"/>
        </w:rPr>
        <w:t>- (</w:t>
      </w:r>
      <w:r w:rsidRPr="00E0731F">
        <w:rPr>
          <w:rFonts w:eastAsia="Times New Roman"/>
          <w:szCs w:val="20"/>
          <w:lang w:val="es-MX"/>
        </w:rPr>
        <w:t>¼</w:t>
      </w:r>
      <w:r w:rsidRPr="00E0731F">
        <w:rPr>
          <w:rFonts w:eastAsia="Times New Roman"/>
          <w:szCs w:val="20"/>
          <w:lang w:val="pt-BR"/>
        </w:rPr>
        <w:t xml:space="preserve">) * RTRRREVT </w:t>
      </w:r>
      <w:r w:rsidRPr="00E0731F">
        <w:rPr>
          <w:rFonts w:eastAsia="Times New Roman"/>
          <w:bCs/>
          <w:i/>
          <w:iCs/>
          <w:sz w:val="16"/>
          <w:szCs w:val="16"/>
          <w:lang w:val="pt-BR"/>
        </w:rPr>
        <w:t>q, r, p</w:t>
      </w:r>
    </w:p>
    <w:p w14:paraId="05FA2D73" w14:textId="77777777" w:rsidR="00E0731F" w:rsidRPr="00E0731F" w:rsidRDefault="00E0731F" w:rsidP="00E0731F">
      <w:pPr>
        <w:tabs>
          <w:tab w:val="left" w:pos="2340"/>
          <w:tab w:val="left" w:pos="2880"/>
        </w:tabs>
        <w:spacing w:after="240"/>
        <w:ind w:left="987" w:hanging="269"/>
        <w:rPr>
          <w:rFonts w:eastAsia="Times New Roman"/>
          <w:bCs/>
          <w:szCs w:val="20"/>
          <w:lang w:val="pt-BR"/>
        </w:rPr>
      </w:pPr>
      <w:r w:rsidRPr="00E0731F">
        <w:rPr>
          <w:rFonts w:eastAsia="Times New Roman"/>
          <w:bCs/>
          <w:szCs w:val="20"/>
          <w:lang w:val="pt-BR"/>
        </w:rPr>
        <w:t>RTRRREVT</w:t>
      </w:r>
      <w:r w:rsidRPr="00E0731F">
        <w:rPr>
          <w:rFonts w:eastAsia="Times New Roman"/>
          <w:bCs/>
          <w:i/>
          <w:szCs w:val="20"/>
          <w:vertAlign w:val="subscript"/>
          <w:lang w:val="pt-BR"/>
        </w:rPr>
        <w:t>q, r, p</w:t>
      </w:r>
      <w:r w:rsidRPr="00E0731F">
        <w:rPr>
          <w:rFonts w:eastAsia="Times New Roman"/>
          <w:bCs/>
          <w:szCs w:val="20"/>
          <w:lang w:val="pt-BR"/>
        </w:rPr>
        <w:tab/>
        <w:t>=</w:t>
      </w:r>
      <w:r w:rsidRPr="00E0731F">
        <w:rPr>
          <w:rFonts w:eastAsia="Times New Roman"/>
          <w:bCs/>
          <w:szCs w:val="20"/>
          <w:lang w:val="pt-BR"/>
        </w:rPr>
        <w:tab/>
        <w:t xml:space="preserve">RTRRWAPR </w:t>
      </w:r>
      <w:r w:rsidRPr="00E0731F">
        <w:rPr>
          <w:rFonts w:eastAsia="Times New Roman"/>
          <w:bCs/>
          <w:i/>
          <w:szCs w:val="20"/>
          <w:vertAlign w:val="subscript"/>
          <w:lang w:val="pt-BR"/>
        </w:rPr>
        <w:t>q, r, p</w:t>
      </w:r>
      <w:r w:rsidRPr="00E0731F">
        <w:rPr>
          <w:rFonts w:eastAsia="Times New Roman"/>
          <w:bCs/>
          <w:szCs w:val="20"/>
          <w:lang w:val="pt-BR"/>
        </w:rPr>
        <w:t xml:space="preserve"> * RTRRAWD </w:t>
      </w:r>
      <w:r w:rsidRPr="00E0731F">
        <w:rPr>
          <w:rFonts w:eastAsia="Times New Roman"/>
          <w:bCs/>
          <w:i/>
          <w:szCs w:val="20"/>
          <w:vertAlign w:val="subscript"/>
          <w:lang w:val="pt-BR"/>
        </w:rPr>
        <w:t>q, r</w:t>
      </w:r>
    </w:p>
    <w:p w14:paraId="69AE3D89" w14:textId="77777777" w:rsidR="00E0731F" w:rsidRPr="00E0731F" w:rsidRDefault="00E0731F" w:rsidP="00E0731F">
      <w:pPr>
        <w:tabs>
          <w:tab w:val="left" w:pos="2340"/>
          <w:tab w:val="left" w:pos="2880"/>
        </w:tabs>
        <w:spacing w:after="240"/>
        <w:ind w:left="987" w:hanging="269"/>
        <w:rPr>
          <w:rFonts w:eastAsia="Times New Roman"/>
          <w:bCs/>
          <w:szCs w:val="20"/>
          <w:lang w:val="es-MX"/>
        </w:rPr>
      </w:pPr>
      <w:r w:rsidRPr="00E0731F">
        <w:rPr>
          <w:rFonts w:eastAsia="Times New Roman"/>
          <w:bCs/>
          <w:szCs w:val="20"/>
          <w:lang w:val="pt-BR"/>
        </w:rPr>
        <w:t xml:space="preserve">RTRRWAPR </w:t>
      </w:r>
      <w:r w:rsidRPr="00E0731F">
        <w:rPr>
          <w:rFonts w:eastAsia="Times New Roman"/>
          <w:bCs/>
          <w:i/>
          <w:szCs w:val="20"/>
          <w:vertAlign w:val="subscript"/>
          <w:lang w:val="pt-BR"/>
        </w:rPr>
        <w:t>q, r, p</w:t>
      </w:r>
      <w:r w:rsidRPr="00E0731F">
        <w:rPr>
          <w:rFonts w:eastAsia="Times New Roman"/>
          <w:bCs/>
          <w:szCs w:val="20"/>
          <w:lang w:val="pt-BR"/>
        </w:rPr>
        <w:tab/>
        <w:t>=</w:t>
      </w:r>
      <w:r w:rsidRPr="00E0731F">
        <w:rPr>
          <w:rFonts w:eastAsia="Times New Roman"/>
          <w:bCs/>
          <w:szCs w:val="20"/>
          <w:lang w:val="pt-BR"/>
        </w:rPr>
        <w:tab/>
      </w:r>
      <w:r w:rsidRPr="00E0731F">
        <w:rPr>
          <w:rFonts w:eastAsia="Times New Roman"/>
          <w:bCs/>
          <w:position w:val="-22"/>
          <w:szCs w:val="20"/>
        </w:rPr>
        <w:object w:dxaOrig="225" w:dyaOrig="450" w14:anchorId="5A914CD3">
          <v:shape id="_x0000_i1104" type="#_x0000_t75" style="width:12pt;height:24pt" o:ole="">
            <v:imagedata r:id="rId108" o:title=""/>
          </v:shape>
          <o:OLEObject Type="Embed" ProgID="Equation.3" ShapeID="_x0000_i1104" DrawAspect="Content" ObjectID="_1827312211" r:id="rId126"/>
        </w:object>
      </w:r>
      <w:r w:rsidRPr="00E0731F">
        <w:rPr>
          <w:rFonts w:eastAsia="Times New Roman"/>
          <w:bCs/>
          <w:szCs w:val="20"/>
          <w:lang w:val="pt-BR"/>
        </w:rPr>
        <w:t xml:space="preserve">(RTRROPR </w:t>
      </w:r>
      <w:r w:rsidRPr="00E0731F">
        <w:rPr>
          <w:rFonts w:eastAsia="Times New Roman"/>
          <w:bCs/>
          <w:i/>
          <w:szCs w:val="20"/>
          <w:vertAlign w:val="subscript"/>
          <w:lang w:val="pt-BR"/>
        </w:rPr>
        <w:t>q, r, y</w:t>
      </w:r>
      <w:r w:rsidRPr="00E0731F">
        <w:rPr>
          <w:rFonts w:eastAsia="Times New Roman"/>
          <w:bCs/>
          <w:szCs w:val="20"/>
          <w:lang w:val="pt-BR"/>
        </w:rPr>
        <w:t xml:space="preserve"> * Max (0.001, RTRRAWDS </w:t>
      </w:r>
      <w:r w:rsidRPr="00E0731F">
        <w:rPr>
          <w:rFonts w:eastAsia="Times New Roman"/>
          <w:bCs/>
          <w:i/>
          <w:szCs w:val="20"/>
          <w:vertAlign w:val="subscript"/>
          <w:lang w:val="pt-BR"/>
        </w:rPr>
        <w:t>q, r, y</w:t>
      </w:r>
      <w:r w:rsidRPr="00E0731F">
        <w:rPr>
          <w:rFonts w:eastAsia="Times New Roman"/>
          <w:bCs/>
          <w:szCs w:val="20"/>
          <w:lang w:val="es-MX"/>
        </w:rPr>
        <w:t xml:space="preserve">) </w:t>
      </w:r>
      <w:r w:rsidRPr="00E0731F">
        <w:rPr>
          <w:rFonts w:eastAsia="Times New Roman"/>
          <w:bCs/>
          <w:szCs w:val="20"/>
          <w:lang w:val="pt-BR"/>
        </w:rPr>
        <w:t xml:space="preserve">* TLMP </w:t>
      </w:r>
      <w:r w:rsidRPr="00E0731F">
        <w:rPr>
          <w:rFonts w:eastAsia="Times New Roman"/>
          <w:bCs/>
          <w:i/>
          <w:szCs w:val="20"/>
          <w:vertAlign w:val="subscript"/>
          <w:lang w:val="pt-BR"/>
        </w:rPr>
        <w:t>y</w:t>
      </w:r>
      <w:r w:rsidRPr="00E0731F">
        <w:rPr>
          <w:rFonts w:eastAsia="Times New Roman"/>
          <w:bCs/>
          <w:szCs w:val="20"/>
          <w:lang w:val="pt-BR"/>
        </w:rPr>
        <w:t xml:space="preserve">) </w:t>
      </w:r>
      <w:r w:rsidRPr="00E0731F">
        <w:rPr>
          <w:rFonts w:eastAsia="Times New Roman"/>
          <w:b/>
          <w:bCs/>
          <w:sz w:val="32"/>
          <w:szCs w:val="32"/>
          <w:lang w:val="pt-BR"/>
        </w:rPr>
        <w:t xml:space="preserve">/ </w:t>
      </w:r>
      <w:r w:rsidRPr="00E0731F">
        <w:rPr>
          <w:rFonts w:eastAsia="Times New Roman"/>
          <w:bCs/>
          <w:position w:val="-22"/>
          <w:szCs w:val="20"/>
        </w:rPr>
        <w:object w:dxaOrig="225" w:dyaOrig="450" w14:anchorId="133D2A60">
          <v:shape id="_x0000_i1105" type="#_x0000_t75" style="width:12pt;height:24pt" o:ole="">
            <v:imagedata r:id="rId110" o:title=""/>
          </v:shape>
          <o:OLEObject Type="Embed" ProgID="Equation.3" ShapeID="_x0000_i1105" DrawAspect="Content" ObjectID="_1827312212" r:id="rId127"/>
        </w:object>
      </w:r>
      <w:r w:rsidRPr="00E0731F">
        <w:rPr>
          <w:rFonts w:eastAsia="Times New Roman"/>
          <w:bCs/>
          <w:szCs w:val="20"/>
          <w:lang w:val="es-MX"/>
        </w:rPr>
        <w:t>(</w:t>
      </w:r>
      <w:r w:rsidRPr="00E0731F">
        <w:rPr>
          <w:rFonts w:eastAsia="Times New Roman"/>
          <w:bCs/>
          <w:szCs w:val="20"/>
          <w:lang w:val="pt-BR"/>
        </w:rPr>
        <w:t xml:space="preserve">Max (0.001, </w:t>
      </w:r>
      <w:r w:rsidRPr="00E0731F">
        <w:rPr>
          <w:rFonts w:eastAsia="Times New Roman"/>
          <w:bCs/>
          <w:szCs w:val="20"/>
          <w:lang w:val="es-MX"/>
        </w:rPr>
        <w:t xml:space="preserve">RTRRAWDS </w:t>
      </w:r>
      <w:r w:rsidRPr="00E0731F">
        <w:rPr>
          <w:rFonts w:eastAsia="Times New Roman"/>
          <w:bCs/>
          <w:i/>
          <w:szCs w:val="20"/>
          <w:vertAlign w:val="subscript"/>
          <w:lang w:val="es-MX"/>
        </w:rPr>
        <w:t>q, r, y</w:t>
      </w:r>
      <w:r w:rsidRPr="00E0731F">
        <w:rPr>
          <w:rFonts w:eastAsia="Times New Roman"/>
          <w:bCs/>
          <w:szCs w:val="20"/>
          <w:lang w:val="es-MX"/>
        </w:rPr>
        <w:t>)</w:t>
      </w:r>
      <w:r w:rsidRPr="00E0731F">
        <w:rPr>
          <w:rFonts w:eastAsia="Times New Roman"/>
          <w:bCs/>
          <w:i/>
          <w:szCs w:val="20"/>
          <w:vertAlign w:val="subscript"/>
          <w:lang w:val="es-MX"/>
        </w:rPr>
        <w:t xml:space="preserve"> </w:t>
      </w:r>
      <w:r w:rsidRPr="00E0731F">
        <w:rPr>
          <w:rFonts w:eastAsia="Times New Roman"/>
          <w:bCs/>
          <w:szCs w:val="20"/>
          <w:lang w:val="es-MX"/>
        </w:rPr>
        <w:t>* TLMP</w:t>
      </w:r>
      <w:r w:rsidRPr="00E0731F">
        <w:rPr>
          <w:rFonts w:eastAsia="Times New Roman"/>
          <w:bCs/>
          <w:i/>
          <w:szCs w:val="20"/>
          <w:vertAlign w:val="subscript"/>
          <w:lang w:val="es-MX"/>
        </w:rPr>
        <w:t xml:space="preserve"> y</w:t>
      </w:r>
      <w:r w:rsidRPr="00E0731F">
        <w:rPr>
          <w:rFonts w:eastAsia="Times New Roman"/>
          <w:bCs/>
          <w:szCs w:val="20"/>
          <w:lang w:val="es-MX"/>
        </w:rPr>
        <w:t>)</w:t>
      </w:r>
    </w:p>
    <w:p w14:paraId="5C7BA9C7" w14:textId="77777777" w:rsidR="00E0731F" w:rsidRPr="00E0731F" w:rsidRDefault="00E0731F" w:rsidP="00E0731F">
      <w:pPr>
        <w:tabs>
          <w:tab w:val="left" w:pos="2340"/>
          <w:tab w:val="left" w:pos="2880"/>
        </w:tabs>
        <w:spacing w:after="240"/>
        <w:ind w:left="987" w:hanging="269"/>
        <w:rPr>
          <w:rFonts w:eastAsia="Times New Roman"/>
          <w:bCs/>
          <w:szCs w:val="20"/>
        </w:rPr>
      </w:pPr>
      <w:r w:rsidRPr="00E0731F">
        <w:rPr>
          <w:rFonts w:eastAsia="Times New Roman"/>
          <w:bCs/>
          <w:szCs w:val="20"/>
        </w:rPr>
        <w:t>Where for Non-Spin:</w:t>
      </w:r>
    </w:p>
    <w:p w14:paraId="0F2D1E8C" w14:textId="77777777" w:rsidR="00E0731F" w:rsidRPr="00E0731F" w:rsidRDefault="00E0731F" w:rsidP="00E0731F">
      <w:pPr>
        <w:spacing w:after="240"/>
        <w:ind w:left="2340" w:hanging="1620"/>
        <w:rPr>
          <w:rFonts w:eastAsia="Times New Roman"/>
          <w:bCs/>
          <w:i/>
          <w:iCs/>
          <w:sz w:val="16"/>
          <w:szCs w:val="16"/>
          <w:lang w:val="pt-BR"/>
        </w:rPr>
      </w:pPr>
      <w:r w:rsidRPr="00E0731F">
        <w:rPr>
          <w:rFonts w:eastAsia="Times New Roman"/>
          <w:szCs w:val="20"/>
          <w:lang w:val="pt-BR"/>
        </w:rPr>
        <w:t xml:space="preserve">RTNSNET </w:t>
      </w:r>
      <w:r w:rsidRPr="00E0731F">
        <w:rPr>
          <w:rFonts w:eastAsia="Times New Roman"/>
          <w:bCs/>
          <w:i/>
          <w:iCs/>
          <w:sz w:val="16"/>
          <w:szCs w:val="16"/>
          <w:lang w:val="pt-BR"/>
        </w:rPr>
        <w:t xml:space="preserve">q, r </w:t>
      </w:r>
      <w:r w:rsidRPr="00E0731F">
        <w:rPr>
          <w:rFonts w:eastAsia="Times New Roman"/>
          <w:szCs w:val="20"/>
          <w:lang w:val="pt-BR"/>
        </w:rPr>
        <w:t xml:space="preserve"> </w:t>
      </w:r>
      <w:r w:rsidRPr="00E0731F">
        <w:rPr>
          <w:rFonts w:eastAsia="Times New Roman"/>
          <w:szCs w:val="20"/>
          <w:lang w:val="pt-BR"/>
        </w:rPr>
        <w:tab/>
      </w:r>
      <w:r w:rsidRPr="00E0731F">
        <w:rPr>
          <w:rFonts w:eastAsia="Times New Roman"/>
          <w:szCs w:val="20"/>
          <w:lang w:val="pt-BR"/>
        </w:rPr>
        <w:tab/>
        <w:t xml:space="preserve">= </w:t>
      </w:r>
      <w:r w:rsidRPr="00E0731F">
        <w:rPr>
          <w:rFonts w:eastAsia="Times New Roman"/>
          <w:szCs w:val="20"/>
          <w:lang w:val="pt-BR"/>
        </w:rPr>
        <w:tab/>
      </w:r>
      <w:r w:rsidRPr="00E0731F">
        <w:rPr>
          <w:rFonts w:eastAsia="Times New Roman"/>
          <w:iCs/>
          <w:szCs w:val="20"/>
          <w:lang w:val="pt-BR"/>
        </w:rPr>
        <w:t xml:space="preserve">RTNSREV </w:t>
      </w:r>
      <w:r w:rsidRPr="00E0731F">
        <w:rPr>
          <w:rFonts w:eastAsia="Times New Roman"/>
          <w:i/>
          <w:szCs w:val="20"/>
          <w:vertAlign w:val="subscript"/>
          <w:lang w:val="pt-BR"/>
        </w:rPr>
        <w:t xml:space="preserve">q, r </w:t>
      </w:r>
      <w:r w:rsidRPr="00E0731F">
        <w:rPr>
          <w:rFonts w:eastAsia="Times New Roman"/>
          <w:szCs w:val="20"/>
          <w:lang w:val="pt-BR"/>
        </w:rPr>
        <w:t>- (</w:t>
      </w:r>
      <w:r w:rsidRPr="00E0731F">
        <w:rPr>
          <w:rFonts w:eastAsia="Times New Roman"/>
          <w:szCs w:val="20"/>
          <w:lang w:val="es-MX"/>
        </w:rPr>
        <w:t>¼</w:t>
      </w:r>
      <w:r w:rsidRPr="00E0731F">
        <w:rPr>
          <w:rFonts w:eastAsia="Times New Roman"/>
          <w:szCs w:val="20"/>
          <w:lang w:val="pt-BR"/>
        </w:rPr>
        <w:t xml:space="preserve">) * RTNSREVT </w:t>
      </w:r>
      <w:r w:rsidRPr="00E0731F">
        <w:rPr>
          <w:rFonts w:eastAsia="Times New Roman"/>
          <w:bCs/>
          <w:i/>
          <w:iCs/>
          <w:sz w:val="16"/>
          <w:szCs w:val="16"/>
          <w:lang w:val="pt-BR"/>
        </w:rPr>
        <w:t>q, r, p</w:t>
      </w:r>
    </w:p>
    <w:p w14:paraId="50F99FE0" w14:textId="77777777" w:rsidR="00E0731F" w:rsidRPr="00E0731F" w:rsidRDefault="00E0731F" w:rsidP="00E0731F">
      <w:pPr>
        <w:tabs>
          <w:tab w:val="left" w:pos="2340"/>
          <w:tab w:val="left" w:pos="2880"/>
        </w:tabs>
        <w:spacing w:after="240"/>
        <w:ind w:left="987" w:hanging="269"/>
        <w:rPr>
          <w:rFonts w:eastAsia="Times New Roman"/>
          <w:bCs/>
          <w:szCs w:val="20"/>
          <w:lang w:val="pt-BR"/>
        </w:rPr>
      </w:pPr>
      <w:r w:rsidRPr="00E0731F">
        <w:rPr>
          <w:rFonts w:eastAsia="Times New Roman"/>
          <w:bCs/>
          <w:szCs w:val="20"/>
          <w:lang w:val="pt-BR"/>
        </w:rPr>
        <w:t>RTNSREVT</w:t>
      </w:r>
      <w:r w:rsidRPr="00E0731F">
        <w:rPr>
          <w:rFonts w:eastAsia="Times New Roman"/>
          <w:bCs/>
          <w:i/>
          <w:szCs w:val="20"/>
          <w:vertAlign w:val="subscript"/>
          <w:lang w:val="pt-BR"/>
        </w:rPr>
        <w:t>q, r, p</w:t>
      </w:r>
      <w:r w:rsidRPr="00E0731F">
        <w:rPr>
          <w:rFonts w:eastAsia="Times New Roman"/>
          <w:bCs/>
          <w:szCs w:val="20"/>
          <w:lang w:val="pt-BR"/>
        </w:rPr>
        <w:tab/>
        <w:t>=</w:t>
      </w:r>
      <w:r w:rsidRPr="00E0731F">
        <w:rPr>
          <w:rFonts w:eastAsia="Times New Roman"/>
          <w:bCs/>
          <w:szCs w:val="20"/>
          <w:lang w:val="pt-BR"/>
        </w:rPr>
        <w:tab/>
        <w:t xml:space="preserve">RTNSWAPR </w:t>
      </w:r>
      <w:r w:rsidRPr="00E0731F">
        <w:rPr>
          <w:rFonts w:eastAsia="Times New Roman"/>
          <w:bCs/>
          <w:i/>
          <w:szCs w:val="20"/>
          <w:vertAlign w:val="subscript"/>
          <w:lang w:val="pt-BR"/>
        </w:rPr>
        <w:t>q, r, p</w:t>
      </w:r>
      <w:r w:rsidRPr="00E0731F">
        <w:rPr>
          <w:rFonts w:eastAsia="Times New Roman"/>
          <w:bCs/>
          <w:szCs w:val="20"/>
          <w:lang w:val="pt-BR"/>
        </w:rPr>
        <w:t xml:space="preserve"> * RTNSAWD </w:t>
      </w:r>
      <w:r w:rsidRPr="00E0731F">
        <w:rPr>
          <w:rFonts w:eastAsia="Times New Roman"/>
          <w:bCs/>
          <w:i/>
          <w:szCs w:val="20"/>
          <w:vertAlign w:val="subscript"/>
          <w:lang w:val="pt-BR"/>
        </w:rPr>
        <w:t>q, r</w:t>
      </w:r>
    </w:p>
    <w:p w14:paraId="13772500" w14:textId="77777777" w:rsidR="00E0731F" w:rsidRPr="00E0731F" w:rsidRDefault="00E0731F" w:rsidP="00E0731F">
      <w:pPr>
        <w:tabs>
          <w:tab w:val="left" w:pos="2340"/>
          <w:tab w:val="left" w:pos="2880"/>
        </w:tabs>
        <w:spacing w:after="240"/>
        <w:ind w:left="987" w:hanging="269"/>
        <w:rPr>
          <w:rFonts w:eastAsia="Times New Roman"/>
          <w:bCs/>
          <w:szCs w:val="20"/>
          <w:lang w:val="es-MX"/>
        </w:rPr>
      </w:pPr>
      <w:r w:rsidRPr="00E0731F">
        <w:rPr>
          <w:rFonts w:eastAsia="Times New Roman"/>
          <w:bCs/>
          <w:szCs w:val="20"/>
          <w:lang w:val="pt-BR"/>
        </w:rPr>
        <w:t xml:space="preserve">RTNSWAPR </w:t>
      </w:r>
      <w:r w:rsidRPr="00E0731F">
        <w:rPr>
          <w:rFonts w:eastAsia="Times New Roman"/>
          <w:bCs/>
          <w:i/>
          <w:szCs w:val="20"/>
          <w:vertAlign w:val="subscript"/>
          <w:lang w:val="pt-BR"/>
        </w:rPr>
        <w:t>q, r, p</w:t>
      </w:r>
      <w:r w:rsidRPr="00E0731F">
        <w:rPr>
          <w:rFonts w:eastAsia="Times New Roman"/>
          <w:bCs/>
          <w:szCs w:val="20"/>
          <w:lang w:val="pt-BR"/>
        </w:rPr>
        <w:tab/>
        <w:t xml:space="preserve">=  </w:t>
      </w:r>
      <w:r w:rsidRPr="00E0731F">
        <w:rPr>
          <w:rFonts w:eastAsia="Times New Roman"/>
          <w:bCs/>
          <w:szCs w:val="20"/>
          <w:lang w:val="pt-BR"/>
        </w:rPr>
        <w:tab/>
      </w:r>
      <w:r w:rsidRPr="00E0731F">
        <w:rPr>
          <w:rFonts w:eastAsia="Times New Roman"/>
          <w:bCs/>
          <w:position w:val="-22"/>
          <w:szCs w:val="20"/>
        </w:rPr>
        <w:object w:dxaOrig="225" w:dyaOrig="450" w14:anchorId="2C8F51AF">
          <v:shape id="_x0000_i1106" type="#_x0000_t75" style="width:12pt;height:24pt" o:ole="">
            <v:imagedata r:id="rId108" o:title=""/>
          </v:shape>
          <o:OLEObject Type="Embed" ProgID="Equation.3" ShapeID="_x0000_i1106" DrawAspect="Content" ObjectID="_1827312213" r:id="rId128"/>
        </w:object>
      </w:r>
      <w:r w:rsidRPr="00E0731F">
        <w:rPr>
          <w:rFonts w:eastAsia="Times New Roman"/>
          <w:bCs/>
          <w:szCs w:val="20"/>
          <w:lang w:val="pt-BR"/>
        </w:rPr>
        <w:t xml:space="preserve">(RTNSOPR </w:t>
      </w:r>
      <w:r w:rsidRPr="00E0731F">
        <w:rPr>
          <w:rFonts w:eastAsia="Times New Roman"/>
          <w:bCs/>
          <w:i/>
          <w:szCs w:val="20"/>
          <w:vertAlign w:val="subscript"/>
          <w:lang w:val="pt-BR"/>
        </w:rPr>
        <w:t>q, r, y</w:t>
      </w:r>
      <w:r w:rsidRPr="00E0731F">
        <w:rPr>
          <w:rFonts w:eastAsia="Times New Roman"/>
          <w:bCs/>
          <w:szCs w:val="20"/>
          <w:lang w:val="pt-BR"/>
        </w:rPr>
        <w:t xml:space="preserve"> * Max (0.001, RTNSAWDS </w:t>
      </w:r>
      <w:r w:rsidRPr="00E0731F">
        <w:rPr>
          <w:rFonts w:eastAsia="Times New Roman"/>
          <w:bCs/>
          <w:i/>
          <w:szCs w:val="20"/>
          <w:vertAlign w:val="subscript"/>
          <w:lang w:val="pt-BR"/>
        </w:rPr>
        <w:t>q, r, y</w:t>
      </w:r>
      <w:r w:rsidRPr="00E0731F">
        <w:rPr>
          <w:rFonts w:eastAsia="Times New Roman"/>
          <w:bCs/>
          <w:szCs w:val="20"/>
          <w:lang w:val="es-MX"/>
        </w:rPr>
        <w:t xml:space="preserve">) </w:t>
      </w:r>
      <w:r w:rsidRPr="00E0731F">
        <w:rPr>
          <w:rFonts w:eastAsia="Times New Roman"/>
          <w:bCs/>
          <w:szCs w:val="20"/>
          <w:lang w:val="pt-BR"/>
        </w:rPr>
        <w:t xml:space="preserve">* TLMP </w:t>
      </w:r>
      <w:r w:rsidRPr="00E0731F">
        <w:rPr>
          <w:rFonts w:eastAsia="Times New Roman"/>
          <w:bCs/>
          <w:i/>
          <w:szCs w:val="20"/>
          <w:vertAlign w:val="subscript"/>
          <w:lang w:val="pt-BR"/>
        </w:rPr>
        <w:t>y</w:t>
      </w:r>
      <w:r w:rsidRPr="00E0731F">
        <w:rPr>
          <w:rFonts w:eastAsia="Times New Roman"/>
          <w:bCs/>
          <w:szCs w:val="20"/>
          <w:lang w:val="pt-BR"/>
        </w:rPr>
        <w:t xml:space="preserve">) </w:t>
      </w:r>
      <w:r w:rsidRPr="00E0731F">
        <w:rPr>
          <w:rFonts w:eastAsia="Times New Roman"/>
          <w:b/>
          <w:bCs/>
          <w:sz w:val="32"/>
          <w:szCs w:val="32"/>
          <w:lang w:val="pt-BR"/>
        </w:rPr>
        <w:t>/</w:t>
      </w:r>
      <w:r w:rsidRPr="00E0731F">
        <w:rPr>
          <w:rFonts w:eastAsia="Times New Roman"/>
          <w:bCs/>
          <w:position w:val="-22"/>
          <w:szCs w:val="20"/>
        </w:rPr>
        <w:object w:dxaOrig="225" w:dyaOrig="450" w14:anchorId="113D71E1">
          <v:shape id="_x0000_i1107" type="#_x0000_t75" style="width:12pt;height:24pt" o:ole="">
            <v:imagedata r:id="rId110" o:title=""/>
          </v:shape>
          <o:OLEObject Type="Embed" ProgID="Equation.3" ShapeID="_x0000_i1107" DrawAspect="Content" ObjectID="_1827312214" r:id="rId129"/>
        </w:object>
      </w:r>
      <w:r w:rsidRPr="00E0731F">
        <w:rPr>
          <w:rFonts w:eastAsia="Times New Roman"/>
          <w:bCs/>
          <w:szCs w:val="20"/>
          <w:lang w:val="es-MX"/>
        </w:rPr>
        <w:t>(</w:t>
      </w:r>
      <w:r w:rsidRPr="00E0731F">
        <w:rPr>
          <w:rFonts w:eastAsia="Times New Roman"/>
          <w:bCs/>
          <w:szCs w:val="20"/>
          <w:lang w:val="pt-BR"/>
        </w:rPr>
        <w:t xml:space="preserve">Max (0.001, </w:t>
      </w:r>
      <w:r w:rsidRPr="00E0731F">
        <w:rPr>
          <w:rFonts w:eastAsia="Times New Roman"/>
          <w:bCs/>
          <w:szCs w:val="20"/>
          <w:lang w:val="es-MX"/>
        </w:rPr>
        <w:t xml:space="preserve">RTNSAWDS </w:t>
      </w:r>
      <w:r w:rsidRPr="00E0731F">
        <w:rPr>
          <w:rFonts w:eastAsia="Times New Roman"/>
          <w:bCs/>
          <w:i/>
          <w:szCs w:val="20"/>
          <w:vertAlign w:val="subscript"/>
          <w:lang w:val="es-MX"/>
        </w:rPr>
        <w:t>q, r, y</w:t>
      </w:r>
      <w:r w:rsidRPr="00E0731F">
        <w:rPr>
          <w:rFonts w:eastAsia="Times New Roman"/>
          <w:bCs/>
          <w:szCs w:val="20"/>
          <w:lang w:val="es-MX"/>
        </w:rPr>
        <w:t>)</w:t>
      </w:r>
      <w:r w:rsidRPr="00E0731F">
        <w:rPr>
          <w:rFonts w:eastAsia="Times New Roman"/>
          <w:bCs/>
          <w:i/>
          <w:szCs w:val="20"/>
          <w:vertAlign w:val="subscript"/>
          <w:lang w:val="es-MX"/>
        </w:rPr>
        <w:t xml:space="preserve"> </w:t>
      </w:r>
      <w:r w:rsidRPr="00E0731F">
        <w:rPr>
          <w:rFonts w:eastAsia="Times New Roman"/>
          <w:bCs/>
          <w:szCs w:val="20"/>
          <w:lang w:val="es-MX"/>
        </w:rPr>
        <w:t>* TLMP</w:t>
      </w:r>
      <w:r w:rsidRPr="00E0731F">
        <w:rPr>
          <w:rFonts w:eastAsia="Times New Roman"/>
          <w:bCs/>
          <w:i/>
          <w:szCs w:val="20"/>
          <w:vertAlign w:val="subscript"/>
          <w:lang w:val="es-MX"/>
        </w:rPr>
        <w:t xml:space="preserve"> y</w:t>
      </w:r>
      <w:r w:rsidRPr="00E0731F">
        <w:rPr>
          <w:rFonts w:eastAsia="Times New Roman"/>
          <w:bCs/>
          <w:szCs w:val="20"/>
          <w:lang w:val="es-MX"/>
        </w:rPr>
        <w:t>)</w:t>
      </w:r>
    </w:p>
    <w:p w14:paraId="5CD3358F" w14:textId="77777777" w:rsidR="00E0731F" w:rsidRPr="00E0731F" w:rsidRDefault="00E0731F" w:rsidP="00E0731F">
      <w:pPr>
        <w:tabs>
          <w:tab w:val="left" w:pos="2340"/>
          <w:tab w:val="left" w:pos="2880"/>
        </w:tabs>
        <w:spacing w:after="240"/>
        <w:ind w:left="987" w:hanging="269"/>
        <w:rPr>
          <w:rFonts w:eastAsia="Times New Roman"/>
          <w:bCs/>
          <w:szCs w:val="20"/>
        </w:rPr>
      </w:pPr>
      <w:r w:rsidRPr="00E0731F">
        <w:rPr>
          <w:rFonts w:eastAsia="Times New Roman"/>
          <w:bCs/>
          <w:szCs w:val="20"/>
        </w:rPr>
        <w:t>Where for ERCOT Contingency Reserve (ECRS):</w:t>
      </w:r>
    </w:p>
    <w:p w14:paraId="2DBA9082" w14:textId="77777777" w:rsidR="00E0731F" w:rsidRPr="00E0731F" w:rsidRDefault="00E0731F" w:rsidP="00E0731F">
      <w:pPr>
        <w:spacing w:after="240"/>
        <w:ind w:left="2340" w:hanging="1620"/>
        <w:rPr>
          <w:rFonts w:eastAsia="Times New Roman"/>
          <w:bCs/>
          <w:i/>
          <w:iCs/>
          <w:sz w:val="16"/>
          <w:szCs w:val="16"/>
          <w:lang w:val="pt-BR"/>
        </w:rPr>
      </w:pPr>
      <w:r w:rsidRPr="00E0731F">
        <w:rPr>
          <w:rFonts w:eastAsia="Times New Roman"/>
          <w:szCs w:val="20"/>
          <w:lang w:val="pt-BR"/>
        </w:rPr>
        <w:t xml:space="preserve">RTECRNET </w:t>
      </w:r>
      <w:r w:rsidRPr="00E0731F">
        <w:rPr>
          <w:rFonts w:eastAsia="Times New Roman"/>
          <w:bCs/>
          <w:i/>
          <w:iCs/>
          <w:sz w:val="16"/>
          <w:szCs w:val="16"/>
          <w:lang w:val="pt-BR"/>
        </w:rPr>
        <w:t xml:space="preserve">q, r </w:t>
      </w:r>
      <w:r w:rsidRPr="00E0731F">
        <w:rPr>
          <w:rFonts w:eastAsia="Times New Roman"/>
          <w:szCs w:val="20"/>
          <w:lang w:val="pt-BR"/>
        </w:rPr>
        <w:t xml:space="preserve"> </w:t>
      </w:r>
      <w:r w:rsidRPr="00E0731F">
        <w:rPr>
          <w:rFonts w:eastAsia="Times New Roman"/>
          <w:szCs w:val="20"/>
          <w:lang w:val="pt-BR"/>
        </w:rPr>
        <w:tab/>
        <w:t xml:space="preserve">= </w:t>
      </w:r>
      <w:r w:rsidRPr="00E0731F">
        <w:rPr>
          <w:rFonts w:eastAsia="Times New Roman"/>
          <w:szCs w:val="20"/>
          <w:lang w:val="pt-BR"/>
        </w:rPr>
        <w:tab/>
      </w:r>
      <w:r w:rsidRPr="00E0731F">
        <w:rPr>
          <w:rFonts w:eastAsia="Times New Roman"/>
          <w:iCs/>
          <w:szCs w:val="20"/>
          <w:lang w:val="pt-BR"/>
        </w:rPr>
        <w:t xml:space="preserve">RTECRREV </w:t>
      </w:r>
      <w:r w:rsidRPr="00E0731F">
        <w:rPr>
          <w:rFonts w:eastAsia="Times New Roman"/>
          <w:i/>
          <w:szCs w:val="20"/>
          <w:vertAlign w:val="subscript"/>
          <w:lang w:val="pt-BR"/>
        </w:rPr>
        <w:t xml:space="preserve">q, r </w:t>
      </w:r>
      <w:r w:rsidRPr="00E0731F">
        <w:rPr>
          <w:rFonts w:eastAsia="Times New Roman"/>
          <w:szCs w:val="20"/>
          <w:lang w:val="pt-BR"/>
        </w:rPr>
        <w:t>- (</w:t>
      </w:r>
      <w:r w:rsidRPr="00E0731F">
        <w:rPr>
          <w:rFonts w:eastAsia="Times New Roman"/>
          <w:szCs w:val="20"/>
          <w:lang w:val="es-MX"/>
        </w:rPr>
        <w:t>¼</w:t>
      </w:r>
      <w:r w:rsidRPr="00E0731F">
        <w:rPr>
          <w:rFonts w:eastAsia="Times New Roman"/>
          <w:szCs w:val="20"/>
          <w:lang w:val="pt-BR"/>
        </w:rPr>
        <w:t xml:space="preserve">) * RTECRREVT </w:t>
      </w:r>
      <w:r w:rsidRPr="00E0731F">
        <w:rPr>
          <w:rFonts w:eastAsia="Times New Roman"/>
          <w:bCs/>
          <w:i/>
          <w:iCs/>
          <w:sz w:val="16"/>
          <w:szCs w:val="16"/>
          <w:lang w:val="pt-BR"/>
        </w:rPr>
        <w:t>q, r, p</w:t>
      </w:r>
    </w:p>
    <w:p w14:paraId="694691BB" w14:textId="77777777" w:rsidR="00E0731F" w:rsidRPr="00E0731F" w:rsidRDefault="00E0731F" w:rsidP="00E0731F">
      <w:pPr>
        <w:tabs>
          <w:tab w:val="left" w:pos="2340"/>
          <w:tab w:val="left" w:pos="2880"/>
        </w:tabs>
        <w:spacing w:after="240"/>
        <w:ind w:left="987" w:hanging="269"/>
        <w:rPr>
          <w:rFonts w:eastAsia="Times New Roman"/>
          <w:bCs/>
          <w:szCs w:val="20"/>
          <w:lang w:val="pt-BR"/>
        </w:rPr>
      </w:pPr>
      <w:r w:rsidRPr="00E0731F">
        <w:rPr>
          <w:rFonts w:eastAsia="Times New Roman"/>
          <w:bCs/>
          <w:szCs w:val="20"/>
          <w:lang w:val="pt-BR"/>
        </w:rPr>
        <w:t>RTECRREVT</w:t>
      </w:r>
      <w:r w:rsidRPr="00E0731F">
        <w:rPr>
          <w:rFonts w:eastAsia="Times New Roman"/>
          <w:bCs/>
          <w:i/>
          <w:szCs w:val="20"/>
          <w:vertAlign w:val="subscript"/>
          <w:lang w:val="pt-BR"/>
        </w:rPr>
        <w:t>q, r, p</w:t>
      </w:r>
      <w:r w:rsidRPr="00E0731F">
        <w:rPr>
          <w:rFonts w:eastAsia="Times New Roman"/>
          <w:bCs/>
          <w:szCs w:val="20"/>
          <w:lang w:val="pt-BR"/>
        </w:rPr>
        <w:tab/>
        <w:t>=</w:t>
      </w:r>
      <w:r w:rsidRPr="00E0731F">
        <w:rPr>
          <w:rFonts w:eastAsia="Times New Roman"/>
          <w:bCs/>
          <w:szCs w:val="20"/>
          <w:lang w:val="pt-BR"/>
        </w:rPr>
        <w:tab/>
        <w:t xml:space="preserve">RTECRWAPR </w:t>
      </w:r>
      <w:r w:rsidRPr="00E0731F">
        <w:rPr>
          <w:rFonts w:eastAsia="Times New Roman"/>
          <w:bCs/>
          <w:i/>
          <w:szCs w:val="20"/>
          <w:vertAlign w:val="subscript"/>
          <w:lang w:val="pt-BR"/>
        </w:rPr>
        <w:t>q, r, p</w:t>
      </w:r>
      <w:r w:rsidRPr="00E0731F">
        <w:rPr>
          <w:rFonts w:eastAsia="Times New Roman"/>
          <w:bCs/>
          <w:szCs w:val="20"/>
          <w:lang w:val="pt-BR"/>
        </w:rPr>
        <w:t xml:space="preserve"> * RTECRAWD </w:t>
      </w:r>
      <w:r w:rsidRPr="00E0731F">
        <w:rPr>
          <w:rFonts w:eastAsia="Times New Roman"/>
          <w:bCs/>
          <w:i/>
          <w:szCs w:val="20"/>
          <w:vertAlign w:val="subscript"/>
          <w:lang w:val="pt-BR"/>
        </w:rPr>
        <w:t>q, r</w:t>
      </w:r>
    </w:p>
    <w:p w14:paraId="5351B036" w14:textId="77777777" w:rsidR="00E0731F" w:rsidRPr="00E0731F" w:rsidRDefault="00E0731F" w:rsidP="00E0731F">
      <w:pPr>
        <w:tabs>
          <w:tab w:val="left" w:pos="2340"/>
          <w:tab w:val="left" w:pos="2880"/>
        </w:tabs>
        <w:spacing w:after="240"/>
        <w:ind w:left="987" w:hanging="269"/>
        <w:rPr>
          <w:rFonts w:eastAsia="Times New Roman"/>
          <w:bCs/>
          <w:szCs w:val="20"/>
          <w:lang w:val="es-MX"/>
        </w:rPr>
      </w:pPr>
      <w:r w:rsidRPr="00E0731F">
        <w:rPr>
          <w:rFonts w:eastAsia="Times New Roman"/>
          <w:bCs/>
          <w:szCs w:val="20"/>
          <w:lang w:val="pt-BR"/>
        </w:rPr>
        <w:lastRenderedPageBreak/>
        <w:t xml:space="preserve">RTECRWAPR </w:t>
      </w:r>
      <w:r w:rsidRPr="00E0731F">
        <w:rPr>
          <w:rFonts w:eastAsia="Times New Roman"/>
          <w:bCs/>
          <w:i/>
          <w:szCs w:val="20"/>
          <w:vertAlign w:val="subscript"/>
          <w:lang w:val="pt-BR"/>
        </w:rPr>
        <w:t>q, r, p</w:t>
      </w:r>
      <w:r w:rsidRPr="00E0731F">
        <w:rPr>
          <w:rFonts w:eastAsia="Times New Roman"/>
          <w:bCs/>
          <w:szCs w:val="20"/>
          <w:lang w:val="pt-BR"/>
        </w:rPr>
        <w:tab/>
        <w:t xml:space="preserve">=  </w:t>
      </w:r>
      <w:r w:rsidRPr="00E0731F">
        <w:rPr>
          <w:rFonts w:eastAsia="Times New Roman"/>
          <w:bCs/>
          <w:szCs w:val="20"/>
          <w:lang w:val="pt-BR"/>
        </w:rPr>
        <w:tab/>
      </w:r>
      <w:r w:rsidRPr="00E0731F">
        <w:rPr>
          <w:rFonts w:eastAsia="Times New Roman"/>
          <w:bCs/>
          <w:position w:val="-22"/>
          <w:szCs w:val="20"/>
        </w:rPr>
        <w:object w:dxaOrig="225" w:dyaOrig="450" w14:anchorId="7D468D44">
          <v:shape id="_x0000_i1108" type="#_x0000_t75" style="width:12pt;height:24pt" o:ole="">
            <v:imagedata r:id="rId108" o:title=""/>
          </v:shape>
          <o:OLEObject Type="Embed" ProgID="Equation.3" ShapeID="_x0000_i1108" DrawAspect="Content" ObjectID="_1827312215" r:id="rId130"/>
        </w:object>
      </w:r>
      <w:r w:rsidRPr="00E0731F">
        <w:rPr>
          <w:rFonts w:eastAsia="Times New Roman"/>
          <w:bCs/>
          <w:szCs w:val="20"/>
          <w:lang w:val="pt-BR"/>
        </w:rPr>
        <w:t xml:space="preserve">(RTECROPR </w:t>
      </w:r>
      <w:r w:rsidRPr="00E0731F">
        <w:rPr>
          <w:rFonts w:eastAsia="Times New Roman"/>
          <w:bCs/>
          <w:i/>
          <w:szCs w:val="20"/>
          <w:vertAlign w:val="subscript"/>
          <w:lang w:val="pt-BR"/>
        </w:rPr>
        <w:t>q, r, y</w:t>
      </w:r>
      <w:r w:rsidRPr="00E0731F">
        <w:rPr>
          <w:rFonts w:eastAsia="Times New Roman"/>
          <w:bCs/>
          <w:szCs w:val="20"/>
          <w:lang w:val="pt-BR"/>
        </w:rPr>
        <w:t xml:space="preserve"> * Max (0.001, RTECRAWDS </w:t>
      </w:r>
      <w:r w:rsidRPr="00E0731F">
        <w:rPr>
          <w:rFonts w:eastAsia="Times New Roman"/>
          <w:bCs/>
          <w:i/>
          <w:szCs w:val="20"/>
          <w:vertAlign w:val="subscript"/>
          <w:lang w:val="pt-BR"/>
        </w:rPr>
        <w:t>q, r, y</w:t>
      </w:r>
      <w:r w:rsidRPr="00E0731F">
        <w:rPr>
          <w:rFonts w:eastAsia="Times New Roman"/>
          <w:bCs/>
          <w:szCs w:val="20"/>
          <w:lang w:val="es-MX"/>
        </w:rPr>
        <w:t>)</w:t>
      </w:r>
      <w:r w:rsidRPr="00E0731F">
        <w:rPr>
          <w:rFonts w:eastAsia="Times New Roman"/>
          <w:bCs/>
          <w:szCs w:val="20"/>
          <w:lang w:val="pt-BR"/>
        </w:rPr>
        <w:t xml:space="preserve"> * TLMP </w:t>
      </w:r>
      <w:r w:rsidRPr="00E0731F">
        <w:rPr>
          <w:rFonts w:eastAsia="Times New Roman"/>
          <w:bCs/>
          <w:i/>
          <w:szCs w:val="20"/>
          <w:vertAlign w:val="subscript"/>
          <w:lang w:val="pt-BR"/>
        </w:rPr>
        <w:t>y</w:t>
      </w:r>
      <w:r w:rsidRPr="00E0731F">
        <w:rPr>
          <w:rFonts w:eastAsia="Times New Roman"/>
          <w:bCs/>
          <w:szCs w:val="20"/>
          <w:lang w:val="pt-BR"/>
        </w:rPr>
        <w:t xml:space="preserve">) </w:t>
      </w:r>
      <w:r w:rsidRPr="00E0731F">
        <w:rPr>
          <w:rFonts w:eastAsia="Times New Roman"/>
          <w:b/>
          <w:bCs/>
          <w:sz w:val="32"/>
          <w:szCs w:val="32"/>
          <w:lang w:val="pt-BR"/>
        </w:rPr>
        <w:t>/</w:t>
      </w:r>
      <w:r w:rsidRPr="00E0731F">
        <w:rPr>
          <w:rFonts w:eastAsia="Times New Roman"/>
          <w:bCs/>
          <w:szCs w:val="20"/>
        </w:rPr>
        <w:tab/>
      </w:r>
      <w:r w:rsidRPr="00E0731F">
        <w:rPr>
          <w:rFonts w:eastAsia="Times New Roman"/>
          <w:bCs/>
          <w:position w:val="-22"/>
          <w:szCs w:val="20"/>
        </w:rPr>
        <w:object w:dxaOrig="225" w:dyaOrig="450" w14:anchorId="16A66351">
          <v:shape id="_x0000_i1109" type="#_x0000_t75" style="width:12pt;height:24pt" o:ole="">
            <v:imagedata r:id="rId110" o:title=""/>
          </v:shape>
          <o:OLEObject Type="Embed" ProgID="Equation.3" ShapeID="_x0000_i1109" DrawAspect="Content" ObjectID="_1827312216" r:id="rId131"/>
        </w:object>
      </w:r>
      <w:r w:rsidRPr="00E0731F">
        <w:rPr>
          <w:rFonts w:eastAsia="Times New Roman"/>
          <w:bCs/>
          <w:szCs w:val="20"/>
          <w:lang w:val="es-MX"/>
        </w:rPr>
        <w:t>(</w:t>
      </w:r>
      <w:r w:rsidRPr="00E0731F">
        <w:rPr>
          <w:rFonts w:eastAsia="Times New Roman"/>
          <w:bCs/>
          <w:szCs w:val="20"/>
          <w:lang w:val="pt-BR"/>
        </w:rPr>
        <w:t xml:space="preserve">Max (0.001, </w:t>
      </w:r>
      <w:r w:rsidRPr="00E0731F">
        <w:rPr>
          <w:rFonts w:eastAsia="Times New Roman"/>
          <w:bCs/>
          <w:szCs w:val="20"/>
          <w:lang w:val="es-MX"/>
        </w:rPr>
        <w:t xml:space="preserve">RTECRAWDS </w:t>
      </w:r>
      <w:r w:rsidRPr="00E0731F">
        <w:rPr>
          <w:rFonts w:eastAsia="Times New Roman"/>
          <w:bCs/>
          <w:i/>
          <w:szCs w:val="20"/>
          <w:vertAlign w:val="subscript"/>
          <w:lang w:val="es-MX"/>
        </w:rPr>
        <w:t>q, r, y</w:t>
      </w:r>
      <w:r w:rsidRPr="00E0731F">
        <w:rPr>
          <w:rFonts w:eastAsia="Times New Roman"/>
          <w:bCs/>
          <w:szCs w:val="20"/>
          <w:lang w:val="es-MX"/>
        </w:rPr>
        <w:t>)</w:t>
      </w:r>
      <w:r w:rsidRPr="00E0731F">
        <w:rPr>
          <w:rFonts w:eastAsia="Times New Roman"/>
          <w:bCs/>
          <w:i/>
          <w:szCs w:val="20"/>
          <w:vertAlign w:val="subscript"/>
          <w:lang w:val="es-MX"/>
        </w:rPr>
        <w:t xml:space="preserve"> </w:t>
      </w:r>
      <w:r w:rsidRPr="00E0731F">
        <w:rPr>
          <w:rFonts w:eastAsia="Times New Roman"/>
          <w:bCs/>
          <w:szCs w:val="20"/>
          <w:lang w:val="es-MX"/>
        </w:rPr>
        <w:t>* TLMP</w:t>
      </w:r>
      <w:r w:rsidRPr="00E0731F">
        <w:rPr>
          <w:rFonts w:eastAsia="Times New Roman"/>
          <w:bCs/>
          <w:i/>
          <w:szCs w:val="20"/>
          <w:vertAlign w:val="subscript"/>
          <w:lang w:val="es-MX"/>
        </w:rPr>
        <w:t xml:space="preserve"> y</w:t>
      </w:r>
      <w:r w:rsidRPr="00E0731F">
        <w:rPr>
          <w:rFonts w:eastAsia="Times New Roman"/>
          <w:bCs/>
          <w:szCs w:val="20"/>
          <w:lang w:val="es-MX"/>
        </w:rPr>
        <w:t>)</w:t>
      </w:r>
    </w:p>
    <w:p w14:paraId="4FD31B84" w14:textId="77777777" w:rsidR="00F7006F" w:rsidRPr="00ED4E10" w:rsidRDefault="00F7006F" w:rsidP="00F7006F">
      <w:pPr>
        <w:tabs>
          <w:tab w:val="left" w:pos="2340"/>
          <w:tab w:val="left" w:pos="2880"/>
        </w:tabs>
        <w:spacing w:after="240"/>
        <w:ind w:left="987" w:hanging="269"/>
        <w:rPr>
          <w:ins w:id="984" w:author="ERCOT" w:date="2025-07-29T16:02:00Z" w16du:dateUtc="2025-07-29T21:02:00Z"/>
          <w:rFonts w:eastAsia="Times New Roman"/>
        </w:rPr>
      </w:pPr>
      <w:ins w:id="985" w:author="ERCOT" w:date="2025-07-29T16:02:00Z" w16du:dateUtc="2025-07-29T21:02:00Z">
        <w:r w:rsidRPr="4CD90589">
          <w:rPr>
            <w:rFonts w:eastAsia="Times New Roman"/>
          </w:rPr>
          <w:t>Where for Dispatchable Reli</w:t>
        </w:r>
      </w:ins>
      <w:ins w:id="986" w:author="ERCOT" w:date="2025-09-15T12:11:00Z" w16du:dateUtc="2025-09-15T17:11:00Z">
        <w:r w:rsidRPr="4CD90589">
          <w:rPr>
            <w:rFonts w:eastAsia="Times New Roman"/>
          </w:rPr>
          <w:t>a</w:t>
        </w:r>
      </w:ins>
      <w:ins w:id="987" w:author="ERCOT" w:date="2025-07-29T16:02:00Z" w16du:dateUtc="2025-07-29T21:02:00Z">
        <w:r w:rsidRPr="4CD90589">
          <w:rPr>
            <w:rFonts w:eastAsia="Times New Roman"/>
          </w:rPr>
          <w:t>bility Reserve</w:t>
        </w:r>
      </w:ins>
      <w:ins w:id="988" w:author="ERCOT" w:date="2025-10-24T21:09:00Z">
        <w:r w:rsidRPr="4CD90589">
          <w:rPr>
            <w:rFonts w:eastAsia="Times New Roman"/>
          </w:rPr>
          <w:t xml:space="preserve"> Service</w:t>
        </w:r>
      </w:ins>
      <w:ins w:id="989" w:author="ERCOT" w:date="2025-07-29T16:02:00Z">
        <w:r w:rsidRPr="4CD90589">
          <w:rPr>
            <w:rFonts w:eastAsia="Times New Roman"/>
          </w:rPr>
          <w:t xml:space="preserve"> </w:t>
        </w:r>
      </w:ins>
      <w:ins w:id="990" w:author="ERCOT" w:date="2025-07-29T16:02:00Z" w16du:dateUtc="2025-07-29T21:02:00Z">
        <w:r w:rsidRPr="4CD90589">
          <w:rPr>
            <w:rFonts w:eastAsia="Times New Roman"/>
          </w:rPr>
          <w:t>(DRRS):</w:t>
        </w:r>
      </w:ins>
    </w:p>
    <w:p w14:paraId="70D383BF" w14:textId="77777777" w:rsidR="00F7006F" w:rsidRPr="00ED4E10" w:rsidRDefault="00F7006F" w:rsidP="00F7006F">
      <w:pPr>
        <w:spacing w:after="240"/>
        <w:ind w:left="2340" w:hanging="1620"/>
        <w:rPr>
          <w:ins w:id="991" w:author="ERCOT" w:date="2025-07-29T16:02:00Z" w16du:dateUtc="2025-07-29T21:02:00Z"/>
          <w:rFonts w:eastAsia="Times New Roman"/>
          <w:bCs/>
          <w:i/>
          <w:iCs/>
          <w:sz w:val="16"/>
          <w:szCs w:val="16"/>
          <w:lang w:val="pt-BR"/>
        </w:rPr>
      </w:pPr>
      <w:ins w:id="992" w:author="ERCOT" w:date="2025-07-29T16:02:00Z" w16du:dateUtc="2025-07-29T21:02:00Z">
        <w:r w:rsidRPr="00ED4E10">
          <w:rPr>
            <w:rFonts w:eastAsia="Times New Roman"/>
            <w:szCs w:val="20"/>
            <w:lang w:val="pt-BR"/>
          </w:rPr>
          <w:t>RT</w:t>
        </w:r>
        <w:r>
          <w:rPr>
            <w:rFonts w:eastAsia="Times New Roman"/>
            <w:szCs w:val="20"/>
            <w:lang w:val="pt-BR"/>
          </w:rPr>
          <w:t>DR</w:t>
        </w:r>
        <w:r w:rsidRPr="00ED4E10">
          <w:rPr>
            <w:rFonts w:eastAsia="Times New Roman"/>
            <w:szCs w:val="20"/>
            <w:lang w:val="pt-BR"/>
          </w:rPr>
          <w:t xml:space="preserve">RNET </w:t>
        </w:r>
        <w:r w:rsidRPr="00ED4E10">
          <w:rPr>
            <w:rFonts w:eastAsia="Times New Roman"/>
            <w:bCs/>
            <w:i/>
            <w:iCs/>
            <w:sz w:val="16"/>
            <w:szCs w:val="16"/>
            <w:lang w:val="pt-BR"/>
          </w:rPr>
          <w:t xml:space="preserve">q, r </w:t>
        </w:r>
        <w:r w:rsidRPr="00ED4E10">
          <w:rPr>
            <w:rFonts w:eastAsia="Times New Roman"/>
            <w:szCs w:val="20"/>
            <w:lang w:val="pt-BR"/>
          </w:rPr>
          <w:t xml:space="preserve"> </w:t>
        </w:r>
        <w:r w:rsidRPr="00ED4E10">
          <w:rPr>
            <w:rFonts w:eastAsia="Times New Roman"/>
            <w:szCs w:val="20"/>
            <w:lang w:val="pt-BR"/>
          </w:rPr>
          <w:tab/>
          <w:t xml:space="preserve">= </w:t>
        </w:r>
        <w:r w:rsidRPr="00ED4E10">
          <w:rPr>
            <w:rFonts w:eastAsia="Times New Roman"/>
            <w:szCs w:val="20"/>
            <w:lang w:val="pt-BR"/>
          </w:rPr>
          <w:tab/>
        </w:r>
        <w:r w:rsidRPr="00ED4E10">
          <w:rPr>
            <w:rFonts w:eastAsia="Times New Roman"/>
            <w:iCs/>
            <w:szCs w:val="20"/>
            <w:lang w:val="pt-BR"/>
          </w:rPr>
          <w:t>RT</w:t>
        </w:r>
        <w:r>
          <w:rPr>
            <w:rFonts w:eastAsia="Times New Roman"/>
            <w:iCs/>
            <w:szCs w:val="20"/>
            <w:lang w:val="pt-BR"/>
          </w:rPr>
          <w:t>DR</w:t>
        </w:r>
        <w:r w:rsidRPr="00ED4E10">
          <w:rPr>
            <w:rFonts w:eastAsia="Times New Roman"/>
            <w:iCs/>
            <w:szCs w:val="20"/>
            <w:lang w:val="pt-BR"/>
          </w:rPr>
          <w:t xml:space="preserve">RREV </w:t>
        </w:r>
        <w:r w:rsidRPr="00ED4E10">
          <w:rPr>
            <w:rFonts w:eastAsia="Times New Roman"/>
            <w:i/>
            <w:szCs w:val="20"/>
            <w:vertAlign w:val="subscript"/>
            <w:lang w:val="pt-BR"/>
          </w:rPr>
          <w:t xml:space="preserve">q, r </w:t>
        </w:r>
        <w:r w:rsidRPr="00ED4E10">
          <w:rPr>
            <w:rFonts w:eastAsia="Times New Roman"/>
            <w:szCs w:val="20"/>
            <w:lang w:val="pt-BR"/>
          </w:rPr>
          <w:t>- (</w:t>
        </w:r>
        <w:r w:rsidRPr="00ED4E10">
          <w:rPr>
            <w:rFonts w:eastAsia="Times New Roman"/>
            <w:szCs w:val="20"/>
            <w:lang w:val="es-MX"/>
          </w:rPr>
          <w:t>¼</w:t>
        </w:r>
        <w:r w:rsidRPr="00ED4E10">
          <w:rPr>
            <w:rFonts w:eastAsia="Times New Roman"/>
            <w:szCs w:val="20"/>
            <w:lang w:val="pt-BR"/>
          </w:rPr>
          <w:t>) * RT</w:t>
        </w:r>
        <w:r>
          <w:rPr>
            <w:rFonts w:eastAsia="Times New Roman"/>
            <w:szCs w:val="20"/>
            <w:lang w:val="pt-BR"/>
          </w:rPr>
          <w:t>DR</w:t>
        </w:r>
        <w:r w:rsidRPr="00ED4E10">
          <w:rPr>
            <w:rFonts w:eastAsia="Times New Roman"/>
            <w:szCs w:val="20"/>
            <w:lang w:val="pt-BR"/>
          </w:rPr>
          <w:t xml:space="preserve">RREVT </w:t>
        </w:r>
        <w:r w:rsidRPr="00ED4E10">
          <w:rPr>
            <w:rFonts w:eastAsia="Times New Roman"/>
            <w:bCs/>
            <w:i/>
            <w:iCs/>
            <w:sz w:val="16"/>
            <w:szCs w:val="16"/>
            <w:lang w:val="pt-BR"/>
          </w:rPr>
          <w:t>q, r, p</w:t>
        </w:r>
      </w:ins>
    </w:p>
    <w:p w14:paraId="7D722CB2" w14:textId="77777777" w:rsidR="00F7006F" w:rsidRPr="00ED4E10" w:rsidRDefault="00F7006F" w:rsidP="00F7006F">
      <w:pPr>
        <w:tabs>
          <w:tab w:val="left" w:pos="2340"/>
          <w:tab w:val="left" w:pos="2880"/>
        </w:tabs>
        <w:spacing w:after="240"/>
        <w:ind w:left="987" w:hanging="269"/>
        <w:rPr>
          <w:ins w:id="993" w:author="ERCOT" w:date="2025-07-29T16:02:00Z" w16du:dateUtc="2025-07-29T21:02:00Z"/>
          <w:rFonts w:eastAsia="Times New Roman"/>
          <w:bCs/>
          <w:szCs w:val="20"/>
          <w:lang w:val="pt-BR"/>
        </w:rPr>
      </w:pPr>
      <w:ins w:id="994" w:author="ERCOT" w:date="2025-07-29T16:02:00Z" w16du:dateUtc="2025-07-29T21:02:00Z">
        <w:r w:rsidRPr="00ED4E10">
          <w:rPr>
            <w:rFonts w:eastAsia="Times New Roman"/>
            <w:bCs/>
            <w:szCs w:val="20"/>
            <w:lang w:val="pt-BR"/>
          </w:rPr>
          <w:t>RT</w:t>
        </w:r>
        <w:r>
          <w:rPr>
            <w:rFonts w:eastAsia="Times New Roman"/>
            <w:bCs/>
            <w:szCs w:val="20"/>
            <w:lang w:val="pt-BR"/>
          </w:rPr>
          <w:t>DR</w:t>
        </w:r>
        <w:r w:rsidRPr="00ED4E10">
          <w:rPr>
            <w:rFonts w:eastAsia="Times New Roman"/>
            <w:bCs/>
            <w:szCs w:val="20"/>
            <w:lang w:val="pt-BR"/>
          </w:rPr>
          <w:t>RREVT</w:t>
        </w:r>
        <w:r w:rsidRPr="00ED4E10">
          <w:rPr>
            <w:rFonts w:eastAsia="Times New Roman"/>
            <w:bCs/>
            <w:i/>
            <w:szCs w:val="20"/>
            <w:vertAlign w:val="subscript"/>
            <w:lang w:val="pt-BR"/>
          </w:rPr>
          <w:t>q, r, p</w:t>
        </w:r>
        <w:r w:rsidRPr="00ED4E10">
          <w:rPr>
            <w:rFonts w:eastAsia="Times New Roman"/>
            <w:bCs/>
            <w:szCs w:val="20"/>
            <w:lang w:val="pt-BR"/>
          </w:rPr>
          <w:tab/>
          <w:t>=</w:t>
        </w:r>
        <w:r w:rsidRPr="00ED4E10">
          <w:rPr>
            <w:rFonts w:eastAsia="Times New Roman"/>
            <w:bCs/>
            <w:szCs w:val="20"/>
            <w:lang w:val="pt-BR"/>
          </w:rPr>
          <w:tab/>
          <w:t>RT</w:t>
        </w:r>
        <w:r>
          <w:rPr>
            <w:rFonts w:eastAsia="Times New Roman"/>
            <w:bCs/>
            <w:szCs w:val="20"/>
            <w:lang w:val="pt-BR"/>
          </w:rPr>
          <w:t>DR</w:t>
        </w:r>
        <w:r w:rsidRPr="00ED4E10">
          <w:rPr>
            <w:rFonts w:eastAsia="Times New Roman"/>
            <w:bCs/>
            <w:szCs w:val="20"/>
            <w:lang w:val="pt-BR"/>
          </w:rPr>
          <w:t xml:space="preserve">RWAPR </w:t>
        </w:r>
        <w:r w:rsidRPr="00ED4E10">
          <w:rPr>
            <w:rFonts w:eastAsia="Times New Roman"/>
            <w:bCs/>
            <w:i/>
            <w:szCs w:val="20"/>
            <w:vertAlign w:val="subscript"/>
            <w:lang w:val="pt-BR"/>
          </w:rPr>
          <w:t>q, r, p</w:t>
        </w:r>
        <w:r w:rsidRPr="00ED4E10">
          <w:rPr>
            <w:rFonts w:eastAsia="Times New Roman"/>
            <w:bCs/>
            <w:szCs w:val="20"/>
            <w:lang w:val="pt-BR"/>
          </w:rPr>
          <w:t xml:space="preserve"> * RT</w:t>
        </w:r>
        <w:r>
          <w:rPr>
            <w:rFonts w:eastAsia="Times New Roman"/>
            <w:bCs/>
            <w:szCs w:val="20"/>
            <w:lang w:val="pt-BR"/>
          </w:rPr>
          <w:t>DR</w:t>
        </w:r>
        <w:r w:rsidRPr="00ED4E10">
          <w:rPr>
            <w:rFonts w:eastAsia="Times New Roman"/>
            <w:bCs/>
            <w:szCs w:val="20"/>
            <w:lang w:val="pt-BR"/>
          </w:rPr>
          <w:t xml:space="preserve">RAWD </w:t>
        </w:r>
        <w:r w:rsidRPr="00ED4E10">
          <w:rPr>
            <w:rFonts w:eastAsia="Times New Roman"/>
            <w:bCs/>
            <w:i/>
            <w:szCs w:val="20"/>
            <w:vertAlign w:val="subscript"/>
            <w:lang w:val="pt-BR"/>
          </w:rPr>
          <w:t>q, r</w:t>
        </w:r>
      </w:ins>
    </w:p>
    <w:p w14:paraId="2029A1AD" w14:textId="77777777" w:rsidR="00F7006F" w:rsidRPr="00ED4E10" w:rsidRDefault="00F7006F" w:rsidP="00F7006F">
      <w:pPr>
        <w:tabs>
          <w:tab w:val="left" w:pos="2340"/>
          <w:tab w:val="left" w:pos="2880"/>
        </w:tabs>
        <w:spacing w:after="240"/>
        <w:ind w:left="987" w:hanging="269"/>
        <w:rPr>
          <w:rFonts w:eastAsia="Times New Roman"/>
          <w:lang w:val="es-MX"/>
        </w:rPr>
      </w:pPr>
      <w:ins w:id="995" w:author="ERCOT" w:date="2025-07-29T16:02:00Z" w16du:dateUtc="2025-07-29T21:02:00Z">
        <w:r w:rsidRPr="47A0B24F">
          <w:rPr>
            <w:rFonts w:eastAsia="Times New Roman"/>
            <w:lang w:val="pt-BR"/>
          </w:rPr>
          <w:t xml:space="preserve">RTDRRWAPR </w:t>
        </w:r>
        <w:r w:rsidRPr="47A0B24F">
          <w:rPr>
            <w:rFonts w:eastAsia="Times New Roman"/>
            <w:i/>
            <w:iCs/>
            <w:vertAlign w:val="subscript"/>
            <w:lang w:val="pt-BR"/>
          </w:rPr>
          <w:t>q, r, p</w:t>
        </w:r>
        <w:r>
          <w:tab/>
        </w:r>
        <w:r w:rsidRPr="47A0B24F">
          <w:rPr>
            <w:rFonts w:eastAsia="Times New Roman"/>
            <w:lang w:val="pt-BR"/>
          </w:rPr>
          <w:t xml:space="preserve">=  </w:t>
        </w:r>
        <w:r>
          <w:tab/>
        </w:r>
      </w:ins>
      <w:ins w:id="996" w:author="ERCOT" w:date="2025-11-20T07:08:00Z" w16du:dateUtc="2025-11-20T13:08:00Z">
        <w:r w:rsidRPr="00760B0B">
          <w:rPr>
            <w:rFonts w:eastAsia="Times New Roman"/>
            <w:b/>
            <w:bCs/>
            <w:position w:val="-22"/>
          </w:rPr>
          <w:object w:dxaOrig="225" w:dyaOrig="465" w14:anchorId="2C220FF5">
            <v:shape id="_x0000_i1110" type="#_x0000_t75" style="width:21.6pt;height:26.4pt" o:ole="">
              <v:imagedata r:id="rId95" o:title=""/>
            </v:shape>
            <o:OLEObject Type="Embed" ProgID="Equation.3" ShapeID="_x0000_i1110" DrawAspect="Content" ObjectID="_1827312217" r:id="rId132"/>
          </w:object>
        </w:r>
      </w:ins>
      <w:ins w:id="997" w:author="ERCOT" w:date="2025-07-29T16:02:00Z">
        <w:r w:rsidRPr="47A0B24F">
          <w:rPr>
            <w:rFonts w:eastAsia="Times New Roman"/>
            <w:lang w:val="pt-BR"/>
          </w:rPr>
          <w:t xml:space="preserve">(RTDRROPR </w:t>
        </w:r>
        <w:r w:rsidRPr="47A0B24F">
          <w:rPr>
            <w:rFonts w:eastAsia="Times New Roman"/>
            <w:i/>
            <w:iCs/>
            <w:vertAlign w:val="subscript"/>
            <w:lang w:val="pt-BR"/>
          </w:rPr>
          <w:t>q, r, y</w:t>
        </w:r>
        <w:r w:rsidRPr="47A0B24F">
          <w:rPr>
            <w:rFonts w:eastAsia="Times New Roman"/>
            <w:lang w:val="pt-BR"/>
          </w:rPr>
          <w:t xml:space="preserve"> * Max (0.001, RTDRRAWDS </w:t>
        </w:r>
        <w:r w:rsidRPr="47A0B24F">
          <w:rPr>
            <w:rFonts w:eastAsia="Times New Roman"/>
            <w:i/>
            <w:iCs/>
            <w:vertAlign w:val="subscript"/>
            <w:lang w:val="pt-BR"/>
          </w:rPr>
          <w:t>q, r, y</w:t>
        </w:r>
        <w:r w:rsidRPr="47A0B24F">
          <w:rPr>
            <w:rFonts w:eastAsia="Times New Roman"/>
            <w:lang w:val="es-MX"/>
          </w:rPr>
          <w:t>)</w:t>
        </w:r>
        <w:r w:rsidRPr="47A0B24F">
          <w:rPr>
            <w:rFonts w:eastAsia="Times New Roman"/>
            <w:lang w:val="pt-BR"/>
          </w:rPr>
          <w:t xml:space="preserve"> * TLMP </w:t>
        </w:r>
        <w:r w:rsidRPr="47A0B24F">
          <w:rPr>
            <w:rFonts w:eastAsia="Times New Roman"/>
            <w:i/>
            <w:iCs/>
            <w:vertAlign w:val="subscript"/>
            <w:lang w:val="pt-BR"/>
          </w:rPr>
          <w:t>y</w:t>
        </w:r>
        <w:r w:rsidRPr="47A0B24F">
          <w:rPr>
            <w:rFonts w:eastAsia="Times New Roman"/>
            <w:lang w:val="pt-BR"/>
          </w:rPr>
          <w:t xml:space="preserve">) </w:t>
        </w:r>
        <w:r w:rsidRPr="47A0B24F">
          <w:rPr>
            <w:rFonts w:eastAsia="Times New Roman"/>
            <w:b/>
            <w:bCs/>
            <w:sz w:val="32"/>
            <w:szCs w:val="32"/>
            <w:lang w:val="pt-BR"/>
          </w:rPr>
          <w:t>/</w:t>
        </w:r>
        <w:r>
          <w:tab/>
        </w:r>
      </w:ins>
      <w:ins w:id="998" w:author="ERCOT" w:date="2025-11-04T09:30:00Z" w16du:dateUtc="2025-11-04T15:30:00Z">
        <w:r w:rsidRPr="47A0B24F">
          <w:rPr>
            <w:rFonts w:eastAsia="Times New Roman"/>
            <w:lang w:val="es-MX"/>
          </w:rPr>
          <w:t xml:space="preserve"> </w:t>
        </w:r>
      </w:ins>
      <w:ins w:id="999" w:author="ERCOT" w:date="2025-11-20T07:08:00Z" w16du:dateUtc="2025-11-20T13:08:00Z">
        <w:r w:rsidRPr="00760B0B">
          <w:rPr>
            <w:rFonts w:eastAsia="Times New Roman"/>
            <w:b/>
            <w:bCs/>
            <w:position w:val="-22"/>
          </w:rPr>
          <w:object w:dxaOrig="225" w:dyaOrig="465" w14:anchorId="31CAE580">
            <v:shape id="_x0000_i1111" type="#_x0000_t75" style="width:21.6pt;height:26.4pt" o:ole="">
              <v:imagedata r:id="rId95" o:title=""/>
            </v:shape>
            <o:OLEObject Type="Embed" ProgID="Equation.3" ShapeID="_x0000_i1111" DrawAspect="Content" ObjectID="_1827312218" r:id="rId133"/>
          </w:object>
        </w:r>
      </w:ins>
      <w:ins w:id="1000" w:author="ERCOT" w:date="2025-07-29T16:02:00Z">
        <w:r w:rsidRPr="47A0B24F">
          <w:rPr>
            <w:rFonts w:eastAsia="Times New Roman"/>
            <w:lang w:val="es-MX"/>
          </w:rPr>
          <w:t>(</w:t>
        </w:r>
        <w:r w:rsidRPr="47A0B24F">
          <w:rPr>
            <w:rFonts w:eastAsia="Times New Roman"/>
            <w:lang w:val="pt-BR"/>
          </w:rPr>
          <w:t xml:space="preserve">Max (0.001, </w:t>
        </w:r>
        <w:r w:rsidRPr="47A0B24F">
          <w:rPr>
            <w:rFonts w:eastAsia="Times New Roman"/>
            <w:lang w:val="es-MX"/>
          </w:rPr>
          <w:t xml:space="preserve">RTDRRAWDS </w:t>
        </w:r>
        <w:r w:rsidRPr="47A0B24F">
          <w:rPr>
            <w:rFonts w:eastAsia="Times New Roman"/>
            <w:i/>
            <w:iCs/>
            <w:vertAlign w:val="subscript"/>
            <w:lang w:val="es-MX"/>
          </w:rPr>
          <w:t>q, r, y</w:t>
        </w:r>
        <w:r w:rsidRPr="47A0B24F">
          <w:rPr>
            <w:rFonts w:eastAsia="Times New Roman"/>
            <w:lang w:val="es-MX"/>
          </w:rPr>
          <w:t>)</w:t>
        </w:r>
        <w:r w:rsidRPr="47A0B24F">
          <w:rPr>
            <w:rFonts w:eastAsia="Times New Roman"/>
            <w:i/>
            <w:iCs/>
            <w:vertAlign w:val="subscript"/>
            <w:lang w:val="es-MX"/>
          </w:rPr>
          <w:t xml:space="preserve"> </w:t>
        </w:r>
        <w:r w:rsidRPr="47A0B24F">
          <w:rPr>
            <w:rFonts w:eastAsia="Times New Roman"/>
            <w:lang w:val="es-MX"/>
          </w:rPr>
          <w:t>* TLMP</w:t>
        </w:r>
        <w:r w:rsidRPr="47A0B24F">
          <w:rPr>
            <w:rFonts w:eastAsia="Times New Roman"/>
            <w:i/>
            <w:iCs/>
            <w:vertAlign w:val="subscript"/>
            <w:lang w:val="es-MX"/>
          </w:rPr>
          <w:t xml:space="preserve"> y</w:t>
        </w:r>
        <w:r w:rsidRPr="47A0B24F">
          <w:rPr>
            <w:rFonts w:eastAsia="Times New Roman"/>
            <w:lang w:val="es-MX"/>
          </w:rPr>
          <w:t>)</w:t>
        </w:r>
      </w:ins>
    </w:p>
    <w:p w14:paraId="7FE1FC6D" w14:textId="77777777" w:rsidR="00E0731F" w:rsidRPr="00E0731F" w:rsidRDefault="00E0731F" w:rsidP="00E0731F">
      <w:pPr>
        <w:rPr>
          <w:rFonts w:eastAsia="Times New Roman"/>
          <w:szCs w:val="20"/>
        </w:rPr>
      </w:pPr>
      <w:r w:rsidRPr="00E0731F">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E0731F" w:rsidRPr="00E0731F" w14:paraId="794F22D5" w14:textId="77777777" w:rsidTr="00D34EC1">
        <w:trPr>
          <w:cantSplit/>
          <w:tblHeader/>
        </w:trPr>
        <w:tc>
          <w:tcPr>
            <w:tcW w:w="934" w:type="pct"/>
          </w:tcPr>
          <w:p w14:paraId="1B9DE89F" w14:textId="77777777" w:rsidR="00E0731F" w:rsidRPr="00E0731F" w:rsidRDefault="00E0731F" w:rsidP="00E0731F">
            <w:pPr>
              <w:spacing w:after="240"/>
              <w:rPr>
                <w:rFonts w:eastAsia="Times New Roman"/>
                <w:b/>
                <w:iCs/>
                <w:sz w:val="20"/>
                <w:szCs w:val="20"/>
              </w:rPr>
            </w:pPr>
            <w:r w:rsidRPr="00E0731F">
              <w:rPr>
                <w:rFonts w:eastAsia="Times New Roman"/>
                <w:b/>
                <w:iCs/>
                <w:sz w:val="20"/>
                <w:szCs w:val="20"/>
              </w:rPr>
              <w:t>Variable</w:t>
            </w:r>
          </w:p>
        </w:tc>
        <w:tc>
          <w:tcPr>
            <w:tcW w:w="481" w:type="pct"/>
          </w:tcPr>
          <w:p w14:paraId="13F1DB87" w14:textId="77777777" w:rsidR="00E0731F" w:rsidRPr="00E0731F" w:rsidRDefault="00E0731F" w:rsidP="00E0731F">
            <w:pPr>
              <w:spacing w:after="240"/>
              <w:rPr>
                <w:rFonts w:eastAsia="Times New Roman"/>
                <w:b/>
                <w:iCs/>
                <w:sz w:val="20"/>
                <w:szCs w:val="20"/>
              </w:rPr>
            </w:pPr>
            <w:r w:rsidRPr="00E0731F">
              <w:rPr>
                <w:rFonts w:eastAsia="Times New Roman"/>
                <w:b/>
                <w:iCs/>
                <w:sz w:val="20"/>
                <w:szCs w:val="20"/>
              </w:rPr>
              <w:t>Unit</w:t>
            </w:r>
          </w:p>
        </w:tc>
        <w:tc>
          <w:tcPr>
            <w:tcW w:w="3585" w:type="pct"/>
          </w:tcPr>
          <w:p w14:paraId="407F939F" w14:textId="77777777" w:rsidR="00E0731F" w:rsidRPr="00E0731F" w:rsidRDefault="00E0731F" w:rsidP="00E0731F">
            <w:pPr>
              <w:spacing w:after="240"/>
              <w:rPr>
                <w:rFonts w:eastAsia="Times New Roman"/>
                <w:b/>
                <w:iCs/>
                <w:sz w:val="20"/>
                <w:szCs w:val="20"/>
              </w:rPr>
            </w:pPr>
            <w:r w:rsidRPr="00E0731F">
              <w:rPr>
                <w:rFonts w:eastAsia="Times New Roman"/>
                <w:b/>
                <w:iCs/>
                <w:sz w:val="20"/>
                <w:szCs w:val="20"/>
              </w:rPr>
              <w:t>Definition</w:t>
            </w:r>
          </w:p>
        </w:tc>
      </w:tr>
      <w:tr w:rsidR="00E0731F" w:rsidRPr="00E0731F" w14:paraId="36D0CE68" w14:textId="77777777" w:rsidTr="00D34EC1">
        <w:trPr>
          <w:cantSplit/>
        </w:trPr>
        <w:tc>
          <w:tcPr>
            <w:tcW w:w="934" w:type="pct"/>
          </w:tcPr>
          <w:p w14:paraId="6BF8510B"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 xml:space="preserve">EMREAMT </w:t>
            </w:r>
            <w:r w:rsidRPr="00E0731F">
              <w:rPr>
                <w:rFonts w:eastAsia="Times New Roman"/>
                <w:i/>
                <w:iCs/>
                <w:sz w:val="20"/>
                <w:szCs w:val="20"/>
                <w:vertAlign w:val="subscript"/>
              </w:rPr>
              <w:t>q, r, p</w:t>
            </w:r>
          </w:p>
        </w:tc>
        <w:tc>
          <w:tcPr>
            <w:tcW w:w="481" w:type="pct"/>
          </w:tcPr>
          <w:p w14:paraId="304A0304"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w:t>
            </w:r>
          </w:p>
        </w:tc>
        <w:tc>
          <w:tcPr>
            <w:tcW w:w="3585" w:type="pct"/>
          </w:tcPr>
          <w:p w14:paraId="22627936" w14:textId="77777777" w:rsidR="00E0731F" w:rsidRPr="00E0731F" w:rsidRDefault="00E0731F" w:rsidP="00E0731F">
            <w:pPr>
              <w:spacing w:after="60"/>
              <w:rPr>
                <w:rFonts w:eastAsia="Times New Roman"/>
                <w:iCs/>
                <w:sz w:val="20"/>
                <w:szCs w:val="20"/>
              </w:rPr>
            </w:pPr>
            <w:r w:rsidRPr="00E0731F">
              <w:rPr>
                <w:rFonts w:eastAsia="Times New Roman"/>
                <w:i/>
                <w:iCs/>
                <w:sz w:val="20"/>
                <w:szCs w:val="20"/>
              </w:rPr>
              <w:t>Emergency Energy Amount per QSE per Settlement Point per Resource</w:t>
            </w:r>
            <w:r w:rsidRPr="00E0731F">
              <w:rPr>
                <w:rFonts w:eastAsia="Times New Roman"/>
                <w:iCs/>
                <w:sz w:val="20"/>
                <w:szCs w:val="20"/>
              </w:rPr>
              <w:t xml:space="preserve">—The payment to QSE </w:t>
            </w:r>
            <w:r w:rsidRPr="00E0731F">
              <w:rPr>
                <w:rFonts w:eastAsia="Times New Roman"/>
                <w:i/>
                <w:iCs/>
                <w:sz w:val="20"/>
                <w:szCs w:val="20"/>
              </w:rPr>
              <w:t>q</w:t>
            </w:r>
            <w:r w:rsidRPr="00E0731F">
              <w:rPr>
                <w:rFonts w:eastAsia="Times New Roman"/>
                <w:iCs/>
                <w:sz w:val="20"/>
                <w:szCs w:val="20"/>
              </w:rPr>
              <w:t xml:space="preserve"> as additional compensation for the additional energy or Ancillary Services produced or consumed by Resource </w:t>
            </w:r>
            <w:proofErr w:type="spellStart"/>
            <w:r w:rsidRPr="00E0731F">
              <w:rPr>
                <w:rFonts w:eastAsia="Times New Roman"/>
                <w:i/>
                <w:iCs/>
                <w:sz w:val="20"/>
                <w:szCs w:val="20"/>
              </w:rPr>
              <w:t>r</w:t>
            </w:r>
            <w:r w:rsidRPr="00E0731F">
              <w:rPr>
                <w:rFonts w:eastAsia="Times New Roman"/>
                <w:iCs/>
                <w:sz w:val="20"/>
                <w:szCs w:val="20"/>
              </w:rPr>
              <w:t xml:space="preserve"> at</w:t>
            </w:r>
            <w:proofErr w:type="spellEnd"/>
            <w:r w:rsidRPr="00E0731F">
              <w:rPr>
                <w:rFonts w:eastAsia="Times New Roman"/>
                <w:iCs/>
                <w:sz w:val="20"/>
                <w:szCs w:val="20"/>
              </w:rPr>
              <w:t xml:space="preserve"> Resource Node </w:t>
            </w:r>
            <w:r w:rsidRPr="00E0731F">
              <w:rPr>
                <w:rFonts w:eastAsia="Times New Roman"/>
                <w:i/>
                <w:iCs/>
                <w:sz w:val="20"/>
                <w:szCs w:val="20"/>
              </w:rPr>
              <w:t>p</w:t>
            </w:r>
            <w:r w:rsidRPr="00E0731F">
              <w:rPr>
                <w:rFonts w:eastAsia="Times New Roman"/>
                <w:iCs/>
                <w:sz w:val="20"/>
                <w:szCs w:val="20"/>
              </w:rPr>
              <w:t xml:space="preserve"> in Real-Time during the Emergency Condition or Watch, for the 15-minute Settlement Interval.  Where for a Combined Cycle Train, the Resource </w:t>
            </w:r>
            <w:r w:rsidRPr="00E0731F">
              <w:rPr>
                <w:rFonts w:eastAsia="Times New Roman"/>
                <w:i/>
                <w:iCs/>
                <w:sz w:val="20"/>
                <w:szCs w:val="20"/>
              </w:rPr>
              <w:t xml:space="preserve">r </w:t>
            </w:r>
            <w:r w:rsidRPr="00E0731F">
              <w:rPr>
                <w:rFonts w:eastAsia="Times New Roman"/>
                <w:iCs/>
                <w:sz w:val="20"/>
                <w:szCs w:val="20"/>
              </w:rPr>
              <w:t>is the Combined Cycle Train.</w:t>
            </w:r>
          </w:p>
        </w:tc>
      </w:tr>
      <w:tr w:rsidR="00E0731F" w:rsidRPr="00E0731F" w14:paraId="1F0B79C6" w14:textId="77777777" w:rsidTr="00D34EC1">
        <w:trPr>
          <w:cantSplit/>
        </w:trPr>
        <w:tc>
          <w:tcPr>
            <w:tcW w:w="934" w:type="pct"/>
          </w:tcPr>
          <w:p w14:paraId="038B31B2" w14:textId="77777777" w:rsidR="00E0731F" w:rsidRPr="00E0731F" w:rsidRDefault="00E0731F" w:rsidP="00E0731F">
            <w:pPr>
              <w:spacing w:after="60"/>
              <w:rPr>
                <w:rFonts w:eastAsia="Times New Roman"/>
                <w:iCs/>
                <w:sz w:val="20"/>
                <w:szCs w:val="20"/>
              </w:rPr>
            </w:pPr>
            <w:r w:rsidRPr="00E0731F">
              <w:rPr>
                <w:rFonts w:eastAsia="Times New Roman"/>
                <w:iCs/>
                <w:sz w:val="20"/>
                <w:szCs w:val="20"/>
                <w:lang w:val="pt-BR"/>
              </w:rPr>
              <w:t xml:space="preserve">RTENET </w:t>
            </w:r>
            <w:r w:rsidRPr="00E0731F">
              <w:rPr>
                <w:rFonts w:eastAsia="Times New Roman"/>
                <w:i/>
                <w:iCs/>
                <w:sz w:val="20"/>
                <w:szCs w:val="20"/>
                <w:vertAlign w:val="subscript"/>
                <w:lang w:val="pt-BR"/>
              </w:rPr>
              <w:t>q, r, p</w:t>
            </w:r>
          </w:p>
        </w:tc>
        <w:tc>
          <w:tcPr>
            <w:tcW w:w="481" w:type="pct"/>
          </w:tcPr>
          <w:p w14:paraId="0DFE18D6"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w:t>
            </w:r>
          </w:p>
        </w:tc>
        <w:tc>
          <w:tcPr>
            <w:tcW w:w="3585" w:type="pct"/>
          </w:tcPr>
          <w:p w14:paraId="680B92CC" w14:textId="77777777" w:rsidR="00E0731F" w:rsidRPr="00E0731F" w:rsidRDefault="00E0731F" w:rsidP="00E0731F">
            <w:pPr>
              <w:spacing w:after="60"/>
              <w:rPr>
                <w:rFonts w:eastAsia="Times New Roman"/>
                <w:iCs/>
                <w:sz w:val="20"/>
                <w:szCs w:val="20"/>
              </w:rPr>
            </w:pPr>
            <w:r w:rsidRPr="00E0731F">
              <w:rPr>
                <w:rFonts w:eastAsia="Times New Roman"/>
                <w:i/>
                <w:iCs/>
                <w:sz w:val="20"/>
                <w:szCs w:val="20"/>
              </w:rPr>
              <w:t>Real-Time Energy Net Revenue</w:t>
            </w:r>
            <w:r w:rsidRPr="00E0731F">
              <w:rPr>
                <w:rFonts w:eastAsia="Times New Roman"/>
                <w:iCs/>
                <w:sz w:val="20"/>
                <w:szCs w:val="20"/>
              </w:rPr>
              <w:t xml:space="preserve">—The net difference between the Real-Time Energy Revenue and the Real-Time Energy Revenue Target for QSE </w:t>
            </w:r>
            <w:r w:rsidRPr="00E0731F">
              <w:rPr>
                <w:rFonts w:eastAsia="Times New Roman"/>
                <w:i/>
                <w:iCs/>
                <w:sz w:val="20"/>
                <w:szCs w:val="20"/>
              </w:rPr>
              <w:t xml:space="preserve">q </w:t>
            </w:r>
            <w:r w:rsidRPr="00E0731F">
              <w:rPr>
                <w:rFonts w:eastAsia="Times New Roman"/>
                <w:iCs/>
                <w:sz w:val="20"/>
                <w:szCs w:val="20"/>
              </w:rPr>
              <w:t xml:space="preserve">for Resource </w:t>
            </w:r>
            <w:proofErr w:type="spellStart"/>
            <w:r w:rsidRPr="00E0731F">
              <w:rPr>
                <w:rFonts w:eastAsia="Times New Roman"/>
                <w:i/>
                <w:iCs/>
                <w:sz w:val="20"/>
                <w:szCs w:val="20"/>
              </w:rPr>
              <w:t xml:space="preserve">r </w:t>
            </w:r>
            <w:r w:rsidRPr="00E0731F">
              <w:rPr>
                <w:rFonts w:eastAsia="Times New Roman"/>
                <w:iCs/>
                <w:sz w:val="20"/>
                <w:szCs w:val="20"/>
              </w:rPr>
              <w:t>at</w:t>
            </w:r>
            <w:proofErr w:type="spellEnd"/>
            <w:r w:rsidRPr="00E0731F">
              <w:rPr>
                <w:rFonts w:eastAsia="Times New Roman"/>
                <w:iCs/>
                <w:sz w:val="20"/>
                <w:szCs w:val="20"/>
              </w:rPr>
              <w:t xml:space="preserve"> Resource node </w:t>
            </w:r>
            <w:r w:rsidRPr="00E0731F">
              <w:rPr>
                <w:rFonts w:eastAsia="Times New Roman"/>
                <w:i/>
                <w:iCs/>
                <w:sz w:val="20"/>
                <w:szCs w:val="20"/>
              </w:rPr>
              <w:t xml:space="preserve">p </w:t>
            </w:r>
            <w:r w:rsidRPr="00E0731F">
              <w:rPr>
                <w:rFonts w:eastAsia="Times New Roman"/>
                <w:iCs/>
                <w:sz w:val="20"/>
                <w:szCs w:val="20"/>
              </w:rPr>
              <w:t xml:space="preserve">for the 15-minute Settlement Interval.  Where for a Combined Cycle Train, the Resource </w:t>
            </w:r>
            <w:r w:rsidRPr="00E0731F">
              <w:rPr>
                <w:rFonts w:eastAsia="Times New Roman"/>
                <w:i/>
                <w:iCs/>
                <w:sz w:val="20"/>
                <w:szCs w:val="20"/>
              </w:rPr>
              <w:t xml:space="preserve">r </w:t>
            </w:r>
            <w:r w:rsidRPr="00E0731F">
              <w:rPr>
                <w:rFonts w:eastAsia="Times New Roman"/>
                <w:iCs/>
                <w:sz w:val="20"/>
                <w:szCs w:val="20"/>
              </w:rPr>
              <w:t>is the Combined Cycle Train.</w:t>
            </w:r>
          </w:p>
        </w:tc>
      </w:tr>
      <w:tr w:rsidR="00E0731F" w:rsidRPr="00E0731F" w14:paraId="670F46E7" w14:textId="77777777" w:rsidTr="00D34EC1">
        <w:trPr>
          <w:cantSplit/>
        </w:trPr>
        <w:tc>
          <w:tcPr>
            <w:tcW w:w="934" w:type="pct"/>
          </w:tcPr>
          <w:p w14:paraId="164B565B" w14:textId="77777777" w:rsidR="00E0731F" w:rsidRPr="00E0731F" w:rsidRDefault="00E0731F" w:rsidP="00E0731F">
            <w:pPr>
              <w:spacing w:after="60"/>
              <w:rPr>
                <w:rFonts w:eastAsia="Times New Roman"/>
                <w:iCs/>
                <w:sz w:val="20"/>
                <w:szCs w:val="20"/>
                <w:lang w:val="pt-BR"/>
              </w:rPr>
            </w:pPr>
            <w:r w:rsidRPr="00E0731F">
              <w:rPr>
                <w:rFonts w:eastAsia="Times New Roman"/>
                <w:iCs/>
                <w:sz w:val="20"/>
                <w:szCs w:val="20"/>
              </w:rPr>
              <w:t xml:space="preserve">RTASNET </w:t>
            </w:r>
            <w:r w:rsidRPr="00E0731F">
              <w:rPr>
                <w:rFonts w:eastAsia="Times New Roman"/>
                <w:bCs/>
                <w:i/>
                <w:sz w:val="20"/>
                <w:szCs w:val="20"/>
                <w:vertAlign w:val="subscript"/>
              </w:rPr>
              <w:t>q, r</w:t>
            </w:r>
          </w:p>
        </w:tc>
        <w:tc>
          <w:tcPr>
            <w:tcW w:w="481" w:type="pct"/>
          </w:tcPr>
          <w:p w14:paraId="633CA817"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w:t>
            </w:r>
          </w:p>
        </w:tc>
        <w:tc>
          <w:tcPr>
            <w:tcW w:w="3585" w:type="pct"/>
          </w:tcPr>
          <w:p w14:paraId="29095BB0"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Ancillary Service Net Revenue</w:t>
            </w:r>
            <w:r w:rsidRPr="00E0731F">
              <w:rPr>
                <w:rFonts w:eastAsia="Times New Roman"/>
                <w:iCs/>
                <w:sz w:val="20"/>
                <w:szCs w:val="20"/>
              </w:rPr>
              <w:t xml:space="preserve">—The sum of the Ancillary Service net revenues for QSE </w:t>
            </w:r>
            <w:r w:rsidRPr="00E0731F">
              <w:rPr>
                <w:rFonts w:eastAsia="Times New Roman"/>
                <w:i/>
                <w:iCs/>
                <w:sz w:val="20"/>
                <w:szCs w:val="20"/>
              </w:rPr>
              <w:t xml:space="preserve">q </w:t>
            </w:r>
            <w:r w:rsidRPr="00E0731F">
              <w:rPr>
                <w:rFonts w:eastAsia="Times New Roman"/>
                <w:iCs/>
                <w:sz w:val="20"/>
                <w:szCs w:val="20"/>
              </w:rPr>
              <w:t xml:space="preserve">for Resource </w:t>
            </w:r>
            <w:r w:rsidRPr="00E0731F">
              <w:rPr>
                <w:rFonts w:eastAsia="Times New Roman"/>
                <w:i/>
                <w:iCs/>
                <w:sz w:val="20"/>
                <w:szCs w:val="20"/>
              </w:rPr>
              <w:t xml:space="preserve">r </w:t>
            </w:r>
            <w:r w:rsidRPr="00E0731F">
              <w:rPr>
                <w:rFonts w:eastAsia="Times New Roman"/>
                <w:iCs/>
                <w:sz w:val="20"/>
                <w:szCs w:val="20"/>
              </w:rPr>
              <w:t xml:space="preserve">for the 15-minute Settlement Interval.  Where for a Combined Cycle Train, the Resource </w:t>
            </w:r>
            <w:r w:rsidRPr="00E0731F">
              <w:rPr>
                <w:rFonts w:eastAsia="Times New Roman"/>
                <w:i/>
                <w:iCs/>
                <w:sz w:val="20"/>
                <w:szCs w:val="20"/>
              </w:rPr>
              <w:t xml:space="preserve">r </w:t>
            </w:r>
            <w:r w:rsidRPr="00E0731F">
              <w:rPr>
                <w:rFonts w:eastAsia="Times New Roman"/>
                <w:iCs/>
                <w:sz w:val="20"/>
                <w:szCs w:val="20"/>
              </w:rPr>
              <w:t>is the Combined Cycle Train.</w:t>
            </w:r>
          </w:p>
        </w:tc>
      </w:tr>
      <w:tr w:rsidR="00E0731F" w:rsidRPr="00E0731F" w14:paraId="68C1C203" w14:textId="77777777" w:rsidTr="00D34EC1">
        <w:trPr>
          <w:cantSplit/>
        </w:trPr>
        <w:tc>
          <w:tcPr>
            <w:tcW w:w="934" w:type="pct"/>
          </w:tcPr>
          <w:p w14:paraId="501FEF33" w14:textId="77777777" w:rsidR="00E0731F" w:rsidRPr="00E0731F" w:rsidRDefault="00E0731F" w:rsidP="00E0731F">
            <w:pPr>
              <w:spacing w:after="60"/>
              <w:rPr>
                <w:rFonts w:eastAsia="Times New Roman"/>
                <w:bCs/>
                <w:sz w:val="20"/>
                <w:szCs w:val="20"/>
              </w:rPr>
            </w:pPr>
            <w:r w:rsidRPr="00E0731F">
              <w:rPr>
                <w:rFonts w:eastAsia="Times New Roman"/>
                <w:iCs/>
                <w:sz w:val="20"/>
                <w:szCs w:val="20"/>
              </w:rPr>
              <w:t xml:space="preserve">RTEREV </w:t>
            </w:r>
            <w:r w:rsidRPr="00E0731F">
              <w:rPr>
                <w:rFonts w:eastAsia="Times New Roman"/>
                <w:i/>
                <w:iCs/>
                <w:sz w:val="20"/>
                <w:szCs w:val="20"/>
                <w:vertAlign w:val="subscript"/>
              </w:rPr>
              <w:t>q, r, p</w:t>
            </w:r>
          </w:p>
        </w:tc>
        <w:tc>
          <w:tcPr>
            <w:tcW w:w="481" w:type="pct"/>
          </w:tcPr>
          <w:p w14:paraId="742844DA"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w:t>
            </w:r>
          </w:p>
        </w:tc>
        <w:tc>
          <w:tcPr>
            <w:tcW w:w="3585" w:type="pct"/>
          </w:tcPr>
          <w:p w14:paraId="47E64A6B"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Energy Revenue</w:t>
            </w:r>
            <w:r w:rsidRPr="00E0731F">
              <w:rPr>
                <w:rFonts w:eastAsia="Times New Roman"/>
                <w:iCs/>
                <w:sz w:val="20"/>
                <w:szCs w:val="20"/>
              </w:rPr>
              <w:t xml:space="preserve">—The calculated Real-Time energy revenue at the RTSPP for QSE </w:t>
            </w:r>
            <w:r w:rsidRPr="00E0731F">
              <w:rPr>
                <w:rFonts w:eastAsia="Times New Roman"/>
                <w:i/>
                <w:iCs/>
                <w:sz w:val="20"/>
                <w:szCs w:val="20"/>
              </w:rPr>
              <w:t xml:space="preserve">q </w:t>
            </w:r>
            <w:r w:rsidRPr="00E0731F">
              <w:rPr>
                <w:rFonts w:eastAsia="Times New Roman"/>
                <w:iCs/>
                <w:sz w:val="20"/>
                <w:szCs w:val="20"/>
              </w:rPr>
              <w:t>calculated for</w:t>
            </w:r>
            <w:r w:rsidRPr="00E0731F">
              <w:rPr>
                <w:rFonts w:eastAsia="Times New Roman"/>
                <w:i/>
                <w:iCs/>
                <w:sz w:val="20"/>
                <w:szCs w:val="20"/>
              </w:rPr>
              <w:t xml:space="preserve"> </w:t>
            </w:r>
            <w:r w:rsidRPr="00E0731F">
              <w:rPr>
                <w:rFonts w:eastAsia="Times New Roman"/>
                <w:iCs/>
                <w:sz w:val="20"/>
                <w:szCs w:val="20"/>
              </w:rPr>
              <w:t xml:space="preserve">Resource </w:t>
            </w:r>
            <w:proofErr w:type="spellStart"/>
            <w:r w:rsidRPr="00E0731F">
              <w:rPr>
                <w:rFonts w:eastAsia="Times New Roman"/>
                <w:i/>
                <w:iCs/>
                <w:sz w:val="20"/>
                <w:szCs w:val="20"/>
              </w:rPr>
              <w:t>r</w:t>
            </w:r>
            <w:r w:rsidRPr="00E0731F">
              <w:rPr>
                <w:rFonts w:eastAsia="Times New Roman"/>
                <w:iCs/>
                <w:sz w:val="20"/>
                <w:szCs w:val="20"/>
              </w:rPr>
              <w:t xml:space="preserve"> at</w:t>
            </w:r>
            <w:proofErr w:type="spellEnd"/>
            <w:r w:rsidRPr="00E0731F">
              <w:rPr>
                <w:rFonts w:eastAsia="Times New Roman"/>
                <w:iCs/>
                <w:sz w:val="20"/>
                <w:szCs w:val="20"/>
              </w:rPr>
              <w:t xml:space="preserve"> Resource node </w:t>
            </w:r>
            <w:r w:rsidRPr="00E0731F">
              <w:rPr>
                <w:rFonts w:eastAsia="Times New Roman"/>
                <w:i/>
                <w:iCs/>
                <w:sz w:val="20"/>
                <w:szCs w:val="20"/>
              </w:rPr>
              <w:t xml:space="preserve">p </w:t>
            </w:r>
            <w:r w:rsidRPr="00E0731F">
              <w:rPr>
                <w:rFonts w:eastAsia="Times New Roman"/>
                <w:iCs/>
                <w:sz w:val="20"/>
                <w:szCs w:val="20"/>
              </w:rPr>
              <w:t xml:space="preserve">for the 15-minute Settlement Interval.  Where for a Combined Cycle Train, the Resource </w:t>
            </w:r>
            <w:r w:rsidRPr="00E0731F">
              <w:rPr>
                <w:rFonts w:eastAsia="Times New Roman"/>
                <w:i/>
                <w:iCs/>
                <w:sz w:val="20"/>
                <w:szCs w:val="20"/>
              </w:rPr>
              <w:t>r</w:t>
            </w:r>
            <w:r w:rsidRPr="00E0731F">
              <w:rPr>
                <w:rFonts w:eastAsia="Times New Roman"/>
                <w:iCs/>
                <w:sz w:val="20"/>
                <w:szCs w:val="20"/>
              </w:rPr>
              <w:t xml:space="preserve"> is the Combined Cycle Train.</w:t>
            </w:r>
          </w:p>
        </w:tc>
      </w:tr>
      <w:tr w:rsidR="00E0731F" w:rsidRPr="00E0731F" w14:paraId="2FCFB7F2" w14:textId="77777777" w:rsidTr="00D34EC1">
        <w:trPr>
          <w:cantSplit/>
        </w:trPr>
        <w:tc>
          <w:tcPr>
            <w:tcW w:w="934" w:type="pct"/>
          </w:tcPr>
          <w:p w14:paraId="6C3CD071"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 xml:space="preserve">EMREGEN </w:t>
            </w:r>
            <w:r w:rsidRPr="00E0731F">
              <w:rPr>
                <w:rFonts w:eastAsia="Times New Roman"/>
                <w:i/>
                <w:iCs/>
                <w:sz w:val="20"/>
                <w:szCs w:val="20"/>
                <w:vertAlign w:val="subscript"/>
              </w:rPr>
              <w:t>q, r, p</w:t>
            </w:r>
          </w:p>
        </w:tc>
        <w:tc>
          <w:tcPr>
            <w:tcW w:w="481" w:type="pct"/>
          </w:tcPr>
          <w:p w14:paraId="741579B5"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MWh</w:t>
            </w:r>
          </w:p>
        </w:tc>
        <w:tc>
          <w:tcPr>
            <w:tcW w:w="3585" w:type="pct"/>
          </w:tcPr>
          <w:p w14:paraId="76EAFBED"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Emergency Energy for Generation per QSE per Settlement Point per Resource</w:t>
            </w:r>
            <w:r w:rsidRPr="00E0731F">
              <w:rPr>
                <w:rFonts w:eastAsia="Times New Roman"/>
                <w:iCs/>
                <w:sz w:val="20"/>
                <w:szCs w:val="20"/>
              </w:rPr>
              <w:t xml:space="preserve">—The generation produced by Resource </w:t>
            </w:r>
            <w:proofErr w:type="spellStart"/>
            <w:r w:rsidRPr="00E0731F">
              <w:rPr>
                <w:rFonts w:eastAsia="Times New Roman"/>
                <w:i/>
                <w:iCs/>
                <w:sz w:val="20"/>
                <w:szCs w:val="20"/>
              </w:rPr>
              <w:t>r</w:t>
            </w:r>
            <w:r w:rsidRPr="00E0731F">
              <w:rPr>
                <w:rFonts w:eastAsia="Times New Roman"/>
                <w:iCs/>
                <w:sz w:val="20"/>
                <w:szCs w:val="20"/>
              </w:rPr>
              <w:t xml:space="preserve"> at</w:t>
            </w:r>
            <w:proofErr w:type="spellEnd"/>
            <w:r w:rsidRPr="00E0731F">
              <w:rPr>
                <w:rFonts w:eastAsia="Times New Roman"/>
                <w:iCs/>
                <w:sz w:val="20"/>
                <w:szCs w:val="20"/>
              </w:rPr>
              <w:t xml:space="preserve"> Resource Node </w:t>
            </w:r>
            <w:r w:rsidRPr="00E0731F">
              <w:rPr>
                <w:rFonts w:eastAsia="Times New Roman"/>
                <w:i/>
                <w:iCs/>
                <w:sz w:val="20"/>
                <w:szCs w:val="20"/>
              </w:rPr>
              <w:t>p</w:t>
            </w:r>
            <w:r w:rsidRPr="00E0731F">
              <w:rPr>
                <w:rFonts w:eastAsia="Times New Roman"/>
                <w:iCs/>
                <w:sz w:val="20"/>
                <w:szCs w:val="20"/>
              </w:rPr>
              <w:t xml:space="preserve"> represented by QSE </w:t>
            </w:r>
            <w:r w:rsidRPr="00E0731F">
              <w:rPr>
                <w:rFonts w:eastAsia="Times New Roman"/>
                <w:i/>
                <w:iCs/>
                <w:sz w:val="20"/>
                <w:szCs w:val="20"/>
              </w:rPr>
              <w:t>q</w:t>
            </w:r>
            <w:r w:rsidRPr="00E0731F">
              <w:rPr>
                <w:rFonts w:eastAsia="Times New Roman"/>
                <w:iCs/>
                <w:sz w:val="20"/>
                <w:szCs w:val="20"/>
              </w:rPr>
              <w:t xml:space="preserve"> in Real-Time during the Emergency Condition or Watch, for the 15-minute Settlement Interval.  Where for a Combined Cycle Train, the Resource </w:t>
            </w:r>
            <w:r w:rsidRPr="00E0731F">
              <w:rPr>
                <w:rFonts w:eastAsia="Times New Roman"/>
                <w:i/>
                <w:iCs/>
                <w:sz w:val="20"/>
                <w:szCs w:val="20"/>
              </w:rPr>
              <w:t xml:space="preserve">r </w:t>
            </w:r>
            <w:r w:rsidRPr="00E0731F">
              <w:rPr>
                <w:rFonts w:eastAsia="Times New Roman"/>
                <w:iCs/>
                <w:sz w:val="20"/>
                <w:szCs w:val="20"/>
              </w:rPr>
              <w:t>is the Combined Cycle Train.</w:t>
            </w:r>
          </w:p>
        </w:tc>
      </w:tr>
      <w:tr w:rsidR="00E0731F" w:rsidRPr="00E0731F" w14:paraId="206A24A5" w14:textId="77777777" w:rsidTr="00D34EC1">
        <w:trPr>
          <w:cantSplit/>
        </w:trPr>
        <w:tc>
          <w:tcPr>
            <w:tcW w:w="934" w:type="pct"/>
          </w:tcPr>
          <w:p w14:paraId="4ED09AB3"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 xml:space="preserve">EMRELOAD </w:t>
            </w:r>
            <w:r w:rsidRPr="00E0731F">
              <w:rPr>
                <w:rFonts w:eastAsia="Times New Roman"/>
                <w:i/>
                <w:iCs/>
                <w:sz w:val="20"/>
                <w:szCs w:val="20"/>
                <w:vertAlign w:val="subscript"/>
              </w:rPr>
              <w:t>q, r, p</w:t>
            </w:r>
          </w:p>
        </w:tc>
        <w:tc>
          <w:tcPr>
            <w:tcW w:w="481" w:type="pct"/>
          </w:tcPr>
          <w:p w14:paraId="33CBB26C"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MWh</w:t>
            </w:r>
          </w:p>
        </w:tc>
        <w:tc>
          <w:tcPr>
            <w:tcW w:w="3585" w:type="pct"/>
          </w:tcPr>
          <w:p w14:paraId="2888BA91"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Emergency Energy for Charging Load per QSE per Settlement Point per Resource</w:t>
            </w:r>
            <w:r w:rsidRPr="00E0731F">
              <w:rPr>
                <w:rFonts w:eastAsia="Times New Roman"/>
                <w:iCs/>
                <w:sz w:val="20"/>
                <w:szCs w:val="20"/>
              </w:rPr>
              <w:t xml:space="preserve">—The charging load for Resource </w:t>
            </w:r>
            <w:proofErr w:type="spellStart"/>
            <w:r w:rsidRPr="00E0731F">
              <w:rPr>
                <w:rFonts w:eastAsia="Times New Roman"/>
                <w:i/>
                <w:iCs/>
                <w:sz w:val="20"/>
                <w:szCs w:val="20"/>
              </w:rPr>
              <w:t>r</w:t>
            </w:r>
            <w:r w:rsidRPr="00E0731F">
              <w:rPr>
                <w:rFonts w:eastAsia="Times New Roman"/>
                <w:iCs/>
                <w:sz w:val="20"/>
                <w:szCs w:val="20"/>
              </w:rPr>
              <w:t xml:space="preserve"> at</w:t>
            </w:r>
            <w:proofErr w:type="spellEnd"/>
            <w:r w:rsidRPr="00E0731F">
              <w:rPr>
                <w:rFonts w:eastAsia="Times New Roman"/>
                <w:iCs/>
                <w:sz w:val="20"/>
                <w:szCs w:val="20"/>
              </w:rPr>
              <w:t xml:space="preserve"> Resource Node </w:t>
            </w:r>
            <w:r w:rsidRPr="00E0731F">
              <w:rPr>
                <w:rFonts w:eastAsia="Times New Roman"/>
                <w:i/>
                <w:iCs/>
                <w:sz w:val="20"/>
                <w:szCs w:val="20"/>
              </w:rPr>
              <w:t>p</w:t>
            </w:r>
            <w:r w:rsidRPr="00E0731F">
              <w:rPr>
                <w:rFonts w:eastAsia="Times New Roman"/>
                <w:iCs/>
                <w:sz w:val="20"/>
                <w:szCs w:val="20"/>
              </w:rPr>
              <w:t xml:space="preserve"> represented by QSE </w:t>
            </w:r>
            <w:r w:rsidRPr="00E0731F">
              <w:rPr>
                <w:rFonts w:eastAsia="Times New Roman"/>
                <w:i/>
                <w:iCs/>
                <w:sz w:val="20"/>
                <w:szCs w:val="20"/>
              </w:rPr>
              <w:t>q</w:t>
            </w:r>
            <w:r w:rsidRPr="00E0731F">
              <w:rPr>
                <w:rFonts w:eastAsia="Times New Roman"/>
                <w:iCs/>
                <w:sz w:val="20"/>
                <w:szCs w:val="20"/>
              </w:rPr>
              <w:t xml:space="preserve"> in Real-Time during the Emergency Condition or Watch, for the 15-minute Settlement Interval.</w:t>
            </w:r>
          </w:p>
        </w:tc>
      </w:tr>
      <w:tr w:rsidR="00E0731F" w:rsidRPr="00E0731F" w14:paraId="1947D43E" w14:textId="77777777" w:rsidTr="00D34EC1">
        <w:trPr>
          <w:cantSplit/>
        </w:trPr>
        <w:tc>
          <w:tcPr>
            <w:tcW w:w="934" w:type="pct"/>
          </w:tcPr>
          <w:p w14:paraId="230C8ADC" w14:textId="77777777" w:rsidR="00E0731F" w:rsidRPr="00E0731F" w:rsidRDefault="00E0731F" w:rsidP="00E0731F">
            <w:pPr>
              <w:spacing w:after="60"/>
              <w:rPr>
                <w:rFonts w:eastAsia="Times New Roman"/>
                <w:bCs/>
                <w:sz w:val="20"/>
                <w:szCs w:val="20"/>
              </w:rPr>
            </w:pPr>
            <w:r w:rsidRPr="00E0731F">
              <w:rPr>
                <w:rFonts w:eastAsia="Times New Roman"/>
                <w:iCs/>
                <w:sz w:val="20"/>
                <w:szCs w:val="20"/>
              </w:rPr>
              <w:t xml:space="preserve">RTEREVT </w:t>
            </w:r>
            <w:r w:rsidRPr="00E0731F">
              <w:rPr>
                <w:rFonts w:eastAsia="Times New Roman"/>
                <w:bCs/>
                <w:i/>
                <w:sz w:val="20"/>
                <w:szCs w:val="16"/>
                <w:vertAlign w:val="subscript"/>
              </w:rPr>
              <w:t>q, r, p</w:t>
            </w:r>
          </w:p>
        </w:tc>
        <w:tc>
          <w:tcPr>
            <w:tcW w:w="481" w:type="pct"/>
          </w:tcPr>
          <w:p w14:paraId="3337E740"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w:t>
            </w:r>
          </w:p>
        </w:tc>
        <w:tc>
          <w:tcPr>
            <w:tcW w:w="3585" w:type="pct"/>
          </w:tcPr>
          <w:p w14:paraId="02AF471D" w14:textId="77777777" w:rsidR="00E0731F" w:rsidRPr="00E0731F" w:rsidRDefault="00E0731F" w:rsidP="00E0731F">
            <w:pPr>
              <w:spacing w:after="60"/>
              <w:rPr>
                <w:rFonts w:eastAsia="Times New Roman"/>
                <w:iCs/>
                <w:sz w:val="20"/>
                <w:szCs w:val="20"/>
              </w:rPr>
            </w:pPr>
            <w:r w:rsidRPr="00E0731F">
              <w:rPr>
                <w:rFonts w:eastAsia="Times New Roman"/>
                <w:i/>
                <w:iCs/>
                <w:sz w:val="20"/>
                <w:szCs w:val="20"/>
              </w:rPr>
              <w:t>Real-Time Energy Revenue Target</w:t>
            </w:r>
            <w:r w:rsidRPr="00E0731F">
              <w:rPr>
                <w:rFonts w:eastAsia="Times New Roman"/>
                <w:iCs/>
                <w:sz w:val="20"/>
                <w:szCs w:val="20"/>
              </w:rPr>
              <w:t xml:space="preserve">—The energy revenue target at the EBPWAPRGEN and EBPWAPRLOAD of the Resource </w:t>
            </w:r>
            <w:r w:rsidRPr="00E0731F">
              <w:rPr>
                <w:rFonts w:eastAsia="Times New Roman"/>
                <w:i/>
                <w:iCs/>
                <w:sz w:val="20"/>
                <w:szCs w:val="20"/>
              </w:rPr>
              <w:t xml:space="preserve">r </w:t>
            </w:r>
            <w:r w:rsidRPr="00E0731F">
              <w:rPr>
                <w:rFonts w:eastAsia="Times New Roman"/>
                <w:iCs/>
                <w:sz w:val="20"/>
                <w:szCs w:val="20"/>
              </w:rPr>
              <w:t xml:space="preserve">represented by QSE </w:t>
            </w:r>
            <w:r w:rsidRPr="00E0731F">
              <w:rPr>
                <w:rFonts w:eastAsia="Times New Roman"/>
                <w:i/>
                <w:iCs/>
                <w:sz w:val="20"/>
                <w:szCs w:val="20"/>
              </w:rPr>
              <w:t>q</w:t>
            </w:r>
            <w:r w:rsidRPr="00E0731F">
              <w:rPr>
                <w:rFonts w:eastAsia="Times New Roman"/>
                <w:iCs/>
                <w:sz w:val="20"/>
                <w:szCs w:val="20"/>
              </w:rPr>
              <w:t xml:space="preserve">, for the 15-minute Settlement Interval.  Where for a Combined Cycle Train, the Resource </w:t>
            </w:r>
            <w:r w:rsidRPr="00E0731F">
              <w:rPr>
                <w:rFonts w:eastAsia="Times New Roman"/>
                <w:i/>
                <w:iCs/>
                <w:sz w:val="20"/>
                <w:szCs w:val="20"/>
              </w:rPr>
              <w:t>r</w:t>
            </w:r>
            <w:r w:rsidRPr="00E0731F">
              <w:rPr>
                <w:rFonts w:eastAsia="Times New Roman"/>
                <w:iCs/>
                <w:sz w:val="20"/>
                <w:szCs w:val="20"/>
              </w:rPr>
              <w:t xml:space="preserve"> is the Combined Cycle Train.</w:t>
            </w:r>
          </w:p>
        </w:tc>
      </w:tr>
      <w:tr w:rsidR="00E0731F" w:rsidRPr="00E0731F" w14:paraId="1E91C8CD" w14:textId="77777777" w:rsidTr="00D34EC1">
        <w:trPr>
          <w:cantSplit/>
        </w:trPr>
        <w:tc>
          <w:tcPr>
            <w:tcW w:w="934" w:type="pct"/>
          </w:tcPr>
          <w:p w14:paraId="73A6048C"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lastRenderedPageBreak/>
              <w:t xml:space="preserve">EBPWAPRGEN </w:t>
            </w:r>
            <w:r w:rsidRPr="00E0731F">
              <w:rPr>
                <w:rFonts w:eastAsia="Times New Roman"/>
                <w:i/>
                <w:iCs/>
                <w:sz w:val="20"/>
                <w:szCs w:val="20"/>
                <w:vertAlign w:val="subscript"/>
              </w:rPr>
              <w:t>q, r, p</w:t>
            </w:r>
          </w:p>
        </w:tc>
        <w:tc>
          <w:tcPr>
            <w:tcW w:w="481" w:type="pct"/>
          </w:tcPr>
          <w:p w14:paraId="43095E47"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$/MWh</w:t>
            </w:r>
          </w:p>
        </w:tc>
        <w:tc>
          <w:tcPr>
            <w:tcW w:w="3585" w:type="pct"/>
          </w:tcPr>
          <w:p w14:paraId="5972A787"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Emergency Base Point Weighted Average Price for Generation per QSE per Settlement Point per Resource</w:t>
            </w:r>
            <w:r w:rsidRPr="00E0731F">
              <w:rPr>
                <w:rFonts w:eastAsia="Times New Roman"/>
                <w:iCs/>
                <w:sz w:val="20"/>
                <w:szCs w:val="20"/>
              </w:rPr>
              <w:t xml:space="preserve">—The weighted average of the Emergency Base Point Prices corresponding with the positive Emergency Base Points for Resource </w:t>
            </w:r>
            <w:proofErr w:type="spellStart"/>
            <w:r w:rsidRPr="00E0731F">
              <w:rPr>
                <w:rFonts w:eastAsia="Times New Roman"/>
                <w:i/>
                <w:iCs/>
                <w:sz w:val="20"/>
                <w:szCs w:val="20"/>
              </w:rPr>
              <w:t>r</w:t>
            </w:r>
            <w:r w:rsidRPr="00E0731F">
              <w:rPr>
                <w:rFonts w:eastAsia="Times New Roman"/>
                <w:iCs/>
                <w:sz w:val="20"/>
                <w:szCs w:val="20"/>
              </w:rPr>
              <w:t xml:space="preserve"> at</w:t>
            </w:r>
            <w:proofErr w:type="spellEnd"/>
            <w:r w:rsidRPr="00E0731F">
              <w:rPr>
                <w:rFonts w:eastAsia="Times New Roman"/>
                <w:iCs/>
                <w:sz w:val="20"/>
                <w:szCs w:val="20"/>
              </w:rPr>
              <w:t xml:space="preserve"> Resource Node </w:t>
            </w:r>
            <w:r w:rsidRPr="00E0731F">
              <w:rPr>
                <w:rFonts w:eastAsia="Times New Roman"/>
                <w:i/>
                <w:iCs/>
                <w:sz w:val="20"/>
                <w:szCs w:val="20"/>
              </w:rPr>
              <w:t>p</w:t>
            </w:r>
            <w:r w:rsidRPr="00E0731F">
              <w:rPr>
                <w:rFonts w:eastAsia="Times New Roman"/>
                <w:iCs/>
                <w:sz w:val="20"/>
                <w:szCs w:val="20"/>
              </w:rPr>
              <w:t xml:space="preserve"> represented by QSE </w:t>
            </w:r>
            <w:r w:rsidRPr="00E0731F">
              <w:rPr>
                <w:rFonts w:eastAsia="Times New Roman"/>
                <w:i/>
                <w:iCs/>
                <w:sz w:val="20"/>
                <w:szCs w:val="20"/>
              </w:rPr>
              <w:t>q</w:t>
            </w:r>
            <w:r w:rsidRPr="00E0731F">
              <w:rPr>
                <w:rFonts w:eastAsia="Times New Roman"/>
                <w:iCs/>
                <w:sz w:val="20"/>
                <w:szCs w:val="20"/>
              </w:rPr>
              <w:t xml:space="preserve">, for the 15-minute Settlement Interval.  Where for a Combined Cycle Train, the Resource </w:t>
            </w:r>
            <w:r w:rsidRPr="00E0731F">
              <w:rPr>
                <w:rFonts w:eastAsia="Times New Roman"/>
                <w:i/>
                <w:iCs/>
                <w:sz w:val="20"/>
                <w:szCs w:val="20"/>
              </w:rPr>
              <w:t xml:space="preserve">r </w:t>
            </w:r>
            <w:r w:rsidRPr="00E0731F">
              <w:rPr>
                <w:rFonts w:eastAsia="Times New Roman"/>
                <w:iCs/>
                <w:sz w:val="20"/>
                <w:szCs w:val="20"/>
              </w:rPr>
              <w:t>is the Combined Cycle Train.</w:t>
            </w:r>
          </w:p>
        </w:tc>
      </w:tr>
      <w:tr w:rsidR="00E0731F" w:rsidRPr="00E0731F" w14:paraId="6B8A011D" w14:textId="77777777" w:rsidTr="00D34EC1">
        <w:trPr>
          <w:cantSplit/>
        </w:trPr>
        <w:tc>
          <w:tcPr>
            <w:tcW w:w="934" w:type="pct"/>
          </w:tcPr>
          <w:p w14:paraId="59D12362"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 xml:space="preserve">EBPWAPRLOAD </w:t>
            </w:r>
            <w:r w:rsidRPr="00E0731F">
              <w:rPr>
                <w:rFonts w:eastAsia="Times New Roman"/>
                <w:i/>
                <w:iCs/>
                <w:sz w:val="20"/>
                <w:szCs w:val="20"/>
                <w:vertAlign w:val="subscript"/>
              </w:rPr>
              <w:t>q, r, p</w:t>
            </w:r>
          </w:p>
        </w:tc>
        <w:tc>
          <w:tcPr>
            <w:tcW w:w="481" w:type="pct"/>
          </w:tcPr>
          <w:p w14:paraId="4747484F"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$/MWh</w:t>
            </w:r>
          </w:p>
        </w:tc>
        <w:tc>
          <w:tcPr>
            <w:tcW w:w="3585" w:type="pct"/>
          </w:tcPr>
          <w:p w14:paraId="14ADD325"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Emergency Base Point Weighted Average Price for Charging Load per QSE per Settlement Point per Resource</w:t>
            </w:r>
            <w:r w:rsidRPr="00E0731F">
              <w:rPr>
                <w:rFonts w:eastAsia="Times New Roman"/>
                <w:iCs/>
                <w:sz w:val="20"/>
                <w:szCs w:val="20"/>
              </w:rPr>
              <w:t xml:space="preserve">—The weighted average of the Emergency Base Point Prices corresponding with the negative Emergency Base Points, for Resource </w:t>
            </w:r>
            <w:proofErr w:type="spellStart"/>
            <w:r w:rsidRPr="00E0731F">
              <w:rPr>
                <w:rFonts w:eastAsia="Times New Roman"/>
                <w:i/>
                <w:iCs/>
                <w:sz w:val="20"/>
                <w:szCs w:val="20"/>
              </w:rPr>
              <w:t>r</w:t>
            </w:r>
            <w:r w:rsidRPr="00E0731F">
              <w:rPr>
                <w:rFonts w:eastAsia="Times New Roman"/>
                <w:iCs/>
                <w:sz w:val="20"/>
                <w:szCs w:val="20"/>
              </w:rPr>
              <w:t xml:space="preserve"> at</w:t>
            </w:r>
            <w:proofErr w:type="spellEnd"/>
            <w:r w:rsidRPr="00E0731F">
              <w:rPr>
                <w:rFonts w:eastAsia="Times New Roman"/>
                <w:iCs/>
                <w:sz w:val="20"/>
                <w:szCs w:val="20"/>
              </w:rPr>
              <w:t xml:space="preserve"> Resource Node </w:t>
            </w:r>
            <w:r w:rsidRPr="00E0731F">
              <w:rPr>
                <w:rFonts w:eastAsia="Times New Roman"/>
                <w:i/>
                <w:iCs/>
                <w:sz w:val="20"/>
                <w:szCs w:val="20"/>
              </w:rPr>
              <w:t>p</w:t>
            </w:r>
            <w:r w:rsidRPr="00E0731F">
              <w:rPr>
                <w:rFonts w:eastAsia="Times New Roman"/>
                <w:iCs/>
                <w:sz w:val="20"/>
                <w:szCs w:val="20"/>
              </w:rPr>
              <w:t xml:space="preserve"> represented by QSE </w:t>
            </w:r>
            <w:r w:rsidRPr="00E0731F">
              <w:rPr>
                <w:rFonts w:eastAsia="Times New Roman"/>
                <w:i/>
                <w:iCs/>
                <w:sz w:val="20"/>
                <w:szCs w:val="20"/>
              </w:rPr>
              <w:t>q</w:t>
            </w:r>
            <w:r w:rsidRPr="00E0731F">
              <w:rPr>
                <w:rFonts w:eastAsia="Times New Roman"/>
                <w:iCs/>
                <w:sz w:val="20"/>
                <w:szCs w:val="20"/>
              </w:rPr>
              <w:t>, for the 15-minute Settlement Interval.</w:t>
            </w:r>
          </w:p>
        </w:tc>
      </w:tr>
      <w:tr w:rsidR="00E0731F" w:rsidRPr="00E0731F" w14:paraId="76A25D63" w14:textId="77777777" w:rsidTr="00D34EC1">
        <w:trPr>
          <w:cantSplit/>
        </w:trPr>
        <w:tc>
          <w:tcPr>
            <w:tcW w:w="934" w:type="pct"/>
            <w:tcBorders>
              <w:top w:val="single" w:sz="4" w:space="0" w:color="auto"/>
              <w:left w:val="single" w:sz="4" w:space="0" w:color="auto"/>
              <w:bottom w:val="single" w:sz="4" w:space="0" w:color="auto"/>
              <w:right w:val="single" w:sz="4" w:space="0" w:color="auto"/>
            </w:tcBorders>
          </w:tcPr>
          <w:p w14:paraId="2859AB19"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AEBPGEN</w:t>
            </w:r>
            <w:r w:rsidRPr="00E0731F">
              <w:rPr>
                <w:rFonts w:eastAsia="Times New Roman"/>
                <w:iCs/>
                <w:sz w:val="20"/>
                <w:szCs w:val="20"/>
                <w:vertAlign w:val="subscript"/>
              </w:rPr>
              <w:t xml:space="preserve"> </w:t>
            </w:r>
            <w:r w:rsidRPr="00E0731F">
              <w:rPr>
                <w:rFonts w:eastAsia="Times New Roman"/>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1305B7C6"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5D67EAAA"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Aggregated Emergency Base Point for Generation</w:t>
            </w:r>
            <w:r w:rsidRPr="00E0731F">
              <w:rPr>
                <w:rFonts w:eastAsia="Times New Roman"/>
                <w:iCs/>
                <w:sz w:val="20"/>
                <w:szCs w:val="20"/>
              </w:rPr>
              <w:t xml:space="preserve">—The aggregation of the positive Emergency Base Points for the Resource </w:t>
            </w:r>
            <w:r w:rsidRPr="00E0731F">
              <w:rPr>
                <w:rFonts w:eastAsia="Times New Roman"/>
                <w:i/>
                <w:iCs/>
                <w:sz w:val="20"/>
                <w:szCs w:val="20"/>
              </w:rPr>
              <w:t>r</w:t>
            </w:r>
            <w:r w:rsidRPr="00E0731F">
              <w:rPr>
                <w:rFonts w:eastAsia="Times New Roman"/>
                <w:iCs/>
                <w:sz w:val="20"/>
                <w:szCs w:val="20"/>
              </w:rPr>
              <w:t xml:space="preserve"> represented by QSE </w:t>
            </w:r>
            <w:r w:rsidRPr="00E0731F">
              <w:rPr>
                <w:rFonts w:eastAsia="Times New Roman"/>
                <w:i/>
                <w:iCs/>
                <w:sz w:val="20"/>
                <w:szCs w:val="20"/>
              </w:rPr>
              <w:t>q</w:t>
            </w:r>
            <w:r w:rsidRPr="00E0731F">
              <w:rPr>
                <w:rFonts w:eastAsia="Times New Roman"/>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E0731F" w:rsidRPr="00E0731F" w14:paraId="30D111EA" w14:textId="77777777" w:rsidTr="00D34EC1">
        <w:trPr>
          <w:cantSplit/>
        </w:trPr>
        <w:tc>
          <w:tcPr>
            <w:tcW w:w="934" w:type="pct"/>
            <w:tcBorders>
              <w:top w:val="single" w:sz="4" w:space="0" w:color="auto"/>
              <w:left w:val="single" w:sz="4" w:space="0" w:color="auto"/>
              <w:bottom w:val="single" w:sz="4" w:space="0" w:color="auto"/>
              <w:right w:val="single" w:sz="4" w:space="0" w:color="auto"/>
            </w:tcBorders>
          </w:tcPr>
          <w:p w14:paraId="4DE592CE"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AEBPLOAD</w:t>
            </w:r>
            <w:r w:rsidRPr="00E0731F">
              <w:rPr>
                <w:rFonts w:eastAsia="Times New Roman"/>
                <w:iCs/>
                <w:sz w:val="20"/>
                <w:szCs w:val="20"/>
                <w:vertAlign w:val="subscript"/>
              </w:rPr>
              <w:t xml:space="preserve"> </w:t>
            </w:r>
            <w:r w:rsidRPr="00E0731F">
              <w:rPr>
                <w:rFonts w:eastAsia="Times New Roman"/>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7B3DBBC7"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0A59C46C"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Aggregated Emergency Base Point for Charging Load</w:t>
            </w:r>
            <w:r w:rsidRPr="00E0731F">
              <w:rPr>
                <w:rFonts w:eastAsia="Times New Roman"/>
                <w:iCs/>
                <w:sz w:val="20"/>
                <w:szCs w:val="20"/>
              </w:rPr>
              <w:t xml:space="preserve">—The aggregation of the negative Emergency Base Points for the Resource </w:t>
            </w:r>
            <w:r w:rsidRPr="00E0731F">
              <w:rPr>
                <w:rFonts w:eastAsia="Times New Roman"/>
                <w:i/>
                <w:iCs/>
                <w:sz w:val="20"/>
                <w:szCs w:val="20"/>
              </w:rPr>
              <w:t xml:space="preserve">r </w:t>
            </w:r>
            <w:r w:rsidRPr="00E0731F">
              <w:rPr>
                <w:rFonts w:eastAsia="Times New Roman"/>
                <w:iCs/>
                <w:sz w:val="20"/>
                <w:szCs w:val="20"/>
              </w:rPr>
              <w:t xml:space="preserve">represented by QSE </w:t>
            </w:r>
            <w:r w:rsidRPr="00E0731F">
              <w:rPr>
                <w:rFonts w:eastAsia="Times New Roman"/>
                <w:i/>
                <w:iCs/>
                <w:sz w:val="20"/>
                <w:szCs w:val="20"/>
              </w:rPr>
              <w:t>q</w:t>
            </w:r>
            <w:r w:rsidRPr="00E0731F">
              <w:rPr>
                <w:rFonts w:eastAsia="Times New Roman"/>
                <w:iCs/>
                <w:sz w:val="20"/>
                <w:szCs w:val="20"/>
              </w:rPr>
              <w:t xml:space="preserve">, for the 15-minute Settlement Interval.  </w:t>
            </w:r>
          </w:p>
        </w:tc>
      </w:tr>
      <w:tr w:rsidR="00E0731F" w:rsidRPr="00E0731F" w14:paraId="34B53BAB" w14:textId="77777777" w:rsidTr="00D34EC1">
        <w:trPr>
          <w:cantSplit/>
        </w:trPr>
        <w:tc>
          <w:tcPr>
            <w:tcW w:w="934" w:type="pct"/>
          </w:tcPr>
          <w:p w14:paraId="5FA91E10"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 xml:space="preserve">EBP </w:t>
            </w:r>
            <w:r w:rsidRPr="00E0731F">
              <w:rPr>
                <w:rFonts w:eastAsia="Times New Roman"/>
                <w:i/>
                <w:iCs/>
                <w:sz w:val="20"/>
                <w:szCs w:val="20"/>
                <w:vertAlign w:val="subscript"/>
              </w:rPr>
              <w:t>q, r, p, y</w:t>
            </w:r>
          </w:p>
        </w:tc>
        <w:tc>
          <w:tcPr>
            <w:tcW w:w="481" w:type="pct"/>
          </w:tcPr>
          <w:p w14:paraId="75F346C4"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w:t>
            </w:r>
          </w:p>
        </w:tc>
        <w:tc>
          <w:tcPr>
            <w:tcW w:w="3585" w:type="pct"/>
          </w:tcPr>
          <w:p w14:paraId="10EED02E" w14:textId="77777777" w:rsidR="00E0731F" w:rsidRPr="00E0731F" w:rsidRDefault="00E0731F" w:rsidP="00E0731F">
            <w:pPr>
              <w:spacing w:after="60"/>
              <w:rPr>
                <w:rFonts w:eastAsia="Times New Roman"/>
                <w:iCs/>
                <w:sz w:val="20"/>
                <w:szCs w:val="20"/>
              </w:rPr>
            </w:pPr>
            <w:r w:rsidRPr="00E0731F">
              <w:rPr>
                <w:rFonts w:eastAsia="Times New Roman"/>
                <w:i/>
                <w:iCs/>
                <w:sz w:val="20"/>
                <w:szCs w:val="20"/>
              </w:rPr>
              <w:t>Emergency Base Point per QSE per Settlement Point per Resource by interval</w:t>
            </w:r>
            <w:r w:rsidRPr="00E0731F">
              <w:rPr>
                <w:rFonts w:eastAsia="Times New Roman"/>
                <w:iCs/>
                <w:sz w:val="20"/>
                <w:szCs w:val="20"/>
              </w:rPr>
              <w:t xml:space="preserve">—The Emergency Base Point of Resource </w:t>
            </w:r>
            <w:proofErr w:type="spellStart"/>
            <w:r w:rsidRPr="00E0731F">
              <w:rPr>
                <w:rFonts w:eastAsia="Times New Roman"/>
                <w:i/>
                <w:iCs/>
                <w:sz w:val="20"/>
                <w:szCs w:val="20"/>
              </w:rPr>
              <w:t>r</w:t>
            </w:r>
            <w:r w:rsidRPr="00E0731F">
              <w:rPr>
                <w:rFonts w:eastAsia="Times New Roman"/>
                <w:iCs/>
                <w:sz w:val="20"/>
                <w:szCs w:val="20"/>
              </w:rPr>
              <w:t xml:space="preserve"> at</w:t>
            </w:r>
            <w:proofErr w:type="spellEnd"/>
            <w:r w:rsidRPr="00E0731F">
              <w:rPr>
                <w:rFonts w:eastAsia="Times New Roman"/>
                <w:iCs/>
                <w:sz w:val="20"/>
                <w:szCs w:val="20"/>
              </w:rPr>
              <w:t xml:space="preserve"> Resource Node </w:t>
            </w:r>
            <w:r w:rsidRPr="00E0731F">
              <w:rPr>
                <w:rFonts w:eastAsia="Times New Roman"/>
                <w:i/>
                <w:iCs/>
                <w:sz w:val="20"/>
                <w:szCs w:val="20"/>
              </w:rPr>
              <w:t>p</w:t>
            </w:r>
            <w:r w:rsidRPr="00E0731F">
              <w:rPr>
                <w:rFonts w:eastAsia="Times New Roman"/>
                <w:iCs/>
                <w:sz w:val="20"/>
                <w:szCs w:val="20"/>
              </w:rPr>
              <w:t xml:space="preserve"> represented by QSE </w:t>
            </w:r>
            <w:r w:rsidRPr="00E0731F">
              <w:rPr>
                <w:rFonts w:eastAsia="Times New Roman"/>
                <w:i/>
                <w:iCs/>
                <w:sz w:val="20"/>
                <w:szCs w:val="20"/>
              </w:rPr>
              <w:t>q</w:t>
            </w:r>
            <w:r w:rsidRPr="00E0731F">
              <w:rPr>
                <w:rFonts w:eastAsia="Times New Roman"/>
                <w:iCs/>
                <w:sz w:val="20"/>
                <w:szCs w:val="20"/>
              </w:rPr>
              <w:t xml:space="preserve"> for the Emergency Base Point interval or SCED interval</w:t>
            </w:r>
            <w:r w:rsidRPr="00E0731F">
              <w:rPr>
                <w:rFonts w:eastAsia="Times New Roman"/>
                <w:i/>
                <w:iCs/>
                <w:sz w:val="20"/>
                <w:szCs w:val="20"/>
              </w:rPr>
              <w:t xml:space="preserve"> y</w:t>
            </w:r>
            <w:r w:rsidRPr="00E0731F">
              <w:rPr>
                <w:rFonts w:eastAsia="Times New Roman"/>
                <w:iCs/>
                <w:sz w:val="20"/>
                <w:szCs w:val="20"/>
              </w:rPr>
              <w:t xml:space="preserve">.  If a Base Point instead of an Emergency Base Point is effective during the interval </w:t>
            </w:r>
            <w:r w:rsidRPr="00E0731F">
              <w:rPr>
                <w:rFonts w:eastAsia="Times New Roman"/>
                <w:i/>
                <w:iCs/>
                <w:sz w:val="20"/>
                <w:szCs w:val="20"/>
              </w:rPr>
              <w:t>y</w:t>
            </w:r>
            <w:r w:rsidRPr="00E0731F">
              <w:rPr>
                <w:rFonts w:eastAsia="Times New Roman"/>
                <w:iCs/>
                <w:sz w:val="20"/>
                <w:szCs w:val="20"/>
              </w:rPr>
              <w:t xml:space="preserve">, its value equals the Base Point.  Where for a Combined Cycle Train, the Resource </w:t>
            </w:r>
            <w:r w:rsidRPr="00E0731F">
              <w:rPr>
                <w:rFonts w:eastAsia="Times New Roman"/>
                <w:i/>
                <w:iCs/>
                <w:sz w:val="20"/>
                <w:szCs w:val="20"/>
              </w:rPr>
              <w:t xml:space="preserve">r </w:t>
            </w:r>
            <w:r w:rsidRPr="00E0731F">
              <w:rPr>
                <w:rFonts w:eastAsia="Times New Roman"/>
                <w:iCs/>
                <w:sz w:val="20"/>
                <w:szCs w:val="20"/>
              </w:rPr>
              <w:t>is a Combined Cycle Generation Resource within the Combined Cycle Train.</w:t>
            </w:r>
          </w:p>
        </w:tc>
      </w:tr>
      <w:tr w:rsidR="00E0731F" w:rsidRPr="00E0731F" w14:paraId="64C029D3" w14:textId="77777777" w:rsidTr="00D34EC1">
        <w:trPr>
          <w:cantSplit/>
        </w:trPr>
        <w:tc>
          <w:tcPr>
            <w:tcW w:w="934" w:type="pct"/>
          </w:tcPr>
          <w:p w14:paraId="27BEE97D"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 xml:space="preserve">EBPPR </w:t>
            </w:r>
            <w:r w:rsidRPr="00E0731F">
              <w:rPr>
                <w:rFonts w:eastAsia="Times New Roman"/>
                <w:i/>
                <w:iCs/>
                <w:sz w:val="20"/>
                <w:szCs w:val="20"/>
                <w:vertAlign w:val="subscript"/>
              </w:rPr>
              <w:t>q, r, p, y</w:t>
            </w:r>
          </w:p>
        </w:tc>
        <w:tc>
          <w:tcPr>
            <w:tcW w:w="481" w:type="pct"/>
          </w:tcPr>
          <w:p w14:paraId="62101622"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$/MWh</w:t>
            </w:r>
          </w:p>
        </w:tc>
        <w:tc>
          <w:tcPr>
            <w:tcW w:w="3585" w:type="pct"/>
          </w:tcPr>
          <w:p w14:paraId="1E2DF942" w14:textId="77777777" w:rsidR="00E0731F" w:rsidRPr="00E0731F" w:rsidRDefault="00E0731F" w:rsidP="00E0731F">
            <w:pPr>
              <w:spacing w:after="60"/>
              <w:rPr>
                <w:rFonts w:eastAsia="Times New Roman"/>
                <w:iCs/>
                <w:sz w:val="20"/>
                <w:szCs w:val="20"/>
              </w:rPr>
            </w:pPr>
            <w:r w:rsidRPr="00E0731F">
              <w:rPr>
                <w:rFonts w:eastAsia="Times New Roman"/>
                <w:i/>
                <w:iCs/>
                <w:sz w:val="20"/>
                <w:szCs w:val="20"/>
              </w:rPr>
              <w:t>Emergency Base Point Price per QSE per Settlement Point per Resource by interval</w:t>
            </w:r>
            <w:r w:rsidRPr="00E0731F">
              <w:rPr>
                <w:rFonts w:eastAsia="Times New Roman"/>
                <w:iCs/>
                <w:sz w:val="20"/>
                <w:szCs w:val="20"/>
              </w:rPr>
              <w:t>—The price on the Energy Offer Curve</w:t>
            </w:r>
            <w:r w:rsidRPr="00E0731F">
              <w:rPr>
                <w:rFonts w:ascii="Calibri" w:eastAsia="Calibri" w:hAnsi="Calibri"/>
                <w:sz w:val="22"/>
                <w:szCs w:val="22"/>
              </w:rPr>
              <w:t xml:space="preserve"> </w:t>
            </w:r>
            <w:r w:rsidRPr="00E0731F">
              <w:rPr>
                <w:rFonts w:eastAsia="Times New Roman"/>
                <w:iCs/>
                <w:sz w:val="20"/>
                <w:szCs w:val="20"/>
              </w:rPr>
              <w:t>or Energy Bid/Offer Curve corresponding to the Emergency Base Point</w:t>
            </w:r>
            <w:r w:rsidRPr="00E0731F">
              <w:rPr>
                <w:rFonts w:ascii="Calibri" w:eastAsia="Calibri" w:hAnsi="Calibri"/>
                <w:sz w:val="22"/>
                <w:szCs w:val="22"/>
              </w:rPr>
              <w:t xml:space="preserve"> </w:t>
            </w:r>
            <w:r w:rsidRPr="00E0731F">
              <w:rPr>
                <w:rFonts w:eastAsia="Times New Roman"/>
                <w:iCs/>
                <w:sz w:val="20"/>
                <w:szCs w:val="20"/>
              </w:rPr>
              <w:t xml:space="preserve">for Resource </w:t>
            </w:r>
            <w:proofErr w:type="spellStart"/>
            <w:r w:rsidRPr="00E0731F">
              <w:rPr>
                <w:rFonts w:eastAsia="Times New Roman"/>
                <w:i/>
                <w:iCs/>
                <w:sz w:val="20"/>
                <w:szCs w:val="20"/>
              </w:rPr>
              <w:t>r</w:t>
            </w:r>
            <w:r w:rsidRPr="00E0731F">
              <w:rPr>
                <w:rFonts w:eastAsia="Times New Roman"/>
                <w:iCs/>
                <w:sz w:val="20"/>
                <w:szCs w:val="20"/>
              </w:rPr>
              <w:t xml:space="preserve"> at</w:t>
            </w:r>
            <w:proofErr w:type="spellEnd"/>
            <w:r w:rsidRPr="00E0731F">
              <w:rPr>
                <w:rFonts w:eastAsia="Times New Roman"/>
                <w:iCs/>
                <w:sz w:val="20"/>
                <w:szCs w:val="20"/>
              </w:rPr>
              <w:t xml:space="preserve"> Resource Node </w:t>
            </w:r>
            <w:r w:rsidRPr="00E0731F">
              <w:rPr>
                <w:rFonts w:eastAsia="Times New Roman"/>
                <w:i/>
                <w:iCs/>
                <w:sz w:val="20"/>
                <w:szCs w:val="20"/>
              </w:rPr>
              <w:t>p</w:t>
            </w:r>
            <w:r w:rsidRPr="00E0731F">
              <w:rPr>
                <w:rFonts w:eastAsia="Times New Roman"/>
                <w:iCs/>
                <w:sz w:val="20"/>
                <w:szCs w:val="20"/>
              </w:rPr>
              <w:t xml:space="preserve"> represented by QSE </w:t>
            </w:r>
            <w:r w:rsidRPr="00E0731F">
              <w:rPr>
                <w:rFonts w:eastAsia="Times New Roman"/>
                <w:i/>
                <w:iCs/>
                <w:sz w:val="20"/>
                <w:szCs w:val="20"/>
              </w:rPr>
              <w:t>q</w:t>
            </w:r>
            <w:r w:rsidRPr="00E0731F">
              <w:rPr>
                <w:rFonts w:eastAsia="Times New Roman"/>
                <w:iCs/>
                <w:sz w:val="20"/>
                <w:szCs w:val="20"/>
              </w:rPr>
              <w:t xml:space="preserve"> for the Emergency Base Point interval or SCED interval </w:t>
            </w:r>
            <w:r w:rsidRPr="00E0731F">
              <w:rPr>
                <w:rFonts w:eastAsia="Times New Roman"/>
                <w:i/>
                <w:iCs/>
                <w:sz w:val="20"/>
                <w:szCs w:val="20"/>
              </w:rPr>
              <w:t>y</w:t>
            </w:r>
            <w:r w:rsidRPr="00E0731F">
              <w:rPr>
                <w:rFonts w:eastAsia="Times New Roman"/>
                <w:iCs/>
                <w:sz w:val="20"/>
                <w:szCs w:val="20"/>
              </w:rPr>
              <w:t xml:space="preserve">.  The Energy Offer Curve shall be capped by the MOC pursuant to Section 4.4.9.4.1, Mitigated Offer Cap, and the Energy Bid/Offer Curve shall be capped by the maximum RTSPP at the Settlement Point for the Operating Day, per paragraph (12) of Section 6.6.9.  Where for a Combined Cycle Train, the Resource </w:t>
            </w:r>
            <w:r w:rsidRPr="00E0731F">
              <w:rPr>
                <w:rFonts w:eastAsia="Times New Roman"/>
                <w:i/>
                <w:iCs/>
                <w:sz w:val="20"/>
                <w:szCs w:val="20"/>
              </w:rPr>
              <w:t xml:space="preserve">r </w:t>
            </w:r>
            <w:r w:rsidRPr="00E0731F">
              <w:rPr>
                <w:rFonts w:eastAsia="Times New Roman"/>
                <w:iCs/>
                <w:sz w:val="20"/>
                <w:szCs w:val="20"/>
              </w:rPr>
              <w:t>is a Combined Cycle Generation Resource within the Combined Cycle Train.</w:t>
            </w:r>
          </w:p>
        </w:tc>
      </w:tr>
      <w:tr w:rsidR="00E0731F" w:rsidRPr="00E0731F" w14:paraId="74EAEE0B" w14:textId="77777777" w:rsidTr="00D34EC1">
        <w:trPr>
          <w:cantSplit/>
        </w:trPr>
        <w:tc>
          <w:tcPr>
            <w:tcW w:w="934" w:type="pct"/>
          </w:tcPr>
          <w:p w14:paraId="3B115D1E"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RTSPP</w:t>
            </w:r>
            <w:r w:rsidRPr="00E0731F">
              <w:rPr>
                <w:rFonts w:eastAsia="Times New Roman"/>
                <w:i/>
                <w:iCs/>
                <w:sz w:val="20"/>
                <w:szCs w:val="20"/>
              </w:rPr>
              <w:t xml:space="preserve"> </w:t>
            </w:r>
            <w:r w:rsidRPr="00E0731F">
              <w:rPr>
                <w:rFonts w:eastAsia="Times New Roman"/>
                <w:i/>
                <w:iCs/>
                <w:sz w:val="20"/>
                <w:szCs w:val="20"/>
                <w:vertAlign w:val="subscript"/>
              </w:rPr>
              <w:t>p</w:t>
            </w:r>
          </w:p>
        </w:tc>
        <w:tc>
          <w:tcPr>
            <w:tcW w:w="481" w:type="pct"/>
          </w:tcPr>
          <w:p w14:paraId="242E1D18"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$/MWh</w:t>
            </w:r>
          </w:p>
        </w:tc>
        <w:tc>
          <w:tcPr>
            <w:tcW w:w="3585" w:type="pct"/>
          </w:tcPr>
          <w:p w14:paraId="181EE95A" w14:textId="77777777" w:rsidR="00E0731F" w:rsidRPr="00E0731F" w:rsidRDefault="00E0731F" w:rsidP="00E0731F">
            <w:pPr>
              <w:spacing w:after="60"/>
              <w:rPr>
                <w:rFonts w:eastAsia="Times New Roman"/>
                <w:iCs/>
                <w:sz w:val="20"/>
                <w:szCs w:val="20"/>
              </w:rPr>
            </w:pPr>
            <w:r w:rsidRPr="00E0731F">
              <w:rPr>
                <w:rFonts w:eastAsia="Times New Roman"/>
                <w:i/>
                <w:iCs/>
                <w:sz w:val="20"/>
                <w:szCs w:val="20"/>
              </w:rPr>
              <w:t>Real-Time Settlement Point Price per Settlement Point</w:t>
            </w:r>
            <w:r w:rsidRPr="00E0731F">
              <w:rPr>
                <w:rFonts w:eastAsia="Times New Roman"/>
                <w:iCs/>
                <w:sz w:val="20"/>
                <w:szCs w:val="20"/>
              </w:rPr>
              <w:t xml:space="preserve">—The Real-Time Settlement Point Price at Settlement Point </w:t>
            </w:r>
            <w:r w:rsidRPr="00E0731F">
              <w:rPr>
                <w:rFonts w:eastAsia="Times New Roman"/>
                <w:i/>
                <w:iCs/>
                <w:sz w:val="20"/>
                <w:szCs w:val="20"/>
              </w:rPr>
              <w:t>p</w:t>
            </w:r>
            <w:r w:rsidRPr="00E0731F">
              <w:rPr>
                <w:rFonts w:eastAsia="Times New Roman"/>
                <w:iCs/>
                <w:sz w:val="20"/>
                <w:szCs w:val="20"/>
              </w:rPr>
              <w:t>, for the 15-minute Settlement Interval.</w:t>
            </w:r>
          </w:p>
        </w:tc>
      </w:tr>
      <w:tr w:rsidR="00E0731F" w:rsidRPr="00E0731F" w14:paraId="60780DDA" w14:textId="77777777" w:rsidTr="00D34EC1">
        <w:trPr>
          <w:cantSplit/>
        </w:trPr>
        <w:tc>
          <w:tcPr>
            <w:tcW w:w="934" w:type="pct"/>
          </w:tcPr>
          <w:p w14:paraId="73BB1FB8"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 xml:space="preserve">RTMG </w:t>
            </w:r>
            <w:r w:rsidRPr="00E0731F">
              <w:rPr>
                <w:rFonts w:eastAsia="Times New Roman"/>
                <w:i/>
                <w:iCs/>
                <w:sz w:val="20"/>
                <w:szCs w:val="20"/>
                <w:vertAlign w:val="subscript"/>
              </w:rPr>
              <w:t>q, r, p</w:t>
            </w:r>
          </w:p>
        </w:tc>
        <w:tc>
          <w:tcPr>
            <w:tcW w:w="481" w:type="pct"/>
          </w:tcPr>
          <w:p w14:paraId="6CBCBC45"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MWh</w:t>
            </w:r>
          </w:p>
        </w:tc>
        <w:tc>
          <w:tcPr>
            <w:tcW w:w="3585" w:type="pct"/>
          </w:tcPr>
          <w:p w14:paraId="1F8F8899" w14:textId="77777777" w:rsidR="00E0731F" w:rsidRPr="00E0731F" w:rsidRDefault="00E0731F" w:rsidP="00E0731F">
            <w:pPr>
              <w:spacing w:after="60"/>
              <w:rPr>
                <w:rFonts w:eastAsia="Times New Roman"/>
                <w:iCs/>
                <w:sz w:val="20"/>
                <w:szCs w:val="20"/>
              </w:rPr>
            </w:pPr>
            <w:r w:rsidRPr="00E0731F">
              <w:rPr>
                <w:rFonts w:eastAsia="Times New Roman"/>
                <w:i/>
                <w:iCs/>
                <w:sz w:val="20"/>
                <w:szCs w:val="20"/>
              </w:rPr>
              <w:t>Real-Time Metered Generation per QSE per Settlement Point per Resource</w:t>
            </w:r>
            <w:r w:rsidRPr="00E0731F">
              <w:rPr>
                <w:rFonts w:eastAsia="Times New Roman"/>
                <w:iCs/>
                <w:sz w:val="20"/>
                <w:szCs w:val="20"/>
              </w:rPr>
              <w:t xml:space="preserve">—The metered generation of Resource </w:t>
            </w:r>
            <w:proofErr w:type="spellStart"/>
            <w:r w:rsidRPr="00E0731F">
              <w:rPr>
                <w:rFonts w:eastAsia="Times New Roman"/>
                <w:i/>
                <w:iCs/>
                <w:sz w:val="20"/>
                <w:szCs w:val="20"/>
              </w:rPr>
              <w:t>r</w:t>
            </w:r>
            <w:r w:rsidRPr="00E0731F">
              <w:rPr>
                <w:rFonts w:eastAsia="Times New Roman"/>
                <w:iCs/>
                <w:sz w:val="20"/>
                <w:szCs w:val="20"/>
              </w:rPr>
              <w:t xml:space="preserve"> at</w:t>
            </w:r>
            <w:proofErr w:type="spellEnd"/>
            <w:r w:rsidRPr="00E0731F">
              <w:rPr>
                <w:rFonts w:eastAsia="Times New Roman"/>
                <w:iCs/>
                <w:sz w:val="20"/>
                <w:szCs w:val="20"/>
              </w:rPr>
              <w:t xml:space="preserve"> Resource Node </w:t>
            </w:r>
            <w:r w:rsidRPr="00E0731F">
              <w:rPr>
                <w:rFonts w:eastAsia="Times New Roman"/>
                <w:i/>
                <w:iCs/>
                <w:sz w:val="20"/>
                <w:szCs w:val="20"/>
              </w:rPr>
              <w:t>p</w:t>
            </w:r>
            <w:r w:rsidRPr="00E0731F">
              <w:rPr>
                <w:rFonts w:eastAsia="Times New Roman"/>
                <w:iCs/>
                <w:sz w:val="20"/>
                <w:szCs w:val="20"/>
              </w:rPr>
              <w:t xml:space="preserve"> represented by QSE </w:t>
            </w:r>
            <w:r w:rsidRPr="00E0731F">
              <w:rPr>
                <w:rFonts w:eastAsia="Times New Roman"/>
                <w:i/>
                <w:iCs/>
                <w:sz w:val="20"/>
                <w:szCs w:val="20"/>
              </w:rPr>
              <w:t>q</w:t>
            </w:r>
            <w:r w:rsidRPr="00E0731F">
              <w:rPr>
                <w:rFonts w:eastAsia="Times New Roman"/>
                <w:iCs/>
                <w:sz w:val="20"/>
                <w:szCs w:val="20"/>
              </w:rPr>
              <w:t xml:space="preserve"> in Real-Time for the 15-minute Settlement Interval.  Where for a Combined Cycle Train, the Resource </w:t>
            </w:r>
            <w:r w:rsidRPr="00E0731F">
              <w:rPr>
                <w:rFonts w:eastAsia="Times New Roman"/>
                <w:i/>
                <w:iCs/>
                <w:sz w:val="20"/>
                <w:szCs w:val="20"/>
              </w:rPr>
              <w:t xml:space="preserve">r </w:t>
            </w:r>
            <w:r w:rsidRPr="00E0731F">
              <w:rPr>
                <w:rFonts w:eastAsia="Times New Roman"/>
                <w:iCs/>
                <w:sz w:val="20"/>
                <w:szCs w:val="20"/>
              </w:rPr>
              <w:t>is the Combined Cycle Train.</w:t>
            </w:r>
          </w:p>
        </w:tc>
      </w:tr>
      <w:tr w:rsidR="00E0731F" w:rsidRPr="00E0731F" w14:paraId="6791746E" w14:textId="77777777" w:rsidTr="00D34EC1">
        <w:trPr>
          <w:cantSplit/>
        </w:trPr>
        <w:tc>
          <w:tcPr>
            <w:tcW w:w="934" w:type="pct"/>
          </w:tcPr>
          <w:p w14:paraId="78B84DD7"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 xml:space="preserve">RTCL </w:t>
            </w:r>
            <w:r w:rsidRPr="00E0731F">
              <w:rPr>
                <w:rFonts w:eastAsia="Times New Roman"/>
                <w:i/>
                <w:iCs/>
                <w:sz w:val="20"/>
                <w:szCs w:val="20"/>
                <w:vertAlign w:val="subscript"/>
              </w:rPr>
              <w:t>q, r, p</w:t>
            </w:r>
          </w:p>
        </w:tc>
        <w:tc>
          <w:tcPr>
            <w:tcW w:w="481" w:type="pct"/>
          </w:tcPr>
          <w:p w14:paraId="518F35A7"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MWh</w:t>
            </w:r>
          </w:p>
        </w:tc>
        <w:tc>
          <w:tcPr>
            <w:tcW w:w="3585" w:type="pct"/>
          </w:tcPr>
          <w:p w14:paraId="7E0A2DF1"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Charging Load per QSE per Resource per Settlement Point</w:t>
            </w:r>
            <w:r w:rsidRPr="00E0731F">
              <w:rPr>
                <w:rFonts w:eastAsia="Times New Roman"/>
                <w:iCs/>
                <w:sz w:val="20"/>
                <w:szCs w:val="20"/>
              </w:rPr>
              <w:t xml:space="preserve">—The charging load for Resource </w:t>
            </w:r>
            <w:proofErr w:type="spellStart"/>
            <w:r w:rsidRPr="00E0731F">
              <w:rPr>
                <w:rFonts w:eastAsia="Times New Roman"/>
                <w:i/>
                <w:iCs/>
                <w:sz w:val="20"/>
                <w:szCs w:val="20"/>
              </w:rPr>
              <w:t xml:space="preserve">r </w:t>
            </w:r>
            <w:r w:rsidRPr="00E0731F">
              <w:rPr>
                <w:rFonts w:eastAsia="Times New Roman"/>
                <w:iCs/>
                <w:sz w:val="20"/>
                <w:szCs w:val="20"/>
              </w:rPr>
              <w:t>at</w:t>
            </w:r>
            <w:proofErr w:type="spellEnd"/>
            <w:r w:rsidRPr="00E0731F">
              <w:rPr>
                <w:rFonts w:eastAsia="Times New Roman"/>
                <w:iCs/>
                <w:sz w:val="20"/>
                <w:szCs w:val="20"/>
              </w:rPr>
              <w:t xml:space="preserve"> Resource Node </w:t>
            </w:r>
            <w:r w:rsidRPr="00E0731F">
              <w:rPr>
                <w:rFonts w:eastAsia="Times New Roman"/>
                <w:i/>
                <w:iCs/>
                <w:sz w:val="20"/>
                <w:szCs w:val="20"/>
              </w:rPr>
              <w:t xml:space="preserve">p </w:t>
            </w:r>
            <w:r w:rsidRPr="00E0731F">
              <w:rPr>
                <w:rFonts w:eastAsia="Times New Roman"/>
                <w:iCs/>
                <w:sz w:val="20"/>
                <w:szCs w:val="20"/>
              </w:rPr>
              <w:t xml:space="preserve">represented by the QSE </w:t>
            </w:r>
            <w:r w:rsidRPr="00E0731F">
              <w:rPr>
                <w:rFonts w:eastAsia="Times New Roman"/>
                <w:i/>
                <w:iCs/>
                <w:sz w:val="20"/>
                <w:szCs w:val="20"/>
              </w:rPr>
              <w:t xml:space="preserve">q, </w:t>
            </w:r>
            <w:r w:rsidRPr="00E0731F">
              <w:rPr>
                <w:rFonts w:eastAsia="Times New Roman"/>
                <w:iCs/>
                <w:sz w:val="20"/>
                <w:szCs w:val="20"/>
              </w:rPr>
              <w:t>represented as a negative value,</w:t>
            </w:r>
            <w:r w:rsidRPr="00E0731F">
              <w:rPr>
                <w:rFonts w:eastAsia="Times New Roman"/>
                <w:i/>
                <w:iCs/>
                <w:sz w:val="20"/>
                <w:szCs w:val="20"/>
              </w:rPr>
              <w:t xml:space="preserve"> </w:t>
            </w:r>
            <w:r w:rsidRPr="00E0731F">
              <w:rPr>
                <w:rFonts w:eastAsia="Times New Roman"/>
                <w:iCs/>
                <w:sz w:val="20"/>
                <w:szCs w:val="20"/>
              </w:rPr>
              <w:t xml:space="preserve">for the 15-minute Settlement Interval. </w:t>
            </w:r>
          </w:p>
        </w:tc>
      </w:tr>
      <w:tr w:rsidR="00E0731F" w:rsidRPr="00E0731F" w14:paraId="3803D4D3" w14:textId="77777777" w:rsidTr="00D34EC1">
        <w:trPr>
          <w:cantSplit/>
        </w:trPr>
        <w:tc>
          <w:tcPr>
            <w:tcW w:w="934" w:type="pct"/>
          </w:tcPr>
          <w:p w14:paraId="522C7FCB" w14:textId="77777777" w:rsidR="00E0731F" w:rsidRPr="00E0731F" w:rsidRDefault="00E0731F" w:rsidP="00E0731F">
            <w:pPr>
              <w:spacing w:after="60"/>
              <w:rPr>
                <w:rFonts w:eastAsia="Times New Roman"/>
                <w:iCs/>
                <w:sz w:val="20"/>
                <w:szCs w:val="20"/>
              </w:rPr>
            </w:pPr>
            <w:r w:rsidRPr="00E0731F">
              <w:rPr>
                <w:rFonts w:eastAsia="Times New Roman"/>
                <w:bCs/>
                <w:sz w:val="20"/>
                <w:szCs w:val="20"/>
              </w:rPr>
              <w:t>RTRUNET</w:t>
            </w:r>
            <w:r w:rsidRPr="00E0731F">
              <w:rPr>
                <w:rFonts w:eastAsia="Times New Roman"/>
                <w:bCs/>
                <w:iCs/>
                <w:szCs w:val="20"/>
              </w:rPr>
              <w:t xml:space="preserve"> </w:t>
            </w:r>
            <w:r w:rsidRPr="00E0731F">
              <w:rPr>
                <w:rFonts w:eastAsia="Times New Roman"/>
                <w:bCs/>
                <w:i/>
                <w:iCs/>
                <w:szCs w:val="20"/>
                <w:vertAlign w:val="subscript"/>
              </w:rPr>
              <w:t>q, r</w:t>
            </w:r>
          </w:p>
        </w:tc>
        <w:tc>
          <w:tcPr>
            <w:tcW w:w="481" w:type="pct"/>
          </w:tcPr>
          <w:p w14:paraId="102F74CD"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w:t>
            </w:r>
          </w:p>
        </w:tc>
        <w:tc>
          <w:tcPr>
            <w:tcW w:w="3585" w:type="pct"/>
          </w:tcPr>
          <w:p w14:paraId="07A09F16" w14:textId="77777777" w:rsidR="00E0731F" w:rsidRPr="00E0731F" w:rsidRDefault="00E0731F" w:rsidP="00E0731F">
            <w:pPr>
              <w:spacing w:after="60"/>
              <w:rPr>
                <w:rFonts w:eastAsia="Times New Roman"/>
                <w:iCs/>
                <w:sz w:val="20"/>
                <w:szCs w:val="20"/>
              </w:rPr>
            </w:pPr>
            <w:r w:rsidRPr="00E0731F">
              <w:rPr>
                <w:rFonts w:eastAsia="Times New Roman"/>
                <w:i/>
                <w:iCs/>
                <w:sz w:val="20"/>
                <w:szCs w:val="20"/>
              </w:rPr>
              <w:t>Real-Time Reg-Up Net Revenue</w:t>
            </w:r>
            <w:r w:rsidRPr="00E0731F">
              <w:rPr>
                <w:rFonts w:eastAsia="Times New Roman"/>
                <w:iCs/>
                <w:sz w:val="20"/>
                <w:szCs w:val="20"/>
              </w:rPr>
              <w:t xml:space="preserve">—The difference between the Real-Time Reg-Up Revenue and the Real-Time Reg-Up Revenue Target for QSE </w:t>
            </w:r>
            <w:r w:rsidRPr="00E0731F">
              <w:rPr>
                <w:rFonts w:eastAsia="Times New Roman"/>
                <w:i/>
                <w:iCs/>
                <w:sz w:val="20"/>
                <w:szCs w:val="20"/>
              </w:rPr>
              <w:t>q</w:t>
            </w:r>
            <w:r w:rsidRPr="00E0731F">
              <w:rPr>
                <w:rFonts w:eastAsia="Times New Roman"/>
                <w:iCs/>
                <w:sz w:val="20"/>
                <w:szCs w:val="20"/>
              </w:rPr>
              <w:t xml:space="preserve"> for Resource </w:t>
            </w:r>
            <w:r w:rsidRPr="00E0731F">
              <w:rPr>
                <w:rFonts w:eastAsia="Times New Roman"/>
                <w:i/>
                <w:iCs/>
                <w:sz w:val="20"/>
                <w:szCs w:val="20"/>
              </w:rPr>
              <w:t xml:space="preserve">r </w:t>
            </w:r>
            <w:r w:rsidRPr="00E0731F">
              <w:rPr>
                <w:rFonts w:eastAsia="Times New Roman"/>
                <w:iCs/>
                <w:sz w:val="20"/>
                <w:szCs w:val="20"/>
              </w:rPr>
              <w:t xml:space="preserve">for the 15-minute Settlement Interval.  Where for a Combined Cycle Train, the Resource </w:t>
            </w:r>
            <w:r w:rsidRPr="00E0731F">
              <w:rPr>
                <w:rFonts w:eastAsia="Times New Roman"/>
                <w:i/>
                <w:iCs/>
                <w:sz w:val="20"/>
                <w:szCs w:val="20"/>
              </w:rPr>
              <w:t xml:space="preserve">r </w:t>
            </w:r>
            <w:r w:rsidRPr="00E0731F">
              <w:rPr>
                <w:rFonts w:eastAsia="Times New Roman"/>
                <w:iCs/>
                <w:sz w:val="20"/>
                <w:szCs w:val="20"/>
              </w:rPr>
              <w:t>is the Combined Cycle Train.</w:t>
            </w:r>
          </w:p>
        </w:tc>
      </w:tr>
      <w:tr w:rsidR="00E0731F" w:rsidRPr="00E0731F" w14:paraId="01927813" w14:textId="77777777" w:rsidTr="00D34EC1">
        <w:trPr>
          <w:cantSplit/>
        </w:trPr>
        <w:tc>
          <w:tcPr>
            <w:tcW w:w="934" w:type="pct"/>
          </w:tcPr>
          <w:p w14:paraId="06088796" w14:textId="77777777" w:rsidR="00E0731F" w:rsidRPr="00E0731F" w:rsidRDefault="00E0731F" w:rsidP="00E0731F">
            <w:pPr>
              <w:spacing w:after="60"/>
              <w:rPr>
                <w:rFonts w:eastAsia="Times New Roman"/>
                <w:iCs/>
                <w:sz w:val="20"/>
                <w:szCs w:val="20"/>
              </w:rPr>
            </w:pPr>
            <w:r w:rsidRPr="00E0731F">
              <w:rPr>
                <w:rFonts w:eastAsia="Times New Roman"/>
                <w:bCs/>
                <w:sz w:val="20"/>
                <w:szCs w:val="20"/>
              </w:rPr>
              <w:lastRenderedPageBreak/>
              <w:t>RTRDNET</w:t>
            </w:r>
            <w:r w:rsidRPr="00E0731F">
              <w:rPr>
                <w:rFonts w:eastAsia="Times New Roman"/>
                <w:bCs/>
                <w:iCs/>
                <w:szCs w:val="20"/>
              </w:rPr>
              <w:t xml:space="preserve"> </w:t>
            </w:r>
            <w:r w:rsidRPr="00E0731F">
              <w:rPr>
                <w:rFonts w:eastAsia="Times New Roman"/>
                <w:bCs/>
                <w:i/>
                <w:iCs/>
                <w:szCs w:val="20"/>
                <w:vertAlign w:val="subscript"/>
              </w:rPr>
              <w:t>q, r</w:t>
            </w:r>
          </w:p>
        </w:tc>
        <w:tc>
          <w:tcPr>
            <w:tcW w:w="481" w:type="pct"/>
          </w:tcPr>
          <w:p w14:paraId="10462C4F"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w:t>
            </w:r>
          </w:p>
        </w:tc>
        <w:tc>
          <w:tcPr>
            <w:tcW w:w="3585" w:type="pct"/>
          </w:tcPr>
          <w:p w14:paraId="6F1E899E"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Reg-Down Net Revenue</w:t>
            </w:r>
            <w:r w:rsidRPr="00E0731F">
              <w:rPr>
                <w:rFonts w:eastAsia="Times New Roman"/>
                <w:iCs/>
                <w:sz w:val="20"/>
                <w:szCs w:val="20"/>
              </w:rPr>
              <w:t xml:space="preserve">—The difference between calculated revenue for the Real-Time Reg-Down Revenue and the Real-Time Reg-Down Revenue Target for QSE </w:t>
            </w:r>
            <w:r w:rsidRPr="00E0731F">
              <w:rPr>
                <w:rFonts w:eastAsia="Times New Roman"/>
                <w:i/>
                <w:iCs/>
                <w:sz w:val="20"/>
                <w:szCs w:val="20"/>
              </w:rPr>
              <w:t>q</w:t>
            </w:r>
            <w:r w:rsidRPr="00E0731F">
              <w:rPr>
                <w:rFonts w:eastAsia="Times New Roman"/>
                <w:iCs/>
                <w:sz w:val="20"/>
                <w:szCs w:val="20"/>
              </w:rPr>
              <w:t xml:space="preserve"> for Resource </w:t>
            </w:r>
            <w:r w:rsidRPr="00E0731F">
              <w:rPr>
                <w:rFonts w:eastAsia="Times New Roman"/>
                <w:i/>
                <w:iCs/>
                <w:sz w:val="20"/>
                <w:szCs w:val="20"/>
              </w:rPr>
              <w:t xml:space="preserve">r </w:t>
            </w:r>
            <w:r w:rsidRPr="00E0731F">
              <w:rPr>
                <w:rFonts w:eastAsia="Times New Roman"/>
                <w:iCs/>
                <w:sz w:val="20"/>
                <w:szCs w:val="20"/>
              </w:rPr>
              <w:t xml:space="preserve">for the 15-minute Settlement Interval.  Where for a Combined Cycle Train, the Resource </w:t>
            </w:r>
            <w:r w:rsidRPr="00E0731F">
              <w:rPr>
                <w:rFonts w:eastAsia="Times New Roman"/>
                <w:i/>
                <w:iCs/>
                <w:sz w:val="20"/>
                <w:szCs w:val="20"/>
              </w:rPr>
              <w:t xml:space="preserve">r </w:t>
            </w:r>
            <w:r w:rsidRPr="00E0731F">
              <w:rPr>
                <w:rFonts w:eastAsia="Times New Roman"/>
                <w:iCs/>
                <w:sz w:val="20"/>
                <w:szCs w:val="20"/>
              </w:rPr>
              <w:t>is the Combined Cycle Train.</w:t>
            </w:r>
          </w:p>
        </w:tc>
      </w:tr>
      <w:tr w:rsidR="00E0731F" w:rsidRPr="00E0731F" w14:paraId="4AD7EA72" w14:textId="77777777" w:rsidTr="00D34EC1">
        <w:trPr>
          <w:cantSplit/>
        </w:trPr>
        <w:tc>
          <w:tcPr>
            <w:tcW w:w="934" w:type="pct"/>
          </w:tcPr>
          <w:p w14:paraId="6B15262D" w14:textId="77777777" w:rsidR="00E0731F" w:rsidRPr="00E0731F" w:rsidRDefault="00E0731F" w:rsidP="00E0731F">
            <w:pPr>
              <w:spacing w:after="60"/>
              <w:rPr>
                <w:rFonts w:eastAsia="Times New Roman"/>
                <w:bCs/>
                <w:sz w:val="20"/>
                <w:szCs w:val="20"/>
              </w:rPr>
            </w:pPr>
            <w:r w:rsidRPr="00E0731F">
              <w:rPr>
                <w:rFonts w:eastAsia="Times New Roman"/>
                <w:bCs/>
                <w:sz w:val="20"/>
                <w:szCs w:val="20"/>
              </w:rPr>
              <w:t>RTRRNET</w:t>
            </w:r>
            <w:r w:rsidRPr="00E0731F">
              <w:rPr>
                <w:rFonts w:eastAsia="Times New Roman"/>
                <w:bCs/>
                <w:iCs/>
                <w:szCs w:val="20"/>
              </w:rPr>
              <w:t xml:space="preserve"> </w:t>
            </w:r>
            <w:r w:rsidRPr="00E0731F">
              <w:rPr>
                <w:rFonts w:eastAsia="Times New Roman"/>
                <w:bCs/>
                <w:i/>
                <w:iCs/>
                <w:szCs w:val="20"/>
                <w:vertAlign w:val="subscript"/>
              </w:rPr>
              <w:t>q, r</w:t>
            </w:r>
          </w:p>
        </w:tc>
        <w:tc>
          <w:tcPr>
            <w:tcW w:w="481" w:type="pct"/>
          </w:tcPr>
          <w:p w14:paraId="25666BCF"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w:t>
            </w:r>
          </w:p>
        </w:tc>
        <w:tc>
          <w:tcPr>
            <w:tcW w:w="3585" w:type="pct"/>
          </w:tcPr>
          <w:p w14:paraId="6542B2F2"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Responsive Reserve Net Revenue</w:t>
            </w:r>
            <w:r w:rsidRPr="00E0731F">
              <w:rPr>
                <w:rFonts w:eastAsia="Times New Roman"/>
                <w:iCs/>
                <w:sz w:val="20"/>
                <w:szCs w:val="20"/>
              </w:rPr>
              <w:t xml:space="preserve">—The difference between Real-Time RRS Revenue and the Real-Time RRS Revenue Target for QSE </w:t>
            </w:r>
            <w:r w:rsidRPr="00E0731F">
              <w:rPr>
                <w:rFonts w:eastAsia="Times New Roman"/>
                <w:i/>
                <w:iCs/>
                <w:sz w:val="20"/>
                <w:szCs w:val="20"/>
              </w:rPr>
              <w:t>q</w:t>
            </w:r>
            <w:r w:rsidRPr="00E0731F">
              <w:rPr>
                <w:rFonts w:eastAsia="Times New Roman"/>
                <w:iCs/>
                <w:sz w:val="20"/>
                <w:szCs w:val="20"/>
              </w:rPr>
              <w:t xml:space="preserve"> for Resource </w:t>
            </w:r>
            <w:r w:rsidRPr="00E0731F">
              <w:rPr>
                <w:rFonts w:eastAsia="Times New Roman"/>
                <w:i/>
                <w:iCs/>
                <w:sz w:val="20"/>
                <w:szCs w:val="20"/>
              </w:rPr>
              <w:t xml:space="preserve">r </w:t>
            </w:r>
            <w:r w:rsidRPr="00E0731F">
              <w:rPr>
                <w:rFonts w:eastAsia="Times New Roman"/>
                <w:iCs/>
                <w:sz w:val="20"/>
                <w:szCs w:val="20"/>
              </w:rPr>
              <w:t xml:space="preserve">for the 15-minute Settlement Interval.  Where for a Combined Cycle Train, the Resource </w:t>
            </w:r>
            <w:r w:rsidRPr="00E0731F">
              <w:rPr>
                <w:rFonts w:eastAsia="Times New Roman"/>
                <w:i/>
                <w:iCs/>
                <w:sz w:val="20"/>
                <w:szCs w:val="20"/>
              </w:rPr>
              <w:t xml:space="preserve">r </w:t>
            </w:r>
            <w:r w:rsidRPr="00E0731F">
              <w:rPr>
                <w:rFonts w:eastAsia="Times New Roman"/>
                <w:iCs/>
                <w:sz w:val="20"/>
                <w:szCs w:val="20"/>
              </w:rPr>
              <w:t>is the Combined Cycle Train.</w:t>
            </w:r>
          </w:p>
        </w:tc>
      </w:tr>
      <w:tr w:rsidR="00E0731F" w:rsidRPr="00E0731F" w14:paraId="79628E1B" w14:textId="77777777" w:rsidTr="00D34EC1">
        <w:trPr>
          <w:cantSplit/>
        </w:trPr>
        <w:tc>
          <w:tcPr>
            <w:tcW w:w="934" w:type="pct"/>
          </w:tcPr>
          <w:p w14:paraId="5849ECE8" w14:textId="77777777" w:rsidR="00E0731F" w:rsidRPr="00E0731F" w:rsidRDefault="00E0731F" w:rsidP="00E0731F">
            <w:pPr>
              <w:spacing w:after="60"/>
              <w:rPr>
                <w:rFonts w:eastAsia="Times New Roman"/>
                <w:bCs/>
                <w:sz w:val="20"/>
                <w:szCs w:val="20"/>
              </w:rPr>
            </w:pPr>
            <w:r w:rsidRPr="00E0731F">
              <w:rPr>
                <w:rFonts w:eastAsia="Times New Roman"/>
                <w:bCs/>
                <w:sz w:val="20"/>
                <w:szCs w:val="20"/>
              </w:rPr>
              <w:t>RTNSNET</w:t>
            </w:r>
            <w:r w:rsidRPr="00E0731F">
              <w:rPr>
                <w:rFonts w:eastAsia="Times New Roman"/>
                <w:bCs/>
                <w:iCs/>
                <w:szCs w:val="20"/>
              </w:rPr>
              <w:t xml:space="preserve"> </w:t>
            </w:r>
            <w:r w:rsidRPr="00E0731F">
              <w:rPr>
                <w:rFonts w:eastAsia="Times New Roman"/>
                <w:bCs/>
                <w:i/>
                <w:iCs/>
                <w:szCs w:val="20"/>
                <w:vertAlign w:val="subscript"/>
              </w:rPr>
              <w:t>q, r</w:t>
            </w:r>
          </w:p>
        </w:tc>
        <w:tc>
          <w:tcPr>
            <w:tcW w:w="481" w:type="pct"/>
          </w:tcPr>
          <w:p w14:paraId="271263CA"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w:t>
            </w:r>
          </w:p>
        </w:tc>
        <w:tc>
          <w:tcPr>
            <w:tcW w:w="3585" w:type="pct"/>
          </w:tcPr>
          <w:p w14:paraId="078AF841"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Non-Spin Net Revenue</w:t>
            </w:r>
            <w:r w:rsidRPr="00E0731F">
              <w:rPr>
                <w:rFonts w:eastAsia="Times New Roman"/>
                <w:iCs/>
                <w:sz w:val="20"/>
                <w:szCs w:val="20"/>
              </w:rPr>
              <w:t xml:space="preserve">—The difference between Real-Time Non-Spin Revenue and the Real-Time Non-Spin Revenue Target for Resource </w:t>
            </w:r>
            <w:r w:rsidRPr="00E0731F">
              <w:rPr>
                <w:rFonts w:eastAsia="Times New Roman"/>
                <w:i/>
                <w:iCs/>
                <w:sz w:val="20"/>
                <w:szCs w:val="20"/>
              </w:rPr>
              <w:t xml:space="preserve">r </w:t>
            </w:r>
            <w:r w:rsidRPr="00E0731F">
              <w:rPr>
                <w:rFonts w:eastAsia="Times New Roman"/>
                <w:iCs/>
                <w:sz w:val="20"/>
                <w:szCs w:val="20"/>
              </w:rPr>
              <w:t xml:space="preserve">for the 15-minute Settlement Interval.  Where for a Combined Cycle Train, the Resource </w:t>
            </w:r>
            <w:r w:rsidRPr="00E0731F">
              <w:rPr>
                <w:rFonts w:eastAsia="Times New Roman"/>
                <w:i/>
                <w:iCs/>
                <w:sz w:val="20"/>
                <w:szCs w:val="20"/>
              </w:rPr>
              <w:t xml:space="preserve">r </w:t>
            </w:r>
            <w:r w:rsidRPr="00E0731F">
              <w:rPr>
                <w:rFonts w:eastAsia="Times New Roman"/>
                <w:iCs/>
                <w:sz w:val="20"/>
                <w:szCs w:val="20"/>
              </w:rPr>
              <w:t>is the Combined Cycle Train.</w:t>
            </w:r>
          </w:p>
        </w:tc>
      </w:tr>
      <w:tr w:rsidR="00E0731F" w:rsidRPr="00E0731F" w14:paraId="5FAD4316" w14:textId="77777777" w:rsidTr="00D34EC1">
        <w:trPr>
          <w:cantSplit/>
        </w:trPr>
        <w:tc>
          <w:tcPr>
            <w:tcW w:w="934" w:type="pct"/>
          </w:tcPr>
          <w:p w14:paraId="54F2A05D" w14:textId="77777777" w:rsidR="00E0731F" w:rsidRPr="00E0731F" w:rsidRDefault="00E0731F" w:rsidP="00E0731F">
            <w:pPr>
              <w:spacing w:after="60"/>
              <w:rPr>
                <w:rFonts w:eastAsia="Times New Roman"/>
                <w:bCs/>
                <w:sz w:val="20"/>
                <w:szCs w:val="20"/>
              </w:rPr>
            </w:pPr>
            <w:r w:rsidRPr="00E0731F">
              <w:rPr>
                <w:rFonts w:eastAsia="Times New Roman"/>
                <w:bCs/>
                <w:sz w:val="20"/>
                <w:szCs w:val="20"/>
              </w:rPr>
              <w:t>RTECRNET</w:t>
            </w:r>
            <w:r w:rsidRPr="00E0731F">
              <w:rPr>
                <w:rFonts w:eastAsia="Times New Roman"/>
                <w:bCs/>
                <w:iCs/>
                <w:szCs w:val="20"/>
              </w:rPr>
              <w:t xml:space="preserve"> </w:t>
            </w:r>
            <w:r w:rsidRPr="00E0731F">
              <w:rPr>
                <w:rFonts w:eastAsia="Times New Roman"/>
                <w:bCs/>
                <w:i/>
                <w:iCs/>
                <w:szCs w:val="20"/>
                <w:vertAlign w:val="subscript"/>
              </w:rPr>
              <w:t>q, r</w:t>
            </w:r>
          </w:p>
        </w:tc>
        <w:tc>
          <w:tcPr>
            <w:tcW w:w="481" w:type="pct"/>
          </w:tcPr>
          <w:p w14:paraId="7AFEE1AE"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w:t>
            </w:r>
          </w:p>
        </w:tc>
        <w:tc>
          <w:tcPr>
            <w:tcW w:w="3585" w:type="pct"/>
          </w:tcPr>
          <w:p w14:paraId="1F24BE82"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ERCOT Contingency Reserve Service Net Revenue</w:t>
            </w:r>
            <w:r w:rsidRPr="00E0731F">
              <w:rPr>
                <w:rFonts w:eastAsia="Times New Roman"/>
                <w:iCs/>
                <w:sz w:val="20"/>
                <w:szCs w:val="20"/>
              </w:rPr>
              <w:t xml:space="preserve">—The difference between Real-Time ECRS Revenue and the Real-Time ECRS Revenue Target for Resource </w:t>
            </w:r>
            <w:r w:rsidRPr="00E0731F">
              <w:rPr>
                <w:rFonts w:eastAsia="Times New Roman"/>
                <w:i/>
                <w:iCs/>
                <w:sz w:val="20"/>
                <w:szCs w:val="20"/>
              </w:rPr>
              <w:t xml:space="preserve">r </w:t>
            </w:r>
            <w:r w:rsidRPr="00E0731F">
              <w:rPr>
                <w:rFonts w:eastAsia="Times New Roman"/>
                <w:iCs/>
                <w:sz w:val="20"/>
                <w:szCs w:val="20"/>
              </w:rPr>
              <w:t xml:space="preserve">for the 15-minute Settlement Interval.  Where for a Combined Cycle Train, the Resource </w:t>
            </w:r>
            <w:r w:rsidRPr="00E0731F">
              <w:rPr>
                <w:rFonts w:eastAsia="Times New Roman"/>
                <w:i/>
                <w:iCs/>
                <w:sz w:val="20"/>
                <w:szCs w:val="20"/>
              </w:rPr>
              <w:t xml:space="preserve">r </w:t>
            </w:r>
            <w:r w:rsidRPr="00E0731F">
              <w:rPr>
                <w:rFonts w:eastAsia="Times New Roman"/>
                <w:iCs/>
                <w:sz w:val="20"/>
                <w:szCs w:val="20"/>
              </w:rPr>
              <w:t>is the Combined Cycle Train.</w:t>
            </w:r>
          </w:p>
        </w:tc>
      </w:tr>
      <w:tr w:rsidR="00F7006F" w:rsidRPr="00E0731F" w14:paraId="125C09A5" w14:textId="77777777" w:rsidTr="00D34EC1">
        <w:trPr>
          <w:cantSplit/>
          <w:ins w:id="1001" w:author="ERCOT" w:date="2025-12-09T11:37:00Z"/>
        </w:trPr>
        <w:tc>
          <w:tcPr>
            <w:tcW w:w="934" w:type="pct"/>
          </w:tcPr>
          <w:p w14:paraId="559E0BF2" w14:textId="217491BA" w:rsidR="00F7006F" w:rsidRPr="00E0731F" w:rsidRDefault="00F7006F" w:rsidP="00F7006F">
            <w:pPr>
              <w:spacing w:after="60"/>
              <w:rPr>
                <w:ins w:id="1002" w:author="ERCOT" w:date="2025-12-09T11:37:00Z" w16du:dateUtc="2025-12-09T17:37:00Z"/>
                <w:rFonts w:eastAsia="Times New Roman"/>
                <w:bCs/>
                <w:sz w:val="20"/>
                <w:szCs w:val="20"/>
              </w:rPr>
            </w:pPr>
            <w:ins w:id="1003" w:author="ERCOT" w:date="2025-12-09T11:37:00Z" w16du:dateUtc="2025-12-09T17:37:00Z">
              <w:r w:rsidRPr="00ED4E10">
                <w:rPr>
                  <w:rFonts w:eastAsia="Times New Roman"/>
                  <w:bCs/>
                  <w:sz w:val="20"/>
                  <w:szCs w:val="20"/>
                </w:rPr>
                <w:t>RT</w:t>
              </w:r>
              <w:r>
                <w:rPr>
                  <w:rFonts w:eastAsia="Times New Roman"/>
                  <w:bCs/>
                  <w:sz w:val="20"/>
                  <w:szCs w:val="20"/>
                </w:rPr>
                <w:t>DR</w:t>
              </w:r>
              <w:r w:rsidRPr="00ED4E10">
                <w:rPr>
                  <w:rFonts w:eastAsia="Times New Roman"/>
                  <w:bCs/>
                  <w:sz w:val="20"/>
                  <w:szCs w:val="20"/>
                </w:rPr>
                <w:t>RNET</w:t>
              </w:r>
              <w:r w:rsidRPr="00ED4E10">
                <w:rPr>
                  <w:rFonts w:eastAsia="Times New Roman"/>
                  <w:bCs/>
                  <w:iCs/>
                  <w:szCs w:val="20"/>
                </w:rPr>
                <w:t xml:space="preserve"> </w:t>
              </w:r>
              <w:r w:rsidRPr="00ED4E10">
                <w:rPr>
                  <w:rFonts w:eastAsia="Times New Roman"/>
                  <w:bCs/>
                  <w:i/>
                  <w:iCs/>
                  <w:szCs w:val="20"/>
                  <w:vertAlign w:val="subscript"/>
                </w:rPr>
                <w:t>q, r</w:t>
              </w:r>
            </w:ins>
          </w:p>
        </w:tc>
        <w:tc>
          <w:tcPr>
            <w:tcW w:w="481" w:type="pct"/>
          </w:tcPr>
          <w:p w14:paraId="2B3D187C" w14:textId="10074632" w:rsidR="00F7006F" w:rsidRPr="00E0731F" w:rsidRDefault="00F7006F" w:rsidP="00F7006F">
            <w:pPr>
              <w:spacing w:after="60"/>
              <w:rPr>
                <w:ins w:id="1004" w:author="ERCOT" w:date="2025-12-09T11:37:00Z" w16du:dateUtc="2025-12-09T17:37:00Z"/>
                <w:rFonts w:eastAsia="Times New Roman"/>
                <w:iCs/>
                <w:sz w:val="20"/>
                <w:szCs w:val="20"/>
              </w:rPr>
            </w:pPr>
            <w:ins w:id="1005" w:author="ERCOT" w:date="2025-12-09T11:37:00Z" w16du:dateUtc="2025-12-09T17:37:00Z">
              <w:r>
                <w:rPr>
                  <w:rFonts w:eastAsia="Times New Roman"/>
                  <w:iCs/>
                  <w:sz w:val="20"/>
                  <w:szCs w:val="20"/>
                </w:rPr>
                <w:t>$</w:t>
              </w:r>
            </w:ins>
          </w:p>
        </w:tc>
        <w:tc>
          <w:tcPr>
            <w:tcW w:w="3585" w:type="pct"/>
          </w:tcPr>
          <w:p w14:paraId="61E11128" w14:textId="021C936E" w:rsidR="00F7006F" w:rsidRPr="00E0731F" w:rsidRDefault="00F7006F" w:rsidP="00F7006F">
            <w:pPr>
              <w:spacing w:after="60"/>
              <w:rPr>
                <w:ins w:id="1006" w:author="ERCOT" w:date="2025-12-09T11:37:00Z" w16du:dateUtc="2025-12-09T17:37:00Z"/>
                <w:rFonts w:eastAsia="Times New Roman"/>
                <w:i/>
                <w:iCs/>
                <w:sz w:val="20"/>
                <w:szCs w:val="20"/>
              </w:rPr>
            </w:pPr>
            <w:ins w:id="1007" w:author="ERCOT" w:date="2025-12-09T11:37:00Z" w16du:dateUtc="2025-12-09T17:37:00Z">
              <w:r w:rsidRPr="00ED4E10">
                <w:rPr>
                  <w:rFonts w:eastAsia="Times New Roman"/>
                  <w:i/>
                  <w:iCs/>
                  <w:sz w:val="20"/>
                  <w:szCs w:val="20"/>
                </w:rPr>
                <w:t xml:space="preserve">Real-Time </w:t>
              </w:r>
              <w:r>
                <w:rPr>
                  <w:rFonts w:eastAsia="Times New Roman"/>
                  <w:i/>
                  <w:iCs/>
                  <w:sz w:val="20"/>
                  <w:szCs w:val="20"/>
                </w:rPr>
                <w:t>Dispatchable Reliability</w:t>
              </w:r>
              <w:r w:rsidRPr="00ED4E10">
                <w:rPr>
                  <w:rFonts w:eastAsia="Times New Roman"/>
                  <w:i/>
                  <w:iCs/>
                  <w:sz w:val="20"/>
                  <w:szCs w:val="20"/>
                </w:rPr>
                <w:t xml:space="preserve"> Reserve Service Net Revenue</w:t>
              </w:r>
              <w:r w:rsidRPr="00ED4E10">
                <w:rPr>
                  <w:rFonts w:eastAsia="Times New Roman"/>
                  <w:iCs/>
                  <w:sz w:val="20"/>
                  <w:szCs w:val="20"/>
                </w:rPr>
                <w:t xml:space="preserve">—The difference between Real-Time </w:t>
              </w:r>
              <w:r>
                <w:rPr>
                  <w:rFonts w:eastAsia="Times New Roman"/>
                  <w:iCs/>
                  <w:sz w:val="20"/>
                  <w:szCs w:val="20"/>
                </w:rPr>
                <w:t>DRRS</w:t>
              </w:r>
              <w:r w:rsidRPr="00ED4E10">
                <w:rPr>
                  <w:rFonts w:eastAsia="Times New Roman"/>
                  <w:iCs/>
                  <w:sz w:val="20"/>
                  <w:szCs w:val="20"/>
                </w:rPr>
                <w:t xml:space="preserve"> Revenue and the Real-Time </w:t>
              </w:r>
              <w:r>
                <w:rPr>
                  <w:rFonts w:eastAsia="Times New Roman"/>
                  <w:iCs/>
                  <w:sz w:val="20"/>
                  <w:szCs w:val="20"/>
                </w:rPr>
                <w:t>DRRS</w:t>
              </w:r>
              <w:r w:rsidRPr="00ED4E10">
                <w:rPr>
                  <w:rFonts w:eastAsia="Times New Roman"/>
                  <w:iCs/>
                  <w:sz w:val="20"/>
                  <w:szCs w:val="20"/>
                </w:rPr>
                <w:t xml:space="preserve"> Revenue Target for Resource </w:t>
              </w:r>
              <w:r w:rsidRPr="00ED4E10">
                <w:rPr>
                  <w:rFonts w:eastAsia="Times New Roman"/>
                  <w:i/>
                  <w:iCs/>
                  <w:sz w:val="20"/>
                  <w:szCs w:val="20"/>
                </w:rPr>
                <w:t xml:space="preserve">r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ins>
          </w:p>
        </w:tc>
      </w:tr>
      <w:tr w:rsidR="00E0731F" w:rsidRPr="00E0731F" w14:paraId="36124880" w14:textId="77777777" w:rsidTr="00D34EC1">
        <w:trPr>
          <w:cantSplit/>
        </w:trPr>
        <w:tc>
          <w:tcPr>
            <w:tcW w:w="934" w:type="pct"/>
          </w:tcPr>
          <w:p w14:paraId="14F3963C" w14:textId="77777777" w:rsidR="00E0731F" w:rsidRPr="00E0731F" w:rsidRDefault="00E0731F" w:rsidP="00E0731F">
            <w:pPr>
              <w:spacing w:after="60"/>
              <w:rPr>
                <w:rFonts w:eastAsia="Times New Roman"/>
                <w:bCs/>
                <w:sz w:val="20"/>
                <w:szCs w:val="20"/>
              </w:rPr>
            </w:pPr>
            <w:r w:rsidRPr="00E0731F">
              <w:rPr>
                <w:rFonts w:eastAsia="Times New Roman"/>
                <w:iCs/>
                <w:sz w:val="20"/>
                <w:szCs w:val="20"/>
              </w:rPr>
              <w:t xml:space="preserve">RTRUREV </w:t>
            </w:r>
            <w:r w:rsidRPr="00E0731F">
              <w:rPr>
                <w:rFonts w:eastAsia="Times New Roman"/>
                <w:i/>
                <w:iCs/>
                <w:sz w:val="20"/>
                <w:szCs w:val="20"/>
                <w:vertAlign w:val="subscript"/>
              </w:rPr>
              <w:t>q, r</w:t>
            </w:r>
          </w:p>
        </w:tc>
        <w:tc>
          <w:tcPr>
            <w:tcW w:w="481" w:type="pct"/>
          </w:tcPr>
          <w:p w14:paraId="5FD73D35"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w:t>
            </w:r>
          </w:p>
        </w:tc>
        <w:tc>
          <w:tcPr>
            <w:tcW w:w="3585" w:type="pct"/>
          </w:tcPr>
          <w:p w14:paraId="5F540A0C"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Reg-Up Revenue</w:t>
            </w:r>
            <w:r w:rsidRPr="00E0731F">
              <w:rPr>
                <w:rFonts w:eastAsia="Times New Roman"/>
                <w:iCs/>
                <w:sz w:val="20"/>
                <w:szCs w:val="20"/>
              </w:rPr>
              <w:t xml:space="preserve">—The calculated Real-Time Reg-Up revenue for QSE </w:t>
            </w:r>
            <w:r w:rsidRPr="00E0731F">
              <w:rPr>
                <w:rFonts w:eastAsia="Times New Roman"/>
                <w:i/>
                <w:iCs/>
                <w:sz w:val="20"/>
                <w:szCs w:val="20"/>
              </w:rPr>
              <w:t xml:space="preserve">q </w:t>
            </w:r>
            <w:r w:rsidRPr="00E0731F">
              <w:rPr>
                <w:rFonts w:eastAsia="Times New Roman"/>
                <w:iCs/>
                <w:sz w:val="20"/>
                <w:szCs w:val="20"/>
              </w:rPr>
              <w:t>calculated for</w:t>
            </w:r>
            <w:r w:rsidRPr="00E0731F">
              <w:rPr>
                <w:rFonts w:eastAsia="Times New Roman"/>
                <w:i/>
                <w:iCs/>
                <w:sz w:val="20"/>
                <w:szCs w:val="20"/>
              </w:rPr>
              <w:t xml:space="preserve"> </w:t>
            </w:r>
            <w:r w:rsidRPr="00E0731F">
              <w:rPr>
                <w:rFonts w:eastAsia="Times New Roman"/>
                <w:iCs/>
                <w:sz w:val="20"/>
                <w:szCs w:val="20"/>
              </w:rPr>
              <w:t xml:space="preserve">Resource </w:t>
            </w:r>
            <w:r w:rsidRPr="00E0731F">
              <w:rPr>
                <w:rFonts w:eastAsia="Times New Roman"/>
                <w:i/>
                <w:iCs/>
                <w:sz w:val="20"/>
                <w:szCs w:val="20"/>
              </w:rPr>
              <w:t xml:space="preserve">r </w:t>
            </w:r>
            <w:r w:rsidRPr="00E0731F">
              <w:rPr>
                <w:rFonts w:eastAsia="Times New Roman"/>
                <w:iCs/>
                <w:sz w:val="20"/>
                <w:szCs w:val="20"/>
              </w:rPr>
              <w:t xml:space="preserve">for the 15-minute Settlement Interval.  Where for a Combined Cycle Train, the Resource </w:t>
            </w:r>
            <w:r w:rsidRPr="00E0731F">
              <w:rPr>
                <w:rFonts w:eastAsia="Times New Roman"/>
                <w:i/>
                <w:iCs/>
                <w:sz w:val="20"/>
                <w:szCs w:val="20"/>
              </w:rPr>
              <w:t>r</w:t>
            </w:r>
            <w:r w:rsidRPr="00E0731F">
              <w:rPr>
                <w:rFonts w:eastAsia="Times New Roman"/>
                <w:iCs/>
                <w:sz w:val="20"/>
                <w:szCs w:val="20"/>
              </w:rPr>
              <w:t xml:space="preserve"> is the Combined Cycle Train.</w:t>
            </w:r>
          </w:p>
        </w:tc>
      </w:tr>
      <w:tr w:rsidR="00E0731F" w:rsidRPr="00E0731F" w14:paraId="22B402AF" w14:textId="77777777" w:rsidTr="00D34EC1">
        <w:trPr>
          <w:cantSplit/>
        </w:trPr>
        <w:tc>
          <w:tcPr>
            <w:tcW w:w="934" w:type="pct"/>
          </w:tcPr>
          <w:p w14:paraId="76741DAE" w14:textId="77777777" w:rsidR="00E0731F" w:rsidRPr="00E0731F" w:rsidRDefault="00E0731F" w:rsidP="00E0731F">
            <w:pPr>
              <w:spacing w:after="60"/>
              <w:rPr>
                <w:rFonts w:eastAsia="Times New Roman"/>
                <w:bCs/>
                <w:sz w:val="20"/>
                <w:szCs w:val="20"/>
              </w:rPr>
            </w:pPr>
            <w:r w:rsidRPr="00E0731F">
              <w:rPr>
                <w:rFonts w:eastAsia="Times New Roman"/>
                <w:iCs/>
                <w:sz w:val="20"/>
                <w:szCs w:val="20"/>
              </w:rPr>
              <w:t xml:space="preserve">RTRDREV </w:t>
            </w:r>
            <w:r w:rsidRPr="00E0731F">
              <w:rPr>
                <w:rFonts w:eastAsia="Times New Roman"/>
                <w:i/>
                <w:iCs/>
                <w:sz w:val="20"/>
                <w:szCs w:val="20"/>
                <w:vertAlign w:val="subscript"/>
              </w:rPr>
              <w:t>q, r</w:t>
            </w:r>
          </w:p>
        </w:tc>
        <w:tc>
          <w:tcPr>
            <w:tcW w:w="481" w:type="pct"/>
          </w:tcPr>
          <w:p w14:paraId="5FA38B7A"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w:t>
            </w:r>
          </w:p>
        </w:tc>
        <w:tc>
          <w:tcPr>
            <w:tcW w:w="3585" w:type="pct"/>
          </w:tcPr>
          <w:p w14:paraId="202ABD7C"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Reg-Down Revenue</w:t>
            </w:r>
            <w:r w:rsidRPr="00E0731F">
              <w:rPr>
                <w:rFonts w:eastAsia="Times New Roman"/>
                <w:iCs/>
                <w:sz w:val="20"/>
                <w:szCs w:val="20"/>
              </w:rPr>
              <w:t xml:space="preserve">—The calculated Real-Time Reg-Down revenue for QSE </w:t>
            </w:r>
            <w:r w:rsidRPr="00E0731F">
              <w:rPr>
                <w:rFonts w:eastAsia="Times New Roman"/>
                <w:i/>
                <w:iCs/>
                <w:sz w:val="20"/>
                <w:szCs w:val="20"/>
              </w:rPr>
              <w:t xml:space="preserve">q </w:t>
            </w:r>
            <w:r w:rsidRPr="00E0731F">
              <w:rPr>
                <w:rFonts w:eastAsia="Times New Roman"/>
                <w:iCs/>
                <w:sz w:val="20"/>
                <w:szCs w:val="20"/>
              </w:rPr>
              <w:t>calculated for</w:t>
            </w:r>
            <w:r w:rsidRPr="00E0731F">
              <w:rPr>
                <w:rFonts w:eastAsia="Times New Roman"/>
                <w:i/>
                <w:iCs/>
                <w:sz w:val="20"/>
                <w:szCs w:val="20"/>
              </w:rPr>
              <w:t xml:space="preserve"> </w:t>
            </w:r>
            <w:r w:rsidRPr="00E0731F">
              <w:rPr>
                <w:rFonts w:eastAsia="Times New Roman"/>
                <w:iCs/>
                <w:sz w:val="20"/>
                <w:szCs w:val="20"/>
              </w:rPr>
              <w:t xml:space="preserve">Resource </w:t>
            </w:r>
            <w:r w:rsidRPr="00E0731F">
              <w:rPr>
                <w:rFonts w:eastAsia="Times New Roman"/>
                <w:i/>
                <w:iCs/>
                <w:sz w:val="20"/>
                <w:szCs w:val="20"/>
              </w:rPr>
              <w:t xml:space="preserve">r </w:t>
            </w:r>
            <w:r w:rsidRPr="00E0731F">
              <w:rPr>
                <w:rFonts w:eastAsia="Times New Roman"/>
                <w:iCs/>
                <w:sz w:val="20"/>
                <w:szCs w:val="20"/>
              </w:rPr>
              <w:t xml:space="preserve">for the 15-minute Settlement interval.  Where for a Combined Cycle Train, the Resource </w:t>
            </w:r>
            <w:r w:rsidRPr="00E0731F">
              <w:rPr>
                <w:rFonts w:eastAsia="Times New Roman"/>
                <w:i/>
                <w:iCs/>
                <w:sz w:val="20"/>
                <w:szCs w:val="20"/>
              </w:rPr>
              <w:t>r</w:t>
            </w:r>
            <w:r w:rsidRPr="00E0731F">
              <w:rPr>
                <w:rFonts w:eastAsia="Times New Roman"/>
                <w:iCs/>
                <w:sz w:val="20"/>
                <w:szCs w:val="20"/>
              </w:rPr>
              <w:t xml:space="preserve"> is the Combined Cycle Train.</w:t>
            </w:r>
          </w:p>
        </w:tc>
      </w:tr>
      <w:tr w:rsidR="00E0731F" w:rsidRPr="00E0731F" w14:paraId="4D0FCE56" w14:textId="77777777" w:rsidTr="00D34EC1">
        <w:trPr>
          <w:cantSplit/>
        </w:trPr>
        <w:tc>
          <w:tcPr>
            <w:tcW w:w="934" w:type="pct"/>
          </w:tcPr>
          <w:p w14:paraId="6ED7B5BC" w14:textId="77777777" w:rsidR="00E0731F" w:rsidRPr="00E0731F" w:rsidRDefault="00E0731F" w:rsidP="00E0731F">
            <w:pPr>
              <w:spacing w:after="60"/>
              <w:rPr>
                <w:rFonts w:eastAsia="Times New Roman"/>
                <w:bCs/>
                <w:sz w:val="20"/>
                <w:szCs w:val="20"/>
              </w:rPr>
            </w:pPr>
            <w:r w:rsidRPr="00E0731F">
              <w:rPr>
                <w:rFonts w:eastAsia="Times New Roman"/>
                <w:iCs/>
                <w:sz w:val="20"/>
                <w:szCs w:val="20"/>
              </w:rPr>
              <w:t xml:space="preserve">RTRRREV </w:t>
            </w:r>
            <w:r w:rsidRPr="00E0731F">
              <w:rPr>
                <w:rFonts w:eastAsia="Times New Roman"/>
                <w:i/>
                <w:iCs/>
                <w:sz w:val="20"/>
                <w:szCs w:val="20"/>
                <w:vertAlign w:val="subscript"/>
              </w:rPr>
              <w:t>q, r</w:t>
            </w:r>
          </w:p>
        </w:tc>
        <w:tc>
          <w:tcPr>
            <w:tcW w:w="481" w:type="pct"/>
          </w:tcPr>
          <w:p w14:paraId="6463D60B"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w:t>
            </w:r>
          </w:p>
        </w:tc>
        <w:tc>
          <w:tcPr>
            <w:tcW w:w="3585" w:type="pct"/>
          </w:tcPr>
          <w:p w14:paraId="651761CC"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Responsive Reserve Revenue</w:t>
            </w:r>
            <w:r w:rsidRPr="00E0731F">
              <w:rPr>
                <w:rFonts w:eastAsia="Times New Roman"/>
                <w:iCs/>
                <w:sz w:val="20"/>
                <w:szCs w:val="20"/>
              </w:rPr>
              <w:t xml:space="preserve">—The calculated Real-Time RRS revenue for QSE </w:t>
            </w:r>
            <w:r w:rsidRPr="00E0731F">
              <w:rPr>
                <w:rFonts w:eastAsia="Times New Roman"/>
                <w:i/>
                <w:iCs/>
                <w:sz w:val="20"/>
                <w:szCs w:val="20"/>
              </w:rPr>
              <w:t xml:space="preserve">q </w:t>
            </w:r>
            <w:r w:rsidRPr="00E0731F">
              <w:rPr>
                <w:rFonts w:eastAsia="Times New Roman"/>
                <w:iCs/>
                <w:sz w:val="20"/>
                <w:szCs w:val="20"/>
              </w:rPr>
              <w:t>calculated for</w:t>
            </w:r>
            <w:r w:rsidRPr="00E0731F">
              <w:rPr>
                <w:rFonts w:eastAsia="Times New Roman"/>
                <w:i/>
                <w:iCs/>
                <w:sz w:val="20"/>
                <w:szCs w:val="20"/>
              </w:rPr>
              <w:t xml:space="preserve"> </w:t>
            </w:r>
            <w:r w:rsidRPr="00E0731F">
              <w:rPr>
                <w:rFonts w:eastAsia="Times New Roman"/>
                <w:iCs/>
                <w:sz w:val="20"/>
                <w:szCs w:val="20"/>
              </w:rPr>
              <w:t xml:space="preserve">Resource </w:t>
            </w:r>
            <w:r w:rsidRPr="00E0731F">
              <w:rPr>
                <w:rFonts w:eastAsia="Times New Roman"/>
                <w:i/>
                <w:iCs/>
                <w:sz w:val="20"/>
                <w:szCs w:val="20"/>
              </w:rPr>
              <w:t xml:space="preserve">r </w:t>
            </w:r>
            <w:r w:rsidRPr="00E0731F">
              <w:rPr>
                <w:rFonts w:eastAsia="Times New Roman"/>
                <w:iCs/>
                <w:sz w:val="20"/>
                <w:szCs w:val="20"/>
              </w:rPr>
              <w:t xml:space="preserve">for the 15-minute Settlement interval.  Where for a Combined Cycle Train, the Resource </w:t>
            </w:r>
            <w:r w:rsidRPr="00E0731F">
              <w:rPr>
                <w:rFonts w:eastAsia="Times New Roman"/>
                <w:i/>
                <w:iCs/>
                <w:sz w:val="20"/>
                <w:szCs w:val="20"/>
              </w:rPr>
              <w:t>r</w:t>
            </w:r>
            <w:r w:rsidRPr="00E0731F">
              <w:rPr>
                <w:rFonts w:eastAsia="Times New Roman"/>
                <w:iCs/>
                <w:sz w:val="20"/>
                <w:szCs w:val="20"/>
              </w:rPr>
              <w:t xml:space="preserve"> is the Combined Cycle Train.</w:t>
            </w:r>
          </w:p>
        </w:tc>
      </w:tr>
      <w:tr w:rsidR="00E0731F" w:rsidRPr="00E0731F" w14:paraId="227ACF37" w14:textId="77777777" w:rsidTr="00D34EC1">
        <w:trPr>
          <w:cantSplit/>
        </w:trPr>
        <w:tc>
          <w:tcPr>
            <w:tcW w:w="934" w:type="pct"/>
          </w:tcPr>
          <w:p w14:paraId="726BA36A" w14:textId="77777777" w:rsidR="00E0731F" w:rsidRPr="00E0731F" w:rsidRDefault="00E0731F" w:rsidP="00E0731F">
            <w:pPr>
              <w:spacing w:after="60"/>
              <w:rPr>
                <w:rFonts w:eastAsia="Times New Roman"/>
                <w:bCs/>
                <w:sz w:val="20"/>
                <w:szCs w:val="20"/>
              </w:rPr>
            </w:pPr>
            <w:r w:rsidRPr="00E0731F">
              <w:rPr>
                <w:rFonts w:eastAsia="Times New Roman"/>
                <w:iCs/>
                <w:sz w:val="20"/>
                <w:szCs w:val="20"/>
              </w:rPr>
              <w:t xml:space="preserve">RTNSREV </w:t>
            </w:r>
            <w:r w:rsidRPr="00E0731F">
              <w:rPr>
                <w:rFonts w:eastAsia="Times New Roman"/>
                <w:i/>
                <w:iCs/>
                <w:sz w:val="20"/>
                <w:szCs w:val="20"/>
                <w:vertAlign w:val="subscript"/>
              </w:rPr>
              <w:t>q, r</w:t>
            </w:r>
          </w:p>
        </w:tc>
        <w:tc>
          <w:tcPr>
            <w:tcW w:w="481" w:type="pct"/>
          </w:tcPr>
          <w:p w14:paraId="2669021C"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w:t>
            </w:r>
          </w:p>
        </w:tc>
        <w:tc>
          <w:tcPr>
            <w:tcW w:w="3585" w:type="pct"/>
          </w:tcPr>
          <w:p w14:paraId="2582B587"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Non-Spin Revenue</w:t>
            </w:r>
            <w:r w:rsidRPr="00E0731F">
              <w:rPr>
                <w:rFonts w:eastAsia="Times New Roman"/>
                <w:iCs/>
                <w:sz w:val="20"/>
                <w:szCs w:val="20"/>
              </w:rPr>
              <w:t xml:space="preserve">—The calculated Real-Time Non-Spin revenue for QSE </w:t>
            </w:r>
            <w:r w:rsidRPr="00E0731F">
              <w:rPr>
                <w:rFonts w:eastAsia="Times New Roman"/>
                <w:i/>
                <w:iCs/>
                <w:sz w:val="20"/>
                <w:szCs w:val="20"/>
              </w:rPr>
              <w:t xml:space="preserve">q </w:t>
            </w:r>
            <w:r w:rsidRPr="00E0731F">
              <w:rPr>
                <w:rFonts w:eastAsia="Times New Roman"/>
                <w:iCs/>
                <w:sz w:val="20"/>
                <w:szCs w:val="20"/>
              </w:rPr>
              <w:t>calculated for</w:t>
            </w:r>
            <w:r w:rsidRPr="00E0731F">
              <w:rPr>
                <w:rFonts w:eastAsia="Times New Roman"/>
                <w:i/>
                <w:iCs/>
                <w:sz w:val="20"/>
                <w:szCs w:val="20"/>
              </w:rPr>
              <w:t xml:space="preserve"> </w:t>
            </w:r>
            <w:r w:rsidRPr="00E0731F">
              <w:rPr>
                <w:rFonts w:eastAsia="Times New Roman"/>
                <w:iCs/>
                <w:sz w:val="20"/>
                <w:szCs w:val="20"/>
              </w:rPr>
              <w:t xml:space="preserve">Resource </w:t>
            </w:r>
            <w:r w:rsidRPr="00E0731F">
              <w:rPr>
                <w:rFonts w:eastAsia="Times New Roman"/>
                <w:i/>
                <w:iCs/>
                <w:sz w:val="20"/>
                <w:szCs w:val="20"/>
              </w:rPr>
              <w:t xml:space="preserve">r </w:t>
            </w:r>
            <w:r w:rsidRPr="00E0731F">
              <w:rPr>
                <w:rFonts w:eastAsia="Times New Roman"/>
                <w:iCs/>
                <w:sz w:val="20"/>
                <w:szCs w:val="20"/>
              </w:rPr>
              <w:t xml:space="preserve">for the 15-minute Settlement interval.  Where for a Combined Cycle Train, the Resource </w:t>
            </w:r>
            <w:r w:rsidRPr="00E0731F">
              <w:rPr>
                <w:rFonts w:eastAsia="Times New Roman"/>
                <w:i/>
                <w:iCs/>
                <w:sz w:val="20"/>
                <w:szCs w:val="20"/>
              </w:rPr>
              <w:t>r</w:t>
            </w:r>
            <w:r w:rsidRPr="00E0731F">
              <w:rPr>
                <w:rFonts w:eastAsia="Times New Roman"/>
                <w:iCs/>
                <w:sz w:val="20"/>
                <w:szCs w:val="20"/>
              </w:rPr>
              <w:t xml:space="preserve"> is the Combined Cycle Train.</w:t>
            </w:r>
          </w:p>
        </w:tc>
      </w:tr>
      <w:tr w:rsidR="00E0731F" w:rsidRPr="00E0731F" w14:paraId="41FFFA5D" w14:textId="77777777" w:rsidTr="00D34EC1">
        <w:trPr>
          <w:cantSplit/>
        </w:trPr>
        <w:tc>
          <w:tcPr>
            <w:tcW w:w="934" w:type="pct"/>
          </w:tcPr>
          <w:p w14:paraId="5C6C3C48" w14:textId="77777777" w:rsidR="00E0731F" w:rsidRPr="00E0731F" w:rsidRDefault="00E0731F" w:rsidP="00E0731F">
            <w:pPr>
              <w:spacing w:after="60"/>
              <w:rPr>
                <w:rFonts w:eastAsia="Times New Roman"/>
                <w:bCs/>
                <w:sz w:val="20"/>
                <w:szCs w:val="20"/>
              </w:rPr>
            </w:pPr>
            <w:r w:rsidRPr="00E0731F">
              <w:rPr>
                <w:rFonts w:eastAsia="Times New Roman"/>
                <w:iCs/>
                <w:sz w:val="20"/>
                <w:szCs w:val="20"/>
              </w:rPr>
              <w:t xml:space="preserve">RTECRREV </w:t>
            </w:r>
            <w:r w:rsidRPr="00E0731F">
              <w:rPr>
                <w:rFonts w:eastAsia="Times New Roman"/>
                <w:i/>
                <w:iCs/>
                <w:sz w:val="20"/>
                <w:szCs w:val="20"/>
                <w:vertAlign w:val="subscript"/>
              </w:rPr>
              <w:t>q, r</w:t>
            </w:r>
          </w:p>
        </w:tc>
        <w:tc>
          <w:tcPr>
            <w:tcW w:w="481" w:type="pct"/>
          </w:tcPr>
          <w:p w14:paraId="3F51850D"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w:t>
            </w:r>
          </w:p>
        </w:tc>
        <w:tc>
          <w:tcPr>
            <w:tcW w:w="3585" w:type="pct"/>
          </w:tcPr>
          <w:p w14:paraId="356A16F8"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ERCOT Contingency Reserve Service Revenue</w:t>
            </w:r>
            <w:r w:rsidRPr="00E0731F">
              <w:rPr>
                <w:rFonts w:eastAsia="Times New Roman"/>
                <w:iCs/>
                <w:sz w:val="20"/>
                <w:szCs w:val="20"/>
              </w:rPr>
              <w:t xml:space="preserve">—The calculated Real-Time ECRS revenue for QSE </w:t>
            </w:r>
            <w:r w:rsidRPr="00E0731F">
              <w:rPr>
                <w:rFonts w:eastAsia="Times New Roman"/>
                <w:i/>
                <w:iCs/>
                <w:sz w:val="20"/>
                <w:szCs w:val="20"/>
              </w:rPr>
              <w:t xml:space="preserve">q </w:t>
            </w:r>
            <w:r w:rsidRPr="00E0731F">
              <w:rPr>
                <w:rFonts w:eastAsia="Times New Roman"/>
                <w:iCs/>
                <w:sz w:val="20"/>
                <w:szCs w:val="20"/>
              </w:rPr>
              <w:t>calculated for</w:t>
            </w:r>
            <w:r w:rsidRPr="00E0731F">
              <w:rPr>
                <w:rFonts w:eastAsia="Times New Roman"/>
                <w:i/>
                <w:iCs/>
                <w:sz w:val="20"/>
                <w:szCs w:val="20"/>
              </w:rPr>
              <w:t xml:space="preserve"> </w:t>
            </w:r>
            <w:r w:rsidRPr="00E0731F">
              <w:rPr>
                <w:rFonts w:eastAsia="Times New Roman"/>
                <w:iCs/>
                <w:sz w:val="20"/>
                <w:szCs w:val="20"/>
              </w:rPr>
              <w:t xml:space="preserve">Resource </w:t>
            </w:r>
            <w:r w:rsidRPr="00E0731F">
              <w:rPr>
                <w:rFonts w:eastAsia="Times New Roman"/>
                <w:i/>
                <w:iCs/>
                <w:sz w:val="20"/>
                <w:szCs w:val="20"/>
              </w:rPr>
              <w:t xml:space="preserve">r </w:t>
            </w:r>
            <w:r w:rsidRPr="00E0731F">
              <w:rPr>
                <w:rFonts w:eastAsia="Times New Roman"/>
                <w:iCs/>
                <w:sz w:val="20"/>
                <w:szCs w:val="20"/>
              </w:rPr>
              <w:t xml:space="preserve">for the 15-minute Settlement interval.  Where for a Combined Cycle Train, the Resource </w:t>
            </w:r>
            <w:r w:rsidRPr="00E0731F">
              <w:rPr>
                <w:rFonts w:eastAsia="Times New Roman"/>
                <w:i/>
                <w:iCs/>
                <w:sz w:val="20"/>
                <w:szCs w:val="20"/>
              </w:rPr>
              <w:t>r</w:t>
            </w:r>
            <w:r w:rsidRPr="00E0731F">
              <w:rPr>
                <w:rFonts w:eastAsia="Times New Roman"/>
                <w:iCs/>
                <w:sz w:val="20"/>
                <w:szCs w:val="20"/>
              </w:rPr>
              <w:t xml:space="preserve"> is the Combined Cycle Train.</w:t>
            </w:r>
          </w:p>
        </w:tc>
      </w:tr>
      <w:tr w:rsidR="00F7006F" w:rsidRPr="00E0731F" w14:paraId="64B1F295" w14:textId="77777777" w:rsidTr="00D34EC1">
        <w:trPr>
          <w:cantSplit/>
          <w:ins w:id="1008" w:author="ERCOT" w:date="2025-12-09T11:38:00Z"/>
        </w:trPr>
        <w:tc>
          <w:tcPr>
            <w:tcW w:w="934" w:type="pct"/>
          </w:tcPr>
          <w:p w14:paraId="3B7DC81D" w14:textId="7D17B57D" w:rsidR="00F7006F" w:rsidRPr="00E0731F" w:rsidRDefault="00F7006F" w:rsidP="00F7006F">
            <w:pPr>
              <w:spacing w:after="60"/>
              <w:rPr>
                <w:ins w:id="1009" w:author="ERCOT" w:date="2025-12-09T11:38:00Z" w16du:dateUtc="2025-12-09T17:38:00Z"/>
                <w:rFonts w:eastAsia="Times New Roman"/>
                <w:iCs/>
                <w:sz w:val="20"/>
                <w:szCs w:val="20"/>
              </w:rPr>
            </w:pPr>
            <w:ins w:id="1010" w:author="ERCOT" w:date="2025-12-09T11:38:00Z" w16du:dateUtc="2025-12-09T17:38:00Z">
              <w:r w:rsidRPr="00ED4E10">
                <w:rPr>
                  <w:rFonts w:eastAsia="Times New Roman"/>
                  <w:iCs/>
                  <w:sz w:val="20"/>
                  <w:szCs w:val="20"/>
                </w:rPr>
                <w:t>RT</w:t>
              </w:r>
              <w:r>
                <w:rPr>
                  <w:rFonts w:eastAsia="Times New Roman"/>
                  <w:iCs/>
                  <w:sz w:val="20"/>
                  <w:szCs w:val="20"/>
                </w:rPr>
                <w:t>DR</w:t>
              </w:r>
              <w:r w:rsidRPr="00ED4E10">
                <w:rPr>
                  <w:rFonts w:eastAsia="Times New Roman"/>
                  <w:iCs/>
                  <w:sz w:val="20"/>
                  <w:szCs w:val="20"/>
                </w:rPr>
                <w:t xml:space="preserve">RREV </w:t>
              </w:r>
              <w:r w:rsidRPr="00ED4E10">
                <w:rPr>
                  <w:rFonts w:eastAsia="Times New Roman"/>
                  <w:i/>
                  <w:iCs/>
                  <w:sz w:val="20"/>
                  <w:szCs w:val="20"/>
                  <w:vertAlign w:val="subscript"/>
                </w:rPr>
                <w:t>q, r</w:t>
              </w:r>
            </w:ins>
          </w:p>
        </w:tc>
        <w:tc>
          <w:tcPr>
            <w:tcW w:w="481" w:type="pct"/>
          </w:tcPr>
          <w:p w14:paraId="6372CC70" w14:textId="119A74D3" w:rsidR="00F7006F" w:rsidRPr="00E0731F" w:rsidRDefault="00F7006F" w:rsidP="00F7006F">
            <w:pPr>
              <w:spacing w:after="60"/>
              <w:rPr>
                <w:ins w:id="1011" w:author="ERCOT" w:date="2025-12-09T11:38:00Z" w16du:dateUtc="2025-12-09T17:38:00Z"/>
                <w:rFonts w:eastAsia="Times New Roman"/>
                <w:iCs/>
                <w:sz w:val="20"/>
                <w:szCs w:val="20"/>
              </w:rPr>
            </w:pPr>
            <w:ins w:id="1012" w:author="ERCOT" w:date="2025-12-09T11:38:00Z" w16du:dateUtc="2025-12-09T17:38:00Z">
              <w:r>
                <w:rPr>
                  <w:rFonts w:eastAsia="Times New Roman"/>
                  <w:iCs/>
                  <w:sz w:val="20"/>
                  <w:szCs w:val="20"/>
                </w:rPr>
                <w:t>$</w:t>
              </w:r>
            </w:ins>
          </w:p>
        </w:tc>
        <w:tc>
          <w:tcPr>
            <w:tcW w:w="3585" w:type="pct"/>
          </w:tcPr>
          <w:p w14:paraId="4619BE9A" w14:textId="6D80723B" w:rsidR="00F7006F" w:rsidRPr="00E0731F" w:rsidRDefault="00F7006F" w:rsidP="00F7006F">
            <w:pPr>
              <w:spacing w:after="60"/>
              <w:rPr>
                <w:ins w:id="1013" w:author="ERCOT" w:date="2025-12-09T11:38:00Z" w16du:dateUtc="2025-12-09T17:38:00Z"/>
                <w:rFonts w:eastAsia="Times New Roman"/>
                <w:i/>
                <w:iCs/>
                <w:sz w:val="20"/>
                <w:szCs w:val="20"/>
              </w:rPr>
            </w:pPr>
            <w:ins w:id="1014" w:author="ERCOT" w:date="2025-12-09T11:38:00Z" w16du:dateUtc="2025-12-09T17:38:00Z">
              <w:r w:rsidRPr="00ED4E10">
                <w:rPr>
                  <w:rFonts w:eastAsia="Times New Roman"/>
                  <w:i/>
                  <w:iCs/>
                  <w:sz w:val="20"/>
                  <w:szCs w:val="20"/>
                </w:rPr>
                <w:t xml:space="preserve">Real-Time </w:t>
              </w:r>
              <w:r>
                <w:rPr>
                  <w:rFonts w:eastAsia="Times New Roman"/>
                  <w:i/>
                  <w:iCs/>
                  <w:sz w:val="20"/>
                  <w:szCs w:val="20"/>
                </w:rPr>
                <w:t>Dispatchable Reliability</w:t>
              </w:r>
              <w:r w:rsidRPr="00ED4E10">
                <w:rPr>
                  <w:rFonts w:eastAsia="Times New Roman"/>
                  <w:i/>
                  <w:iCs/>
                  <w:sz w:val="20"/>
                  <w:szCs w:val="20"/>
                </w:rPr>
                <w:t xml:space="preserve"> Reserve Service Revenue</w:t>
              </w:r>
              <w:r w:rsidRPr="00ED4E10">
                <w:rPr>
                  <w:rFonts w:eastAsia="Times New Roman"/>
                  <w:iCs/>
                  <w:sz w:val="20"/>
                  <w:szCs w:val="20"/>
                </w:rPr>
                <w:t xml:space="preserve">—The calculated Real-Time </w:t>
              </w:r>
              <w:r>
                <w:rPr>
                  <w:rFonts w:eastAsia="Times New Roman"/>
                  <w:iCs/>
                  <w:sz w:val="20"/>
                  <w:szCs w:val="20"/>
                </w:rPr>
                <w:t>DRRS</w:t>
              </w:r>
              <w:r w:rsidRPr="00ED4E10">
                <w:rPr>
                  <w:rFonts w:eastAsia="Times New Roman"/>
                  <w:iCs/>
                  <w:sz w:val="20"/>
                  <w:szCs w:val="20"/>
                </w:rPr>
                <w:t xml:space="preserve"> revenue for QSE </w:t>
              </w:r>
              <w:r w:rsidRPr="00ED4E10">
                <w:rPr>
                  <w:rFonts w:eastAsia="Times New Roman"/>
                  <w:i/>
                  <w:iCs/>
                  <w:sz w:val="20"/>
                  <w:szCs w:val="20"/>
                </w:rPr>
                <w:t xml:space="preserve">q </w:t>
              </w:r>
              <w:r w:rsidRPr="00ED4E10">
                <w:rPr>
                  <w:rFonts w:eastAsia="Times New Roman"/>
                  <w:iCs/>
                  <w:sz w:val="20"/>
                  <w:szCs w:val="20"/>
                </w:rPr>
                <w:t>calculated for</w:t>
              </w:r>
              <w:r w:rsidRPr="00ED4E10">
                <w:rPr>
                  <w:rFonts w:eastAsia="Times New Roman"/>
                  <w:i/>
                  <w:iCs/>
                  <w:sz w:val="20"/>
                  <w:szCs w:val="20"/>
                </w:rPr>
                <w:t xml:space="preserve"> </w:t>
              </w:r>
              <w:r w:rsidRPr="00ED4E10">
                <w:rPr>
                  <w:rFonts w:eastAsia="Times New Roman"/>
                  <w:iCs/>
                  <w:sz w:val="20"/>
                  <w:szCs w:val="20"/>
                </w:rPr>
                <w:t xml:space="preserve">Resource </w:t>
              </w:r>
              <w:r w:rsidRPr="00ED4E10">
                <w:rPr>
                  <w:rFonts w:eastAsia="Times New Roman"/>
                  <w:i/>
                  <w:iCs/>
                  <w:sz w:val="20"/>
                  <w:szCs w:val="20"/>
                </w:rPr>
                <w:t xml:space="preserve">r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r</w:t>
              </w:r>
              <w:r w:rsidRPr="00ED4E10">
                <w:rPr>
                  <w:rFonts w:eastAsia="Times New Roman"/>
                  <w:iCs/>
                  <w:sz w:val="20"/>
                  <w:szCs w:val="20"/>
                </w:rPr>
                <w:t xml:space="preserve"> is the Combined Cycle Train.</w:t>
              </w:r>
            </w:ins>
          </w:p>
        </w:tc>
      </w:tr>
      <w:tr w:rsidR="00E0731F" w:rsidRPr="00E0731F" w14:paraId="0308138E" w14:textId="77777777" w:rsidTr="00D34EC1">
        <w:trPr>
          <w:cantSplit/>
        </w:trPr>
        <w:tc>
          <w:tcPr>
            <w:tcW w:w="934" w:type="pct"/>
          </w:tcPr>
          <w:p w14:paraId="1434AC90" w14:textId="77777777" w:rsidR="00E0731F" w:rsidRPr="00E0731F" w:rsidRDefault="00E0731F" w:rsidP="00E0731F">
            <w:pPr>
              <w:spacing w:after="60"/>
              <w:rPr>
                <w:rFonts w:eastAsia="Times New Roman"/>
                <w:bCs/>
                <w:sz w:val="20"/>
                <w:szCs w:val="20"/>
              </w:rPr>
            </w:pPr>
            <w:r w:rsidRPr="00E0731F">
              <w:rPr>
                <w:rFonts w:eastAsia="Times New Roman"/>
                <w:iCs/>
                <w:sz w:val="20"/>
                <w:szCs w:val="20"/>
              </w:rPr>
              <w:t xml:space="preserve">RTRUREVT </w:t>
            </w:r>
            <w:r w:rsidRPr="00E0731F">
              <w:rPr>
                <w:rFonts w:eastAsia="Times New Roman"/>
                <w:bCs/>
                <w:i/>
                <w:sz w:val="20"/>
                <w:szCs w:val="16"/>
                <w:vertAlign w:val="subscript"/>
              </w:rPr>
              <w:t>q, r, p</w:t>
            </w:r>
          </w:p>
        </w:tc>
        <w:tc>
          <w:tcPr>
            <w:tcW w:w="481" w:type="pct"/>
          </w:tcPr>
          <w:p w14:paraId="43CCBD92"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w:t>
            </w:r>
          </w:p>
        </w:tc>
        <w:tc>
          <w:tcPr>
            <w:tcW w:w="3585" w:type="pct"/>
          </w:tcPr>
          <w:p w14:paraId="209158CA" w14:textId="77777777" w:rsidR="00E0731F" w:rsidRPr="00E0731F" w:rsidRDefault="00E0731F" w:rsidP="00E0731F">
            <w:pPr>
              <w:spacing w:after="60"/>
              <w:rPr>
                <w:rFonts w:eastAsia="Times New Roman"/>
                <w:iCs/>
                <w:sz w:val="20"/>
                <w:szCs w:val="20"/>
              </w:rPr>
            </w:pPr>
            <w:r w:rsidRPr="00E0731F">
              <w:rPr>
                <w:rFonts w:eastAsia="Times New Roman"/>
                <w:i/>
                <w:iCs/>
                <w:sz w:val="20"/>
                <w:szCs w:val="20"/>
              </w:rPr>
              <w:t>Real-Time Reg-Up Revenue Target</w:t>
            </w:r>
            <w:r w:rsidRPr="00E0731F">
              <w:rPr>
                <w:rFonts w:eastAsia="Times New Roman"/>
                <w:iCs/>
                <w:sz w:val="20"/>
                <w:szCs w:val="20"/>
              </w:rPr>
              <w:t xml:space="preserve">—The revenue target of the Reg-Up award to Resource </w:t>
            </w:r>
            <w:proofErr w:type="spellStart"/>
            <w:r w:rsidRPr="00E0731F">
              <w:rPr>
                <w:rFonts w:eastAsia="Times New Roman"/>
                <w:i/>
                <w:iCs/>
                <w:sz w:val="20"/>
                <w:szCs w:val="20"/>
              </w:rPr>
              <w:t xml:space="preserve">r </w:t>
            </w:r>
            <w:r w:rsidRPr="00E0731F">
              <w:rPr>
                <w:rFonts w:eastAsia="Times New Roman"/>
                <w:iCs/>
                <w:sz w:val="20"/>
                <w:szCs w:val="20"/>
              </w:rPr>
              <w:t>at</w:t>
            </w:r>
            <w:proofErr w:type="spellEnd"/>
            <w:r w:rsidRPr="00E0731F">
              <w:rPr>
                <w:rFonts w:eastAsia="Times New Roman"/>
                <w:iCs/>
                <w:sz w:val="20"/>
                <w:szCs w:val="20"/>
              </w:rPr>
              <w:t xml:space="preserve"> Resource Node </w:t>
            </w:r>
            <w:r w:rsidRPr="00E0731F">
              <w:rPr>
                <w:rFonts w:eastAsia="Times New Roman"/>
                <w:i/>
                <w:iCs/>
                <w:sz w:val="20"/>
                <w:szCs w:val="20"/>
              </w:rPr>
              <w:t xml:space="preserve">p </w:t>
            </w:r>
            <w:r w:rsidRPr="00E0731F">
              <w:rPr>
                <w:rFonts w:eastAsia="Times New Roman"/>
                <w:iCs/>
                <w:sz w:val="20"/>
                <w:szCs w:val="20"/>
              </w:rPr>
              <w:t xml:space="preserve">represented by QSE </w:t>
            </w:r>
            <w:r w:rsidRPr="00E0731F">
              <w:rPr>
                <w:rFonts w:eastAsia="Times New Roman"/>
                <w:i/>
                <w:iCs/>
                <w:sz w:val="20"/>
                <w:szCs w:val="20"/>
              </w:rPr>
              <w:t>q</w:t>
            </w:r>
            <w:r w:rsidRPr="00E0731F">
              <w:rPr>
                <w:rFonts w:eastAsia="Times New Roman"/>
                <w:iCs/>
                <w:sz w:val="20"/>
                <w:szCs w:val="20"/>
              </w:rPr>
              <w:t xml:space="preserve"> based on the Ancillary Service Offer for the 15-minute Settlement Interval.  Where for a Combined Cycle Train, the Resource </w:t>
            </w:r>
            <w:r w:rsidRPr="00E0731F">
              <w:rPr>
                <w:rFonts w:eastAsia="Times New Roman"/>
                <w:i/>
                <w:iCs/>
                <w:sz w:val="20"/>
                <w:szCs w:val="20"/>
              </w:rPr>
              <w:t>r</w:t>
            </w:r>
            <w:r w:rsidRPr="00E0731F">
              <w:rPr>
                <w:rFonts w:eastAsia="Times New Roman"/>
                <w:iCs/>
                <w:sz w:val="20"/>
                <w:szCs w:val="20"/>
              </w:rPr>
              <w:t xml:space="preserve"> is the Combined Cycle Train.</w:t>
            </w:r>
          </w:p>
        </w:tc>
      </w:tr>
      <w:tr w:rsidR="00E0731F" w:rsidRPr="00E0731F" w14:paraId="75907272" w14:textId="77777777" w:rsidTr="00D34EC1">
        <w:trPr>
          <w:cantSplit/>
        </w:trPr>
        <w:tc>
          <w:tcPr>
            <w:tcW w:w="934" w:type="pct"/>
          </w:tcPr>
          <w:p w14:paraId="67E2DDB7" w14:textId="77777777" w:rsidR="00E0731F" w:rsidRPr="00E0731F" w:rsidRDefault="00E0731F" w:rsidP="00E0731F">
            <w:pPr>
              <w:spacing w:after="60"/>
              <w:rPr>
                <w:rFonts w:eastAsia="Times New Roman"/>
                <w:bCs/>
                <w:sz w:val="20"/>
                <w:szCs w:val="20"/>
              </w:rPr>
            </w:pPr>
            <w:r w:rsidRPr="00E0731F">
              <w:rPr>
                <w:rFonts w:eastAsia="Times New Roman"/>
                <w:iCs/>
                <w:sz w:val="20"/>
                <w:szCs w:val="20"/>
              </w:rPr>
              <w:t xml:space="preserve">RTRDREVT </w:t>
            </w:r>
            <w:r w:rsidRPr="00E0731F">
              <w:rPr>
                <w:rFonts w:eastAsia="Times New Roman"/>
                <w:bCs/>
                <w:i/>
                <w:sz w:val="20"/>
                <w:szCs w:val="16"/>
                <w:vertAlign w:val="subscript"/>
              </w:rPr>
              <w:t>q, r, p</w:t>
            </w:r>
          </w:p>
        </w:tc>
        <w:tc>
          <w:tcPr>
            <w:tcW w:w="481" w:type="pct"/>
          </w:tcPr>
          <w:p w14:paraId="056098FE"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w:t>
            </w:r>
          </w:p>
        </w:tc>
        <w:tc>
          <w:tcPr>
            <w:tcW w:w="3585" w:type="pct"/>
          </w:tcPr>
          <w:p w14:paraId="65D9F4C7"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Reg-Down Revenue Target</w:t>
            </w:r>
            <w:r w:rsidRPr="00E0731F">
              <w:rPr>
                <w:rFonts w:eastAsia="Times New Roman"/>
                <w:iCs/>
                <w:sz w:val="20"/>
                <w:szCs w:val="20"/>
              </w:rPr>
              <w:t xml:space="preserve">—The revenue target of the Reg-Down award to Resource </w:t>
            </w:r>
            <w:proofErr w:type="spellStart"/>
            <w:r w:rsidRPr="00E0731F">
              <w:rPr>
                <w:rFonts w:eastAsia="Times New Roman"/>
                <w:i/>
                <w:iCs/>
                <w:sz w:val="20"/>
                <w:szCs w:val="20"/>
              </w:rPr>
              <w:t>r</w:t>
            </w:r>
            <w:r w:rsidRPr="00E0731F">
              <w:rPr>
                <w:rFonts w:eastAsia="Times New Roman"/>
                <w:iCs/>
                <w:sz w:val="20"/>
                <w:szCs w:val="20"/>
              </w:rPr>
              <w:t xml:space="preserve"> at</w:t>
            </w:r>
            <w:proofErr w:type="spellEnd"/>
            <w:r w:rsidRPr="00E0731F">
              <w:rPr>
                <w:rFonts w:eastAsia="Times New Roman"/>
                <w:iCs/>
                <w:sz w:val="20"/>
                <w:szCs w:val="20"/>
              </w:rPr>
              <w:t xml:space="preserve"> Resource Node </w:t>
            </w:r>
            <w:r w:rsidRPr="00E0731F">
              <w:rPr>
                <w:rFonts w:eastAsia="Times New Roman"/>
                <w:i/>
                <w:iCs/>
                <w:sz w:val="20"/>
                <w:szCs w:val="20"/>
              </w:rPr>
              <w:t xml:space="preserve">p </w:t>
            </w:r>
            <w:r w:rsidRPr="00E0731F">
              <w:rPr>
                <w:rFonts w:eastAsia="Times New Roman"/>
                <w:iCs/>
                <w:sz w:val="20"/>
                <w:szCs w:val="20"/>
              </w:rPr>
              <w:t xml:space="preserve">represented by QSE </w:t>
            </w:r>
            <w:r w:rsidRPr="00E0731F">
              <w:rPr>
                <w:rFonts w:eastAsia="Times New Roman"/>
                <w:i/>
                <w:iCs/>
                <w:sz w:val="20"/>
                <w:szCs w:val="20"/>
              </w:rPr>
              <w:t>q</w:t>
            </w:r>
            <w:r w:rsidRPr="00E0731F">
              <w:rPr>
                <w:rFonts w:eastAsia="Times New Roman"/>
                <w:iCs/>
                <w:sz w:val="20"/>
                <w:szCs w:val="20"/>
              </w:rPr>
              <w:t xml:space="preserve"> based on the Ancillary Service Offer for the 15-minute Settlement Interval.  Where for a Combined Cycle Train, the Resource </w:t>
            </w:r>
            <w:r w:rsidRPr="00E0731F">
              <w:rPr>
                <w:rFonts w:eastAsia="Times New Roman"/>
                <w:i/>
                <w:iCs/>
                <w:sz w:val="20"/>
                <w:szCs w:val="20"/>
              </w:rPr>
              <w:t>r</w:t>
            </w:r>
            <w:r w:rsidRPr="00E0731F">
              <w:rPr>
                <w:rFonts w:eastAsia="Times New Roman"/>
                <w:iCs/>
                <w:sz w:val="20"/>
                <w:szCs w:val="20"/>
              </w:rPr>
              <w:t xml:space="preserve"> is the Combined Cycle Train.</w:t>
            </w:r>
          </w:p>
        </w:tc>
      </w:tr>
      <w:tr w:rsidR="00E0731F" w:rsidRPr="00E0731F" w14:paraId="4C64B79B" w14:textId="77777777" w:rsidTr="00D34EC1">
        <w:trPr>
          <w:cantSplit/>
        </w:trPr>
        <w:tc>
          <w:tcPr>
            <w:tcW w:w="934" w:type="pct"/>
          </w:tcPr>
          <w:p w14:paraId="41837ECB" w14:textId="77777777" w:rsidR="00E0731F" w:rsidRPr="00E0731F" w:rsidRDefault="00E0731F" w:rsidP="00E0731F">
            <w:pPr>
              <w:spacing w:after="60"/>
              <w:rPr>
                <w:rFonts w:eastAsia="Times New Roman"/>
                <w:bCs/>
                <w:sz w:val="20"/>
                <w:szCs w:val="20"/>
              </w:rPr>
            </w:pPr>
            <w:r w:rsidRPr="00E0731F">
              <w:rPr>
                <w:rFonts w:eastAsia="Times New Roman"/>
                <w:iCs/>
                <w:sz w:val="20"/>
                <w:szCs w:val="20"/>
              </w:rPr>
              <w:lastRenderedPageBreak/>
              <w:t xml:space="preserve">RTRRREVT </w:t>
            </w:r>
            <w:r w:rsidRPr="00E0731F">
              <w:rPr>
                <w:rFonts w:eastAsia="Times New Roman"/>
                <w:bCs/>
                <w:i/>
                <w:sz w:val="20"/>
                <w:szCs w:val="16"/>
                <w:vertAlign w:val="subscript"/>
              </w:rPr>
              <w:t>q, r, p</w:t>
            </w:r>
          </w:p>
        </w:tc>
        <w:tc>
          <w:tcPr>
            <w:tcW w:w="481" w:type="pct"/>
          </w:tcPr>
          <w:p w14:paraId="6CA4037E"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w:t>
            </w:r>
          </w:p>
        </w:tc>
        <w:tc>
          <w:tcPr>
            <w:tcW w:w="3585" w:type="pct"/>
          </w:tcPr>
          <w:p w14:paraId="6B26D921"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Responsive Reserve Revenue Target</w:t>
            </w:r>
            <w:r w:rsidRPr="00E0731F">
              <w:rPr>
                <w:rFonts w:eastAsia="Times New Roman"/>
                <w:iCs/>
                <w:sz w:val="20"/>
                <w:szCs w:val="20"/>
              </w:rPr>
              <w:t xml:space="preserve">—The revenue target of the RRS award to Resource </w:t>
            </w:r>
            <w:proofErr w:type="spellStart"/>
            <w:r w:rsidRPr="00E0731F">
              <w:rPr>
                <w:rFonts w:eastAsia="Times New Roman"/>
                <w:i/>
                <w:iCs/>
                <w:sz w:val="20"/>
                <w:szCs w:val="20"/>
              </w:rPr>
              <w:t>r</w:t>
            </w:r>
            <w:r w:rsidRPr="00E0731F">
              <w:rPr>
                <w:rFonts w:eastAsia="Times New Roman"/>
                <w:iCs/>
                <w:sz w:val="20"/>
                <w:szCs w:val="20"/>
              </w:rPr>
              <w:t xml:space="preserve"> at</w:t>
            </w:r>
            <w:proofErr w:type="spellEnd"/>
            <w:r w:rsidRPr="00E0731F">
              <w:rPr>
                <w:rFonts w:eastAsia="Times New Roman"/>
                <w:iCs/>
                <w:sz w:val="20"/>
                <w:szCs w:val="20"/>
              </w:rPr>
              <w:t xml:space="preserve"> Resource Node </w:t>
            </w:r>
            <w:r w:rsidRPr="00E0731F">
              <w:rPr>
                <w:rFonts w:eastAsia="Times New Roman"/>
                <w:i/>
                <w:iCs/>
                <w:sz w:val="20"/>
                <w:szCs w:val="20"/>
              </w:rPr>
              <w:t xml:space="preserve">p </w:t>
            </w:r>
            <w:r w:rsidRPr="00E0731F">
              <w:rPr>
                <w:rFonts w:eastAsia="Times New Roman"/>
                <w:iCs/>
                <w:sz w:val="20"/>
                <w:szCs w:val="20"/>
              </w:rPr>
              <w:t xml:space="preserve">represented by QSE </w:t>
            </w:r>
            <w:r w:rsidRPr="00E0731F">
              <w:rPr>
                <w:rFonts w:eastAsia="Times New Roman"/>
                <w:i/>
                <w:iCs/>
                <w:sz w:val="20"/>
                <w:szCs w:val="20"/>
              </w:rPr>
              <w:t>q</w:t>
            </w:r>
            <w:r w:rsidRPr="00E0731F">
              <w:rPr>
                <w:rFonts w:eastAsia="Times New Roman"/>
                <w:iCs/>
                <w:sz w:val="20"/>
                <w:szCs w:val="20"/>
              </w:rPr>
              <w:t xml:space="preserve"> based on the Ancillary Service Offer for the 15-minute Settlement Interval.  Where for a Combined Cycle Train, the Resource </w:t>
            </w:r>
            <w:r w:rsidRPr="00E0731F">
              <w:rPr>
                <w:rFonts w:eastAsia="Times New Roman"/>
                <w:i/>
                <w:iCs/>
                <w:sz w:val="20"/>
                <w:szCs w:val="20"/>
              </w:rPr>
              <w:t>r</w:t>
            </w:r>
            <w:r w:rsidRPr="00E0731F">
              <w:rPr>
                <w:rFonts w:eastAsia="Times New Roman"/>
                <w:iCs/>
                <w:sz w:val="20"/>
                <w:szCs w:val="20"/>
              </w:rPr>
              <w:t xml:space="preserve"> is the Combined Cycle Train.</w:t>
            </w:r>
          </w:p>
        </w:tc>
      </w:tr>
      <w:tr w:rsidR="00E0731F" w:rsidRPr="00E0731F" w14:paraId="41FCF827" w14:textId="77777777" w:rsidTr="00D34EC1">
        <w:trPr>
          <w:cantSplit/>
        </w:trPr>
        <w:tc>
          <w:tcPr>
            <w:tcW w:w="934" w:type="pct"/>
          </w:tcPr>
          <w:p w14:paraId="4EE48F72"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 xml:space="preserve">RTNSREVT </w:t>
            </w:r>
            <w:r w:rsidRPr="00E0731F">
              <w:rPr>
                <w:rFonts w:eastAsia="Times New Roman"/>
                <w:bCs/>
                <w:i/>
                <w:sz w:val="20"/>
                <w:szCs w:val="16"/>
                <w:vertAlign w:val="subscript"/>
              </w:rPr>
              <w:t>q, r, p</w:t>
            </w:r>
          </w:p>
        </w:tc>
        <w:tc>
          <w:tcPr>
            <w:tcW w:w="481" w:type="pct"/>
          </w:tcPr>
          <w:p w14:paraId="315FF5F6"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w:t>
            </w:r>
          </w:p>
        </w:tc>
        <w:tc>
          <w:tcPr>
            <w:tcW w:w="3585" w:type="pct"/>
          </w:tcPr>
          <w:p w14:paraId="496BA746"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Non-Spin Revenue Target</w:t>
            </w:r>
            <w:r w:rsidRPr="00E0731F">
              <w:rPr>
                <w:rFonts w:eastAsia="Times New Roman"/>
                <w:iCs/>
                <w:sz w:val="20"/>
                <w:szCs w:val="20"/>
              </w:rPr>
              <w:t xml:space="preserve">—The revenue target of the Non-Spin award to Resource </w:t>
            </w:r>
            <w:proofErr w:type="spellStart"/>
            <w:r w:rsidRPr="00E0731F">
              <w:rPr>
                <w:rFonts w:eastAsia="Times New Roman"/>
                <w:i/>
                <w:iCs/>
                <w:sz w:val="20"/>
                <w:szCs w:val="20"/>
              </w:rPr>
              <w:t>r</w:t>
            </w:r>
            <w:r w:rsidRPr="00E0731F">
              <w:rPr>
                <w:rFonts w:eastAsia="Times New Roman"/>
                <w:iCs/>
                <w:sz w:val="20"/>
                <w:szCs w:val="20"/>
              </w:rPr>
              <w:t xml:space="preserve"> at</w:t>
            </w:r>
            <w:proofErr w:type="spellEnd"/>
            <w:r w:rsidRPr="00E0731F">
              <w:rPr>
                <w:rFonts w:eastAsia="Times New Roman"/>
                <w:iCs/>
                <w:sz w:val="20"/>
                <w:szCs w:val="20"/>
              </w:rPr>
              <w:t xml:space="preserve"> Resource Node </w:t>
            </w:r>
            <w:r w:rsidRPr="00E0731F">
              <w:rPr>
                <w:rFonts w:eastAsia="Times New Roman"/>
                <w:i/>
                <w:iCs/>
                <w:sz w:val="20"/>
                <w:szCs w:val="20"/>
              </w:rPr>
              <w:t xml:space="preserve">p </w:t>
            </w:r>
            <w:r w:rsidRPr="00E0731F">
              <w:rPr>
                <w:rFonts w:eastAsia="Times New Roman"/>
                <w:iCs/>
                <w:sz w:val="20"/>
                <w:szCs w:val="20"/>
              </w:rPr>
              <w:t xml:space="preserve">represented by QSE </w:t>
            </w:r>
            <w:r w:rsidRPr="00E0731F">
              <w:rPr>
                <w:rFonts w:eastAsia="Times New Roman"/>
                <w:i/>
                <w:iCs/>
                <w:sz w:val="20"/>
                <w:szCs w:val="20"/>
              </w:rPr>
              <w:t>q</w:t>
            </w:r>
            <w:r w:rsidRPr="00E0731F">
              <w:rPr>
                <w:rFonts w:eastAsia="Times New Roman"/>
                <w:iCs/>
                <w:sz w:val="20"/>
                <w:szCs w:val="20"/>
              </w:rPr>
              <w:t xml:space="preserve"> based on the Ancillary Service Offer for the 15-minute Settlement Interval.  Where for a Combined Cycle Train, the Resource </w:t>
            </w:r>
            <w:r w:rsidRPr="00E0731F">
              <w:rPr>
                <w:rFonts w:eastAsia="Times New Roman"/>
                <w:i/>
                <w:iCs/>
                <w:sz w:val="20"/>
                <w:szCs w:val="20"/>
              </w:rPr>
              <w:t>r</w:t>
            </w:r>
            <w:r w:rsidRPr="00E0731F">
              <w:rPr>
                <w:rFonts w:eastAsia="Times New Roman"/>
                <w:iCs/>
                <w:sz w:val="20"/>
                <w:szCs w:val="20"/>
              </w:rPr>
              <w:t xml:space="preserve"> is the Combined Cycle Train.</w:t>
            </w:r>
          </w:p>
        </w:tc>
      </w:tr>
      <w:tr w:rsidR="00E0731F" w:rsidRPr="00E0731F" w14:paraId="301B5937" w14:textId="77777777" w:rsidTr="00D34EC1">
        <w:trPr>
          <w:cantSplit/>
        </w:trPr>
        <w:tc>
          <w:tcPr>
            <w:tcW w:w="934" w:type="pct"/>
          </w:tcPr>
          <w:p w14:paraId="20C8D433"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 xml:space="preserve">RTECRREVT </w:t>
            </w:r>
            <w:r w:rsidRPr="00E0731F">
              <w:rPr>
                <w:rFonts w:eastAsia="Times New Roman"/>
                <w:bCs/>
                <w:i/>
                <w:sz w:val="20"/>
                <w:szCs w:val="16"/>
                <w:vertAlign w:val="subscript"/>
              </w:rPr>
              <w:t>q, r, p</w:t>
            </w:r>
          </w:p>
        </w:tc>
        <w:tc>
          <w:tcPr>
            <w:tcW w:w="481" w:type="pct"/>
          </w:tcPr>
          <w:p w14:paraId="53816ECF"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w:t>
            </w:r>
          </w:p>
        </w:tc>
        <w:tc>
          <w:tcPr>
            <w:tcW w:w="3585" w:type="pct"/>
          </w:tcPr>
          <w:p w14:paraId="2784E393"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ERCOT Contingency Reserve Service Revenue Target</w:t>
            </w:r>
            <w:r w:rsidRPr="00E0731F">
              <w:rPr>
                <w:rFonts w:eastAsia="Times New Roman"/>
                <w:iCs/>
                <w:sz w:val="20"/>
                <w:szCs w:val="20"/>
              </w:rPr>
              <w:t xml:space="preserve">—The revenue target of the ECRS award to Resource </w:t>
            </w:r>
            <w:proofErr w:type="spellStart"/>
            <w:r w:rsidRPr="00E0731F">
              <w:rPr>
                <w:rFonts w:eastAsia="Times New Roman"/>
                <w:i/>
                <w:iCs/>
                <w:sz w:val="20"/>
                <w:szCs w:val="20"/>
              </w:rPr>
              <w:t>r</w:t>
            </w:r>
            <w:r w:rsidRPr="00E0731F">
              <w:rPr>
                <w:rFonts w:eastAsia="Times New Roman"/>
                <w:iCs/>
                <w:sz w:val="20"/>
                <w:szCs w:val="20"/>
              </w:rPr>
              <w:t xml:space="preserve"> at</w:t>
            </w:r>
            <w:proofErr w:type="spellEnd"/>
            <w:r w:rsidRPr="00E0731F">
              <w:rPr>
                <w:rFonts w:eastAsia="Times New Roman"/>
                <w:iCs/>
                <w:sz w:val="20"/>
                <w:szCs w:val="20"/>
              </w:rPr>
              <w:t xml:space="preserve"> Resource Node </w:t>
            </w:r>
            <w:r w:rsidRPr="00E0731F">
              <w:rPr>
                <w:rFonts w:eastAsia="Times New Roman"/>
                <w:i/>
                <w:iCs/>
                <w:sz w:val="20"/>
                <w:szCs w:val="20"/>
              </w:rPr>
              <w:t xml:space="preserve">p </w:t>
            </w:r>
            <w:r w:rsidRPr="00E0731F">
              <w:rPr>
                <w:rFonts w:eastAsia="Times New Roman"/>
                <w:iCs/>
                <w:sz w:val="20"/>
                <w:szCs w:val="20"/>
              </w:rPr>
              <w:t xml:space="preserve">represented by QSE </w:t>
            </w:r>
            <w:r w:rsidRPr="00E0731F">
              <w:rPr>
                <w:rFonts w:eastAsia="Times New Roman"/>
                <w:i/>
                <w:iCs/>
                <w:sz w:val="20"/>
                <w:szCs w:val="20"/>
              </w:rPr>
              <w:t>q</w:t>
            </w:r>
            <w:r w:rsidRPr="00E0731F">
              <w:rPr>
                <w:rFonts w:eastAsia="Times New Roman"/>
                <w:iCs/>
                <w:sz w:val="20"/>
                <w:szCs w:val="20"/>
              </w:rPr>
              <w:t xml:space="preserve"> based on the Ancillary Service Offer for the 15-minute Settlement Interval.  Where for a Combined Cycle Train, the Resource </w:t>
            </w:r>
            <w:r w:rsidRPr="00E0731F">
              <w:rPr>
                <w:rFonts w:eastAsia="Times New Roman"/>
                <w:i/>
                <w:iCs/>
                <w:sz w:val="20"/>
                <w:szCs w:val="20"/>
              </w:rPr>
              <w:t>r</w:t>
            </w:r>
            <w:r w:rsidRPr="00E0731F">
              <w:rPr>
                <w:rFonts w:eastAsia="Times New Roman"/>
                <w:iCs/>
                <w:sz w:val="20"/>
                <w:szCs w:val="20"/>
              </w:rPr>
              <w:t xml:space="preserve"> is the Combined Cycle Train.</w:t>
            </w:r>
          </w:p>
        </w:tc>
      </w:tr>
      <w:tr w:rsidR="00F7006F" w:rsidRPr="00E0731F" w14:paraId="4187D4D4" w14:textId="77777777" w:rsidTr="00D34EC1">
        <w:trPr>
          <w:cantSplit/>
          <w:ins w:id="1015" w:author="ERCOT" w:date="2025-12-09T11:39:00Z"/>
        </w:trPr>
        <w:tc>
          <w:tcPr>
            <w:tcW w:w="934" w:type="pct"/>
          </w:tcPr>
          <w:p w14:paraId="02699A08" w14:textId="0BC96D22" w:rsidR="00F7006F" w:rsidRPr="00E0731F" w:rsidRDefault="00F7006F" w:rsidP="00F7006F">
            <w:pPr>
              <w:spacing w:after="60"/>
              <w:rPr>
                <w:ins w:id="1016" w:author="ERCOT" w:date="2025-12-09T11:39:00Z" w16du:dateUtc="2025-12-09T17:39:00Z"/>
                <w:rFonts w:eastAsia="Times New Roman"/>
                <w:iCs/>
                <w:sz w:val="20"/>
                <w:szCs w:val="20"/>
              </w:rPr>
            </w:pPr>
            <w:ins w:id="1017" w:author="ERCOT" w:date="2025-12-09T11:39:00Z" w16du:dateUtc="2025-12-09T17:39:00Z">
              <w:r w:rsidRPr="00ED4E10">
                <w:rPr>
                  <w:rFonts w:eastAsia="Times New Roman"/>
                  <w:iCs/>
                  <w:sz w:val="20"/>
                  <w:szCs w:val="20"/>
                </w:rPr>
                <w:t>RT</w:t>
              </w:r>
              <w:r>
                <w:rPr>
                  <w:rFonts w:eastAsia="Times New Roman"/>
                  <w:iCs/>
                  <w:sz w:val="20"/>
                  <w:szCs w:val="20"/>
                </w:rPr>
                <w:t>DR</w:t>
              </w:r>
              <w:r w:rsidRPr="00ED4E10">
                <w:rPr>
                  <w:rFonts w:eastAsia="Times New Roman"/>
                  <w:iCs/>
                  <w:sz w:val="20"/>
                  <w:szCs w:val="20"/>
                </w:rPr>
                <w:t xml:space="preserve">RREVT </w:t>
              </w:r>
              <w:r w:rsidRPr="00ED4E10">
                <w:rPr>
                  <w:rFonts w:eastAsia="Times New Roman"/>
                  <w:bCs/>
                  <w:i/>
                  <w:sz w:val="20"/>
                  <w:szCs w:val="16"/>
                  <w:vertAlign w:val="subscript"/>
                </w:rPr>
                <w:t>q, r, p</w:t>
              </w:r>
            </w:ins>
          </w:p>
        </w:tc>
        <w:tc>
          <w:tcPr>
            <w:tcW w:w="481" w:type="pct"/>
          </w:tcPr>
          <w:p w14:paraId="2846E1F9" w14:textId="496C704B" w:rsidR="00F7006F" w:rsidRPr="00E0731F" w:rsidRDefault="00F7006F" w:rsidP="00F7006F">
            <w:pPr>
              <w:spacing w:after="60"/>
              <w:rPr>
                <w:ins w:id="1018" w:author="ERCOT" w:date="2025-12-09T11:39:00Z" w16du:dateUtc="2025-12-09T17:39:00Z"/>
                <w:rFonts w:eastAsia="Times New Roman"/>
                <w:iCs/>
                <w:sz w:val="20"/>
                <w:szCs w:val="20"/>
              </w:rPr>
            </w:pPr>
            <w:ins w:id="1019" w:author="ERCOT" w:date="2025-12-09T11:39:00Z" w16du:dateUtc="2025-12-09T17:39:00Z">
              <w:r>
                <w:rPr>
                  <w:rFonts w:eastAsia="Times New Roman"/>
                  <w:iCs/>
                  <w:sz w:val="20"/>
                  <w:szCs w:val="20"/>
                </w:rPr>
                <w:t>$</w:t>
              </w:r>
            </w:ins>
          </w:p>
        </w:tc>
        <w:tc>
          <w:tcPr>
            <w:tcW w:w="3585" w:type="pct"/>
          </w:tcPr>
          <w:p w14:paraId="4257E8B9" w14:textId="601CB6E6" w:rsidR="00F7006F" w:rsidRPr="00E0731F" w:rsidRDefault="00F7006F" w:rsidP="00F7006F">
            <w:pPr>
              <w:spacing w:after="60"/>
              <w:rPr>
                <w:ins w:id="1020" w:author="ERCOT" w:date="2025-12-09T11:39:00Z" w16du:dateUtc="2025-12-09T17:39:00Z"/>
                <w:rFonts w:eastAsia="Times New Roman"/>
                <w:i/>
                <w:iCs/>
                <w:sz w:val="20"/>
                <w:szCs w:val="20"/>
              </w:rPr>
            </w:pPr>
            <w:ins w:id="1021" w:author="ERCOT" w:date="2025-12-09T11:39:00Z" w16du:dateUtc="2025-12-09T17:39:00Z">
              <w:r w:rsidRPr="00ED4E10">
                <w:rPr>
                  <w:rFonts w:eastAsia="Times New Roman"/>
                  <w:i/>
                  <w:iCs/>
                  <w:sz w:val="20"/>
                  <w:szCs w:val="20"/>
                </w:rPr>
                <w:t xml:space="preserve">Real-Time </w:t>
              </w:r>
              <w:r>
                <w:rPr>
                  <w:rFonts w:eastAsia="Times New Roman"/>
                  <w:i/>
                  <w:iCs/>
                  <w:sz w:val="20"/>
                  <w:szCs w:val="20"/>
                </w:rPr>
                <w:t>Dispatchable Reliability</w:t>
              </w:r>
              <w:r w:rsidRPr="00ED4E10">
                <w:rPr>
                  <w:rFonts w:eastAsia="Times New Roman"/>
                  <w:i/>
                  <w:iCs/>
                  <w:sz w:val="20"/>
                  <w:szCs w:val="20"/>
                </w:rPr>
                <w:t xml:space="preserve"> Reserve Service Revenue Target</w:t>
              </w:r>
              <w:r w:rsidRPr="00ED4E10">
                <w:rPr>
                  <w:rFonts w:eastAsia="Times New Roman"/>
                  <w:iCs/>
                  <w:sz w:val="20"/>
                  <w:szCs w:val="20"/>
                </w:rPr>
                <w:t xml:space="preserve">—The revenue target of the </w:t>
              </w:r>
              <w:r>
                <w:rPr>
                  <w:rFonts w:eastAsia="Times New Roman"/>
                  <w:iCs/>
                  <w:sz w:val="20"/>
                  <w:szCs w:val="20"/>
                </w:rPr>
                <w:t>DRRS</w:t>
              </w:r>
              <w:r w:rsidRPr="00ED4E10">
                <w:rPr>
                  <w:rFonts w:eastAsia="Times New Roman"/>
                  <w:iCs/>
                  <w:sz w:val="20"/>
                  <w:szCs w:val="20"/>
                </w:rPr>
                <w:t xml:space="preserve"> award to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 xml:space="preserve">p </w:t>
              </w:r>
              <w:r w:rsidRPr="00ED4E10">
                <w:rPr>
                  <w:rFonts w:eastAsia="Times New Roman"/>
                  <w:iCs/>
                  <w:sz w:val="20"/>
                  <w:szCs w:val="20"/>
                </w:rPr>
                <w:t xml:space="preserve">represented by QSE </w:t>
              </w:r>
              <w:r w:rsidRPr="00ED4E10">
                <w:rPr>
                  <w:rFonts w:eastAsia="Times New Roman"/>
                  <w:i/>
                  <w:iCs/>
                  <w:sz w:val="20"/>
                  <w:szCs w:val="20"/>
                </w:rPr>
                <w:t>q</w:t>
              </w:r>
              <w:r w:rsidRPr="00ED4E10">
                <w:rPr>
                  <w:rFonts w:eastAsia="Times New Roman"/>
                  <w:iCs/>
                  <w:sz w:val="20"/>
                  <w:szCs w:val="20"/>
                </w:rPr>
                <w:t xml:space="preserve"> based on the Ancillary Service Offer for the 15-minute Settlement Interval.  Where for a Combined Cycle Train, the Resource </w:t>
              </w:r>
              <w:r w:rsidRPr="00ED4E10">
                <w:rPr>
                  <w:rFonts w:eastAsia="Times New Roman"/>
                  <w:i/>
                  <w:iCs/>
                  <w:sz w:val="20"/>
                  <w:szCs w:val="20"/>
                </w:rPr>
                <w:t>r</w:t>
              </w:r>
              <w:r w:rsidRPr="00ED4E10">
                <w:rPr>
                  <w:rFonts w:eastAsia="Times New Roman"/>
                  <w:iCs/>
                  <w:sz w:val="20"/>
                  <w:szCs w:val="20"/>
                </w:rPr>
                <w:t xml:space="preserve"> is the Combined Cycle Train.</w:t>
              </w:r>
            </w:ins>
          </w:p>
        </w:tc>
      </w:tr>
      <w:tr w:rsidR="00E0731F" w:rsidRPr="00E0731F" w14:paraId="34133B30" w14:textId="77777777" w:rsidTr="00D34EC1">
        <w:trPr>
          <w:cantSplit/>
        </w:trPr>
        <w:tc>
          <w:tcPr>
            <w:tcW w:w="934" w:type="pct"/>
          </w:tcPr>
          <w:p w14:paraId="243A7284" w14:textId="77777777" w:rsidR="00E0731F" w:rsidRPr="00E0731F" w:rsidRDefault="00E0731F" w:rsidP="00E0731F">
            <w:pPr>
              <w:spacing w:after="60"/>
              <w:rPr>
                <w:rFonts w:eastAsia="Times New Roman"/>
                <w:iCs/>
                <w:sz w:val="20"/>
                <w:szCs w:val="20"/>
              </w:rPr>
            </w:pPr>
            <w:r w:rsidRPr="00E0731F">
              <w:rPr>
                <w:rFonts w:eastAsia="Times New Roman"/>
                <w:iCs/>
                <w:sz w:val="20"/>
                <w:szCs w:val="20"/>
                <w:lang w:val="pt-BR"/>
              </w:rPr>
              <w:t xml:space="preserve">RTRUWAPR </w:t>
            </w:r>
            <w:r w:rsidRPr="00E0731F">
              <w:rPr>
                <w:rFonts w:eastAsia="Times New Roman"/>
                <w:i/>
                <w:iCs/>
                <w:sz w:val="20"/>
                <w:szCs w:val="20"/>
                <w:vertAlign w:val="subscript"/>
                <w:lang w:val="pt-BR"/>
              </w:rPr>
              <w:t>q, r, p</w:t>
            </w:r>
          </w:p>
        </w:tc>
        <w:tc>
          <w:tcPr>
            <w:tcW w:w="481" w:type="pct"/>
          </w:tcPr>
          <w:p w14:paraId="7147FC21"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w:t>
            </w:r>
          </w:p>
        </w:tc>
        <w:tc>
          <w:tcPr>
            <w:tcW w:w="3585" w:type="pct"/>
          </w:tcPr>
          <w:p w14:paraId="71A07772" w14:textId="77777777" w:rsidR="00E0731F" w:rsidRPr="00E0731F" w:rsidRDefault="00E0731F" w:rsidP="00E0731F">
            <w:pPr>
              <w:spacing w:after="60"/>
              <w:rPr>
                <w:rFonts w:eastAsia="Times New Roman"/>
                <w:iCs/>
                <w:sz w:val="20"/>
                <w:szCs w:val="20"/>
              </w:rPr>
            </w:pPr>
            <w:r w:rsidRPr="00E0731F">
              <w:rPr>
                <w:rFonts w:eastAsia="Times New Roman"/>
                <w:i/>
                <w:iCs/>
                <w:sz w:val="20"/>
                <w:szCs w:val="20"/>
              </w:rPr>
              <w:t>Real-Time Reg-Up Weighted-Average Price</w:t>
            </w:r>
            <w:r w:rsidRPr="00E0731F">
              <w:rPr>
                <w:rFonts w:eastAsia="Times New Roman"/>
                <w:iCs/>
                <w:sz w:val="20"/>
                <w:szCs w:val="20"/>
              </w:rPr>
              <w:t xml:space="preserve">—The weighted average of the Ancillary Service Offer prices corresponding with the Reg-Up awards from the Ancillary Service Offer for Resource </w:t>
            </w:r>
            <w:proofErr w:type="spellStart"/>
            <w:r w:rsidRPr="00E0731F">
              <w:rPr>
                <w:rFonts w:eastAsia="Times New Roman"/>
                <w:i/>
                <w:iCs/>
                <w:sz w:val="20"/>
                <w:szCs w:val="20"/>
              </w:rPr>
              <w:t>r</w:t>
            </w:r>
            <w:r w:rsidRPr="00E0731F">
              <w:rPr>
                <w:rFonts w:eastAsia="Times New Roman"/>
                <w:iCs/>
                <w:sz w:val="20"/>
                <w:szCs w:val="20"/>
              </w:rPr>
              <w:t xml:space="preserve"> at</w:t>
            </w:r>
            <w:proofErr w:type="spellEnd"/>
            <w:r w:rsidRPr="00E0731F">
              <w:rPr>
                <w:rFonts w:eastAsia="Times New Roman"/>
                <w:iCs/>
                <w:sz w:val="20"/>
                <w:szCs w:val="20"/>
              </w:rPr>
              <w:t xml:space="preserve"> Resource Node </w:t>
            </w:r>
            <w:r w:rsidRPr="00E0731F">
              <w:rPr>
                <w:rFonts w:eastAsia="Times New Roman"/>
                <w:i/>
                <w:iCs/>
                <w:sz w:val="20"/>
                <w:szCs w:val="20"/>
              </w:rPr>
              <w:t>p</w:t>
            </w:r>
            <w:r w:rsidRPr="00E0731F">
              <w:rPr>
                <w:rFonts w:eastAsia="Times New Roman"/>
                <w:iCs/>
                <w:sz w:val="20"/>
                <w:szCs w:val="20"/>
              </w:rPr>
              <w:t xml:space="preserve"> represented by QSE </w:t>
            </w:r>
            <w:r w:rsidRPr="00E0731F">
              <w:rPr>
                <w:rFonts w:eastAsia="Times New Roman"/>
                <w:i/>
                <w:iCs/>
                <w:sz w:val="20"/>
                <w:szCs w:val="20"/>
              </w:rPr>
              <w:t>q</w:t>
            </w:r>
            <w:r w:rsidRPr="00E0731F">
              <w:rPr>
                <w:rFonts w:eastAsia="Times New Roman"/>
                <w:iCs/>
                <w:sz w:val="20"/>
                <w:szCs w:val="20"/>
              </w:rPr>
              <w:t xml:space="preserve">, for the 15-minute Settlement Interval.  Where for a Combined Cycle Train, the Resource </w:t>
            </w:r>
            <w:r w:rsidRPr="00E0731F">
              <w:rPr>
                <w:rFonts w:eastAsia="Times New Roman"/>
                <w:i/>
                <w:iCs/>
                <w:sz w:val="20"/>
                <w:szCs w:val="20"/>
              </w:rPr>
              <w:t xml:space="preserve">r </w:t>
            </w:r>
            <w:r w:rsidRPr="00E0731F">
              <w:rPr>
                <w:rFonts w:eastAsia="Times New Roman"/>
                <w:iCs/>
                <w:sz w:val="20"/>
                <w:szCs w:val="20"/>
              </w:rPr>
              <w:t>is the Combined Cycle Train.</w:t>
            </w:r>
          </w:p>
        </w:tc>
      </w:tr>
      <w:tr w:rsidR="00E0731F" w:rsidRPr="00E0731F" w14:paraId="37E4665C" w14:textId="77777777" w:rsidTr="00D34EC1">
        <w:trPr>
          <w:cantSplit/>
        </w:trPr>
        <w:tc>
          <w:tcPr>
            <w:tcW w:w="934" w:type="pct"/>
          </w:tcPr>
          <w:p w14:paraId="60D27421" w14:textId="77777777" w:rsidR="00E0731F" w:rsidRPr="00E0731F" w:rsidRDefault="00E0731F" w:rsidP="00E0731F">
            <w:pPr>
              <w:spacing w:after="60"/>
              <w:rPr>
                <w:rFonts w:eastAsia="Times New Roman"/>
                <w:iCs/>
                <w:sz w:val="20"/>
                <w:szCs w:val="20"/>
              </w:rPr>
            </w:pPr>
            <w:r w:rsidRPr="00E0731F">
              <w:rPr>
                <w:rFonts w:eastAsia="Times New Roman"/>
                <w:iCs/>
                <w:sz w:val="20"/>
                <w:szCs w:val="20"/>
                <w:lang w:val="pt-BR"/>
              </w:rPr>
              <w:t xml:space="preserve">RTRDWAPR </w:t>
            </w:r>
            <w:r w:rsidRPr="00E0731F">
              <w:rPr>
                <w:rFonts w:eastAsia="Times New Roman"/>
                <w:i/>
                <w:iCs/>
                <w:sz w:val="20"/>
                <w:szCs w:val="20"/>
                <w:vertAlign w:val="subscript"/>
                <w:lang w:val="pt-BR"/>
              </w:rPr>
              <w:t>q, r, p</w:t>
            </w:r>
          </w:p>
        </w:tc>
        <w:tc>
          <w:tcPr>
            <w:tcW w:w="481" w:type="pct"/>
          </w:tcPr>
          <w:p w14:paraId="04BE1213"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w:t>
            </w:r>
          </w:p>
        </w:tc>
        <w:tc>
          <w:tcPr>
            <w:tcW w:w="3585" w:type="pct"/>
          </w:tcPr>
          <w:p w14:paraId="0AC80E97"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Reg-Down Weighted-Average Price</w:t>
            </w:r>
            <w:r w:rsidRPr="00E0731F">
              <w:rPr>
                <w:rFonts w:eastAsia="Times New Roman"/>
                <w:iCs/>
                <w:sz w:val="20"/>
                <w:szCs w:val="20"/>
              </w:rPr>
              <w:t xml:space="preserve">—The weighted average of the Ancillary Service Offer prices corresponding with the Reg-Down awards from the Ancillary Service Offer for Resource </w:t>
            </w:r>
            <w:proofErr w:type="spellStart"/>
            <w:r w:rsidRPr="00E0731F">
              <w:rPr>
                <w:rFonts w:eastAsia="Times New Roman"/>
                <w:i/>
                <w:iCs/>
                <w:sz w:val="20"/>
                <w:szCs w:val="20"/>
              </w:rPr>
              <w:t>r</w:t>
            </w:r>
            <w:r w:rsidRPr="00E0731F">
              <w:rPr>
                <w:rFonts w:eastAsia="Times New Roman"/>
                <w:iCs/>
                <w:sz w:val="20"/>
                <w:szCs w:val="20"/>
              </w:rPr>
              <w:t xml:space="preserve"> at</w:t>
            </w:r>
            <w:proofErr w:type="spellEnd"/>
            <w:r w:rsidRPr="00E0731F">
              <w:rPr>
                <w:rFonts w:eastAsia="Times New Roman"/>
                <w:iCs/>
                <w:sz w:val="20"/>
                <w:szCs w:val="20"/>
              </w:rPr>
              <w:t xml:space="preserve"> Resource Node </w:t>
            </w:r>
            <w:r w:rsidRPr="00E0731F">
              <w:rPr>
                <w:rFonts w:eastAsia="Times New Roman"/>
                <w:i/>
                <w:iCs/>
                <w:sz w:val="20"/>
                <w:szCs w:val="20"/>
              </w:rPr>
              <w:t>p</w:t>
            </w:r>
            <w:r w:rsidRPr="00E0731F">
              <w:rPr>
                <w:rFonts w:eastAsia="Times New Roman"/>
                <w:iCs/>
                <w:sz w:val="20"/>
                <w:szCs w:val="20"/>
              </w:rPr>
              <w:t xml:space="preserve"> represented by QSE </w:t>
            </w:r>
            <w:r w:rsidRPr="00E0731F">
              <w:rPr>
                <w:rFonts w:eastAsia="Times New Roman"/>
                <w:i/>
                <w:iCs/>
                <w:sz w:val="20"/>
                <w:szCs w:val="20"/>
              </w:rPr>
              <w:t>q</w:t>
            </w:r>
            <w:r w:rsidRPr="00E0731F">
              <w:rPr>
                <w:rFonts w:eastAsia="Times New Roman"/>
                <w:iCs/>
                <w:sz w:val="20"/>
                <w:szCs w:val="20"/>
              </w:rPr>
              <w:t xml:space="preserve">, for the 15-minute Settlement Interval.  Where for a Combined Cycle Train, the Resource </w:t>
            </w:r>
            <w:r w:rsidRPr="00E0731F">
              <w:rPr>
                <w:rFonts w:eastAsia="Times New Roman"/>
                <w:i/>
                <w:iCs/>
                <w:sz w:val="20"/>
                <w:szCs w:val="20"/>
              </w:rPr>
              <w:t xml:space="preserve">r </w:t>
            </w:r>
            <w:r w:rsidRPr="00E0731F">
              <w:rPr>
                <w:rFonts w:eastAsia="Times New Roman"/>
                <w:iCs/>
                <w:sz w:val="20"/>
                <w:szCs w:val="20"/>
              </w:rPr>
              <w:t>is the Combined Cycle Train.</w:t>
            </w:r>
          </w:p>
        </w:tc>
      </w:tr>
      <w:tr w:rsidR="00E0731F" w:rsidRPr="00E0731F" w14:paraId="366ABA89" w14:textId="77777777" w:rsidTr="00D34EC1">
        <w:trPr>
          <w:cantSplit/>
        </w:trPr>
        <w:tc>
          <w:tcPr>
            <w:tcW w:w="934" w:type="pct"/>
          </w:tcPr>
          <w:p w14:paraId="5037B768" w14:textId="77777777" w:rsidR="00E0731F" w:rsidRPr="00E0731F" w:rsidRDefault="00E0731F" w:rsidP="00E0731F">
            <w:pPr>
              <w:spacing w:after="60"/>
              <w:rPr>
                <w:rFonts w:eastAsia="Times New Roman"/>
                <w:iCs/>
                <w:sz w:val="20"/>
                <w:szCs w:val="20"/>
              </w:rPr>
            </w:pPr>
            <w:r w:rsidRPr="00E0731F">
              <w:rPr>
                <w:rFonts w:eastAsia="Times New Roman"/>
                <w:iCs/>
                <w:sz w:val="20"/>
                <w:szCs w:val="20"/>
                <w:lang w:val="pt-BR"/>
              </w:rPr>
              <w:t xml:space="preserve">RTRRWAPR </w:t>
            </w:r>
            <w:r w:rsidRPr="00E0731F">
              <w:rPr>
                <w:rFonts w:eastAsia="Times New Roman"/>
                <w:i/>
                <w:iCs/>
                <w:sz w:val="20"/>
                <w:szCs w:val="20"/>
                <w:vertAlign w:val="subscript"/>
                <w:lang w:val="pt-BR"/>
              </w:rPr>
              <w:t>q, r, p</w:t>
            </w:r>
          </w:p>
        </w:tc>
        <w:tc>
          <w:tcPr>
            <w:tcW w:w="481" w:type="pct"/>
          </w:tcPr>
          <w:p w14:paraId="0483DE69"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w:t>
            </w:r>
          </w:p>
        </w:tc>
        <w:tc>
          <w:tcPr>
            <w:tcW w:w="3585" w:type="pct"/>
          </w:tcPr>
          <w:p w14:paraId="51F81C83"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Responsive Reserve Weighted-Average Price</w:t>
            </w:r>
            <w:r w:rsidRPr="00E0731F">
              <w:rPr>
                <w:rFonts w:eastAsia="Times New Roman"/>
                <w:iCs/>
                <w:sz w:val="20"/>
                <w:szCs w:val="20"/>
              </w:rPr>
              <w:t xml:space="preserve">—The weighted average of the Ancillary Service Offer prices corresponding with the RRS awards from the Ancillary Service Offer for Resource </w:t>
            </w:r>
            <w:proofErr w:type="spellStart"/>
            <w:r w:rsidRPr="00E0731F">
              <w:rPr>
                <w:rFonts w:eastAsia="Times New Roman"/>
                <w:i/>
                <w:iCs/>
                <w:sz w:val="20"/>
                <w:szCs w:val="20"/>
              </w:rPr>
              <w:t>r</w:t>
            </w:r>
            <w:r w:rsidRPr="00E0731F">
              <w:rPr>
                <w:rFonts w:eastAsia="Times New Roman"/>
                <w:iCs/>
                <w:sz w:val="20"/>
                <w:szCs w:val="20"/>
              </w:rPr>
              <w:t xml:space="preserve"> at</w:t>
            </w:r>
            <w:proofErr w:type="spellEnd"/>
            <w:r w:rsidRPr="00E0731F">
              <w:rPr>
                <w:rFonts w:eastAsia="Times New Roman"/>
                <w:iCs/>
                <w:sz w:val="20"/>
                <w:szCs w:val="20"/>
              </w:rPr>
              <w:t xml:space="preserve"> Resource Node </w:t>
            </w:r>
            <w:r w:rsidRPr="00E0731F">
              <w:rPr>
                <w:rFonts w:eastAsia="Times New Roman"/>
                <w:i/>
                <w:iCs/>
                <w:sz w:val="20"/>
                <w:szCs w:val="20"/>
              </w:rPr>
              <w:t>p</w:t>
            </w:r>
            <w:r w:rsidRPr="00E0731F">
              <w:rPr>
                <w:rFonts w:eastAsia="Times New Roman"/>
                <w:iCs/>
                <w:sz w:val="20"/>
                <w:szCs w:val="20"/>
              </w:rPr>
              <w:t xml:space="preserve"> represented by QSE </w:t>
            </w:r>
            <w:r w:rsidRPr="00E0731F">
              <w:rPr>
                <w:rFonts w:eastAsia="Times New Roman"/>
                <w:i/>
                <w:iCs/>
                <w:sz w:val="20"/>
                <w:szCs w:val="20"/>
              </w:rPr>
              <w:t>q</w:t>
            </w:r>
            <w:r w:rsidRPr="00E0731F">
              <w:rPr>
                <w:rFonts w:eastAsia="Times New Roman"/>
                <w:iCs/>
                <w:sz w:val="20"/>
                <w:szCs w:val="20"/>
              </w:rPr>
              <w:t xml:space="preserve">, for the 15-minute Settlement Interval.  Where for a Combined Cycle Train, the Resource </w:t>
            </w:r>
            <w:r w:rsidRPr="00E0731F">
              <w:rPr>
                <w:rFonts w:eastAsia="Times New Roman"/>
                <w:i/>
                <w:iCs/>
                <w:sz w:val="20"/>
                <w:szCs w:val="20"/>
              </w:rPr>
              <w:t xml:space="preserve">r </w:t>
            </w:r>
            <w:r w:rsidRPr="00E0731F">
              <w:rPr>
                <w:rFonts w:eastAsia="Times New Roman"/>
                <w:iCs/>
                <w:sz w:val="20"/>
                <w:szCs w:val="20"/>
              </w:rPr>
              <w:t>is the Combined Cycle Train.</w:t>
            </w:r>
          </w:p>
        </w:tc>
      </w:tr>
      <w:tr w:rsidR="00E0731F" w:rsidRPr="00E0731F" w14:paraId="05BAC89A" w14:textId="77777777" w:rsidTr="00D34EC1">
        <w:trPr>
          <w:cantSplit/>
        </w:trPr>
        <w:tc>
          <w:tcPr>
            <w:tcW w:w="934" w:type="pct"/>
          </w:tcPr>
          <w:p w14:paraId="3782F7A8" w14:textId="77777777" w:rsidR="00E0731F" w:rsidRPr="00E0731F" w:rsidRDefault="00E0731F" w:rsidP="00E0731F">
            <w:pPr>
              <w:spacing w:after="60"/>
              <w:rPr>
                <w:rFonts w:eastAsia="Times New Roman"/>
                <w:iCs/>
                <w:sz w:val="20"/>
                <w:szCs w:val="20"/>
              </w:rPr>
            </w:pPr>
            <w:r w:rsidRPr="00E0731F">
              <w:rPr>
                <w:rFonts w:eastAsia="Times New Roman"/>
                <w:iCs/>
                <w:sz w:val="20"/>
                <w:szCs w:val="20"/>
                <w:lang w:val="pt-BR"/>
              </w:rPr>
              <w:t xml:space="preserve">RTNSWAPR </w:t>
            </w:r>
            <w:r w:rsidRPr="00E0731F">
              <w:rPr>
                <w:rFonts w:eastAsia="Times New Roman"/>
                <w:i/>
                <w:iCs/>
                <w:sz w:val="20"/>
                <w:szCs w:val="20"/>
                <w:vertAlign w:val="subscript"/>
                <w:lang w:val="pt-BR"/>
              </w:rPr>
              <w:t>q, r, p</w:t>
            </w:r>
          </w:p>
        </w:tc>
        <w:tc>
          <w:tcPr>
            <w:tcW w:w="481" w:type="pct"/>
          </w:tcPr>
          <w:p w14:paraId="3663B25C"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w:t>
            </w:r>
          </w:p>
        </w:tc>
        <w:tc>
          <w:tcPr>
            <w:tcW w:w="3585" w:type="pct"/>
          </w:tcPr>
          <w:p w14:paraId="29BE5475"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Non-Spin Weighted-Average Price</w:t>
            </w:r>
            <w:r w:rsidRPr="00E0731F">
              <w:rPr>
                <w:rFonts w:eastAsia="Times New Roman"/>
                <w:iCs/>
                <w:sz w:val="20"/>
                <w:szCs w:val="20"/>
              </w:rPr>
              <w:t xml:space="preserve">—The weighted average of the Ancillary Service Offer prices corresponding with the Non-Spin awards from the Ancillary Service Offer for Resource </w:t>
            </w:r>
            <w:proofErr w:type="spellStart"/>
            <w:r w:rsidRPr="00E0731F">
              <w:rPr>
                <w:rFonts w:eastAsia="Times New Roman"/>
                <w:i/>
                <w:iCs/>
                <w:sz w:val="20"/>
                <w:szCs w:val="20"/>
              </w:rPr>
              <w:t>r</w:t>
            </w:r>
            <w:r w:rsidRPr="00E0731F">
              <w:rPr>
                <w:rFonts w:eastAsia="Times New Roman"/>
                <w:iCs/>
                <w:sz w:val="20"/>
                <w:szCs w:val="20"/>
              </w:rPr>
              <w:t xml:space="preserve"> at</w:t>
            </w:r>
            <w:proofErr w:type="spellEnd"/>
            <w:r w:rsidRPr="00E0731F">
              <w:rPr>
                <w:rFonts w:eastAsia="Times New Roman"/>
                <w:iCs/>
                <w:sz w:val="20"/>
                <w:szCs w:val="20"/>
              </w:rPr>
              <w:t xml:space="preserve"> Resource Node </w:t>
            </w:r>
            <w:r w:rsidRPr="00E0731F">
              <w:rPr>
                <w:rFonts w:eastAsia="Times New Roman"/>
                <w:i/>
                <w:iCs/>
                <w:sz w:val="20"/>
                <w:szCs w:val="20"/>
              </w:rPr>
              <w:t>p</w:t>
            </w:r>
            <w:r w:rsidRPr="00E0731F">
              <w:rPr>
                <w:rFonts w:eastAsia="Times New Roman"/>
                <w:iCs/>
                <w:sz w:val="20"/>
                <w:szCs w:val="20"/>
              </w:rPr>
              <w:t xml:space="preserve"> represented by QSE </w:t>
            </w:r>
            <w:r w:rsidRPr="00E0731F">
              <w:rPr>
                <w:rFonts w:eastAsia="Times New Roman"/>
                <w:i/>
                <w:iCs/>
                <w:sz w:val="20"/>
                <w:szCs w:val="20"/>
              </w:rPr>
              <w:t>q</w:t>
            </w:r>
            <w:r w:rsidRPr="00E0731F">
              <w:rPr>
                <w:rFonts w:eastAsia="Times New Roman"/>
                <w:iCs/>
                <w:sz w:val="20"/>
                <w:szCs w:val="20"/>
              </w:rPr>
              <w:t xml:space="preserve">, for the 15-minute Settlement Interval.  Where for a Combined Cycle Train, the Resource </w:t>
            </w:r>
            <w:r w:rsidRPr="00E0731F">
              <w:rPr>
                <w:rFonts w:eastAsia="Times New Roman"/>
                <w:i/>
                <w:iCs/>
                <w:sz w:val="20"/>
                <w:szCs w:val="20"/>
              </w:rPr>
              <w:t xml:space="preserve">r </w:t>
            </w:r>
            <w:r w:rsidRPr="00E0731F">
              <w:rPr>
                <w:rFonts w:eastAsia="Times New Roman"/>
                <w:iCs/>
                <w:sz w:val="20"/>
                <w:szCs w:val="20"/>
              </w:rPr>
              <w:t>is the Combined Cycle Train.</w:t>
            </w:r>
          </w:p>
        </w:tc>
      </w:tr>
      <w:tr w:rsidR="00E0731F" w:rsidRPr="00E0731F" w14:paraId="7029C70C" w14:textId="77777777" w:rsidTr="00D34EC1">
        <w:trPr>
          <w:cantSplit/>
        </w:trPr>
        <w:tc>
          <w:tcPr>
            <w:tcW w:w="934" w:type="pct"/>
          </w:tcPr>
          <w:p w14:paraId="69AE62FB" w14:textId="77777777" w:rsidR="00E0731F" w:rsidRPr="00E0731F" w:rsidRDefault="00E0731F" w:rsidP="00E0731F">
            <w:pPr>
              <w:spacing w:after="60"/>
              <w:rPr>
                <w:rFonts w:eastAsia="Times New Roman"/>
                <w:iCs/>
                <w:sz w:val="20"/>
                <w:szCs w:val="20"/>
                <w:lang w:val="pt-BR"/>
              </w:rPr>
            </w:pPr>
            <w:r w:rsidRPr="00E0731F">
              <w:rPr>
                <w:rFonts w:eastAsia="Times New Roman"/>
                <w:iCs/>
                <w:sz w:val="20"/>
                <w:szCs w:val="20"/>
                <w:lang w:val="pt-BR"/>
              </w:rPr>
              <w:t xml:space="preserve">RTECRWAPR </w:t>
            </w:r>
            <w:r w:rsidRPr="00E0731F">
              <w:rPr>
                <w:rFonts w:eastAsia="Times New Roman"/>
                <w:i/>
                <w:iCs/>
                <w:sz w:val="20"/>
                <w:szCs w:val="20"/>
                <w:vertAlign w:val="subscript"/>
                <w:lang w:val="pt-BR"/>
              </w:rPr>
              <w:t>q, r, p</w:t>
            </w:r>
          </w:p>
        </w:tc>
        <w:tc>
          <w:tcPr>
            <w:tcW w:w="481" w:type="pct"/>
          </w:tcPr>
          <w:p w14:paraId="6218295F"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w:t>
            </w:r>
          </w:p>
        </w:tc>
        <w:tc>
          <w:tcPr>
            <w:tcW w:w="3585" w:type="pct"/>
          </w:tcPr>
          <w:p w14:paraId="53F81AD2"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ERCOT Contingency Reserve Service Weighted-Average Price</w:t>
            </w:r>
            <w:r w:rsidRPr="00E0731F">
              <w:rPr>
                <w:rFonts w:eastAsia="Times New Roman"/>
                <w:iCs/>
                <w:sz w:val="20"/>
                <w:szCs w:val="20"/>
              </w:rPr>
              <w:t xml:space="preserve">—The weighted average of the Ancillary Service Offer prices corresponding with the ECRS awards from the Ancillary Service Offer for Resource </w:t>
            </w:r>
            <w:proofErr w:type="spellStart"/>
            <w:r w:rsidRPr="00E0731F">
              <w:rPr>
                <w:rFonts w:eastAsia="Times New Roman"/>
                <w:i/>
                <w:iCs/>
                <w:sz w:val="20"/>
                <w:szCs w:val="20"/>
              </w:rPr>
              <w:t>r</w:t>
            </w:r>
            <w:r w:rsidRPr="00E0731F">
              <w:rPr>
                <w:rFonts w:eastAsia="Times New Roman"/>
                <w:iCs/>
                <w:sz w:val="20"/>
                <w:szCs w:val="20"/>
              </w:rPr>
              <w:t xml:space="preserve"> at</w:t>
            </w:r>
            <w:proofErr w:type="spellEnd"/>
            <w:r w:rsidRPr="00E0731F">
              <w:rPr>
                <w:rFonts w:eastAsia="Times New Roman"/>
                <w:iCs/>
                <w:sz w:val="20"/>
                <w:szCs w:val="20"/>
              </w:rPr>
              <w:t xml:space="preserve"> Resource Node </w:t>
            </w:r>
            <w:r w:rsidRPr="00E0731F">
              <w:rPr>
                <w:rFonts w:eastAsia="Times New Roman"/>
                <w:i/>
                <w:iCs/>
                <w:sz w:val="20"/>
                <w:szCs w:val="20"/>
              </w:rPr>
              <w:t>p</w:t>
            </w:r>
            <w:r w:rsidRPr="00E0731F">
              <w:rPr>
                <w:rFonts w:eastAsia="Times New Roman"/>
                <w:iCs/>
                <w:sz w:val="20"/>
                <w:szCs w:val="20"/>
              </w:rPr>
              <w:t xml:space="preserve"> represented by QSE </w:t>
            </w:r>
            <w:r w:rsidRPr="00E0731F">
              <w:rPr>
                <w:rFonts w:eastAsia="Times New Roman"/>
                <w:i/>
                <w:iCs/>
                <w:sz w:val="20"/>
                <w:szCs w:val="20"/>
              </w:rPr>
              <w:t>q</w:t>
            </w:r>
            <w:r w:rsidRPr="00E0731F">
              <w:rPr>
                <w:rFonts w:eastAsia="Times New Roman"/>
                <w:iCs/>
                <w:sz w:val="20"/>
                <w:szCs w:val="20"/>
              </w:rPr>
              <w:t xml:space="preserve">, for the 15-minute Settlement Interval.  Where for a Combined Cycle Train, the Resource </w:t>
            </w:r>
            <w:r w:rsidRPr="00E0731F">
              <w:rPr>
                <w:rFonts w:eastAsia="Times New Roman"/>
                <w:i/>
                <w:iCs/>
                <w:sz w:val="20"/>
                <w:szCs w:val="20"/>
              </w:rPr>
              <w:t xml:space="preserve">r </w:t>
            </w:r>
            <w:r w:rsidRPr="00E0731F">
              <w:rPr>
                <w:rFonts w:eastAsia="Times New Roman"/>
                <w:iCs/>
                <w:sz w:val="20"/>
                <w:szCs w:val="20"/>
              </w:rPr>
              <w:t>is the Combined Cycle Train.</w:t>
            </w:r>
          </w:p>
        </w:tc>
      </w:tr>
      <w:tr w:rsidR="00F7006F" w:rsidRPr="00E0731F" w14:paraId="423C263C" w14:textId="77777777" w:rsidTr="00D34EC1">
        <w:trPr>
          <w:cantSplit/>
          <w:ins w:id="1022" w:author="ERCOT" w:date="2025-12-09T11:39:00Z"/>
        </w:trPr>
        <w:tc>
          <w:tcPr>
            <w:tcW w:w="934" w:type="pct"/>
          </w:tcPr>
          <w:p w14:paraId="014722D9" w14:textId="3210529A" w:rsidR="00F7006F" w:rsidRPr="00E0731F" w:rsidRDefault="00F7006F" w:rsidP="00F7006F">
            <w:pPr>
              <w:spacing w:after="60"/>
              <w:rPr>
                <w:ins w:id="1023" w:author="ERCOT" w:date="2025-12-09T11:39:00Z" w16du:dateUtc="2025-12-09T17:39:00Z"/>
                <w:rFonts w:eastAsia="Times New Roman"/>
                <w:iCs/>
                <w:sz w:val="20"/>
                <w:szCs w:val="20"/>
                <w:lang w:val="pt-BR"/>
              </w:rPr>
            </w:pPr>
            <w:ins w:id="1024" w:author="ERCOT" w:date="2025-12-09T11:39:00Z" w16du:dateUtc="2025-12-09T17:39:00Z">
              <w:r w:rsidRPr="00ED4E10">
                <w:rPr>
                  <w:rFonts w:eastAsia="Times New Roman"/>
                  <w:iCs/>
                  <w:sz w:val="20"/>
                  <w:szCs w:val="20"/>
                  <w:lang w:val="pt-BR"/>
                </w:rPr>
                <w:t>RT</w:t>
              </w:r>
              <w:r>
                <w:rPr>
                  <w:rFonts w:eastAsia="Times New Roman"/>
                  <w:iCs/>
                  <w:sz w:val="20"/>
                  <w:szCs w:val="20"/>
                  <w:lang w:val="pt-BR"/>
                </w:rPr>
                <w:t>DR</w:t>
              </w:r>
              <w:r w:rsidRPr="00ED4E10">
                <w:rPr>
                  <w:rFonts w:eastAsia="Times New Roman"/>
                  <w:iCs/>
                  <w:sz w:val="20"/>
                  <w:szCs w:val="20"/>
                  <w:lang w:val="pt-BR"/>
                </w:rPr>
                <w:t xml:space="preserve">RWAPR </w:t>
              </w:r>
              <w:r w:rsidRPr="00ED4E10">
                <w:rPr>
                  <w:rFonts w:eastAsia="Times New Roman"/>
                  <w:i/>
                  <w:iCs/>
                  <w:sz w:val="20"/>
                  <w:szCs w:val="20"/>
                  <w:vertAlign w:val="subscript"/>
                  <w:lang w:val="pt-BR"/>
                </w:rPr>
                <w:t>q, r, p</w:t>
              </w:r>
            </w:ins>
          </w:p>
        </w:tc>
        <w:tc>
          <w:tcPr>
            <w:tcW w:w="481" w:type="pct"/>
          </w:tcPr>
          <w:p w14:paraId="21107D2E" w14:textId="373DA8CD" w:rsidR="00F7006F" w:rsidRPr="00E0731F" w:rsidRDefault="00F7006F" w:rsidP="00F7006F">
            <w:pPr>
              <w:spacing w:after="60"/>
              <w:rPr>
                <w:ins w:id="1025" w:author="ERCOT" w:date="2025-12-09T11:39:00Z" w16du:dateUtc="2025-12-09T17:39:00Z"/>
                <w:rFonts w:eastAsia="Times New Roman"/>
                <w:iCs/>
                <w:sz w:val="20"/>
                <w:szCs w:val="20"/>
              </w:rPr>
            </w:pPr>
            <w:ins w:id="1026" w:author="ERCOT" w:date="2025-12-09T11:39:00Z" w16du:dateUtc="2025-12-09T17:39:00Z">
              <w:r w:rsidRPr="00ED4E10">
                <w:rPr>
                  <w:rFonts w:eastAsia="Times New Roman"/>
                  <w:iCs/>
                  <w:sz w:val="20"/>
                  <w:szCs w:val="20"/>
                </w:rPr>
                <w:t>$/MW</w:t>
              </w:r>
            </w:ins>
          </w:p>
        </w:tc>
        <w:tc>
          <w:tcPr>
            <w:tcW w:w="3585" w:type="pct"/>
          </w:tcPr>
          <w:p w14:paraId="109F16D8" w14:textId="5381858E" w:rsidR="00F7006F" w:rsidRPr="00E0731F" w:rsidRDefault="00F7006F" w:rsidP="00F7006F">
            <w:pPr>
              <w:spacing w:after="60"/>
              <w:rPr>
                <w:ins w:id="1027" w:author="ERCOT" w:date="2025-12-09T11:39:00Z" w16du:dateUtc="2025-12-09T17:39:00Z"/>
                <w:rFonts w:eastAsia="Times New Roman"/>
                <w:i/>
                <w:iCs/>
                <w:sz w:val="20"/>
                <w:szCs w:val="20"/>
              </w:rPr>
            </w:pPr>
            <w:ins w:id="1028" w:author="ERCOT" w:date="2025-12-09T11:39:00Z" w16du:dateUtc="2025-12-09T17:39:00Z">
              <w:r w:rsidRPr="00ED4E10">
                <w:rPr>
                  <w:rFonts w:eastAsia="Times New Roman"/>
                  <w:i/>
                  <w:iCs/>
                  <w:sz w:val="20"/>
                  <w:szCs w:val="20"/>
                </w:rPr>
                <w:t xml:space="preserve">Real-Time </w:t>
              </w:r>
              <w:r>
                <w:rPr>
                  <w:rFonts w:eastAsia="Times New Roman"/>
                  <w:i/>
                  <w:iCs/>
                  <w:sz w:val="20"/>
                  <w:szCs w:val="20"/>
                </w:rPr>
                <w:t>Dispatchable Reliability</w:t>
              </w:r>
              <w:r w:rsidRPr="00ED4E10">
                <w:rPr>
                  <w:rFonts w:eastAsia="Times New Roman"/>
                  <w:i/>
                  <w:iCs/>
                  <w:sz w:val="20"/>
                  <w:szCs w:val="20"/>
                </w:rPr>
                <w:t xml:space="preserve"> Reserve Service Weighted-Average Price</w:t>
              </w:r>
              <w:r w:rsidRPr="00ED4E10">
                <w:rPr>
                  <w:rFonts w:eastAsia="Times New Roman"/>
                  <w:iCs/>
                  <w:sz w:val="20"/>
                  <w:szCs w:val="20"/>
                </w:rPr>
                <w:t xml:space="preserve">—The weighted average of the Ancillary Service Offer prices corresponding with the </w:t>
              </w:r>
              <w:r>
                <w:rPr>
                  <w:rFonts w:eastAsia="Times New Roman"/>
                  <w:iCs/>
                  <w:sz w:val="20"/>
                  <w:szCs w:val="20"/>
                </w:rPr>
                <w:t>DRRS</w:t>
              </w:r>
              <w:r w:rsidRPr="00ED4E10">
                <w:rPr>
                  <w:rFonts w:eastAsia="Times New Roman"/>
                  <w:iCs/>
                  <w:sz w:val="20"/>
                  <w:szCs w:val="20"/>
                </w:rPr>
                <w:t xml:space="preserve"> awards </w:t>
              </w:r>
              <w:r>
                <w:rPr>
                  <w:rFonts w:eastAsia="Times New Roman"/>
                  <w:iCs/>
                  <w:sz w:val="20"/>
                  <w:szCs w:val="20"/>
                </w:rPr>
                <w:t>from</w:t>
              </w:r>
              <w:r w:rsidRPr="00ED4E10">
                <w:rPr>
                  <w:rFonts w:eastAsia="Times New Roman"/>
                  <w:iCs/>
                  <w:sz w:val="20"/>
                  <w:szCs w:val="20"/>
                </w:rPr>
                <w:t xml:space="preserve"> the Ancillary Service Offer for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ins>
          </w:p>
        </w:tc>
      </w:tr>
      <w:tr w:rsidR="00E0731F" w:rsidRPr="00E0731F" w14:paraId="1DBDEDED" w14:textId="77777777" w:rsidTr="00D34EC1">
        <w:trPr>
          <w:cantSplit/>
        </w:trPr>
        <w:tc>
          <w:tcPr>
            <w:tcW w:w="934" w:type="pct"/>
          </w:tcPr>
          <w:p w14:paraId="0DC6129F" w14:textId="77777777" w:rsidR="00E0731F" w:rsidRPr="00E0731F" w:rsidRDefault="00E0731F" w:rsidP="00E0731F">
            <w:pPr>
              <w:spacing w:after="60"/>
              <w:rPr>
                <w:rFonts w:eastAsia="Times New Roman"/>
                <w:iCs/>
                <w:sz w:val="20"/>
                <w:szCs w:val="20"/>
                <w:lang w:val="pt-BR"/>
              </w:rPr>
            </w:pPr>
            <w:r w:rsidRPr="00E0731F">
              <w:rPr>
                <w:rFonts w:eastAsia="Times New Roman"/>
                <w:iCs/>
                <w:sz w:val="20"/>
                <w:szCs w:val="20"/>
              </w:rPr>
              <w:lastRenderedPageBreak/>
              <w:t>RTRUAWD</w:t>
            </w:r>
            <w:r w:rsidRPr="00E0731F">
              <w:rPr>
                <w:rFonts w:eastAsia="Times New Roman"/>
                <w:i/>
                <w:iCs/>
                <w:sz w:val="20"/>
                <w:szCs w:val="20"/>
                <w:vertAlign w:val="subscript"/>
              </w:rPr>
              <w:t xml:space="preserve"> q, r</w:t>
            </w:r>
          </w:p>
        </w:tc>
        <w:tc>
          <w:tcPr>
            <w:tcW w:w="481" w:type="pct"/>
          </w:tcPr>
          <w:p w14:paraId="02C50999"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w:t>
            </w:r>
          </w:p>
        </w:tc>
        <w:tc>
          <w:tcPr>
            <w:tcW w:w="3585" w:type="pct"/>
          </w:tcPr>
          <w:p w14:paraId="5C0DF006"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Reg-Up Award per Resource per QSE</w:t>
            </w:r>
            <w:r w:rsidRPr="00E0731F">
              <w:rPr>
                <w:rFonts w:eastAsia="Times New Roman"/>
                <w:iCs/>
                <w:sz w:val="20"/>
                <w:szCs w:val="20"/>
              </w:rPr>
              <w:t xml:space="preserve">—The Reg-Up amount awarded to QSE </w:t>
            </w:r>
            <w:r w:rsidRPr="00E0731F">
              <w:rPr>
                <w:rFonts w:eastAsia="Times New Roman"/>
                <w:i/>
                <w:iCs/>
                <w:sz w:val="20"/>
                <w:szCs w:val="20"/>
              </w:rPr>
              <w:t>q</w:t>
            </w:r>
            <w:r w:rsidRPr="00E0731F">
              <w:rPr>
                <w:rFonts w:eastAsia="Times New Roman"/>
                <w:iCs/>
                <w:sz w:val="20"/>
                <w:szCs w:val="20"/>
              </w:rPr>
              <w:t xml:space="preserve"> for Resource </w:t>
            </w:r>
            <w:r w:rsidRPr="00E0731F">
              <w:rPr>
                <w:rFonts w:eastAsia="Times New Roman"/>
                <w:i/>
                <w:iCs/>
                <w:sz w:val="20"/>
                <w:szCs w:val="20"/>
              </w:rPr>
              <w:t>r</w:t>
            </w:r>
            <w:r w:rsidRPr="00E0731F">
              <w:rPr>
                <w:rFonts w:eastAsia="Times New Roman"/>
                <w:iCs/>
                <w:sz w:val="20"/>
                <w:szCs w:val="20"/>
              </w:rPr>
              <w:t xml:space="preserve"> in Real-Time </w:t>
            </w:r>
            <w:r w:rsidRPr="00E0731F">
              <w:rPr>
                <w:rFonts w:eastAsia="Times New Roman"/>
                <w:iCs/>
                <w:sz w:val="20"/>
                <w:szCs w:val="18"/>
              </w:rPr>
              <w:t xml:space="preserve">for </w:t>
            </w:r>
            <w:r w:rsidRPr="00E0731F">
              <w:rPr>
                <w:rFonts w:eastAsia="Times New Roman"/>
                <w:iCs/>
                <w:sz w:val="20"/>
                <w:szCs w:val="20"/>
              </w:rPr>
              <w:t xml:space="preserve">the 15-minute Settlement Interval.  Where for a Combined Cycle Train, the Resource </w:t>
            </w:r>
            <w:r w:rsidRPr="00E0731F">
              <w:rPr>
                <w:rFonts w:eastAsia="Times New Roman"/>
                <w:i/>
                <w:iCs/>
                <w:sz w:val="20"/>
                <w:szCs w:val="20"/>
              </w:rPr>
              <w:t xml:space="preserve">r </w:t>
            </w:r>
            <w:r w:rsidRPr="00E0731F">
              <w:rPr>
                <w:rFonts w:eastAsia="Times New Roman"/>
                <w:iCs/>
                <w:sz w:val="20"/>
                <w:szCs w:val="20"/>
              </w:rPr>
              <w:t>is the Combined Cycle Train.</w:t>
            </w:r>
          </w:p>
        </w:tc>
      </w:tr>
      <w:tr w:rsidR="00E0731F" w:rsidRPr="00E0731F" w14:paraId="0A03E5B3" w14:textId="77777777" w:rsidTr="00D34EC1">
        <w:trPr>
          <w:cantSplit/>
        </w:trPr>
        <w:tc>
          <w:tcPr>
            <w:tcW w:w="934" w:type="pct"/>
          </w:tcPr>
          <w:p w14:paraId="1A5D5C1D" w14:textId="77777777" w:rsidR="00E0731F" w:rsidRPr="00E0731F" w:rsidRDefault="00E0731F" w:rsidP="00E0731F">
            <w:pPr>
              <w:spacing w:after="60"/>
              <w:rPr>
                <w:rFonts w:eastAsia="Times New Roman"/>
                <w:iCs/>
                <w:sz w:val="20"/>
                <w:szCs w:val="20"/>
                <w:lang w:val="pt-BR"/>
              </w:rPr>
            </w:pPr>
            <w:r w:rsidRPr="00E0731F">
              <w:rPr>
                <w:rFonts w:eastAsia="Times New Roman"/>
                <w:iCs/>
                <w:sz w:val="20"/>
                <w:szCs w:val="20"/>
              </w:rPr>
              <w:t>RTRDAWD</w:t>
            </w:r>
            <w:r w:rsidRPr="00E0731F">
              <w:rPr>
                <w:rFonts w:eastAsia="Times New Roman"/>
                <w:i/>
                <w:iCs/>
                <w:sz w:val="20"/>
                <w:szCs w:val="20"/>
                <w:vertAlign w:val="subscript"/>
              </w:rPr>
              <w:t xml:space="preserve"> q, r</w:t>
            </w:r>
          </w:p>
        </w:tc>
        <w:tc>
          <w:tcPr>
            <w:tcW w:w="481" w:type="pct"/>
          </w:tcPr>
          <w:p w14:paraId="0AA39529"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w:t>
            </w:r>
          </w:p>
        </w:tc>
        <w:tc>
          <w:tcPr>
            <w:tcW w:w="3585" w:type="pct"/>
          </w:tcPr>
          <w:p w14:paraId="409E0A74"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Reg-Down Award per Resource per QSE</w:t>
            </w:r>
            <w:r w:rsidRPr="00E0731F">
              <w:rPr>
                <w:rFonts w:eastAsia="Times New Roman"/>
                <w:iCs/>
                <w:sz w:val="20"/>
                <w:szCs w:val="20"/>
              </w:rPr>
              <w:t xml:space="preserve">—The Reg-Down amount awarded to QSE </w:t>
            </w:r>
            <w:r w:rsidRPr="00E0731F">
              <w:rPr>
                <w:rFonts w:eastAsia="Times New Roman"/>
                <w:i/>
                <w:iCs/>
                <w:sz w:val="20"/>
                <w:szCs w:val="20"/>
              </w:rPr>
              <w:t>q</w:t>
            </w:r>
            <w:r w:rsidRPr="00E0731F">
              <w:rPr>
                <w:rFonts w:eastAsia="Times New Roman"/>
                <w:iCs/>
                <w:sz w:val="20"/>
                <w:szCs w:val="20"/>
              </w:rPr>
              <w:t xml:space="preserve"> for Resource </w:t>
            </w:r>
            <w:r w:rsidRPr="00E0731F">
              <w:rPr>
                <w:rFonts w:eastAsia="Times New Roman"/>
                <w:i/>
                <w:iCs/>
                <w:sz w:val="20"/>
                <w:szCs w:val="20"/>
              </w:rPr>
              <w:t>r</w:t>
            </w:r>
            <w:r w:rsidRPr="00E0731F">
              <w:rPr>
                <w:rFonts w:eastAsia="Times New Roman"/>
                <w:iCs/>
                <w:sz w:val="20"/>
                <w:szCs w:val="20"/>
              </w:rPr>
              <w:t xml:space="preserve"> in Real-Time </w:t>
            </w:r>
            <w:r w:rsidRPr="00E0731F">
              <w:rPr>
                <w:rFonts w:eastAsia="Times New Roman"/>
                <w:iCs/>
                <w:sz w:val="20"/>
                <w:szCs w:val="18"/>
              </w:rPr>
              <w:t xml:space="preserve">for </w:t>
            </w:r>
            <w:r w:rsidRPr="00E0731F">
              <w:rPr>
                <w:rFonts w:eastAsia="Times New Roman"/>
                <w:iCs/>
                <w:sz w:val="20"/>
                <w:szCs w:val="20"/>
              </w:rPr>
              <w:t xml:space="preserve">the 15-minute Settlement Interval.  Where for a Combined Cycle Train, the Resource </w:t>
            </w:r>
            <w:r w:rsidRPr="00E0731F">
              <w:rPr>
                <w:rFonts w:eastAsia="Times New Roman"/>
                <w:i/>
                <w:iCs/>
                <w:sz w:val="20"/>
                <w:szCs w:val="20"/>
              </w:rPr>
              <w:t xml:space="preserve">r </w:t>
            </w:r>
            <w:r w:rsidRPr="00E0731F">
              <w:rPr>
                <w:rFonts w:eastAsia="Times New Roman"/>
                <w:iCs/>
                <w:sz w:val="20"/>
                <w:szCs w:val="20"/>
              </w:rPr>
              <w:t>is the Combined Cycle Train.</w:t>
            </w:r>
          </w:p>
        </w:tc>
      </w:tr>
      <w:tr w:rsidR="00E0731F" w:rsidRPr="00E0731F" w14:paraId="4B632CB2" w14:textId="77777777" w:rsidTr="00D34EC1">
        <w:trPr>
          <w:cantSplit/>
        </w:trPr>
        <w:tc>
          <w:tcPr>
            <w:tcW w:w="934" w:type="pct"/>
          </w:tcPr>
          <w:p w14:paraId="528FCA89" w14:textId="77777777" w:rsidR="00E0731F" w:rsidRPr="00E0731F" w:rsidRDefault="00E0731F" w:rsidP="00E0731F">
            <w:pPr>
              <w:spacing w:after="60"/>
              <w:rPr>
                <w:rFonts w:eastAsia="Times New Roman"/>
                <w:iCs/>
                <w:sz w:val="20"/>
                <w:szCs w:val="20"/>
                <w:lang w:val="pt-BR"/>
              </w:rPr>
            </w:pPr>
            <w:r w:rsidRPr="00E0731F">
              <w:rPr>
                <w:rFonts w:eastAsia="Times New Roman"/>
                <w:iCs/>
                <w:sz w:val="20"/>
                <w:szCs w:val="20"/>
              </w:rPr>
              <w:t>RTRRAWD</w:t>
            </w:r>
            <w:r w:rsidRPr="00E0731F">
              <w:rPr>
                <w:rFonts w:eastAsia="Times New Roman"/>
                <w:i/>
                <w:iCs/>
                <w:sz w:val="20"/>
                <w:szCs w:val="20"/>
                <w:vertAlign w:val="subscript"/>
              </w:rPr>
              <w:t xml:space="preserve"> q, r</w:t>
            </w:r>
          </w:p>
        </w:tc>
        <w:tc>
          <w:tcPr>
            <w:tcW w:w="481" w:type="pct"/>
          </w:tcPr>
          <w:p w14:paraId="7159C0AF"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w:t>
            </w:r>
          </w:p>
        </w:tc>
        <w:tc>
          <w:tcPr>
            <w:tcW w:w="3585" w:type="pct"/>
          </w:tcPr>
          <w:p w14:paraId="1B41EE64"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Responsive Reserve Award per Resource per QSE</w:t>
            </w:r>
            <w:r w:rsidRPr="00E0731F">
              <w:rPr>
                <w:rFonts w:eastAsia="Times New Roman"/>
                <w:iCs/>
                <w:sz w:val="20"/>
                <w:szCs w:val="20"/>
              </w:rPr>
              <w:t xml:space="preserve">—The RRS amount awarded to QSE </w:t>
            </w:r>
            <w:r w:rsidRPr="00E0731F">
              <w:rPr>
                <w:rFonts w:eastAsia="Times New Roman"/>
                <w:i/>
                <w:iCs/>
                <w:sz w:val="20"/>
                <w:szCs w:val="20"/>
              </w:rPr>
              <w:t>q</w:t>
            </w:r>
            <w:r w:rsidRPr="00E0731F">
              <w:rPr>
                <w:rFonts w:eastAsia="Times New Roman"/>
                <w:iCs/>
                <w:sz w:val="20"/>
                <w:szCs w:val="20"/>
              </w:rPr>
              <w:t xml:space="preserve"> for Resource </w:t>
            </w:r>
            <w:r w:rsidRPr="00E0731F">
              <w:rPr>
                <w:rFonts w:eastAsia="Times New Roman"/>
                <w:i/>
                <w:iCs/>
                <w:sz w:val="20"/>
                <w:szCs w:val="20"/>
              </w:rPr>
              <w:t>r</w:t>
            </w:r>
            <w:r w:rsidRPr="00E0731F">
              <w:rPr>
                <w:rFonts w:eastAsia="Times New Roman"/>
                <w:iCs/>
                <w:sz w:val="20"/>
                <w:szCs w:val="20"/>
              </w:rPr>
              <w:t xml:space="preserve"> in Real-Time </w:t>
            </w:r>
            <w:r w:rsidRPr="00E0731F">
              <w:rPr>
                <w:rFonts w:eastAsia="Times New Roman"/>
                <w:iCs/>
                <w:sz w:val="20"/>
                <w:szCs w:val="18"/>
              </w:rPr>
              <w:t xml:space="preserve">for </w:t>
            </w:r>
            <w:r w:rsidRPr="00E0731F">
              <w:rPr>
                <w:rFonts w:eastAsia="Times New Roman"/>
                <w:iCs/>
                <w:sz w:val="20"/>
                <w:szCs w:val="20"/>
              </w:rPr>
              <w:t xml:space="preserve">the 15-minute Settlement Interval.  Where for a Combined Cycle Train, the Resource </w:t>
            </w:r>
            <w:r w:rsidRPr="00E0731F">
              <w:rPr>
                <w:rFonts w:eastAsia="Times New Roman"/>
                <w:i/>
                <w:iCs/>
                <w:sz w:val="20"/>
                <w:szCs w:val="20"/>
              </w:rPr>
              <w:t xml:space="preserve">r </w:t>
            </w:r>
            <w:r w:rsidRPr="00E0731F">
              <w:rPr>
                <w:rFonts w:eastAsia="Times New Roman"/>
                <w:iCs/>
                <w:sz w:val="20"/>
                <w:szCs w:val="20"/>
              </w:rPr>
              <w:t>is the Combined Cycle Train.</w:t>
            </w:r>
          </w:p>
        </w:tc>
      </w:tr>
      <w:tr w:rsidR="00E0731F" w:rsidRPr="00E0731F" w14:paraId="630973D3" w14:textId="77777777" w:rsidTr="00D34EC1">
        <w:trPr>
          <w:cantSplit/>
        </w:trPr>
        <w:tc>
          <w:tcPr>
            <w:tcW w:w="934" w:type="pct"/>
          </w:tcPr>
          <w:p w14:paraId="36B6959C" w14:textId="77777777" w:rsidR="00E0731F" w:rsidRPr="00E0731F" w:rsidRDefault="00E0731F" w:rsidP="00E0731F">
            <w:pPr>
              <w:spacing w:after="60"/>
              <w:rPr>
                <w:rFonts w:eastAsia="Times New Roman"/>
                <w:iCs/>
                <w:sz w:val="20"/>
                <w:szCs w:val="20"/>
                <w:lang w:val="pt-BR"/>
              </w:rPr>
            </w:pPr>
            <w:r w:rsidRPr="00E0731F">
              <w:rPr>
                <w:rFonts w:eastAsia="Times New Roman"/>
                <w:iCs/>
                <w:sz w:val="20"/>
                <w:szCs w:val="20"/>
              </w:rPr>
              <w:t>RTNSAWD</w:t>
            </w:r>
            <w:r w:rsidRPr="00E0731F">
              <w:rPr>
                <w:rFonts w:eastAsia="Times New Roman"/>
                <w:i/>
                <w:iCs/>
                <w:sz w:val="20"/>
                <w:szCs w:val="20"/>
                <w:vertAlign w:val="subscript"/>
              </w:rPr>
              <w:t xml:space="preserve"> q, r</w:t>
            </w:r>
          </w:p>
        </w:tc>
        <w:tc>
          <w:tcPr>
            <w:tcW w:w="481" w:type="pct"/>
          </w:tcPr>
          <w:p w14:paraId="15965F8F"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w:t>
            </w:r>
          </w:p>
        </w:tc>
        <w:tc>
          <w:tcPr>
            <w:tcW w:w="3585" w:type="pct"/>
          </w:tcPr>
          <w:p w14:paraId="44DCBB47"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Non-Spin Award per Resource per QSE</w:t>
            </w:r>
            <w:r w:rsidRPr="00E0731F">
              <w:rPr>
                <w:rFonts w:eastAsia="Times New Roman"/>
                <w:iCs/>
                <w:sz w:val="20"/>
                <w:szCs w:val="20"/>
              </w:rPr>
              <w:t xml:space="preserve">—The Non-Spin amount awarded to QSE </w:t>
            </w:r>
            <w:r w:rsidRPr="00E0731F">
              <w:rPr>
                <w:rFonts w:eastAsia="Times New Roman"/>
                <w:i/>
                <w:iCs/>
                <w:sz w:val="20"/>
                <w:szCs w:val="20"/>
              </w:rPr>
              <w:t>q</w:t>
            </w:r>
            <w:r w:rsidRPr="00E0731F">
              <w:rPr>
                <w:rFonts w:eastAsia="Times New Roman"/>
                <w:iCs/>
                <w:sz w:val="20"/>
                <w:szCs w:val="20"/>
              </w:rPr>
              <w:t xml:space="preserve"> for Resource </w:t>
            </w:r>
            <w:r w:rsidRPr="00E0731F">
              <w:rPr>
                <w:rFonts w:eastAsia="Times New Roman"/>
                <w:i/>
                <w:iCs/>
                <w:sz w:val="20"/>
                <w:szCs w:val="20"/>
              </w:rPr>
              <w:t>r</w:t>
            </w:r>
            <w:r w:rsidRPr="00E0731F">
              <w:rPr>
                <w:rFonts w:eastAsia="Times New Roman"/>
                <w:iCs/>
                <w:sz w:val="20"/>
                <w:szCs w:val="20"/>
              </w:rPr>
              <w:t xml:space="preserve"> in Real-Time </w:t>
            </w:r>
            <w:r w:rsidRPr="00E0731F">
              <w:rPr>
                <w:rFonts w:eastAsia="Times New Roman"/>
                <w:iCs/>
                <w:sz w:val="20"/>
                <w:szCs w:val="18"/>
              </w:rPr>
              <w:t xml:space="preserve">for </w:t>
            </w:r>
            <w:r w:rsidRPr="00E0731F">
              <w:rPr>
                <w:rFonts w:eastAsia="Times New Roman"/>
                <w:iCs/>
                <w:sz w:val="20"/>
                <w:szCs w:val="20"/>
              </w:rPr>
              <w:t xml:space="preserve">the 15-minute Settlement Interval.  Where for a Combined Cycle Train, the Resource </w:t>
            </w:r>
            <w:r w:rsidRPr="00E0731F">
              <w:rPr>
                <w:rFonts w:eastAsia="Times New Roman"/>
                <w:i/>
                <w:iCs/>
                <w:sz w:val="20"/>
                <w:szCs w:val="20"/>
              </w:rPr>
              <w:t xml:space="preserve">r </w:t>
            </w:r>
            <w:r w:rsidRPr="00E0731F">
              <w:rPr>
                <w:rFonts w:eastAsia="Times New Roman"/>
                <w:iCs/>
                <w:sz w:val="20"/>
                <w:szCs w:val="20"/>
              </w:rPr>
              <w:t>is the Combined Cycle Train.</w:t>
            </w:r>
          </w:p>
        </w:tc>
      </w:tr>
      <w:tr w:rsidR="00E0731F" w:rsidRPr="00E0731F" w14:paraId="574ED040" w14:textId="77777777" w:rsidTr="00D34EC1">
        <w:trPr>
          <w:cantSplit/>
        </w:trPr>
        <w:tc>
          <w:tcPr>
            <w:tcW w:w="934" w:type="pct"/>
          </w:tcPr>
          <w:p w14:paraId="7CAD481B" w14:textId="77777777" w:rsidR="00E0731F" w:rsidRPr="00E0731F" w:rsidRDefault="00E0731F" w:rsidP="00E0731F">
            <w:pPr>
              <w:spacing w:after="60"/>
              <w:rPr>
                <w:rFonts w:eastAsia="Times New Roman"/>
                <w:iCs/>
                <w:sz w:val="20"/>
                <w:szCs w:val="20"/>
                <w:lang w:val="pt-BR"/>
              </w:rPr>
            </w:pPr>
            <w:r w:rsidRPr="00E0731F">
              <w:rPr>
                <w:rFonts w:eastAsia="Times New Roman"/>
                <w:iCs/>
                <w:sz w:val="20"/>
                <w:szCs w:val="20"/>
              </w:rPr>
              <w:t>RTECRAWD</w:t>
            </w:r>
            <w:r w:rsidRPr="00E0731F">
              <w:rPr>
                <w:rFonts w:eastAsia="Times New Roman"/>
                <w:i/>
                <w:iCs/>
                <w:sz w:val="20"/>
                <w:szCs w:val="20"/>
                <w:vertAlign w:val="subscript"/>
              </w:rPr>
              <w:t xml:space="preserve"> q, r</w:t>
            </w:r>
          </w:p>
        </w:tc>
        <w:tc>
          <w:tcPr>
            <w:tcW w:w="481" w:type="pct"/>
          </w:tcPr>
          <w:p w14:paraId="1EB42793"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w:t>
            </w:r>
          </w:p>
        </w:tc>
        <w:tc>
          <w:tcPr>
            <w:tcW w:w="3585" w:type="pct"/>
          </w:tcPr>
          <w:p w14:paraId="005EFE4F"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ERCOT Contingency Reserve Service Award per Resource per QSE</w:t>
            </w:r>
            <w:r w:rsidRPr="00E0731F">
              <w:rPr>
                <w:rFonts w:eastAsia="Times New Roman"/>
                <w:iCs/>
                <w:sz w:val="20"/>
                <w:szCs w:val="20"/>
              </w:rPr>
              <w:t xml:space="preserve">—The ECRS amount awarded to QSE </w:t>
            </w:r>
            <w:r w:rsidRPr="00E0731F">
              <w:rPr>
                <w:rFonts w:eastAsia="Times New Roman"/>
                <w:i/>
                <w:iCs/>
                <w:sz w:val="20"/>
                <w:szCs w:val="20"/>
              </w:rPr>
              <w:t>q</w:t>
            </w:r>
            <w:r w:rsidRPr="00E0731F">
              <w:rPr>
                <w:rFonts w:eastAsia="Times New Roman"/>
                <w:iCs/>
                <w:sz w:val="20"/>
                <w:szCs w:val="20"/>
              </w:rPr>
              <w:t xml:space="preserve"> for Resource </w:t>
            </w:r>
            <w:r w:rsidRPr="00E0731F">
              <w:rPr>
                <w:rFonts w:eastAsia="Times New Roman"/>
                <w:i/>
                <w:iCs/>
                <w:sz w:val="20"/>
                <w:szCs w:val="20"/>
              </w:rPr>
              <w:t>r</w:t>
            </w:r>
            <w:r w:rsidRPr="00E0731F">
              <w:rPr>
                <w:rFonts w:eastAsia="Times New Roman"/>
                <w:iCs/>
                <w:sz w:val="20"/>
                <w:szCs w:val="20"/>
              </w:rPr>
              <w:t xml:space="preserve"> in Real-Time </w:t>
            </w:r>
            <w:r w:rsidRPr="00E0731F">
              <w:rPr>
                <w:rFonts w:eastAsia="Times New Roman"/>
                <w:iCs/>
                <w:sz w:val="20"/>
                <w:szCs w:val="18"/>
              </w:rPr>
              <w:t xml:space="preserve">for </w:t>
            </w:r>
            <w:r w:rsidRPr="00E0731F">
              <w:rPr>
                <w:rFonts w:eastAsia="Times New Roman"/>
                <w:iCs/>
                <w:sz w:val="20"/>
                <w:szCs w:val="20"/>
              </w:rPr>
              <w:t xml:space="preserve">the 15-minute Settlement Interval.  Where for a Combined Cycle Train, the Resource </w:t>
            </w:r>
            <w:r w:rsidRPr="00E0731F">
              <w:rPr>
                <w:rFonts w:eastAsia="Times New Roman"/>
                <w:i/>
                <w:iCs/>
                <w:sz w:val="20"/>
                <w:szCs w:val="20"/>
              </w:rPr>
              <w:t xml:space="preserve">r </w:t>
            </w:r>
            <w:r w:rsidRPr="00E0731F">
              <w:rPr>
                <w:rFonts w:eastAsia="Times New Roman"/>
                <w:iCs/>
                <w:sz w:val="20"/>
                <w:szCs w:val="20"/>
              </w:rPr>
              <w:t>is the Combined Cycle Train.</w:t>
            </w:r>
          </w:p>
        </w:tc>
      </w:tr>
      <w:tr w:rsidR="00F7006F" w:rsidRPr="00E0731F" w14:paraId="2B1A1657" w14:textId="77777777" w:rsidTr="00D34EC1">
        <w:trPr>
          <w:cantSplit/>
          <w:ins w:id="1029" w:author="ERCOT" w:date="2025-12-09T11:40:00Z"/>
        </w:trPr>
        <w:tc>
          <w:tcPr>
            <w:tcW w:w="934" w:type="pct"/>
          </w:tcPr>
          <w:p w14:paraId="27441A92" w14:textId="0846F0A3" w:rsidR="00F7006F" w:rsidRPr="00E0731F" w:rsidRDefault="00F7006F" w:rsidP="00F7006F">
            <w:pPr>
              <w:spacing w:after="60"/>
              <w:rPr>
                <w:ins w:id="1030" w:author="ERCOT" w:date="2025-12-09T11:40:00Z" w16du:dateUtc="2025-12-09T17:40:00Z"/>
                <w:rFonts w:eastAsia="Times New Roman"/>
                <w:iCs/>
                <w:sz w:val="20"/>
                <w:szCs w:val="20"/>
              </w:rPr>
            </w:pPr>
            <w:ins w:id="1031" w:author="ERCOT" w:date="2025-12-09T11:40:00Z" w16du:dateUtc="2025-12-09T17:40:00Z">
              <w:r w:rsidRPr="00ED4E10">
                <w:rPr>
                  <w:rFonts w:eastAsia="Times New Roman"/>
                  <w:iCs/>
                  <w:sz w:val="20"/>
                  <w:szCs w:val="20"/>
                </w:rPr>
                <w:t>RT</w:t>
              </w:r>
              <w:r>
                <w:rPr>
                  <w:rFonts w:eastAsia="Times New Roman"/>
                  <w:iCs/>
                  <w:sz w:val="20"/>
                  <w:szCs w:val="20"/>
                </w:rPr>
                <w:t>DR</w:t>
              </w:r>
              <w:r w:rsidRPr="00ED4E10">
                <w:rPr>
                  <w:rFonts w:eastAsia="Times New Roman"/>
                  <w:iCs/>
                  <w:sz w:val="20"/>
                  <w:szCs w:val="20"/>
                </w:rPr>
                <w:t>RAWD</w:t>
              </w:r>
              <w:r w:rsidRPr="00ED4E10">
                <w:rPr>
                  <w:rFonts w:eastAsia="Times New Roman"/>
                  <w:i/>
                  <w:iCs/>
                  <w:sz w:val="20"/>
                  <w:szCs w:val="20"/>
                  <w:vertAlign w:val="subscript"/>
                </w:rPr>
                <w:t xml:space="preserve"> q, r</w:t>
              </w:r>
            </w:ins>
          </w:p>
        </w:tc>
        <w:tc>
          <w:tcPr>
            <w:tcW w:w="481" w:type="pct"/>
          </w:tcPr>
          <w:p w14:paraId="7ABC2635" w14:textId="248A405C" w:rsidR="00F7006F" w:rsidRPr="00E0731F" w:rsidRDefault="00F7006F" w:rsidP="00F7006F">
            <w:pPr>
              <w:spacing w:after="60"/>
              <w:rPr>
                <w:ins w:id="1032" w:author="ERCOT" w:date="2025-12-09T11:40:00Z" w16du:dateUtc="2025-12-09T17:40:00Z"/>
                <w:rFonts w:eastAsia="Times New Roman"/>
                <w:iCs/>
                <w:sz w:val="20"/>
                <w:szCs w:val="20"/>
              </w:rPr>
            </w:pPr>
            <w:ins w:id="1033" w:author="ERCOT" w:date="2025-12-09T11:40:00Z" w16du:dateUtc="2025-12-09T17:40:00Z">
              <w:r>
                <w:rPr>
                  <w:rFonts w:eastAsia="Times New Roman"/>
                  <w:iCs/>
                  <w:sz w:val="20"/>
                  <w:szCs w:val="20"/>
                </w:rPr>
                <w:t>MW</w:t>
              </w:r>
            </w:ins>
          </w:p>
        </w:tc>
        <w:tc>
          <w:tcPr>
            <w:tcW w:w="3585" w:type="pct"/>
          </w:tcPr>
          <w:p w14:paraId="1F12B0EC" w14:textId="66D3C42A" w:rsidR="00F7006F" w:rsidRPr="00E0731F" w:rsidRDefault="00F7006F" w:rsidP="00F7006F">
            <w:pPr>
              <w:spacing w:after="60"/>
              <w:rPr>
                <w:ins w:id="1034" w:author="ERCOT" w:date="2025-12-09T11:40:00Z" w16du:dateUtc="2025-12-09T17:40:00Z"/>
                <w:rFonts w:eastAsia="Times New Roman"/>
                <w:i/>
                <w:iCs/>
                <w:sz w:val="20"/>
                <w:szCs w:val="20"/>
              </w:rPr>
            </w:pPr>
            <w:ins w:id="1035" w:author="ERCOT" w:date="2025-12-09T11:40:00Z" w16du:dateUtc="2025-12-09T17:40:00Z">
              <w:r w:rsidRPr="00ED4E10">
                <w:rPr>
                  <w:rFonts w:eastAsia="Times New Roman"/>
                  <w:i/>
                  <w:iCs/>
                  <w:sz w:val="20"/>
                  <w:szCs w:val="20"/>
                </w:rPr>
                <w:t xml:space="preserve">Real-Time </w:t>
              </w:r>
              <w:r>
                <w:rPr>
                  <w:rFonts w:eastAsia="Times New Roman"/>
                  <w:i/>
                  <w:iCs/>
                  <w:sz w:val="20"/>
                  <w:szCs w:val="20"/>
                </w:rPr>
                <w:t>Dispatchable Reliability</w:t>
              </w:r>
              <w:r w:rsidRPr="00ED4E10">
                <w:rPr>
                  <w:rFonts w:eastAsia="Times New Roman"/>
                  <w:i/>
                  <w:iCs/>
                  <w:sz w:val="20"/>
                  <w:szCs w:val="20"/>
                </w:rPr>
                <w:t xml:space="preserve"> Reserve Service Award per Resource per QSE</w:t>
              </w:r>
              <w:r w:rsidRPr="00ED4E10">
                <w:rPr>
                  <w:rFonts w:eastAsia="Times New Roman"/>
                  <w:iCs/>
                  <w:sz w:val="20"/>
                  <w:szCs w:val="20"/>
                </w:rPr>
                <w:t xml:space="preserve">—The </w:t>
              </w:r>
              <w:r>
                <w:rPr>
                  <w:rFonts w:eastAsia="Times New Roman"/>
                  <w:iCs/>
                  <w:sz w:val="20"/>
                  <w:szCs w:val="20"/>
                </w:rPr>
                <w:t>DRRS</w:t>
              </w:r>
              <w:r w:rsidRPr="00ED4E10">
                <w:rPr>
                  <w:rFonts w:eastAsia="Times New Roman"/>
                  <w:iCs/>
                  <w:sz w:val="20"/>
                  <w:szCs w:val="20"/>
                </w:rPr>
                <w:t xml:space="preserve"> amount awarded to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r</w:t>
              </w:r>
              <w:r w:rsidRPr="00ED4E10">
                <w:rPr>
                  <w:rFonts w:eastAsia="Times New Roman"/>
                  <w:iCs/>
                  <w:sz w:val="20"/>
                  <w:szCs w:val="20"/>
                </w:rPr>
                <w:t xml:space="preserve"> in Real-Time </w:t>
              </w:r>
              <w:r w:rsidRPr="00ED4E10">
                <w:rPr>
                  <w:rFonts w:eastAsia="Times New Roman"/>
                  <w:iCs/>
                  <w:sz w:val="20"/>
                  <w:szCs w:val="18"/>
                </w:rPr>
                <w:t xml:space="preserve">for </w:t>
              </w:r>
              <w:r w:rsidRPr="00ED4E10">
                <w:rPr>
                  <w:rFonts w:eastAsia="Times New Roman"/>
                  <w:iCs/>
                  <w:sz w:val="20"/>
                  <w:szCs w:val="20"/>
                </w:rPr>
                <w:t xml:space="preserve">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ins>
          </w:p>
        </w:tc>
      </w:tr>
      <w:tr w:rsidR="00E0731F" w:rsidRPr="00E0731F" w14:paraId="2CFEA0D0" w14:textId="77777777" w:rsidTr="00D34EC1">
        <w:trPr>
          <w:cantSplit/>
        </w:trPr>
        <w:tc>
          <w:tcPr>
            <w:tcW w:w="934" w:type="pct"/>
          </w:tcPr>
          <w:p w14:paraId="0597FFE5" w14:textId="77777777" w:rsidR="00E0731F" w:rsidRPr="00E0731F" w:rsidRDefault="00E0731F" w:rsidP="00E0731F">
            <w:pPr>
              <w:spacing w:after="60"/>
              <w:rPr>
                <w:rFonts w:eastAsia="Times New Roman"/>
                <w:iCs/>
                <w:sz w:val="20"/>
                <w:szCs w:val="20"/>
              </w:rPr>
            </w:pPr>
            <w:r w:rsidRPr="00E0731F">
              <w:rPr>
                <w:rFonts w:eastAsia="Times New Roman"/>
                <w:iCs/>
                <w:sz w:val="20"/>
                <w:szCs w:val="20"/>
                <w:lang w:val="pt-BR"/>
              </w:rPr>
              <w:t xml:space="preserve">RTRUOPR </w:t>
            </w:r>
            <w:r w:rsidRPr="00E0731F">
              <w:rPr>
                <w:rFonts w:eastAsia="Times New Roman"/>
                <w:i/>
                <w:iCs/>
                <w:sz w:val="20"/>
                <w:szCs w:val="20"/>
                <w:vertAlign w:val="subscript"/>
                <w:lang w:val="pt-BR"/>
              </w:rPr>
              <w:t>q, r, y</w:t>
            </w:r>
          </w:p>
        </w:tc>
        <w:tc>
          <w:tcPr>
            <w:tcW w:w="481" w:type="pct"/>
          </w:tcPr>
          <w:p w14:paraId="3340B17C"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w:t>
            </w:r>
          </w:p>
        </w:tc>
        <w:tc>
          <w:tcPr>
            <w:tcW w:w="3585" w:type="pct"/>
          </w:tcPr>
          <w:p w14:paraId="53E5ABDA" w14:textId="77777777" w:rsidR="00E0731F" w:rsidRPr="00E0731F" w:rsidRDefault="00E0731F" w:rsidP="00E0731F">
            <w:pPr>
              <w:spacing w:after="60"/>
              <w:rPr>
                <w:rFonts w:eastAsia="Times New Roman"/>
                <w:iCs/>
                <w:sz w:val="20"/>
                <w:szCs w:val="20"/>
              </w:rPr>
            </w:pPr>
            <w:r w:rsidRPr="00E0731F">
              <w:rPr>
                <w:rFonts w:eastAsia="Times New Roman"/>
                <w:i/>
                <w:iCs/>
                <w:sz w:val="20"/>
                <w:szCs w:val="20"/>
              </w:rPr>
              <w:t>Real-Time Reg-Up Offer Price</w:t>
            </w:r>
            <w:r w:rsidRPr="00E0731F">
              <w:rPr>
                <w:rFonts w:eastAsia="Times New Roman"/>
                <w:iCs/>
                <w:sz w:val="20"/>
                <w:szCs w:val="20"/>
              </w:rPr>
              <w:t xml:space="preserve">—The price from the submitted Ancillary Service Offer at the Reg-Up award of Resource </w:t>
            </w:r>
            <w:r w:rsidRPr="00E0731F">
              <w:rPr>
                <w:rFonts w:eastAsia="Times New Roman"/>
                <w:i/>
                <w:iCs/>
                <w:sz w:val="20"/>
                <w:szCs w:val="20"/>
              </w:rPr>
              <w:t>r</w:t>
            </w:r>
            <w:r w:rsidRPr="00E0731F">
              <w:rPr>
                <w:rFonts w:eastAsia="Times New Roman"/>
                <w:iCs/>
                <w:sz w:val="20"/>
                <w:szCs w:val="20"/>
              </w:rPr>
              <w:t xml:space="preserve"> represented by QSE </w:t>
            </w:r>
            <w:r w:rsidRPr="00E0731F">
              <w:rPr>
                <w:rFonts w:eastAsia="Times New Roman"/>
                <w:i/>
                <w:iCs/>
                <w:sz w:val="20"/>
                <w:szCs w:val="20"/>
              </w:rPr>
              <w:t>q</w:t>
            </w:r>
            <w:r w:rsidRPr="00E0731F">
              <w:rPr>
                <w:rFonts w:eastAsia="Times New Roman"/>
                <w:iCs/>
                <w:sz w:val="20"/>
                <w:szCs w:val="20"/>
              </w:rPr>
              <w:t xml:space="preserve"> for the SCED interval</w:t>
            </w:r>
            <w:r w:rsidRPr="00E0731F">
              <w:rPr>
                <w:rFonts w:eastAsia="Times New Roman"/>
                <w:i/>
                <w:iCs/>
                <w:sz w:val="20"/>
                <w:szCs w:val="20"/>
              </w:rPr>
              <w:t xml:space="preserve"> y</w:t>
            </w:r>
            <w:r w:rsidRPr="00E0731F">
              <w:rPr>
                <w:rFonts w:eastAsia="Times New Roman"/>
                <w:iCs/>
                <w:sz w:val="20"/>
                <w:szCs w:val="20"/>
              </w:rPr>
              <w:t xml:space="preserve">.  Where for a Combined Cycle Train, the Resource </w:t>
            </w:r>
            <w:r w:rsidRPr="00E0731F">
              <w:rPr>
                <w:rFonts w:eastAsia="Times New Roman"/>
                <w:i/>
                <w:iCs/>
                <w:sz w:val="20"/>
                <w:szCs w:val="20"/>
              </w:rPr>
              <w:t xml:space="preserve">r </w:t>
            </w:r>
            <w:r w:rsidRPr="00E0731F">
              <w:rPr>
                <w:rFonts w:eastAsia="Times New Roman"/>
                <w:iCs/>
                <w:sz w:val="20"/>
                <w:szCs w:val="20"/>
              </w:rPr>
              <w:t>is a Combined Cycle Generation Resource within the Combined Cycle Train.</w:t>
            </w:r>
          </w:p>
        </w:tc>
      </w:tr>
      <w:tr w:rsidR="00E0731F" w:rsidRPr="00E0731F" w14:paraId="10D3AC2F" w14:textId="77777777" w:rsidTr="00D34EC1">
        <w:trPr>
          <w:cantSplit/>
        </w:trPr>
        <w:tc>
          <w:tcPr>
            <w:tcW w:w="934" w:type="pct"/>
          </w:tcPr>
          <w:p w14:paraId="3F6C2481" w14:textId="77777777" w:rsidR="00E0731F" w:rsidRPr="00E0731F" w:rsidRDefault="00E0731F" w:rsidP="00E0731F">
            <w:pPr>
              <w:spacing w:after="60"/>
              <w:rPr>
                <w:rFonts w:eastAsia="Times New Roman"/>
                <w:iCs/>
                <w:sz w:val="20"/>
                <w:szCs w:val="20"/>
              </w:rPr>
            </w:pPr>
            <w:r w:rsidRPr="00E0731F">
              <w:rPr>
                <w:rFonts w:eastAsia="Times New Roman"/>
                <w:iCs/>
                <w:sz w:val="20"/>
                <w:szCs w:val="20"/>
                <w:lang w:val="pt-BR"/>
              </w:rPr>
              <w:t xml:space="preserve">RTRDOPR </w:t>
            </w:r>
            <w:r w:rsidRPr="00E0731F">
              <w:rPr>
                <w:rFonts w:eastAsia="Times New Roman"/>
                <w:i/>
                <w:iCs/>
                <w:sz w:val="20"/>
                <w:szCs w:val="20"/>
                <w:vertAlign w:val="subscript"/>
                <w:lang w:val="pt-BR"/>
              </w:rPr>
              <w:t>q, r, y</w:t>
            </w:r>
          </w:p>
        </w:tc>
        <w:tc>
          <w:tcPr>
            <w:tcW w:w="481" w:type="pct"/>
          </w:tcPr>
          <w:p w14:paraId="32C133A5"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w:t>
            </w:r>
          </w:p>
        </w:tc>
        <w:tc>
          <w:tcPr>
            <w:tcW w:w="3585" w:type="pct"/>
          </w:tcPr>
          <w:p w14:paraId="38E6FF0F"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Reg-Down Offer Price</w:t>
            </w:r>
            <w:r w:rsidRPr="00E0731F">
              <w:rPr>
                <w:rFonts w:eastAsia="Times New Roman"/>
                <w:iCs/>
                <w:sz w:val="20"/>
                <w:szCs w:val="20"/>
              </w:rPr>
              <w:t xml:space="preserve">—The price from the submitted Ancillary Service Offer at the Reg-Down award of Resource </w:t>
            </w:r>
            <w:r w:rsidRPr="00E0731F">
              <w:rPr>
                <w:rFonts w:eastAsia="Times New Roman"/>
                <w:i/>
                <w:iCs/>
                <w:sz w:val="20"/>
                <w:szCs w:val="20"/>
              </w:rPr>
              <w:t>r</w:t>
            </w:r>
            <w:r w:rsidRPr="00E0731F">
              <w:rPr>
                <w:rFonts w:eastAsia="Times New Roman"/>
                <w:iCs/>
                <w:sz w:val="20"/>
                <w:szCs w:val="20"/>
              </w:rPr>
              <w:t xml:space="preserve"> represented by QSE </w:t>
            </w:r>
            <w:r w:rsidRPr="00E0731F">
              <w:rPr>
                <w:rFonts w:eastAsia="Times New Roman"/>
                <w:i/>
                <w:iCs/>
                <w:sz w:val="20"/>
                <w:szCs w:val="20"/>
              </w:rPr>
              <w:t>q</w:t>
            </w:r>
            <w:r w:rsidRPr="00E0731F">
              <w:rPr>
                <w:rFonts w:eastAsia="Times New Roman"/>
                <w:iCs/>
                <w:sz w:val="20"/>
                <w:szCs w:val="20"/>
              </w:rPr>
              <w:t xml:space="preserve"> for the SCED interval</w:t>
            </w:r>
            <w:r w:rsidRPr="00E0731F">
              <w:rPr>
                <w:rFonts w:eastAsia="Times New Roman"/>
                <w:i/>
                <w:iCs/>
                <w:sz w:val="20"/>
                <w:szCs w:val="20"/>
              </w:rPr>
              <w:t xml:space="preserve"> y</w:t>
            </w:r>
            <w:r w:rsidRPr="00E0731F">
              <w:rPr>
                <w:rFonts w:eastAsia="Times New Roman"/>
                <w:iCs/>
                <w:sz w:val="20"/>
                <w:szCs w:val="20"/>
              </w:rPr>
              <w:t xml:space="preserve">.  Where for a Combined Cycle Train, the Resource </w:t>
            </w:r>
            <w:r w:rsidRPr="00E0731F">
              <w:rPr>
                <w:rFonts w:eastAsia="Times New Roman"/>
                <w:i/>
                <w:iCs/>
                <w:sz w:val="20"/>
                <w:szCs w:val="20"/>
              </w:rPr>
              <w:t xml:space="preserve">r </w:t>
            </w:r>
            <w:r w:rsidRPr="00E0731F">
              <w:rPr>
                <w:rFonts w:eastAsia="Times New Roman"/>
                <w:iCs/>
                <w:sz w:val="20"/>
                <w:szCs w:val="20"/>
              </w:rPr>
              <w:t>is a Combined Cycle Generation Resource within the Combined Cycle Train.</w:t>
            </w:r>
          </w:p>
        </w:tc>
      </w:tr>
      <w:tr w:rsidR="00E0731F" w:rsidRPr="00E0731F" w14:paraId="1B1DECC8" w14:textId="77777777" w:rsidTr="00D34EC1">
        <w:trPr>
          <w:cantSplit/>
        </w:trPr>
        <w:tc>
          <w:tcPr>
            <w:tcW w:w="934" w:type="pct"/>
          </w:tcPr>
          <w:p w14:paraId="2381305D" w14:textId="77777777" w:rsidR="00E0731F" w:rsidRPr="00E0731F" w:rsidRDefault="00E0731F" w:rsidP="00E0731F">
            <w:pPr>
              <w:spacing w:after="60"/>
              <w:rPr>
                <w:rFonts w:eastAsia="Times New Roman"/>
                <w:iCs/>
                <w:sz w:val="20"/>
                <w:szCs w:val="20"/>
              </w:rPr>
            </w:pPr>
            <w:r w:rsidRPr="00E0731F">
              <w:rPr>
                <w:rFonts w:eastAsia="Times New Roman"/>
                <w:iCs/>
                <w:sz w:val="20"/>
                <w:szCs w:val="20"/>
                <w:lang w:val="pt-BR"/>
              </w:rPr>
              <w:t xml:space="preserve">RTRROPR </w:t>
            </w:r>
            <w:r w:rsidRPr="00E0731F">
              <w:rPr>
                <w:rFonts w:eastAsia="Times New Roman"/>
                <w:i/>
                <w:iCs/>
                <w:sz w:val="20"/>
                <w:szCs w:val="20"/>
                <w:vertAlign w:val="subscript"/>
                <w:lang w:val="pt-BR"/>
              </w:rPr>
              <w:t>q, r, y</w:t>
            </w:r>
          </w:p>
        </w:tc>
        <w:tc>
          <w:tcPr>
            <w:tcW w:w="481" w:type="pct"/>
          </w:tcPr>
          <w:p w14:paraId="2E29167C"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w:t>
            </w:r>
          </w:p>
        </w:tc>
        <w:tc>
          <w:tcPr>
            <w:tcW w:w="3585" w:type="pct"/>
          </w:tcPr>
          <w:p w14:paraId="79505D73"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Responsive Reserve Offer Price</w:t>
            </w:r>
            <w:r w:rsidRPr="00E0731F">
              <w:rPr>
                <w:rFonts w:eastAsia="Times New Roman"/>
                <w:iCs/>
                <w:sz w:val="20"/>
                <w:szCs w:val="20"/>
              </w:rPr>
              <w:t xml:space="preserve">—The price from the submitted Ancillary Service Offer at the RRS award of Resource </w:t>
            </w:r>
            <w:r w:rsidRPr="00E0731F">
              <w:rPr>
                <w:rFonts w:eastAsia="Times New Roman"/>
                <w:i/>
                <w:iCs/>
                <w:sz w:val="20"/>
                <w:szCs w:val="20"/>
              </w:rPr>
              <w:t>r</w:t>
            </w:r>
            <w:r w:rsidRPr="00E0731F">
              <w:rPr>
                <w:rFonts w:eastAsia="Times New Roman"/>
                <w:iCs/>
                <w:sz w:val="20"/>
                <w:szCs w:val="20"/>
              </w:rPr>
              <w:t xml:space="preserve"> represented by QSE </w:t>
            </w:r>
            <w:r w:rsidRPr="00E0731F">
              <w:rPr>
                <w:rFonts w:eastAsia="Times New Roman"/>
                <w:i/>
                <w:iCs/>
                <w:sz w:val="20"/>
                <w:szCs w:val="20"/>
              </w:rPr>
              <w:t>q</w:t>
            </w:r>
            <w:r w:rsidRPr="00E0731F">
              <w:rPr>
                <w:rFonts w:eastAsia="Times New Roman"/>
                <w:iCs/>
                <w:sz w:val="20"/>
                <w:szCs w:val="20"/>
              </w:rPr>
              <w:t xml:space="preserve"> for the SCED interval</w:t>
            </w:r>
            <w:r w:rsidRPr="00E0731F">
              <w:rPr>
                <w:rFonts w:eastAsia="Times New Roman"/>
                <w:i/>
                <w:iCs/>
                <w:sz w:val="20"/>
                <w:szCs w:val="20"/>
              </w:rPr>
              <w:t xml:space="preserve"> y</w:t>
            </w:r>
            <w:r w:rsidRPr="00E0731F">
              <w:rPr>
                <w:rFonts w:eastAsia="Times New Roman"/>
                <w:iCs/>
                <w:sz w:val="20"/>
                <w:szCs w:val="20"/>
              </w:rPr>
              <w:t xml:space="preserve">.  Where for a Combined Cycle Train, the Resource </w:t>
            </w:r>
            <w:r w:rsidRPr="00E0731F">
              <w:rPr>
                <w:rFonts w:eastAsia="Times New Roman"/>
                <w:i/>
                <w:iCs/>
                <w:sz w:val="20"/>
                <w:szCs w:val="20"/>
              </w:rPr>
              <w:t xml:space="preserve">r </w:t>
            </w:r>
            <w:r w:rsidRPr="00E0731F">
              <w:rPr>
                <w:rFonts w:eastAsia="Times New Roman"/>
                <w:iCs/>
                <w:sz w:val="20"/>
                <w:szCs w:val="20"/>
              </w:rPr>
              <w:t>is a Combined Cycle Generation Resource within the Combined Cycle Train.</w:t>
            </w:r>
          </w:p>
        </w:tc>
      </w:tr>
      <w:tr w:rsidR="00E0731F" w:rsidRPr="00E0731F" w14:paraId="1FC7A06F" w14:textId="77777777" w:rsidTr="00D34EC1">
        <w:trPr>
          <w:cantSplit/>
        </w:trPr>
        <w:tc>
          <w:tcPr>
            <w:tcW w:w="934" w:type="pct"/>
          </w:tcPr>
          <w:p w14:paraId="66116CA0" w14:textId="77777777" w:rsidR="00E0731F" w:rsidRPr="00E0731F" w:rsidRDefault="00E0731F" w:rsidP="00E0731F">
            <w:pPr>
              <w:spacing w:after="60"/>
              <w:rPr>
                <w:rFonts w:eastAsia="Times New Roman"/>
                <w:iCs/>
                <w:sz w:val="20"/>
                <w:szCs w:val="20"/>
              </w:rPr>
            </w:pPr>
            <w:r w:rsidRPr="00E0731F">
              <w:rPr>
                <w:rFonts w:eastAsia="Times New Roman"/>
                <w:iCs/>
                <w:sz w:val="20"/>
                <w:szCs w:val="20"/>
                <w:lang w:val="pt-BR"/>
              </w:rPr>
              <w:t xml:space="preserve">RTNSOPR </w:t>
            </w:r>
            <w:r w:rsidRPr="00E0731F">
              <w:rPr>
                <w:rFonts w:eastAsia="Times New Roman"/>
                <w:i/>
                <w:iCs/>
                <w:sz w:val="20"/>
                <w:szCs w:val="20"/>
                <w:vertAlign w:val="subscript"/>
                <w:lang w:val="pt-BR"/>
              </w:rPr>
              <w:t>q, r, y</w:t>
            </w:r>
          </w:p>
        </w:tc>
        <w:tc>
          <w:tcPr>
            <w:tcW w:w="481" w:type="pct"/>
          </w:tcPr>
          <w:p w14:paraId="45812A44"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w:t>
            </w:r>
          </w:p>
        </w:tc>
        <w:tc>
          <w:tcPr>
            <w:tcW w:w="3585" w:type="pct"/>
          </w:tcPr>
          <w:p w14:paraId="073F3B03"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Non-Spin Offer Price</w:t>
            </w:r>
            <w:r w:rsidRPr="00E0731F">
              <w:rPr>
                <w:rFonts w:eastAsia="Times New Roman"/>
                <w:iCs/>
                <w:sz w:val="20"/>
                <w:szCs w:val="20"/>
              </w:rPr>
              <w:t xml:space="preserve">—The price from the submitted Ancillary Service Offer at the Non-Spin award of Resource </w:t>
            </w:r>
            <w:r w:rsidRPr="00E0731F">
              <w:rPr>
                <w:rFonts w:eastAsia="Times New Roman"/>
                <w:i/>
                <w:iCs/>
                <w:sz w:val="20"/>
                <w:szCs w:val="20"/>
              </w:rPr>
              <w:t>r</w:t>
            </w:r>
            <w:r w:rsidRPr="00E0731F">
              <w:rPr>
                <w:rFonts w:eastAsia="Times New Roman"/>
                <w:iCs/>
                <w:sz w:val="20"/>
                <w:szCs w:val="20"/>
              </w:rPr>
              <w:t xml:space="preserve"> represented by QSE </w:t>
            </w:r>
            <w:r w:rsidRPr="00E0731F">
              <w:rPr>
                <w:rFonts w:eastAsia="Times New Roman"/>
                <w:i/>
                <w:iCs/>
                <w:sz w:val="20"/>
                <w:szCs w:val="20"/>
              </w:rPr>
              <w:t>q</w:t>
            </w:r>
            <w:r w:rsidRPr="00E0731F">
              <w:rPr>
                <w:rFonts w:eastAsia="Times New Roman"/>
                <w:iCs/>
                <w:sz w:val="20"/>
                <w:szCs w:val="20"/>
              </w:rPr>
              <w:t xml:space="preserve"> for the SCED interval</w:t>
            </w:r>
            <w:r w:rsidRPr="00E0731F">
              <w:rPr>
                <w:rFonts w:eastAsia="Times New Roman"/>
                <w:i/>
                <w:iCs/>
                <w:sz w:val="20"/>
                <w:szCs w:val="20"/>
              </w:rPr>
              <w:t xml:space="preserve"> y</w:t>
            </w:r>
            <w:r w:rsidRPr="00E0731F">
              <w:rPr>
                <w:rFonts w:eastAsia="Times New Roman"/>
                <w:iCs/>
                <w:sz w:val="20"/>
                <w:szCs w:val="20"/>
              </w:rPr>
              <w:t xml:space="preserve">.  Where for a Combined Cycle Train, the Resource </w:t>
            </w:r>
            <w:r w:rsidRPr="00E0731F">
              <w:rPr>
                <w:rFonts w:eastAsia="Times New Roman"/>
                <w:i/>
                <w:iCs/>
                <w:sz w:val="20"/>
                <w:szCs w:val="20"/>
              </w:rPr>
              <w:t xml:space="preserve">r </w:t>
            </w:r>
            <w:r w:rsidRPr="00E0731F">
              <w:rPr>
                <w:rFonts w:eastAsia="Times New Roman"/>
                <w:iCs/>
                <w:sz w:val="20"/>
                <w:szCs w:val="20"/>
              </w:rPr>
              <w:t>is a Combined Cycle Generation Resource within the Combined Cycle Train.</w:t>
            </w:r>
          </w:p>
        </w:tc>
      </w:tr>
      <w:tr w:rsidR="00E0731F" w:rsidRPr="00E0731F" w14:paraId="332CBD95" w14:textId="77777777" w:rsidTr="00D34EC1">
        <w:trPr>
          <w:cantSplit/>
        </w:trPr>
        <w:tc>
          <w:tcPr>
            <w:tcW w:w="934" w:type="pct"/>
          </w:tcPr>
          <w:p w14:paraId="48627A98" w14:textId="77777777" w:rsidR="00E0731F" w:rsidRPr="00E0731F" w:rsidRDefault="00E0731F" w:rsidP="00E0731F">
            <w:pPr>
              <w:spacing w:after="60"/>
              <w:rPr>
                <w:rFonts w:eastAsia="Times New Roman"/>
                <w:iCs/>
                <w:sz w:val="20"/>
                <w:szCs w:val="20"/>
              </w:rPr>
            </w:pPr>
            <w:r w:rsidRPr="00E0731F">
              <w:rPr>
                <w:rFonts w:eastAsia="Times New Roman"/>
                <w:iCs/>
                <w:sz w:val="20"/>
                <w:szCs w:val="20"/>
                <w:lang w:val="pt-BR"/>
              </w:rPr>
              <w:t xml:space="preserve">RTECROPR </w:t>
            </w:r>
            <w:r w:rsidRPr="00E0731F">
              <w:rPr>
                <w:rFonts w:eastAsia="Times New Roman"/>
                <w:i/>
                <w:iCs/>
                <w:sz w:val="20"/>
                <w:szCs w:val="20"/>
                <w:vertAlign w:val="subscript"/>
                <w:lang w:val="pt-BR"/>
              </w:rPr>
              <w:t>q, r, y</w:t>
            </w:r>
          </w:p>
        </w:tc>
        <w:tc>
          <w:tcPr>
            <w:tcW w:w="481" w:type="pct"/>
          </w:tcPr>
          <w:p w14:paraId="050602DF"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w:t>
            </w:r>
          </w:p>
        </w:tc>
        <w:tc>
          <w:tcPr>
            <w:tcW w:w="3585" w:type="pct"/>
          </w:tcPr>
          <w:p w14:paraId="52A8DCD5"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ERCOT Contingency Reserve Service Offer Price</w:t>
            </w:r>
            <w:r w:rsidRPr="00E0731F">
              <w:rPr>
                <w:rFonts w:eastAsia="Times New Roman"/>
                <w:iCs/>
                <w:sz w:val="20"/>
                <w:szCs w:val="20"/>
              </w:rPr>
              <w:t xml:space="preserve">—The price from the submitted Ancillary Service Offer at the ECRS award of Resource </w:t>
            </w:r>
            <w:r w:rsidRPr="00E0731F">
              <w:rPr>
                <w:rFonts w:eastAsia="Times New Roman"/>
                <w:i/>
                <w:iCs/>
                <w:sz w:val="20"/>
                <w:szCs w:val="20"/>
              </w:rPr>
              <w:t>r</w:t>
            </w:r>
            <w:r w:rsidRPr="00E0731F">
              <w:rPr>
                <w:rFonts w:eastAsia="Times New Roman"/>
                <w:iCs/>
                <w:sz w:val="20"/>
                <w:szCs w:val="20"/>
              </w:rPr>
              <w:t xml:space="preserve"> represented by QSE </w:t>
            </w:r>
            <w:r w:rsidRPr="00E0731F">
              <w:rPr>
                <w:rFonts w:eastAsia="Times New Roman"/>
                <w:i/>
                <w:iCs/>
                <w:sz w:val="20"/>
                <w:szCs w:val="20"/>
              </w:rPr>
              <w:t>q</w:t>
            </w:r>
            <w:r w:rsidRPr="00E0731F">
              <w:rPr>
                <w:rFonts w:eastAsia="Times New Roman"/>
                <w:iCs/>
                <w:sz w:val="20"/>
                <w:szCs w:val="20"/>
              </w:rPr>
              <w:t xml:space="preserve"> for the SCED interval</w:t>
            </w:r>
            <w:r w:rsidRPr="00E0731F">
              <w:rPr>
                <w:rFonts w:eastAsia="Times New Roman"/>
                <w:i/>
                <w:iCs/>
                <w:sz w:val="20"/>
                <w:szCs w:val="20"/>
              </w:rPr>
              <w:t xml:space="preserve"> y</w:t>
            </w:r>
            <w:r w:rsidRPr="00E0731F">
              <w:rPr>
                <w:rFonts w:eastAsia="Times New Roman"/>
                <w:iCs/>
                <w:sz w:val="20"/>
                <w:szCs w:val="20"/>
              </w:rPr>
              <w:t xml:space="preserve">.  Where for a Combined Cycle Train, the Resource </w:t>
            </w:r>
            <w:r w:rsidRPr="00E0731F">
              <w:rPr>
                <w:rFonts w:eastAsia="Times New Roman"/>
                <w:i/>
                <w:iCs/>
                <w:sz w:val="20"/>
                <w:szCs w:val="20"/>
              </w:rPr>
              <w:t xml:space="preserve">r </w:t>
            </w:r>
            <w:r w:rsidRPr="00E0731F">
              <w:rPr>
                <w:rFonts w:eastAsia="Times New Roman"/>
                <w:iCs/>
                <w:sz w:val="20"/>
                <w:szCs w:val="20"/>
              </w:rPr>
              <w:t>is a Combined Cycle Generation Resource within the Combined Cycle Train.</w:t>
            </w:r>
          </w:p>
        </w:tc>
      </w:tr>
      <w:tr w:rsidR="00F7006F" w:rsidRPr="00E0731F" w14:paraId="0B43A52F" w14:textId="77777777" w:rsidTr="00D34EC1">
        <w:trPr>
          <w:cantSplit/>
          <w:ins w:id="1036" w:author="ERCOT" w:date="2025-12-09T11:41:00Z"/>
        </w:trPr>
        <w:tc>
          <w:tcPr>
            <w:tcW w:w="934" w:type="pct"/>
          </w:tcPr>
          <w:p w14:paraId="54F5EC31" w14:textId="1ABE5615" w:rsidR="00F7006F" w:rsidRPr="00E0731F" w:rsidRDefault="00F7006F" w:rsidP="00F7006F">
            <w:pPr>
              <w:spacing w:after="60"/>
              <w:rPr>
                <w:ins w:id="1037" w:author="ERCOT" w:date="2025-12-09T11:41:00Z" w16du:dateUtc="2025-12-09T17:41:00Z"/>
                <w:rFonts w:eastAsia="Times New Roman"/>
                <w:iCs/>
                <w:sz w:val="20"/>
                <w:szCs w:val="20"/>
                <w:lang w:val="pt-BR"/>
              </w:rPr>
            </w:pPr>
            <w:ins w:id="1038" w:author="ERCOT" w:date="2025-12-09T11:41:00Z" w16du:dateUtc="2025-12-09T17:41:00Z">
              <w:r w:rsidRPr="00ED4E10">
                <w:rPr>
                  <w:rFonts w:eastAsia="Times New Roman"/>
                  <w:iCs/>
                  <w:sz w:val="20"/>
                  <w:szCs w:val="20"/>
                  <w:lang w:val="pt-BR"/>
                </w:rPr>
                <w:t>RT</w:t>
              </w:r>
              <w:r>
                <w:rPr>
                  <w:rFonts w:eastAsia="Times New Roman"/>
                  <w:iCs/>
                  <w:sz w:val="20"/>
                  <w:szCs w:val="20"/>
                  <w:lang w:val="pt-BR"/>
                </w:rPr>
                <w:t>DR</w:t>
              </w:r>
              <w:r w:rsidRPr="00ED4E10">
                <w:rPr>
                  <w:rFonts w:eastAsia="Times New Roman"/>
                  <w:iCs/>
                  <w:sz w:val="20"/>
                  <w:szCs w:val="20"/>
                  <w:lang w:val="pt-BR"/>
                </w:rPr>
                <w:t xml:space="preserve">ROPR </w:t>
              </w:r>
              <w:r w:rsidRPr="00ED4E10">
                <w:rPr>
                  <w:rFonts w:eastAsia="Times New Roman"/>
                  <w:i/>
                  <w:iCs/>
                  <w:sz w:val="20"/>
                  <w:szCs w:val="20"/>
                  <w:vertAlign w:val="subscript"/>
                  <w:lang w:val="pt-BR"/>
                </w:rPr>
                <w:t>q, r, y</w:t>
              </w:r>
            </w:ins>
          </w:p>
        </w:tc>
        <w:tc>
          <w:tcPr>
            <w:tcW w:w="481" w:type="pct"/>
          </w:tcPr>
          <w:p w14:paraId="797305FD" w14:textId="12F92292" w:rsidR="00F7006F" w:rsidRPr="00E0731F" w:rsidRDefault="00F7006F" w:rsidP="00F7006F">
            <w:pPr>
              <w:spacing w:after="60"/>
              <w:rPr>
                <w:ins w:id="1039" w:author="ERCOT" w:date="2025-12-09T11:41:00Z" w16du:dateUtc="2025-12-09T17:41:00Z"/>
                <w:rFonts w:eastAsia="Times New Roman"/>
                <w:iCs/>
                <w:sz w:val="20"/>
                <w:szCs w:val="20"/>
              </w:rPr>
            </w:pPr>
            <w:ins w:id="1040" w:author="ERCOT" w:date="2025-12-09T11:41:00Z" w16du:dateUtc="2025-12-09T17:41:00Z">
              <w:r w:rsidRPr="00ED4E10">
                <w:rPr>
                  <w:rFonts w:eastAsia="Times New Roman"/>
                  <w:iCs/>
                  <w:sz w:val="20"/>
                  <w:szCs w:val="20"/>
                </w:rPr>
                <w:t>$/MW</w:t>
              </w:r>
            </w:ins>
          </w:p>
        </w:tc>
        <w:tc>
          <w:tcPr>
            <w:tcW w:w="3585" w:type="pct"/>
          </w:tcPr>
          <w:p w14:paraId="4CB9B438" w14:textId="7AB004B1" w:rsidR="00F7006F" w:rsidRPr="00E0731F" w:rsidRDefault="00F7006F" w:rsidP="00F7006F">
            <w:pPr>
              <w:spacing w:after="60"/>
              <w:rPr>
                <w:ins w:id="1041" w:author="ERCOT" w:date="2025-12-09T11:41:00Z" w16du:dateUtc="2025-12-09T17:41:00Z"/>
                <w:rFonts w:eastAsia="Times New Roman"/>
                <w:i/>
                <w:iCs/>
                <w:sz w:val="20"/>
                <w:szCs w:val="20"/>
              </w:rPr>
            </w:pPr>
            <w:ins w:id="1042" w:author="ERCOT" w:date="2025-12-09T11:41:00Z" w16du:dateUtc="2025-12-09T17:41:00Z">
              <w:r w:rsidRPr="00ED4E10">
                <w:rPr>
                  <w:rFonts w:eastAsia="Times New Roman"/>
                  <w:i/>
                  <w:iCs/>
                  <w:sz w:val="20"/>
                  <w:szCs w:val="20"/>
                </w:rPr>
                <w:t xml:space="preserve">Real-Time </w:t>
              </w:r>
              <w:r>
                <w:rPr>
                  <w:rFonts w:eastAsia="Times New Roman"/>
                  <w:i/>
                  <w:iCs/>
                  <w:sz w:val="20"/>
                  <w:szCs w:val="20"/>
                </w:rPr>
                <w:t>Dispatchable Reliability</w:t>
              </w:r>
              <w:r w:rsidRPr="00ED4E10">
                <w:rPr>
                  <w:rFonts w:eastAsia="Times New Roman"/>
                  <w:i/>
                  <w:iCs/>
                  <w:sz w:val="20"/>
                  <w:szCs w:val="20"/>
                </w:rPr>
                <w:t xml:space="preserve"> Reserve Service Offer Price</w:t>
              </w:r>
              <w:r w:rsidRPr="00ED4E10">
                <w:rPr>
                  <w:rFonts w:eastAsia="Times New Roman"/>
                  <w:iCs/>
                  <w:sz w:val="20"/>
                  <w:szCs w:val="20"/>
                </w:rPr>
                <w:t xml:space="preserve">—The price </w:t>
              </w:r>
              <w:r>
                <w:rPr>
                  <w:rFonts w:eastAsia="Times New Roman"/>
                  <w:iCs/>
                  <w:sz w:val="20"/>
                  <w:szCs w:val="20"/>
                </w:rPr>
                <w:t>from</w:t>
              </w:r>
              <w:r w:rsidRPr="00ED4E10">
                <w:rPr>
                  <w:rFonts w:eastAsia="Times New Roman"/>
                  <w:iCs/>
                  <w:sz w:val="20"/>
                  <w:szCs w:val="20"/>
                </w:rPr>
                <w:t xml:space="preserve"> the </w:t>
              </w:r>
              <w:r>
                <w:rPr>
                  <w:rFonts w:eastAsia="Times New Roman"/>
                  <w:iCs/>
                  <w:sz w:val="20"/>
                  <w:szCs w:val="20"/>
                </w:rPr>
                <w:t xml:space="preserve">submitted </w:t>
              </w:r>
              <w:r w:rsidRPr="00ED4E10">
                <w:rPr>
                  <w:rFonts w:eastAsia="Times New Roman"/>
                  <w:iCs/>
                  <w:sz w:val="20"/>
                  <w:szCs w:val="20"/>
                </w:rPr>
                <w:t xml:space="preserve">Ancillary Service Offer at the </w:t>
              </w:r>
              <w:r>
                <w:rPr>
                  <w:rFonts w:eastAsia="Times New Roman"/>
                  <w:iCs/>
                  <w:sz w:val="20"/>
                  <w:szCs w:val="20"/>
                </w:rPr>
                <w:t>DRRS</w:t>
              </w:r>
              <w:r w:rsidRPr="00ED4E10">
                <w:rPr>
                  <w:rFonts w:eastAsia="Times New Roman"/>
                  <w:iCs/>
                  <w:sz w:val="20"/>
                  <w:szCs w:val="20"/>
                </w:rPr>
                <w:t xml:space="preserve"> award of Resource </w:t>
              </w:r>
              <w:r w:rsidRPr="00ED4E10">
                <w:rPr>
                  <w:rFonts w:eastAsia="Times New Roman"/>
                  <w:i/>
                  <w:iCs/>
                  <w:sz w:val="20"/>
                  <w:szCs w:val="20"/>
                </w:rPr>
                <w:t>r</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SCED interval</w:t>
              </w:r>
              <w:r w:rsidRPr="00ED4E10">
                <w:rPr>
                  <w:rFonts w:eastAsia="Times New Roman"/>
                  <w:i/>
                  <w:iCs/>
                  <w:sz w:val="20"/>
                  <w:szCs w:val="20"/>
                </w:rPr>
                <w:t xml:space="preserve"> y</w:t>
              </w:r>
              <w:r w:rsidRPr="00ED4E10">
                <w:rPr>
                  <w:rFonts w:eastAsia="Times New Roman"/>
                  <w:iCs/>
                  <w:sz w:val="20"/>
                  <w:szCs w:val="20"/>
                </w:rPr>
                <w:t xml:space="preserve">.  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ins>
          </w:p>
        </w:tc>
      </w:tr>
      <w:tr w:rsidR="00E0731F" w:rsidRPr="00E0731F" w14:paraId="2BC9554D" w14:textId="77777777" w:rsidTr="00D34EC1">
        <w:trPr>
          <w:cantSplit/>
        </w:trPr>
        <w:tc>
          <w:tcPr>
            <w:tcW w:w="934" w:type="pct"/>
          </w:tcPr>
          <w:p w14:paraId="5671CDAD" w14:textId="77777777" w:rsidR="00E0731F" w:rsidRPr="00E0731F" w:rsidRDefault="00E0731F" w:rsidP="00E0731F">
            <w:pPr>
              <w:spacing w:after="60"/>
              <w:rPr>
                <w:rFonts w:eastAsia="Times New Roman"/>
                <w:iCs/>
                <w:sz w:val="20"/>
                <w:szCs w:val="20"/>
                <w:lang w:val="pt-BR"/>
              </w:rPr>
            </w:pPr>
            <w:r w:rsidRPr="00E0731F">
              <w:rPr>
                <w:rFonts w:eastAsia="Times New Roman"/>
                <w:iCs/>
                <w:sz w:val="20"/>
                <w:szCs w:val="20"/>
              </w:rPr>
              <w:lastRenderedPageBreak/>
              <w:t xml:space="preserve">RTRUAWDS </w:t>
            </w:r>
            <w:r w:rsidRPr="00E0731F">
              <w:rPr>
                <w:rFonts w:eastAsia="Times New Roman"/>
                <w:i/>
                <w:iCs/>
                <w:sz w:val="20"/>
                <w:szCs w:val="20"/>
                <w:vertAlign w:val="subscript"/>
              </w:rPr>
              <w:t>q, r, y</w:t>
            </w:r>
          </w:p>
        </w:tc>
        <w:tc>
          <w:tcPr>
            <w:tcW w:w="481" w:type="pct"/>
          </w:tcPr>
          <w:p w14:paraId="66EC49CD"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w:t>
            </w:r>
          </w:p>
        </w:tc>
        <w:tc>
          <w:tcPr>
            <w:tcW w:w="3585" w:type="pct"/>
          </w:tcPr>
          <w:p w14:paraId="11D82327"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Reg-Up Award per Resource per QSE per SCED interval</w:t>
            </w:r>
            <w:r w:rsidRPr="00E0731F">
              <w:rPr>
                <w:rFonts w:eastAsia="Times New Roman"/>
                <w:iCs/>
                <w:sz w:val="20"/>
                <w:szCs w:val="20"/>
              </w:rPr>
              <w:t xml:space="preserve">—The Reg-Up amount awarded to QSE </w:t>
            </w:r>
            <w:r w:rsidRPr="00E0731F">
              <w:rPr>
                <w:rFonts w:eastAsia="Times New Roman"/>
                <w:i/>
                <w:iCs/>
                <w:sz w:val="20"/>
                <w:szCs w:val="20"/>
              </w:rPr>
              <w:t>q</w:t>
            </w:r>
            <w:r w:rsidRPr="00E0731F">
              <w:rPr>
                <w:rFonts w:eastAsia="Times New Roman"/>
                <w:iCs/>
                <w:sz w:val="20"/>
                <w:szCs w:val="20"/>
              </w:rPr>
              <w:t xml:space="preserve"> for Resource </w:t>
            </w:r>
            <w:r w:rsidRPr="00E0731F">
              <w:rPr>
                <w:rFonts w:eastAsia="Times New Roman"/>
                <w:i/>
                <w:iCs/>
                <w:sz w:val="20"/>
                <w:szCs w:val="20"/>
              </w:rPr>
              <w:t xml:space="preserve">r </w:t>
            </w:r>
            <w:r w:rsidRPr="00E0731F">
              <w:rPr>
                <w:rFonts w:eastAsia="Times New Roman"/>
                <w:iCs/>
                <w:sz w:val="20"/>
                <w:szCs w:val="20"/>
              </w:rPr>
              <w:t>in Real-Time</w:t>
            </w:r>
            <w:r w:rsidRPr="00E0731F">
              <w:rPr>
                <w:rFonts w:eastAsia="Times New Roman"/>
                <w:i/>
                <w:iCs/>
                <w:sz w:val="20"/>
                <w:szCs w:val="20"/>
              </w:rPr>
              <w:t xml:space="preserve"> </w:t>
            </w:r>
            <w:r w:rsidRPr="00E0731F">
              <w:rPr>
                <w:rFonts w:eastAsia="Times New Roman"/>
                <w:iCs/>
                <w:sz w:val="20"/>
                <w:szCs w:val="20"/>
              </w:rPr>
              <w:t xml:space="preserve">for the SCED interval </w:t>
            </w:r>
            <w:r w:rsidRPr="00E0731F">
              <w:rPr>
                <w:rFonts w:eastAsia="Times New Roman"/>
                <w:i/>
                <w:iCs/>
                <w:sz w:val="20"/>
                <w:szCs w:val="20"/>
              </w:rPr>
              <w:t xml:space="preserve">y.  </w:t>
            </w:r>
            <w:r w:rsidRPr="00E0731F">
              <w:rPr>
                <w:rFonts w:eastAsia="Times New Roman"/>
                <w:iCs/>
                <w:sz w:val="20"/>
                <w:szCs w:val="20"/>
              </w:rPr>
              <w:t xml:space="preserve">Where for a Combined Cycle Train, the Resource </w:t>
            </w:r>
            <w:r w:rsidRPr="00E0731F">
              <w:rPr>
                <w:rFonts w:eastAsia="Times New Roman"/>
                <w:i/>
                <w:iCs/>
                <w:sz w:val="20"/>
                <w:szCs w:val="20"/>
              </w:rPr>
              <w:t xml:space="preserve">r </w:t>
            </w:r>
            <w:r w:rsidRPr="00E0731F">
              <w:rPr>
                <w:rFonts w:eastAsia="Times New Roman"/>
                <w:iCs/>
                <w:sz w:val="20"/>
                <w:szCs w:val="20"/>
              </w:rPr>
              <w:t>is a Combined Cycle Generation Resource within the Combined Cycle Train.</w:t>
            </w:r>
          </w:p>
        </w:tc>
      </w:tr>
      <w:tr w:rsidR="00E0731F" w:rsidRPr="00E0731F" w14:paraId="6B059549" w14:textId="77777777" w:rsidTr="00D34EC1">
        <w:trPr>
          <w:cantSplit/>
        </w:trPr>
        <w:tc>
          <w:tcPr>
            <w:tcW w:w="934" w:type="pct"/>
          </w:tcPr>
          <w:p w14:paraId="65DA4569"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 xml:space="preserve">RTRDAWDS </w:t>
            </w:r>
            <w:r w:rsidRPr="00E0731F">
              <w:rPr>
                <w:rFonts w:eastAsia="Times New Roman"/>
                <w:i/>
                <w:iCs/>
                <w:sz w:val="20"/>
                <w:szCs w:val="20"/>
                <w:vertAlign w:val="subscript"/>
              </w:rPr>
              <w:t>q, r, y</w:t>
            </w:r>
          </w:p>
        </w:tc>
        <w:tc>
          <w:tcPr>
            <w:tcW w:w="481" w:type="pct"/>
          </w:tcPr>
          <w:p w14:paraId="01A5B034"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w:t>
            </w:r>
          </w:p>
        </w:tc>
        <w:tc>
          <w:tcPr>
            <w:tcW w:w="3585" w:type="pct"/>
          </w:tcPr>
          <w:p w14:paraId="4C657350"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Reg-Down Award per Resource per QSE per SCED interval</w:t>
            </w:r>
            <w:r w:rsidRPr="00E0731F">
              <w:rPr>
                <w:rFonts w:eastAsia="Times New Roman"/>
                <w:iCs/>
                <w:sz w:val="20"/>
                <w:szCs w:val="20"/>
              </w:rPr>
              <w:t xml:space="preserve">—The Reg-Down amount awarded to QSE </w:t>
            </w:r>
            <w:r w:rsidRPr="00E0731F">
              <w:rPr>
                <w:rFonts w:eastAsia="Times New Roman"/>
                <w:i/>
                <w:iCs/>
                <w:sz w:val="20"/>
                <w:szCs w:val="20"/>
              </w:rPr>
              <w:t>q</w:t>
            </w:r>
            <w:r w:rsidRPr="00E0731F">
              <w:rPr>
                <w:rFonts w:eastAsia="Times New Roman"/>
                <w:iCs/>
                <w:sz w:val="20"/>
                <w:szCs w:val="20"/>
              </w:rPr>
              <w:t xml:space="preserve"> for Resource </w:t>
            </w:r>
            <w:r w:rsidRPr="00E0731F">
              <w:rPr>
                <w:rFonts w:eastAsia="Times New Roman"/>
                <w:i/>
                <w:iCs/>
                <w:sz w:val="20"/>
                <w:szCs w:val="20"/>
              </w:rPr>
              <w:t xml:space="preserve">r </w:t>
            </w:r>
            <w:r w:rsidRPr="00E0731F">
              <w:rPr>
                <w:rFonts w:eastAsia="Times New Roman"/>
                <w:iCs/>
                <w:sz w:val="20"/>
                <w:szCs w:val="20"/>
              </w:rPr>
              <w:t>in Real-Time</w:t>
            </w:r>
            <w:r w:rsidRPr="00E0731F">
              <w:rPr>
                <w:rFonts w:eastAsia="Times New Roman"/>
                <w:i/>
                <w:iCs/>
                <w:sz w:val="20"/>
                <w:szCs w:val="20"/>
              </w:rPr>
              <w:t xml:space="preserve"> </w:t>
            </w:r>
            <w:r w:rsidRPr="00E0731F">
              <w:rPr>
                <w:rFonts w:eastAsia="Times New Roman"/>
                <w:iCs/>
                <w:sz w:val="20"/>
                <w:szCs w:val="20"/>
              </w:rPr>
              <w:t xml:space="preserve">for the SCED interval </w:t>
            </w:r>
            <w:r w:rsidRPr="00E0731F">
              <w:rPr>
                <w:rFonts w:eastAsia="Times New Roman"/>
                <w:i/>
                <w:iCs/>
                <w:sz w:val="20"/>
                <w:szCs w:val="20"/>
              </w:rPr>
              <w:t xml:space="preserve">y.  </w:t>
            </w:r>
            <w:r w:rsidRPr="00E0731F">
              <w:rPr>
                <w:rFonts w:eastAsia="Times New Roman"/>
                <w:iCs/>
                <w:sz w:val="20"/>
                <w:szCs w:val="20"/>
              </w:rPr>
              <w:t xml:space="preserve">Where for a Combined Cycle Train, the Resource </w:t>
            </w:r>
            <w:r w:rsidRPr="00E0731F">
              <w:rPr>
                <w:rFonts w:eastAsia="Times New Roman"/>
                <w:i/>
                <w:iCs/>
                <w:sz w:val="20"/>
                <w:szCs w:val="20"/>
              </w:rPr>
              <w:t xml:space="preserve">r </w:t>
            </w:r>
            <w:r w:rsidRPr="00E0731F">
              <w:rPr>
                <w:rFonts w:eastAsia="Times New Roman"/>
                <w:iCs/>
                <w:sz w:val="20"/>
                <w:szCs w:val="20"/>
              </w:rPr>
              <w:t>is a Combined Cycle Generation Resource within the Combined Cycle Train.</w:t>
            </w:r>
          </w:p>
        </w:tc>
      </w:tr>
      <w:tr w:rsidR="00E0731F" w:rsidRPr="00E0731F" w14:paraId="192D58E1" w14:textId="77777777" w:rsidTr="00D34EC1">
        <w:trPr>
          <w:cantSplit/>
        </w:trPr>
        <w:tc>
          <w:tcPr>
            <w:tcW w:w="934" w:type="pct"/>
          </w:tcPr>
          <w:p w14:paraId="503CF2ED"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 xml:space="preserve">RTRRAWDS </w:t>
            </w:r>
            <w:r w:rsidRPr="00E0731F">
              <w:rPr>
                <w:rFonts w:eastAsia="Times New Roman"/>
                <w:i/>
                <w:iCs/>
                <w:sz w:val="20"/>
                <w:szCs w:val="20"/>
                <w:vertAlign w:val="subscript"/>
              </w:rPr>
              <w:t>q, r, y</w:t>
            </w:r>
          </w:p>
        </w:tc>
        <w:tc>
          <w:tcPr>
            <w:tcW w:w="481" w:type="pct"/>
          </w:tcPr>
          <w:p w14:paraId="4D404D08"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w:t>
            </w:r>
          </w:p>
        </w:tc>
        <w:tc>
          <w:tcPr>
            <w:tcW w:w="3585" w:type="pct"/>
          </w:tcPr>
          <w:p w14:paraId="36D80B11"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Responsive Reserve Award per Resource per QSE per SCED interval</w:t>
            </w:r>
            <w:r w:rsidRPr="00E0731F">
              <w:rPr>
                <w:rFonts w:eastAsia="Times New Roman"/>
                <w:iCs/>
                <w:sz w:val="20"/>
                <w:szCs w:val="20"/>
              </w:rPr>
              <w:t xml:space="preserve">—The RRS amount awarded to QSE </w:t>
            </w:r>
            <w:r w:rsidRPr="00E0731F">
              <w:rPr>
                <w:rFonts w:eastAsia="Times New Roman"/>
                <w:i/>
                <w:iCs/>
                <w:sz w:val="20"/>
                <w:szCs w:val="20"/>
              </w:rPr>
              <w:t>q</w:t>
            </w:r>
            <w:r w:rsidRPr="00E0731F">
              <w:rPr>
                <w:rFonts w:eastAsia="Times New Roman"/>
                <w:iCs/>
                <w:sz w:val="20"/>
                <w:szCs w:val="20"/>
              </w:rPr>
              <w:t xml:space="preserve"> for Resource </w:t>
            </w:r>
            <w:r w:rsidRPr="00E0731F">
              <w:rPr>
                <w:rFonts w:eastAsia="Times New Roman"/>
                <w:i/>
                <w:iCs/>
                <w:sz w:val="20"/>
                <w:szCs w:val="20"/>
              </w:rPr>
              <w:t xml:space="preserve">r </w:t>
            </w:r>
            <w:r w:rsidRPr="00E0731F">
              <w:rPr>
                <w:rFonts w:eastAsia="Times New Roman"/>
                <w:iCs/>
                <w:sz w:val="20"/>
                <w:szCs w:val="20"/>
              </w:rPr>
              <w:t>in Real-Time</w:t>
            </w:r>
            <w:r w:rsidRPr="00E0731F">
              <w:rPr>
                <w:rFonts w:eastAsia="Times New Roman"/>
                <w:i/>
                <w:iCs/>
                <w:sz w:val="20"/>
                <w:szCs w:val="20"/>
              </w:rPr>
              <w:t xml:space="preserve"> </w:t>
            </w:r>
            <w:r w:rsidRPr="00E0731F">
              <w:rPr>
                <w:rFonts w:eastAsia="Times New Roman"/>
                <w:iCs/>
                <w:sz w:val="20"/>
                <w:szCs w:val="20"/>
              </w:rPr>
              <w:t xml:space="preserve">for the SCED interval </w:t>
            </w:r>
            <w:r w:rsidRPr="00E0731F">
              <w:rPr>
                <w:rFonts w:eastAsia="Times New Roman"/>
                <w:i/>
                <w:iCs/>
                <w:sz w:val="20"/>
                <w:szCs w:val="20"/>
              </w:rPr>
              <w:t xml:space="preserve">y.  </w:t>
            </w:r>
            <w:r w:rsidRPr="00E0731F">
              <w:rPr>
                <w:rFonts w:eastAsia="Times New Roman"/>
                <w:iCs/>
                <w:sz w:val="20"/>
                <w:szCs w:val="20"/>
              </w:rPr>
              <w:t xml:space="preserve">Where for a Combined Cycle Train, the Resource </w:t>
            </w:r>
            <w:r w:rsidRPr="00E0731F">
              <w:rPr>
                <w:rFonts w:eastAsia="Times New Roman"/>
                <w:i/>
                <w:iCs/>
                <w:sz w:val="20"/>
                <w:szCs w:val="20"/>
              </w:rPr>
              <w:t xml:space="preserve">r </w:t>
            </w:r>
            <w:r w:rsidRPr="00E0731F">
              <w:rPr>
                <w:rFonts w:eastAsia="Times New Roman"/>
                <w:iCs/>
                <w:sz w:val="20"/>
                <w:szCs w:val="20"/>
              </w:rPr>
              <w:t>is a Combined Cycle Generation Resource within the Combined Cycle Train.</w:t>
            </w:r>
          </w:p>
        </w:tc>
      </w:tr>
      <w:tr w:rsidR="00E0731F" w:rsidRPr="00E0731F" w14:paraId="42C2F90F" w14:textId="77777777" w:rsidTr="00D34EC1">
        <w:trPr>
          <w:cantSplit/>
        </w:trPr>
        <w:tc>
          <w:tcPr>
            <w:tcW w:w="934" w:type="pct"/>
          </w:tcPr>
          <w:p w14:paraId="7BB77113"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 xml:space="preserve">RTNSAWDS </w:t>
            </w:r>
            <w:r w:rsidRPr="00E0731F">
              <w:rPr>
                <w:rFonts w:eastAsia="Times New Roman"/>
                <w:i/>
                <w:iCs/>
                <w:sz w:val="20"/>
                <w:szCs w:val="20"/>
                <w:vertAlign w:val="subscript"/>
              </w:rPr>
              <w:t>q, r, y</w:t>
            </w:r>
          </w:p>
        </w:tc>
        <w:tc>
          <w:tcPr>
            <w:tcW w:w="481" w:type="pct"/>
          </w:tcPr>
          <w:p w14:paraId="4779CEBA"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w:t>
            </w:r>
          </w:p>
        </w:tc>
        <w:tc>
          <w:tcPr>
            <w:tcW w:w="3585" w:type="pct"/>
          </w:tcPr>
          <w:p w14:paraId="26FC93E8"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Non-Spin Award per Resource per QSE per SCED interval</w:t>
            </w:r>
            <w:r w:rsidRPr="00E0731F">
              <w:rPr>
                <w:rFonts w:eastAsia="Times New Roman"/>
                <w:iCs/>
                <w:sz w:val="20"/>
                <w:szCs w:val="20"/>
              </w:rPr>
              <w:t xml:space="preserve">—The Non-Spin amount awarded to QSE </w:t>
            </w:r>
            <w:r w:rsidRPr="00E0731F">
              <w:rPr>
                <w:rFonts w:eastAsia="Times New Roman"/>
                <w:i/>
                <w:iCs/>
                <w:sz w:val="20"/>
                <w:szCs w:val="20"/>
              </w:rPr>
              <w:t>q</w:t>
            </w:r>
            <w:r w:rsidRPr="00E0731F">
              <w:rPr>
                <w:rFonts w:eastAsia="Times New Roman"/>
                <w:iCs/>
                <w:sz w:val="20"/>
                <w:szCs w:val="20"/>
              </w:rPr>
              <w:t xml:space="preserve"> for Resource </w:t>
            </w:r>
            <w:r w:rsidRPr="00E0731F">
              <w:rPr>
                <w:rFonts w:eastAsia="Times New Roman"/>
                <w:i/>
                <w:iCs/>
                <w:sz w:val="20"/>
                <w:szCs w:val="20"/>
              </w:rPr>
              <w:t xml:space="preserve">r </w:t>
            </w:r>
            <w:r w:rsidRPr="00E0731F">
              <w:rPr>
                <w:rFonts w:eastAsia="Times New Roman"/>
                <w:iCs/>
                <w:sz w:val="20"/>
                <w:szCs w:val="20"/>
              </w:rPr>
              <w:t>in Real-Time</w:t>
            </w:r>
            <w:r w:rsidRPr="00E0731F">
              <w:rPr>
                <w:rFonts w:eastAsia="Times New Roman"/>
                <w:i/>
                <w:iCs/>
                <w:sz w:val="20"/>
                <w:szCs w:val="20"/>
              </w:rPr>
              <w:t xml:space="preserve"> </w:t>
            </w:r>
            <w:r w:rsidRPr="00E0731F">
              <w:rPr>
                <w:rFonts w:eastAsia="Times New Roman"/>
                <w:iCs/>
                <w:sz w:val="20"/>
                <w:szCs w:val="20"/>
              </w:rPr>
              <w:t xml:space="preserve">for the SCED interval </w:t>
            </w:r>
            <w:r w:rsidRPr="00E0731F">
              <w:rPr>
                <w:rFonts w:eastAsia="Times New Roman"/>
                <w:i/>
                <w:iCs/>
                <w:sz w:val="20"/>
                <w:szCs w:val="20"/>
              </w:rPr>
              <w:t xml:space="preserve">y.  </w:t>
            </w:r>
            <w:r w:rsidRPr="00E0731F">
              <w:rPr>
                <w:rFonts w:eastAsia="Times New Roman"/>
                <w:iCs/>
                <w:sz w:val="20"/>
                <w:szCs w:val="20"/>
              </w:rPr>
              <w:t xml:space="preserve">Where for a Combined Cycle Train, the Resource </w:t>
            </w:r>
            <w:r w:rsidRPr="00E0731F">
              <w:rPr>
                <w:rFonts w:eastAsia="Times New Roman"/>
                <w:i/>
                <w:iCs/>
                <w:sz w:val="20"/>
                <w:szCs w:val="20"/>
              </w:rPr>
              <w:t xml:space="preserve">r </w:t>
            </w:r>
            <w:r w:rsidRPr="00E0731F">
              <w:rPr>
                <w:rFonts w:eastAsia="Times New Roman"/>
                <w:iCs/>
                <w:sz w:val="20"/>
                <w:szCs w:val="20"/>
              </w:rPr>
              <w:t>is a Combined Cycle Generation Resource within the Combined Cycle Train.</w:t>
            </w:r>
          </w:p>
        </w:tc>
      </w:tr>
      <w:tr w:rsidR="00E0731F" w:rsidRPr="00E0731F" w14:paraId="08D3839A" w14:textId="77777777" w:rsidTr="00D34EC1">
        <w:trPr>
          <w:cantSplit/>
        </w:trPr>
        <w:tc>
          <w:tcPr>
            <w:tcW w:w="934" w:type="pct"/>
          </w:tcPr>
          <w:p w14:paraId="4CD97CC1"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 xml:space="preserve">RTECRAWDS </w:t>
            </w:r>
            <w:r w:rsidRPr="00E0731F">
              <w:rPr>
                <w:rFonts w:eastAsia="Times New Roman"/>
                <w:i/>
                <w:iCs/>
                <w:sz w:val="20"/>
                <w:szCs w:val="20"/>
                <w:vertAlign w:val="subscript"/>
              </w:rPr>
              <w:t>q, r, y</w:t>
            </w:r>
          </w:p>
        </w:tc>
        <w:tc>
          <w:tcPr>
            <w:tcW w:w="481" w:type="pct"/>
          </w:tcPr>
          <w:p w14:paraId="4E93DCD1"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MW</w:t>
            </w:r>
          </w:p>
        </w:tc>
        <w:tc>
          <w:tcPr>
            <w:tcW w:w="3585" w:type="pct"/>
          </w:tcPr>
          <w:p w14:paraId="198B1C90"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Real-Time ERCOT Contingency Reserve Service Award per Resource per QSE per SCED interval</w:t>
            </w:r>
            <w:r w:rsidRPr="00E0731F">
              <w:rPr>
                <w:rFonts w:eastAsia="Times New Roman"/>
                <w:iCs/>
                <w:sz w:val="20"/>
                <w:szCs w:val="20"/>
              </w:rPr>
              <w:t xml:space="preserve">—The ECRS amount awarded to QSE </w:t>
            </w:r>
            <w:r w:rsidRPr="00E0731F">
              <w:rPr>
                <w:rFonts w:eastAsia="Times New Roman"/>
                <w:i/>
                <w:iCs/>
                <w:sz w:val="20"/>
                <w:szCs w:val="20"/>
              </w:rPr>
              <w:t>q</w:t>
            </w:r>
            <w:r w:rsidRPr="00E0731F">
              <w:rPr>
                <w:rFonts w:eastAsia="Times New Roman"/>
                <w:iCs/>
                <w:sz w:val="20"/>
                <w:szCs w:val="20"/>
              </w:rPr>
              <w:t xml:space="preserve"> for Resource </w:t>
            </w:r>
            <w:r w:rsidRPr="00E0731F">
              <w:rPr>
                <w:rFonts w:eastAsia="Times New Roman"/>
                <w:i/>
                <w:iCs/>
                <w:sz w:val="20"/>
                <w:szCs w:val="20"/>
              </w:rPr>
              <w:t xml:space="preserve">r </w:t>
            </w:r>
            <w:r w:rsidRPr="00E0731F">
              <w:rPr>
                <w:rFonts w:eastAsia="Times New Roman"/>
                <w:iCs/>
                <w:sz w:val="20"/>
                <w:szCs w:val="20"/>
              </w:rPr>
              <w:t>in Real-Time</w:t>
            </w:r>
            <w:r w:rsidRPr="00E0731F">
              <w:rPr>
                <w:rFonts w:eastAsia="Times New Roman"/>
                <w:i/>
                <w:iCs/>
                <w:sz w:val="20"/>
                <w:szCs w:val="20"/>
              </w:rPr>
              <w:t xml:space="preserve"> </w:t>
            </w:r>
            <w:r w:rsidRPr="00E0731F">
              <w:rPr>
                <w:rFonts w:eastAsia="Times New Roman"/>
                <w:iCs/>
                <w:sz w:val="20"/>
                <w:szCs w:val="20"/>
              </w:rPr>
              <w:t xml:space="preserve">for the SCED interval </w:t>
            </w:r>
            <w:r w:rsidRPr="00E0731F">
              <w:rPr>
                <w:rFonts w:eastAsia="Times New Roman"/>
                <w:i/>
                <w:iCs/>
                <w:sz w:val="20"/>
                <w:szCs w:val="20"/>
              </w:rPr>
              <w:t xml:space="preserve">y.  </w:t>
            </w:r>
            <w:r w:rsidRPr="00E0731F">
              <w:rPr>
                <w:rFonts w:eastAsia="Times New Roman"/>
                <w:iCs/>
                <w:sz w:val="20"/>
                <w:szCs w:val="20"/>
              </w:rPr>
              <w:t xml:space="preserve">Where for a Combined Cycle Train, the Resource </w:t>
            </w:r>
            <w:r w:rsidRPr="00E0731F">
              <w:rPr>
                <w:rFonts w:eastAsia="Times New Roman"/>
                <w:i/>
                <w:iCs/>
                <w:sz w:val="20"/>
                <w:szCs w:val="20"/>
              </w:rPr>
              <w:t xml:space="preserve">r </w:t>
            </w:r>
            <w:r w:rsidRPr="00E0731F">
              <w:rPr>
                <w:rFonts w:eastAsia="Times New Roman"/>
                <w:iCs/>
                <w:sz w:val="20"/>
                <w:szCs w:val="20"/>
              </w:rPr>
              <w:t>is a Combined Cycle Generation Resource within the Combined Cycle Train.</w:t>
            </w:r>
          </w:p>
        </w:tc>
      </w:tr>
      <w:tr w:rsidR="00F7006F" w:rsidRPr="00E0731F" w14:paraId="77926266" w14:textId="77777777" w:rsidTr="00D34EC1">
        <w:trPr>
          <w:cantSplit/>
          <w:ins w:id="1043" w:author="ERCOT" w:date="2025-12-09T11:42:00Z"/>
        </w:trPr>
        <w:tc>
          <w:tcPr>
            <w:tcW w:w="934" w:type="pct"/>
          </w:tcPr>
          <w:p w14:paraId="11EA22DC" w14:textId="7B7BB520" w:rsidR="00F7006F" w:rsidRPr="00E0731F" w:rsidRDefault="00F7006F" w:rsidP="00F7006F">
            <w:pPr>
              <w:spacing w:after="60"/>
              <w:rPr>
                <w:ins w:id="1044" w:author="ERCOT" w:date="2025-12-09T11:42:00Z" w16du:dateUtc="2025-12-09T17:42:00Z"/>
                <w:rFonts w:eastAsia="Times New Roman"/>
                <w:iCs/>
                <w:sz w:val="20"/>
                <w:szCs w:val="20"/>
              </w:rPr>
            </w:pPr>
            <w:ins w:id="1045" w:author="ERCOT" w:date="2025-12-09T11:42:00Z" w16du:dateUtc="2025-12-09T17:42:00Z">
              <w:r w:rsidRPr="00ED4E10">
                <w:rPr>
                  <w:rFonts w:eastAsia="Times New Roman"/>
                  <w:iCs/>
                  <w:sz w:val="20"/>
                  <w:szCs w:val="20"/>
                </w:rPr>
                <w:t>RT</w:t>
              </w:r>
              <w:r>
                <w:rPr>
                  <w:rFonts w:eastAsia="Times New Roman"/>
                  <w:iCs/>
                  <w:sz w:val="20"/>
                  <w:szCs w:val="20"/>
                </w:rPr>
                <w:t>DR</w:t>
              </w:r>
              <w:r w:rsidRPr="00ED4E10">
                <w:rPr>
                  <w:rFonts w:eastAsia="Times New Roman"/>
                  <w:iCs/>
                  <w:sz w:val="20"/>
                  <w:szCs w:val="20"/>
                </w:rPr>
                <w:t xml:space="preserve">RAWDS </w:t>
              </w:r>
              <w:r w:rsidRPr="00ED4E10">
                <w:rPr>
                  <w:rFonts w:eastAsia="Times New Roman"/>
                  <w:i/>
                  <w:iCs/>
                  <w:sz w:val="20"/>
                  <w:szCs w:val="20"/>
                  <w:vertAlign w:val="subscript"/>
                </w:rPr>
                <w:t>q, r, y</w:t>
              </w:r>
            </w:ins>
          </w:p>
        </w:tc>
        <w:tc>
          <w:tcPr>
            <w:tcW w:w="481" w:type="pct"/>
          </w:tcPr>
          <w:p w14:paraId="5E480EB0" w14:textId="53E08BED" w:rsidR="00F7006F" w:rsidRPr="00E0731F" w:rsidRDefault="00F7006F" w:rsidP="00F7006F">
            <w:pPr>
              <w:spacing w:after="60"/>
              <w:rPr>
                <w:ins w:id="1046" w:author="ERCOT" w:date="2025-12-09T11:42:00Z" w16du:dateUtc="2025-12-09T17:42:00Z"/>
                <w:rFonts w:eastAsia="Times New Roman"/>
                <w:iCs/>
                <w:sz w:val="20"/>
                <w:szCs w:val="20"/>
              </w:rPr>
            </w:pPr>
            <w:ins w:id="1047" w:author="ERCOT" w:date="2025-12-09T11:42:00Z" w16du:dateUtc="2025-12-09T17:42:00Z">
              <w:r>
                <w:rPr>
                  <w:rFonts w:eastAsia="Times New Roman"/>
                  <w:iCs/>
                  <w:sz w:val="20"/>
                  <w:szCs w:val="20"/>
                </w:rPr>
                <w:t>MW</w:t>
              </w:r>
            </w:ins>
          </w:p>
        </w:tc>
        <w:tc>
          <w:tcPr>
            <w:tcW w:w="3585" w:type="pct"/>
          </w:tcPr>
          <w:p w14:paraId="0D685BB2" w14:textId="6864F450" w:rsidR="00F7006F" w:rsidRPr="00E0731F" w:rsidRDefault="00F7006F" w:rsidP="00F7006F">
            <w:pPr>
              <w:spacing w:after="60"/>
              <w:rPr>
                <w:ins w:id="1048" w:author="ERCOT" w:date="2025-12-09T11:42:00Z" w16du:dateUtc="2025-12-09T17:42:00Z"/>
                <w:rFonts w:eastAsia="Times New Roman"/>
                <w:i/>
                <w:iCs/>
                <w:sz w:val="20"/>
                <w:szCs w:val="20"/>
              </w:rPr>
            </w:pPr>
            <w:ins w:id="1049" w:author="ERCOT" w:date="2025-12-09T11:42:00Z" w16du:dateUtc="2025-12-09T17:42:00Z">
              <w:r w:rsidRPr="00ED4E10">
                <w:rPr>
                  <w:rFonts w:eastAsia="Times New Roman"/>
                  <w:i/>
                  <w:iCs/>
                  <w:sz w:val="20"/>
                  <w:szCs w:val="20"/>
                </w:rPr>
                <w:t xml:space="preserve">Real-Time </w:t>
              </w:r>
              <w:r>
                <w:rPr>
                  <w:rFonts w:eastAsia="Times New Roman"/>
                  <w:i/>
                  <w:iCs/>
                  <w:sz w:val="20"/>
                  <w:szCs w:val="20"/>
                </w:rPr>
                <w:t>Dispatchable Reliability</w:t>
              </w:r>
              <w:r w:rsidRPr="00ED4E10">
                <w:rPr>
                  <w:rFonts w:eastAsia="Times New Roman"/>
                  <w:i/>
                  <w:iCs/>
                  <w:sz w:val="20"/>
                  <w:szCs w:val="20"/>
                </w:rPr>
                <w:t xml:space="preserve"> Reserve Service Award per Resource per QSE per SCED interval</w:t>
              </w:r>
              <w:r w:rsidRPr="00ED4E10">
                <w:rPr>
                  <w:rFonts w:eastAsia="Times New Roman"/>
                  <w:iCs/>
                  <w:sz w:val="20"/>
                  <w:szCs w:val="20"/>
                </w:rPr>
                <w:t xml:space="preserve">—The </w:t>
              </w:r>
              <w:r>
                <w:rPr>
                  <w:rFonts w:eastAsia="Times New Roman"/>
                  <w:iCs/>
                  <w:sz w:val="20"/>
                  <w:szCs w:val="20"/>
                </w:rPr>
                <w:t>DRRS</w:t>
              </w:r>
              <w:r w:rsidRPr="00ED4E10">
                <w:rPr>
                  <w:rFonts w:eastAsia="Times New Roman"/>
                  <w:iCs/>
                  <w:sz w:val="20"/>
                  <w:szCs w:val="20"/>
                </w:rPr>
                <w:t xml:space="preserve"> amount awarded to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 xml:space="preserve">r </w:t>
              </w:r>
              <w:r w:rsidRPr="00ED4E10">
                <w:rPr>
                  <w:rFonts w:eastAsia="Times New Roman"/>
                  <w:iCs/>
                  <w:sz w:val="20"/>
                  <w:szCs w:val="20"/>
                </w:rPr>
                <w:t>in Real-Time</w:t>
              </w:r>
              <w:r w:rsidRPr="00ED4E10">
                <w:rPr>
                  <w:rFonts w:eastAsia="Times New Roman"/>
                  <w:i/>
                  <w:iCs/>
                  <w:sz w:val="20"/>
                  <w:szCs w:val="20"/>
                </w:rPr>
                <w:t xml:space="preserve"> </w:t>
              </w:r>
              <w:r w:rsidRPr="00ED4E10">
                <w:rPr>
                  <w:rFonts w:eastAsia="Times New Roman"/>
                  <w:iCs/>
                  <w:sz w:val="20"/>
                  <w:szCs w:val="20"/>
                </w:rPr>
                <w:t xml:space="preserve">for the SCED interval </w:t>
              </w:r>
              <w:r w:rsidRPr="00ED4E10">
                <w:rPr>
                  <w:rFonts w:eastAsia="Times New Roman"/>
                  <w:i/>
                  <w:iCs/>
                  <w:sz w:val="20"/>
                  <w:szCs w:val="20"/>
                </w:rPr>
                <w:t xml:space="preserve">y.  </w:t>
              </w:r>
              <w:r w:rsidRPr="00ED4E10">
                <w:rPr>
                  <w:rFonts w:eastAsia="Times New Roman"/>
                  <w:iCs/>
                  <w:sz w:val="20"/>
                  <w:szCs w:val="20"/>
                </w:rPr>
                <w:t xml:space="preserve">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ins>
          </w:p>
        </w:tc>
      </w:tr>
      <w:tr w:rsidR="00E0731F" w:rsidRPr="00E0731F" w14:paraId="2D5D9F79" w14:textId="77777777" w:rsidTr="00D34EC1">
        <w:trPr>
          <w:cantSplit/>
        </w:trPr>
        <w:tc>
          <w:tcPr>
            <w:tcW w:w="934" w:type="pct"/>
            <w:tcBorders>
              <w:top w:val="single" w:sz="4" w:space="0" w:color="auto"/>
              <w:left w:val="single" w:sz="4" w:space="0" w:color="auto"/>
              <w:bottom w:val="single" w:sz="4" w:space="0" w:color="auto"/>
              <w:right w:val="single" w:sz="4" w:space="0" w:color="auto"/>
            </w:tcBorders>
          </w:tcPr>
          <w:p w14:paraId="356C62C5"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 xml:space="preserve">TLMP </w:t>
            </w:r>
            <w:r w:rsidRPr="00E0731F">
              <w:rPr>
                <w:rFonts w:eastAsia="Times New Roman"/>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1A15DF68"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54286954" w14:textId="77777777" w:rsidR="00E0731F" w:rsidRPr="00E0731F" w:rsidRDefault="00E0731F" w:rsidP="00E0731F">
            <w:pPr>
              <w:spacing w:after="60"/>
              <w:rPr>
                <w:rFonts w:eastAsia="Times New Roman"/>
                <w:iCs/>
                <w:sz w:val="20"/>
                <w:szCs w:val="20"/>
              </w:rPr>
            </w:pPr>
            <w:r w:rsidRPr="00E0731F">
              <w:rPr>
                <w:rFonts w:eastAsia="Times New Roman"/>
                <w:i/>
                <w:sz w:val="20"/>
                <w:szCs w:val="20"/>
              </w:rPr>
              <w:t>Duration of Emergency Base Point interval or SCED interval per interval</w:t>
            </w:r>
            <w:r w:rsidRPr="00E0731F">
              <w:rPr>
                <w:rFonts w:eastAsia="Times New Roman"/>
                <w:iCs/>
                <w:sz w:val="20"/>
                <w:szCs w:val="20"/>
              </w:rPr>
              <w:t xml:space="preserve">—The duration of the portion of the Emergency Base Point interval or SCED interval </w:t>
            </w:r>
            <w:r w:rsidRPr="00E0731F">
              <w:rPr>
                <w:rFonts w:eastAsia="Times New Roman"/>
                <w:i/>
                <w:iCs/>
                <w:sz w:val="20"/>
                <w:szCs w:val="20"/>
              </w:rPr>
              <w:t>y</w:t>
            </w:r>
            <w:r w:rsidRPr="00E0731F">
              <w:rPr>
                <w:rFonts w:eastAsia="Times New Roman"/>
                <w:iCs/>
                <w:sz w:val="20"/>
                <w:szCs w:val="20"/>
              </w:rPr>
              <w:t xml:space="preserve"> </w:t>
            </w:r>
            <w:r w:rsidRPr="00E0731F">
              <w:rPr>
                <w:rFonts w:eastAsia="Times New Roman"/>
                <w:sz w:val="20"/>
                <w:szCs w:val="20"/>
              </w:rPr>
              <w:t>within the 15-minute Settlement Interval</w:t>
            </w:r>
            <w:r w:rsidRPr="00E0731F">
              <w:rPr>
                <w:rFonts w:eastAsia="Times New Roman"/>
                <w:iCs/>
                <w:sz w:val="20"/>
                <w:szCs w:val="20"/>
              </w:rPr>
              <w:t>.</w:t>
            </w:r>
          </w:p>
        </w:tc>
      </w:tr>
      <w:tr w:rsidR="00E0731F" w:rsidRPr="00E0731F" w14:paraId="30846DCE" w14:textId="77777777" w:rsidTr="00D34EC1">
        <w:trPr>
          <w:cantSplit/>
        </w:trPr>
        <w:tc>
          <w:tcPr>
            <w:tcW w:w="934" w:type="pct"/>
            <w:tcBorders>
              <w:top w:val="single" w:sz="4" w:space="0" w:color="auto"/>
              <w:left w:val="single" w:sz="4" w:space="0" w:color="auto"/>
              <w:bottom w:val="single" w:sz="4" w:space="0" w:color="auto"/>
              <w:right w:val="single" w:sz="4" w:space="0" w:color="auto"/>
            </w:tcBorders>
          </w:tcPr>
          <w:p w14:paraId="7BBBA445"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6899D78F"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0EF89C0"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A QSE.</w:t>
            </w:r>
          </w:p>
        </w:tc>
      </w:tr>
      <w:tr w:rsidR="00E0731F" w:rsidRPr="00E0731F" w14:paraId="3D2349C5" w14:textId="77777777" w:rsidTr="00D34EC1">
        <w:trPr>
          <w:cantSplit/>
        </w:trPr>
        <w:tc>
          <w:tcPr>
            <w:tcW w:w="934" w:type="pct"/>
            <w:tcBorders>
              <w:top w:val="single" w:sz="4" w:space="0" w:color="auto"/>
              <w:left w:val="single" w:sz="4" w:space="0" w:color="auto"/>
              <w:bottom w:val="single" w:sz="4" w:space="0" w:color="auto"/>
              <w:right w:val="single" w:sz="4" w:space="0" w:color="auto"/>
            </w:tcBorders>
          </w:tcPr>
          <w:p w14:paraId="637556C5"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278EA2BA"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26058746"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A Resource Node Settlement Point.</w:t>
            </w:r>
          </w:p>
        </w:tc>
      </w:tr>
      <w:tr w:rsidR="00E0731F" w:rsidRPr="00E0731F" w14:paraId="326E325F" w14:textId="77777777" w:rsidTr="00D34EC1">
        <w:trPr>
          <w:cantSplit/>
        </w:trPr>
        <w:tc>
          <w:tcPr>
            <w:tcW w:w="934" w:type="pct"/>
            <w:tcBorders>
              <w:top w:val="single" w:sz="4" w:space="0" w:color="auto"/>
              <w:left w:val="single" w:sz="4" w:space="0" w:color="auto"/>
              <w:bottom w:val="single" w:sz="4" w:space="0" w:color="auto"/>
              <w:right w:val="single" w:sz="4" w:space="0" w:color="auto"/>
            </w:tcBorders>
          </w:tcPr>
          <w:p w14:paraId="0DD1CD08"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44B363CE"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31089CA5"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A Generation Resource or ESR.</w:t>
            </w:r>
          </w:p>
        </w:tc>
      </w:tr>
      <w:tr w:rsidR="00E0731F" w:rsidRPr="00E0731F" w14:paraId="228941EE" w14:textId="77777777" w:rsidTr="00D34EC1">
        <w:trPr>
          <w:cantSplit/>
        </w:trPr>
        <w:tc>
          <w:tcPr>
            <w:tcW w:w="934" w:type="pct"/>
            <w:tcBorders>
              <w:top w:val="single" w:sz="4" w:space="0" w:color="auto"/>
              <w:left w:val="single" w:sz="4" w:space="0" w:color="auto"/>
              <w:bottom w:val="single" w:sz="4" w:space="0" w:color="auto"/>
              <w:right w:val="single" w:sz="4" w:space="0" w:color="auto"/>
            </w:tcBorders>
          </w:tcPr>
          <w:p w14:paraId="488F247A"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36773E7A"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17A4A637"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An Emergency Base Point interval or SCED interval that overlaps the 15-minute Settlement Interval.</w:t>
            </w:r>
          </w:p>
        </w:tc>
      </w:tr>
      <w:tr w:rsidR="00E0731F" w:rsidRPr="00E0731F" w14:paraId="06C4F366" w14:textId="77777777" w:rsidTr="00D34EC1">
        <w:trPr>
          <w:cantSplit/>
        </w:trPr>
        <w:tc>
          <w:tcPr>
            <w:tcW w:w="934" w:type="pct"/>
            <w:tcBorders>
              <w:top w:val="single" w:sz="4" w:space="0" w:color="auto"/>
              <w:left w:val="single" w:sz="4" w:space="0" w:color="auto"/>
              <w:bottom w:val="single" w:sz="4" w:space="0" w:color="auto"/>
              <w:right w:val="single" w:sz="4" w:space="0" w:color="auto"/>
            </w:tcBorders>
          </w:tcPr>
          <w:p w14:paraId="06B318E9"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1FCF6722"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2B43793"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The number of seconds in one hour.</w:t>
            </w:r>
          </w:p>
        </w:tc>
      </w:tr>
    </w:tbl>
    <w:p w14:paraId="4CBA403C" w14:textId="77777777" w:rsidR="00E0731F" w:rsidRPr="00E0731F" w:rsidRDefault="00E0731F" w:rsidP="00E0731F">
      <w:pPr>
        <w:spacing w:before="240" w:after="240"/>
        <w:ind w:left="720" w:hanging="720"/>
        <w:rPr>
          <w:rFonts w:eastAsia="Times New Roman"/>
          <w:iCs/>
          <w:szCs w:val="20"/>
        </w:rPr>
      </w:pPr>
      <w:r w:rsidRPr="00E0731F">
        <w:rPr>
          <w:rFonts w:eastAsia="Times New Roman"/>
          <w:iCs/>
          <w:szCs w:val="20"/>
        </w:rPr>
        <w:t>(3)</w:t>
      </w:r>
      <w:r w:rsidRPr="00E0731F">
        <w:rPr>
          <w:rFonts w:eastAsia="Times New Roman"/>
          <w:iCs/>
          <w:szCs w:val="20"/>
        </w:rPr>
        <w:tab/>
        <w:t>The extension of the Energy Offer Curve or Energy Bid/Offer Curve and Mitigated Offer Cap (MOC) is used to calculate the Emergency Base Point Price (EBPPR).  If the Emergency Base Point MW value is greater than the largest MW value on the Energy Offer Curve or Energy Bid/Offer Curve submitted by the QSE for the Resource, or the Resource’s MOC, then the Energy Offer Curve, Energy Bid/Offer Curve, or MOC is extended to the Emergency Base Point MW value with a $/MWh value that is equal to the highest $/MWh value on the applicable curve.  If the Emergency Base Point MW value is lower than the lowest MW value on the Energy Offer Curve or Energy Bid/Offer Curve submitted by the QSE for the Resource, or the Resource’s MOC, then the Energy Offer Curve, Energy Bid/Offer Curve or MOC is extended to the Emergency Base Point MW value with a $/MWh value that is equal to the lowest $/MWh value on the applicable curve.</w:t>
      </w:r>
    </w:p>
    <w:p w14:paraId="203F0FC5" w14:textId="77777777" w:rsidR="00E0731F" w:rsidRPr="00E0731F" w:rsidRDefault="00E0731F" w:rsidP="00E0731F">
      <w:pPr>
        <w:spacing w:after="240"/>
        <w:ind w:left="720" w:hanging="720"/>
        <w:rPr>
          <w:rFonts w:eastAsia="Times New Roman"/>
          <w:iCs/>
          <w:szCs w:val="20"/>
        </w:rPr>
      </w:pPr>
      <w:r w:rsidRPr="00E0731F">
        <w:rPr>
          <w:rFonts w:eastAsia="Times New Roman"/>
          <w:iCs/>
          <w:szCs w:val="20"/>
        </w:rPr>
        <w:lastRenderedPageBreak/>
        <w:t xml:space="preserve">(4)       If the Real-Time Ancillary Service Award is greater than the total quantity from the Resource-Specific Ancillary Service Offer submitted by the QSE, then the Real-Time Ancillary Service Offer price for the Resource will be equal to the highest price from the submitted Resource-Specific Ancillary Service Offer for the Ancillary Service type. </w:t>
      </w:r>
    </w:p>
    <w:p w14:paraId="2E4CC778" w14:textId="77777777" w:rsidR="00E0731F" w:rsidRPr="00E0731F" w:rsidRDefault="00E0731F" w:rsidP="00E0731F">
      <w:pPr>
        <w:spacing w:after="240"/>
        <w:ind w:left="720" w:hanging="720"/>
        <w:rPr>
          <w:rFonts w:eastAsia="Times New Roman"/>
          <w:iCs/>
          <w:szCs w:val="20"/>
        </w:rPr>
      </w:pPr>
      <w:r w:rsidRPr="00E0731F">
        <w:rPr>
          <w:rFonts w:eastAsia="Times New Roman"/>
          <w:iCs/>
          <w:szCs w:val="20"/>
        </w:rPr>
        <w:t>(5)</w:t>
      </w:r>
      <w:r w:rsidRPr="00E0731F">
        <w:rPr>
          <w:rFonts w:eastAsia="Times New Roman"/>
          <w:iCs/>
          <w:szCs w:val="20"/>
        </w:rPr>
        <w:tab/>
        <w:t>The total additional compensation to each QSE for emergency Settlement of Resources for the 15-minute Settlement Interval is calculated as follows:</w:t>
      </w:r>
    </w:p>
    <w:p w14:paraId="528D0455" w14:textId="77777777" w:rsidR="00E0731F" w:rsidRPr="00E0731F" w:rsidRDefault="00E0731F" w:rsidP="00E0731F">
      <w:pPr>
        <w:tabs>
          <w:tab w:val="left" w:pos="2340"/>
          <w:tab w:val="left" w:pos="3420"/>
        </w:tabs>
        <w:spacing w:before="240" w:after="240"/>
        <w:ind w:left="3420" w:hanging="2700"/>
        <w:rPr>
          <w:rFonts w:eastAsia="Times New Roman"/>
          <w:b/>
          <w:bCs/>
          <w:szCs w:val="20"/>
        </w:rPr>
      </w:pPr>
      <w:r w:rsidRPr="00E0731F">
        <w:rPr>
          <w:rFonts w:eastAsia="Times New Roman"/>
          <w:b/>
          <w:bCs/>
          <w:szCs w:val="20"/>
        </w:rPr>
        <w:t xml:space="preserve">EMREAMTQSETOT </w:t>
      </w:r>
      <w:r w:rsidRPr="00E0731F">
        <w:rPr>
          <w:rFonts w:eastAsia="Times New Roman"/>
          <w:b/>
          <w:bCs/>
          <w:i/>
          <w:szCs w:val="20"/>
          <w:vertAlign w:val="subscript"/>
        </w:rPr>
        <w:t>q</w:t>
      </w:r>
      <w:r w:rsidRPr="00E0731F">
        <w:rPr>
          <w:rFonts w:eastAsia="Times New Roman"/>
          <w:b/>
          <w:bCs/>
          <w:szCs w:val="20"/>
        </w:rPr>
        <w:tab/>
        <w:t>=</w:t>
      </w:r>
      <w:r w:rsidRPr="00E0731F">
        <w:rPr>
          <w:rFonts w:eastAsia="Times New Roman"/>
          <w:b/>
          <w:bCs/>
          <w:szCs w:val="20"/>
        </w:rPr>
        <w:tab/>
      </w:r>
      <w:r w:rsidRPr="00E0731F">
        <w:rPr>
          <w:rFonts w:eastAsia="Times New Roman"/>
          <w:b/>
          <w:bCs/>
          <w:position w:val="-18"/>
          <w:szCs w:val="20"/>
        </w:rPr>
        <w:object w:dxaOrig="225" w:dyaOrig="420" w14:anchorId="083CC66A">
          <v:shape id="_x0000_i1112" type="#_x0000_t75" style="width:12pt;height:24pt" o:ole="">
            <v:imagedata r:id="rId134" o:title=""/>
          </v:shape>
          <o:OLEObject Type="Embed" ProgID="Equation.3" ShapeID="_x0000_i1112" DrawAspect="Content" ObjectID="_1827312219" r:id="rId135"/>
        </w:object>
      </w:r>
      <w:r w:rsidRPr="00E0731F">
        <w:rPr>
          <w:rFonts w:eastAsia="Times New Roman"/>
          <w:b/>
          <w:bCs/>
          <w:position w:val="-22"/>
          <w:szCs w:val="20"/>
        </w:rPr>
        <w:object w:dxaOrig="225" w:dyaOrig="465" w14:anchorId="1E947586">
          <v:shape id="_x0000_i1113" type="#_x0000_t75" style="width:12pt;height:24pt" o:ole="">
            <v:imagedata r:id="rId26" o:title=""/>
          </v:shape>
          <o:OLEObject Type="Embed" ProgID="Equation.3" ShapeID="_x0000_i1113" DrawAspect="Content" ObjectID="_1827312220" r:id="rId136"/>
        </w:object>
      </w:r>
      <w:r w:rsidRPr="00E0731F">
        <w:rPr>
          <w:rFonts w:eastAsia="Times New Roman"/>
          <w:b/>
          <w:bCs/>
          <w:szCs w:val="20"/>
        </w:rPr>
        <w:t xml:space="preserve">EMREAMT </w:t>
      </w:r>
      <w:r w:rsidRPr="00E0731F">
        <w:rPr>
          <w:rFonts w:eastAsia="Times New Roman"/>
          <w:b/>
          <w:bCs/>
          <w:i/>
          <w:szCs w:val="20"/>
          <w:vertAlign w:val="subscript"/>
        </w:rPr>
        <w:t>q, r, p</w:t>
      </w:r>
    </w:p>
    <w:p w14:paraId="06EC247F" w14:textId="77777777" w:rsidR="00E0731F" w:rsidRPr="00E0731F" w:rsidRDefault="00E0731F" w:rsidP="00E0731F">
      <w:pPr>
        <w:rPr>
          <w:rFonts w:eastAsia="Times New Roman"/>
          <w:szCs w:val="20"/>
        </w:rPr>
      </w:pPr>
      <w:r w:rsidRPr="00E0731F">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7"/>
        <w:gridCol w:w="847"/>
        <w:gridCol w:w="6186"/>
      </w:tblGrid>
      <w:tr w:rsidR="00E0731F" w:rsidRPr="00E0731F" w14:paraId="1A7A7DDB" w14:textId="77777777" w:rsidTr="00D34EC1">
        <w:trPr>
          <w:cantSplit/>
          <w:tblHeader/>
        </w:trPr>
        <w:tc>
          <w:tcPr>
            <w:tcW w:w="1239" w:type="pct"/>
          </w:tcPr>
          <w:p w14:paraId="2C40DA07" w14:textId="77777777" w:rsidR="00E0731F" w:rsidRPr="00E0731F" w:rsidRDefault="00E0731F" w:rsidP="00E0731F">
            <w:pPr>
              <w:spacing w:after="240"/>
              <w:rPr>
                <w:rFonts w:eastAsia="Times New Roman"/>
                <w:b/>
                <w:iCs/>
                <w:sz w:val="20"/>
                <w:szCs w:val="20"/>
              </w:rPr>
            </w:pPr>
            <w:r w:rsidRPr="00E0731F">
              <w:rPr>
                <w:rFonts w:eastAsia="Times New Roman"/>
                <w:b/>
                <w:iCs/>
                <w:sz w:val="20"/>
                <w:szCs w:val="20"/>
              </w:rPr>
              <w:t>Variable</w:t>
            </w:r>
          </w:p>
        </w:tc>
        <w:tc>
          <w:tcPr>
            <w:tcW w:w="453" w:type="pct"/>
          </w:tcPr>
          <w:p w14:paraId="4EF919BB" w14:textId="77777777" w:rsidR="00E0731F" w:rsidRPr="00E0731F" w:rsidRDefault="00E0731F" w:rsidP="00E0731F">
            <w:pPr>
              <w:spacing w:after="240"/>
              <w:rPr>
                <w:rFonts w:eastAsia="Times New Roman"/>
                <w:b/>
                <w:iCs/>
                <w:sz w:val="20"/>
                <w:szCs w:val="20"/>
              </w:rPr>
            </w:pPr>
            <w:r w:rsidRPr="00E0731F">
              <w:rPr>
                <w:rFonts w:eastAsia="Times New Roman"/>
                <w:b/>
                <w:iCs/>
                <w:sz w:val="20"/>
                <w:szCs w:val="20"/>
              </w:rPr>
              <w:t>Unit</w:t>
            </w:r>
          </w:p>
        </w:tc>
        <w:tc>
          <w:tcPr>
            <w:tcW w:w="3308" w:type="pct"/>
          </w:tcPr>
          <w:p w14:paraId="455CF6F2" w14:textId="77777777" w:rsidR="00E0731F" w:rsidRPr="00E0731F" w:rsidRDefault="00E0731F" w:rsidP="00E0731F">
            <w:pPr>
              <w:spacing w:after="240"/>
              <w:rPr>
                <w:rFonts w:eastAsia="Times New Roman"/>
                <w:b/>
                <w:iCs/>
                <w:sz w:val="20"/>
                <w:szCs w:val="20"/>
              </w:rPr>
            </w:pPr>
            <w:r w:rsidRPr="00E0731F">
              <w:rPr>
                <w:rFonts w:eastAsia="Times New Roman"/>
                <w:b/>
                <w:iCs/>
                <w:sz w:val="20"/>
                <w:szCs w:val="20"/>
              </w:rPr>
              <w:t>Definition</w:t>
            </w:r>
          </w:p>
        </w:tc>
      </w:tr>
      <w:tr w:rsidR="00E0731F" w:rsidRPr="00E0731F" w14:paraId="30558C99" w14:textId="77777777" w:rsidTr="00D34EC1">
        <w:trPr>
          <w:cantSplit/>
        </w:trPr>
        <w:tc>
          <w:tcPr>
            <w:tcW w:w="1239" w:type="pct"/>
          </w:tcPr>
          <w:p w14:paraId="683AE929"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 xml:space="preserve">EMREAMTQSETOT </w:t>
            </w:r>
            <w:r w:rsidRPr="00E0731F">
              <w:rPr>
                <w:rFonts w:eastAsia="Times New Roman"/>
                <w:i/>
                <w:iCs/>
                <w:sz w:val="20"/>
                <w:szCs w:val="20"/>
                <w:vertAlign w:val="subscript"/>
              </w:rPr>
              <w:t>q</w:t>
            </w:r>
          </w:p>
        </w:tc>
        <w:tc>
          <w:tcPr>
            <w:tcW w:w="453" w:type="pct"/>
          </w:tcPr>
          <w:p w14:paraId="370FC959"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w:t>
            </w:r>
          </w:p>
        </w:tc>
        <w:tc>
          <w:tcPr>
            <w:tcW w:w="3308" w:type="pct"/>
          </w:tcPr>
          <w:p w14:paraId="73AC340B" w14:textId="77777777" w:rsidR="00E0731F" w:rsidRPr="00E0731F" w:rsidRDefault="00E0731F" w:rsidP="00E0731F">
            <w:pPr>
              <w:spacing w:after="60"/>
              <w:rPr>
                <w:rFonts w:eastAsia="Times New Roman"/>
                <w:iCs/>
                <w:sz w:val="20"/>
                <w:szCs w:val="20"/>
              </w:rPr>
            </w:pPr>
            <w:r w:rsidRPr="00E0731F">
              <w:rPr>
                <w:rFonts w:eastAsia="Times New Roman"/>
                <w:i/>
                <w:iCs/>
                <w:sz w:val="20"/>
                <w:szCs w:val="20"/>
              </w:rPr>
              <w:t>Emergency Energy Amount QSE Total per QSE</w:t>
            </w:r>
            <w:r w:rsidRPr="00E0731F">
              <w:rPr>
                <w:rFonts w:eastAsia="Times New Roman"/>
                <w:iCs/>
                <w:sz w:val="20"/>
                <w:szCs w:val="20"/>
              </w:rPr>
              <w:sym w:font="Symbol" w:char="F0BE"/>
            </w:r>
            <w:r w:rsidRPr="00E0731F">
              <w:rPr>
                <w:rFonts w:eastAsia="Times New Roman"/>
                <w:iCs/>
                <w:sz w:val="20"/>
                <w:szCs w:val="20"/>
              </w:rPr>
              <w:t xml:space="preserve">The total of the payments to QSE </w:t>
            </w:r>
            <w:r w:rsidRPr="00E0731F">
              <w:rPr>
                <w:rFonts w:eastAsia="Times New Roman"/>
                <w:i/>
                <w:iCs/>
                <w:sz w:val="20"/>
                <w:szCs w:val="20"/>
              </w:rPr>
              <w:t>q</w:t>
            </w:r>
            <w:r w:rsidRPr="00E0731F">
              <w:rPr>
                <w:rFonts w:eastAsia="Times New Roman"/>
                <w:iCs/>
                <w:sz w:val="20"/>
                <w:szCs w:val="20"/>
              </w:rPr>
              <w:t xml:space="preserve"> as additional compensation for additional energy or Ancillary Services of the Resources represented by this QSE for the 15-minute Settlement Interval.</w:t>
            </w:r>
          </w:p>
        </w:tc>
      </w:tr>
      <w:tr w:rsidR="00E0731F" w:rsidRPr="00E0731F" w14:paraId="000BE359" w14:textId="77777777" w:rsidTr="00D34EC1">
        <w:trPr>
          <w:cantSplit/>
        </w:trPr>
        <w:tc>
          <w:tcPr>
            <w:tcW w:w="1239" w:type="pct"/>
          </w:tcPr>
          <w:p w14:paraId="5CFF9422"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 xml:space="preserve">EMREAMT </w:t>
            </w:r>
            <w:r w:rsidRPr="00E0731F">
              <w:rPr>
                <w:rFonts w:eastAsia="Times New Roman"/>
                <w:i/>
                <w:iCs/>
                <w:sz w:val="20"/>
                <w:szCs w:val="20"/>
                <w:vertAlign w:val="subscript"/>
              </w:rPr>
              <w:t>q, r, p</w:t>
            </w:r>
          </w:p>
        </w:tc>
        <w:tc>
          <w:tcPr>
            <w:tcW w:w="453" w:type="pct"/>
          </w:tcPr>
          <w:p w14:paraId="53E2D24A"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w:t>
            </w:r>
          </w:p>
        </w:tc>
        <w:tc>
          <w:tcPr>
            <w:tcW w:w="3308" w:type="pct"/>
          </w:tcPr>
          <w:p w14:paraId="3FAA36FA" w14:textId="77777777" w:rsidR="00E0731F" w:rsidRPr="00E0731F" w:rsidRDefault="00E0731F" w:rsidP="00E0731F">
            <w:pPr>
              <w:spacing w:after="60"/>
              <w:rPr>
                <w:rFonts w:eastAsia="Times New Roman"/>
                <w:iCs/>
                <w:sz w:val="20"/>
                <w:szCs w:val="20"/>
              </w:rPr>
            </w:pPr>
            <w:r w:rsidRPr="00E0731F">
              <w:rPr>
                <w:rFonts w:eastAsia="Times New Roman"/>
                <w:i/>
                <w:iCs/>
                <w:sz w:val="20"/>
                <w:szCs w:val="20"/>
              </w:rPr>
              <w:t>Emergency Energy Amount per QSE per Settlement Point per Resource</w:t>
            </w:r>
            <w:r w:rsidRPr="00E0731F">
              <w:rPr>
                <w:rFonts w:eastAsia="Times New Roman"/>
                <w:iCs/>
                <w:sz w:val="20"/>
                <w:szCs w:val="20"/>
              </w:rPr>
              <w:t xml:space="preserve">—The payment to QSE </w:t>
            </w:r>
            <w:r w:rsidRPr="00E0731F">
              <w:rPr>
                <w:rFonts w:eastAsia="Times New Roman"/>
                <w:i/>
                <w:iCs/>
                <w:sz w:val="20"/>
                <w:szCs w:val="20"/>
              </w:rPr>
              <w:t>q</w:t>
            </w:r>
            <w:r w:rsidRPr="00E0731F">
              <w:rPr>
                <w:rFonts w:eastAsia="Times New Roman"/>
                <w:iCs/>
                <w:sz w:val="20"/>
                <w:szCs w:val="20"/>
              </w:rPr>
              <w:t xml:space="preserve"> as additional compensation for the additional energy or Ancillary Services produced or consumed by Resource </w:t>
            </w:r>
            <w:proofErr w:type="spellStart"/>
            <w:r w:rsidRPr="00E0731F">
              <w:rPr>
                <w:rFonts w:eastAsia="Times New Roman"/>
                <w:i/>
                <w:iCs/>
                <w:sz w:val="20"/>
                <w:szCs w:val="20"/>
              </w:rPr>
              <w:t>r</w:t>
            </w:r>
            <w:r w:rsidRPr="00E0731F">
              <w:rPr>
                <w:rFonts w:eastAsia="Times New Roman"/>
                <w:iCs/>
                <w:sz w:val="20"/>
                <w:szCs w:val="20"/>
              </w:rPr>
              <w:t xml:space="preserve"> at</w:t>
            </w:r>
            <w:proofErr w:type="spellEnd"/>
            <w:r w:rsidRPr="00E0731F">
              <w:rPr>
                <w:rFonts w:eastAsia="Times New Roman"/>
                <w:iCs/>
                <w:sz w:val="20"/>
                <w:szCs w:val="20"/>
              </w:rPr>
              <w:t xml:space="preserve"> Resource Node </w:t>
            </w:r>
            <w:r w:rsidRPr="00E0731F">
              <w:rPr>
                <w:rFonts w:eastAsia="Times New Roman"/>
                <w:i/>
                <w:iCs/>
                <w:sz w:val="20"/>
                <w:szCs w:val="20"/>
              </w:rPr>
              <w:t>p</w:t>
            </w:r>
            <w:r w:rsidRPr="00E0731F">
              <w:rPr>
                <w:rFonts w:eastAsia="Times New Roman"/>
                <w:iCs/>
                <w:sz w:val="20"/>
                <w:szCs w:val="20"/>
              </w:rPr>
              <w:t xml:space="preserve"> in Real-Time during the Emergency Condition or Watch, for the 15-minute Settlement Interval.  Where for a Combined Cycle Train, the Resource </w:t>
            </w:r>
            <w:r w:rsidRPr="00E0731F">
              <w:rPr>
                <w:rFonts w:eastAsia="Times New Roman"/>
                <w:i/>
                <w:iCs/>
                <w:sz w:val="20"/>
                <w:szCs w:val="20"/>
              </w:rPr>
              <w:t xml:space="preserve">r </w:t>
            </w:r>
            <w:r w:rsidRPr="00E0731F">
              <w:rPr>
                <w:rFonts w:eastAsia="Times New Roman"/>
                <w:iCs/>
                <w:sz w:val="20"/>
                <w:szCs w:val="20"/>
              </w:rPr>
              <w:t>is the Combined Cycle Train.</w:t>
            </w:r>
          </w:p>
        </w:tc>
      </w:tr>
      <w:tr w:rsidR="00E0731F" w:rsidRPr="00E0731F" w14:paraId="11E4457E" w14:textId="77777777" w:rsidTr="00D34EC1">
        <w:trPr>
          <w:cantSplit/>
        </w:trPr>
        <w:tc>
          <w:tcPr>
            <w:tcW w:w="1239" w:type="pct"/>
            <w:tcBorders>
              <w:top w:val="single" w:sz="4" w:space="0" w:color="auto"/>
              <w:left w:val="single" w:sz="4" w:space="0" w:color="auto"/>
              <w:bottom w:val="single" w:sz="4" w:space="0" w:color="auto"/>
              <w:right w:val="single" w:sz="4" w:space="0" w:color="auto"/>
            </w:tcBorders>
          </w:tcPr>
          <w:p w14:paraId="631D8E98"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q</w:t>
            </w:r>
          </w:p>
        </w:tc>
        <w:tc>
          <w:tcPr>
            <w:tcW w:w="453" w:type="pct"/>
            <w:tcBorders>
              <w:top w:val="single" w:sz="4" w:space="0" w:color="auto"/>
              <w:left w:val="single" w:sz="4" w:space="0" w:color="auto"/>
              <w:bottom w:val="single" w:sz="4" w:space="0" w:color="auto"/>
              <w:right w:val="single" w:sz="4" w:space="0" w:color="auto"/>
            </w:tcBorders>
          </w:tcPr>
          <w:p w14:paraId="7FF43F13"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5824ABEB"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A QSE.</w:t>
            </w:r>
          </w:p>
        </w:tc>
      </w:tr>
      <w:tr w:rsidR="00E0731F" w:rsidRPr="00E0731F" w14:paraId="17373174" w14:textId="77777777" w:rsidTr="00D34EC1">
        <w:trPr>
          <w:cantSplit/>
        </w:trPr>
        <w:tc>
          <w:tcPr>
            <w:tcW w:w="1239" w:type="pct"/>
            <w:tcBorders>
              <w:top w:val="single" w:sz="4" w:space="0" w:color="auto"/>
              <w:left w:val="single" w:sz="4" w:space="0" w:color="auto"/>
              <w:bottom w:val="single" w:sz="4" w:space="0" w:color="auto"/>
              <w:right w:val="single" w:sz="4" w:space="0" w:color="auto"/>
            </w:tcBorders>
          </w:tcPr>
          <w:p w14:paraId="7D4AB48F"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p</w:t>
            </w:r>
          </w:p>
        </w:tc>
        <w:tc>
          <w:tcPr>
            <w:tcW w:w="453" w:type="pct"/>
            <w:tcBorders>
              <w:top w:val="single" w:sz="4" w:space="0" w:color="auto"/>
              <w:left w:val="single" w:sz="4" w:space="0" w:color="auto"/>
              <w:bottom w:val="single" w:sz="4" w:space="0" w:color="auto"/>
              <w:right w:val="single" w:sz="4" w:space="0" w:color="auto"/>
            </w:tcBorders>
          </w:tcPr>
          <w:p w14:paraId="35FDBE39"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62775650"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A Resource Node Settlement Point.</w:t>
            </w:r>
          </w:p>
        </w:tc>
      </w:tr>
      <w:tr w:rsidR="00E0731F" w:rsidRPr="00E0731F" w14:paraId="5375D7F3" w14:textId="77777777" w:rsidTr="00D34EC1">
        <w:trPr>
          <w:cantSplit/>
        </w:trPr>
        <w:tc>
          <w:tcPr>
            <w:tcW w:w="1239" w:type="pct"/>
            <w:tcBorders>
              <w:top w:val="single" w:sz="4" w:space="0" w:color="auto"/>
              <w:left w:val="single" w:sz="4" w:space="0" w:color="auto"/>
              <w:bottom w:val="single" w:sz="4" w:space="0" w:color="auto"/>
              <w:right w:val="single" w:sz="4" w:space="0" w:color="auto"/>
            </w:tcBorders>
          </w:tcPr>
          <w:p w14:paraId="3B70E251" w14:textId="77777777" w:rsidR="00E0731F" w:rsidRPr="00E0731F" w:rsidRDefault="00E0731F" w:rsidP="00E0731F">
            <w:pPr>
              <w:spacing w:after="60"/>
              <w:rPr>
                <w:rFonts w:eastAsia="Times New Roman"/>
                <w:i/>
                <w:iCs/>
                <w:sz w:val="20"/>
                <w:szCs w:val="20"/>
              </w:rPr>
            </w:pPr>
            <w:r w:rsidRPr="00E0731F">
              <w:rPr>
                <w:rFonts w:eastAsia="Times New Roman"/>
                <w:i/>
                <w:iCs/>
                <w:sz w:val="20"/>
                <w:szCs w:val="20"/>
              </w:rPr>
              <w:t>r</w:t>
            </w:r>
          </w:p>
        </w:tc>
        <w:tc>
          <w:tcPr>
            <w:tcW w:w="453" w:type="pct"/>
            <w:tcBorders>
              <w:top w:val="single" w:sz="4" w:space="0" w:color="auto"/>
              <w:left w:val="single" w:sz="4" w:space="0" w:color="auto"/>
              <w:bottom w:val="single" w:sz="4" w:space="0" w:color="auto"/>
              <w:right w:val="single" w:sz="4" w:space="0" w:color="auto"/>
            </w:tcBorders>
          </w:tcPr>
          <w:p w14:paraId="74A71996"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498D795E" w14:textId="77777777" w:rsidR="00E0731F" w:rsidRPr="00E0731F" w:rsidRDefault="00E0731F" w:rsidP="00E0731F">
            <w:pPr>
              <w:spacing w:after="60"/>
              <w:rPr>
                <w:rFonts w:eastAsia="Times New Roman"/>
                <w:iCs/>
                <w:sz w:val="20"/>
                <w:szCs w:val="20"/>
              </w:rPr>
            </w:pPr>
            <w:r w:rsidRPr="00E0731F">
              <w:rPr>
                <w:rFonts w:eastAsia="Times New Roman"/>
                <w:iCs/>
                <w:sz w:val="20"/>
                <w:szCs w:val="20"/>
              </w:rPr>
              <w:t>A Generation Resource or ESR.</w:t>
            </w:r>
          </w:p>
        </w:tc>
      </w:tr>
    </w:tbl>
    <w:p w14:paraId="192C8F97" w14:textId="77777777" w:rsidR="009551ED" w:rsidRPr="009551ED" w:rsidRDefault="009551ED" w:rsidP="009551ED">
      <w:pPr>
        <w:keepNext/>
        <w:widowControl w:val="0"/>
        <w:tabs>
          <w:tab w:val="left" w:pos="1260"/>
        </w:tabs>
        <w:spacing w:before="480" w:after="240"/>
        <w:ind w:left="1267" w:hanging="1267"/>
        <w:outlineLvl w:val="3"/>
        <w:rPr>
          <w:rFonts w:eastAsia="Times New Roman"/>
          <w:b/>
          <w:bCs/>
          <w:snapToGrid w:val="0"/>
          <w:szCs w:val="20"/>
        </w:rPr>
      </w:pPr>
      <w:bookmarkStart w:id="1050" w:name="_Toc189044476"/>
      <w:bookmarkEnd w:id="981"/>
      <w:commentRangeStart w:id="1051"/>
      <w:r w:rsidRPr="009551ED">
        <w:rPr>
          <w:rFonts w:eastAsia="Times New Roman"/>
          <w:b/>
          <w:bCs/>
          <w:snapToGrid w:val="0"/>
          <w:szCs w:val="20"/>
        </w:rPr>
        <w:t>6.6.12.1</w:t>
      </w:r>
      <w:commentRangeEnd w:id="1051"/>
      <w:r w:rsidR="00AE2304">
        <w:rPr>
          <w:rStyle w:val="CommentReference"/>
        </w:rPr>
        <w:commentReference w:id="1051"/>
      </w:r>
      <w:r w:rsidRPr="009551ED">
        <w:rPr>
          <w:rFonts w:eastAsia="Times New Roman"/>
          <w:b/>
          <w:bCs/>
          <w:snapToGrid w:val="0"/>
          <w:szCs w:val="20"/>
        </w:rPr>
        <w:tab/>
        <w:t>Switchable Generation Make-Whole Payment</w:t>
      </w:r>
      <w:bookmarkEnd w:id="1050"/>
    </w:p>
    <w:p w14:paraId="59CF05C9" w14:textId="77777777" w:rsidR="008E4201" w:rsidRPr="008E4201" w:rsidRDefault="008E4201" w:rsidP="008E4201">
      <w:pPr>
        <w:ind w:left="720" w:hanging="720"/>
        <w:rPr>
          <w:rFonts w:eastAsia="Times New Roman"/>
          <w:szCs w:val="20"/>
        </w:rPr>
      </w:pPr>
      <w:r w:rsidRPr="008E4201">
        <w:rPr>
          <w:rFonts w:eastAsia="Times New Roman"/>
          <w:szCs w:val="20"/>
        </w:rPr>
        <w:t>(1)</w:t>
      </w:r>
      <w:r w:rsidRPr="008E4201">
        <w:rPr>
          <w:rFonts w:eastAsia="Times New Roman"/>
          <w:szCs w:val="20"/>
        </w:rPr>
        <w:tab/>
        <w:t>To compensate QSEs representing SWGRs that switch to the ERCOT Control Area from a non-ERCOT Control Area pursuant to an ERCOT RUC instruction for an actual or anticipated EEA condition, ERCOT shall calculate a Switchable Generation Make-Whole Payment (SWMWAMT) for an Operating Day, allocated to each instructed Operating Hour as follows:</w:t>
      </w:r>
    </w:p>
    <w:p w14:paraId="761DDEE9" w14:textId="77777777" w:rsidR="008E4201" w:rsidRPr="008E4201" w:rsidRDefault="008E4201" w:rsidP="008E4201">
      <w:pPr>
        <w:rPr>
          <w:rFonts w:eastAsia="Times New Roman"/>
          <w:szCs w:val="20"/>
        </w:rPr>
      </w:pPr>
    </w:p>
    <w:p w14:paraId="72FD8A40" w14:textId="77777777" w:rsidR="008E4201" w:rsidRPr="008E4201" w:rsidRDefault="008E4201" w:rsidP="008E4201">
      <w:pPr>
        <w:tabs>
          <w:tab w:val="left" w:pos="2250"/>
          <w:tab w:val="left" w:pos="3150"/>
          <w:tab w:val="left" w:pos="3960"/>
        </w:tabs>
        <w:spacing w:after="240"/>
        <w:ind w:left="3960" w:hanging="3240"/>
        <w:rPr>
          <w:rFonts w:eastAsia="Times New Roman"/>
          <w:b/>
          <w:bCs/>
          <w:i/>
          <w:szCs w:val="20"/>
          <w:vertAlign w:val="subscript"/>
        </w:rPr>
      </w:pPr>
      <w:r w:rsidRPr="008E4201">
        <w:rPr>
          <w:rFonts w:eastAsia="Times New Roman"/>
          <w:b/>
          <w:bCs/>
          <w:szCs w:val="20"/>
        </w:rPr>
        <w:t xml:space="preserve">SWMWAMT </w:t>
      </w:r>
      <w:r w:rsidRPr="008E4201">
        <w:rPr>
          <w:rFonts w:eastAsia="Times New Roman"/>
          <w:b/>
          <w:bCs/>
          <w:i/>
          <w:szCs w:val="20"/>
          <w:vertAlign w:val="subscript"/>
        </w:rPr>
        <w:t>q, r</w:t>
      </w:r>
      <w:r w:rsidRPr="008E4201">
        <w:rPr>
          <w:rFonts w:eastAsia="Times New Roman"/>
          <w:b/>
          <w:bCs/>
          <w:szCs w:val="20"/>
        </w:rPr>
        <w:t xml:space="preserve">  =  (-1) * Max (0, (SWCG </w:t>
      </w:r>
      <w:r w:rsidRPr="008E4201">
        <w:rPr>
          <w:rFonts w:eastAsia="Times New Roman"/>
          <w:b/>
          <w:bCs/>
          <w:i/>
          <w:szCs w:val="20"/>
          <w:vertAlign w:val="subscript"/>
        </w:rPr>
        <w:t>q, r, d</w:t>
      </w:r>
      <w:r w:rsidRPr="008E4201">
        <w:rPr>
          <w:rFonts w:eastAsia="Times New Roman"/>
          <w:b/>
          <w:bCs/>
          <w:szCs w:val="20"/>
        </w:rPr>
        <w:t xml:space="preserve"> – </w:t>
      </w:r>
      <w:r w:rsidRPr="008E4201">
        <w:rPr>
          <w:rFonts w:eastAsia="Times New Roman"/>
          <w:b/>
          <w:bCs/>
          <w:szCs w:val="20"/>
          <w:lang w:val="pt-BR"/>
        </w:rPr>
        <w:t>SWRTREV</w:t>
      </w:r>
      <w:r w:rsidRPr="008E4201">
        <w:rPr>
          <w:rFonts w:eastAsia="Times New Roman"/>
          <w:b/>
          <w:bCs/>
          <w:i/>
          <w:szCs w:val="20"/>
          <w:vertAlign w:val="subscript"/>
          <w:lang w:val="pt-BR"/>
        </w:rPr>
        <w:t xml:space="preserve"> q, r, d</w:t>
      </w:r>
      <w:r w:rsidRPr="008E4201">
        <w:rPr>
          <w:rFonts w:eastAsia="Times New Roman"/>
          <w:b/>
          <w:bCs/>
          <w:szCs w:val="20"/>
        </w:rPr>
        <w:t xml:space="preserve">)) / SWIHR </w:t>
      </w:r>
      <w:r w:rsidRPr="008E4201">
        <w:rPr>
          <w:rFonts w:eastAsia="Times New Roman"/>
          <w:b/>
          <w:bCs/>
          <w:i/>
          <w:szCs w:val="20"/>
          <w:vertAlign w:val="subscript"/>
        </w:rPr>
        <w:t>q, r, d</w:t>
      </w:r>
    </w:p>
    <w:p w14:paraId="03ADB1F7" w14:textId="77777777" w:rsidR="008E4201" w:rsidRPr="008E4201" w:rsidRDefault="008E4201" w:rsidP="008E4201">
      <w:pPr>
        <w:spacing w:after="240"/>
        <w:ind w:left="720"/>
        <w:rPr>
          <w:rFonts w:eastAsia="Times New Roman"/>
          <w:szCs w:val="20"/>
        </w:rPr>
      </w:pPr>
      <w:r w:rsidRPr="008E4201">
        <w:rPr>
          <w:rFonts w:eastAsia="Times New Roman"/>
          <w:szCs w:val="20"/>
        </w:rPr>
        <w:t>Where:</w:t>
      </w:r>
    </w:p>
    <w:p w14:paraId="3990F5D2" w14:textId="77777777" w:rsidR="008E4201" w:rsidRPr="008E4201" w:rsidRDefault="008E4201" w:rsidP="008E4201">
      <w:pPr>
        <w:spacing w:after="240"/>
        <w:ind w:left="2250" w:hanging="1530"/>
        <w:rPr>
          <w:rFonts w:eastAsia="Times New Roman"/>
          <w:szCs w:val="20"/>
        </w:rPr>
      </w:pPr>
      <w:r w:rsidRPr="008E4201">
        <w:rPr>
          <w:rFonts w:eastAsia="Times New Roman"/>
          <w:szCs w:val="20"/>
        </w:rPr>
        <w:t xml:space="preserve">SWCG </w:t>
      </w:r>
      <w:r w:rsidRPr="008E4201">
        <w:rPr>
          <w:rFonts w:eastAsia="Times New Roman"/>
          <w:i/>
          <w:szCs w:val="20"/>
          <w:vertAlign w:val="subscript"/>
        </w:rPr>
        <w:t>q, r, d</w:t>
      </w:r>
      <w:r w:rsidRPr="008E4201">
        <w:rPr>
          <w:rFonts w:eastAsia="Times New Roman"/>
          <w:szCs w:val="20"/>
        </w:rPr>
        <w:t xml:space="preserve">  =  SWSUC </w:t>
      </w:r>
      <w:r w:rsidRPr="008E4201">
        <w:rPr>
          <w:rFonts w:eastAsia="Times New Roman"/>
          <w:i/>
          <w:szCs w:val="20"/>
          <w:vertAlign w:val="subscript"/>
        </w:rPr>
        <w:t>q, r, d</w:t>
      </w:r>
      <w:r w:rsidRPr="008E4201">
        <w:rPr>
          <w:rFonts w:eastAsia="Times New Roman"/>
          <w:szCs w:val="20"/>
        </w:rPr>
        <w:t xml:space="preserve"> + SWMEC </w:t>
      </w:r>
      <w:r w:rsidRPr="008E4201">
        <w:rPr>
          <w:rFonts w:eastAsia="Times New Roman"/>
          <w:i/>
          <w:szCs w:val="20"/>
          <w:vertAlign w:val="subscript"/>
        </w:rPr>
        <w:t>q, r, d</w:t>
      </w:r>
      <w:r w:rsidRPr="008E4201">
        <w:rPr>
          <w:rFonts w:eastAsia="Times New Roman"/>
          <w:szCs w:val="20"/>
        </w:rPr>
        <w:t xml:space="preserve"> + SWOC </w:t>
      </w:r>
      <w:r w:rsidRPr="008E4201">
        <w:rPr>
          <w:rFonts w:eastAsia="Times New Roman"/>
          <w:i/>
          <w:szCs w:val="20"/>
          <w:vertAlign w:val="subscript"/>
        </w:rPr>
        <w:t>q, r, d</w:t>
      </w:r>
      <w:r w:rsidRPr="008E4201">
        <w:rPr>
          <w:rFonts w:eastAsia="Times New Roman"/>
          <w:szCs w:val="20"/>
        </w:rPr>
        <w:t xml:space="preserve"> + SWAC</w:t>
      </w:r>
      <w:r w:rsidRPr="008E4201">
        <w:rPr>
          <w:rFonts w:eastAsia="Times New Roman"/>
          <w:i/>
          <w:szCs w:val="20"/>
          <w:vertAlign w:val="subscript"/>
        </w:rPr>
        <w:t xml:space="preserve"> q, r, d</w:t>
      </w:r>
      <w:r w:rsidRPr="008E4201">
        <w:rPr>
          <w:rFonts w:eastAsia="Times New Roman"/>
          <w:szCs w:val="20"/>
        </w:rPr>
        <w:t xml:space="preserve">  + </w:t>
      </w:r>
    </w:p>
    <w:p w14:paraId="09334FC3" w14:textId="77777777" w:rsidR="008E4201" w:rsidRPr="008E4201" w:rsidRDefault="008E4201" w:rsidP="008E4201">
      <w:pPr>
        <w:spacing w:after="240"/>
        <w:ind w:left="2250" w:hanging="90"/>
        <w:rPr>
          <w:rFonts w:eastAsia="Times New Roman"/>
          <w:szCs w:val="20"/>
        </w:rPr>
      </w:pPr>
      <w:r w:rsidRPr="008E4201">
        <w:rPr>
          <w:rFonts w:eastAsia="Times New Roman"/>
          <w:szCs w:val="20"/>
        </w:rPr>
        <w:t>SWPSLR</w:t>
      </w:r>
      <w:r w:rsidRPr="008E4201">
        <w:rPr>
          <w:rFonts w:eastAsia="Times New Roman"/>
          <w:i/>
          <w:szCs w:val="20"/>
          <w:vertAlign w:val="subscript"/>
        </w:rPr>
        <w:t xml:space="preserve"> q, r, d</w:t>
      </w:r>
    </w:p>
    <w:p w14:paraId="1087907C" w14:textId="27043ACE" w:rsidR="008E4201" w:rsidRPr="008E4201" w:rsidRDefault="008E4201" w:rsidP="008E4201">
      <w:pPr>
        <w:spacing w:after="240"/>
        <w:ind w:left="2250" w:hanging="1530"/>
        <w:rPr>
          <w:rFonts w:eastAsia="Times New Roman"/>
          <w:szCs w:val="20"/>
          <w:lang w:val="pt-BR"/>
        </w:rPr>
      </w:pPr>
      <w:r w:rsidRPr="008E4201">
        <w:rPr>
          <w:rFonts w:eastAsia="Times New Roman"/>
          <w:szCs w:val="20"/>
          <w:lang w:val="pt-BR"/>
        </w:rPr>
        <w:t>SW</w:t>
      </w:r>
      <w:r w:rsidRPr="008E4201">
        <w:rPr>
          <w:rFonts w:eastAsia="Times New Roman"/>
          <w:bCs/>
          <w:szCs w:val="20"/>
          <w:lang w:val="pt-BR"/>
        </w:rPr>
        <w:t xml:space="preserve">RTREV </w:t>
      </w:r>
      <w:r w:rsidRPr="008E4201">
        <w:rPr>
          <w:rFonts w:eastAsia="Times New Roman"/>
          <w:i/>
          <w:szCs w:val="20"/>
          <w:vertAlign w:val="subscript"/>
          <w:lang w:val="pt-BR"/>
        </w:rPr>
        <w:t>q</w:t>
      </w:r>
      <w:r w:rsidRPr="008E4201">
        <w:rPr>
          <w:rFonts w:eastAsia="Times New Roman"/>
          <w:i/>
          <w:szCs w:val="20"/>
          <w:vertAlign w:val="subscript"/>
          <w:lang w:val="it-IT"/>
        </w:rPr>
        <w:t>, r, d</w:t>
      </w:r>
      <w:r w:rsidRPr="008E4201">
        <w:rPr>
          <w:rFonts w:eastAsia="Times New Roman"/>
          <w:szCs w:val="20"/>
          <w:lang w:val="it-IT"/>
        </w:rPr>
        <w:t xml:space="preserve">   </w:t>
      </w:r>
      <w:r w:rsidRPr="008E4201">
        <w:rPr>
          <w:rFonts w:eastAsia="Times New Roman"/>
          <w:szCs w:val="20"/>
        </w:rPr>
        <w:t xml:space="preserve">=  </w:t>
      </w:r>
      <w:r w:rsidRPr="008E4201">
        <w:rPr>
          <w:rFonts w:eastAsia="Times New Roman"/>
          <w:bCs/>
          <w:szCs w:val="20"/>
          <w:lang w:val="pt-BR"/>
        </w:rPr>
        <w:t xml:space="preserve">Max [0, </w:t>
      </w:r>
      <w:r w:rsidRPr="008E4201">
        <w:rPr>
          <w:rFonts w:eastAsia="Times New Roman"/>
          <w:position w:val="-20"/>
          <w:szCs w:val="20"/>
        </w:rPr>
        <w:object w:dxaOrig="220" w:dyaOrig="440" w14:anchorId="5D17DD68">
          <v:shape id="_x0000_i1114" type="#_x0000_t75" style="width:12pt;height:24pt" o:ole="">
            <v:imagedata r:id="rId39" o:title=""/>
          </v:shape>
          <o:OLEObject Type="Embed" ProgID="Equation.3" ShapeID="_x0000_i1114" DrawAspect="Content" ObjectID="_1827312221" r:id="rId137"/>
        </w:object>
      </w:r>
      <w:r w:rsidRPr="008E4201">
        <w:rPr>
          <w:rFonts w:eastAsia="Times New Roman"/>
          <w:szCs w:val="20"/>
        </w:rPr>
        <w:t>(</w:t>
      </w:r>
      <w:r w:rsidRPr="008E4201">
        <w:rPr>
          <w:rFonts w:eastAsia="Times New Roman"/>
          <w:bCs/>
          <w:szCs w:val="20"/>
          <w:lang w:val="pt-BR"/>
        </w:rPr>
        <w:t>RTSP</w:t>
      </w:r>
      <w:r w:rsidRPr="008E4201">
        <w:rPr>
          <w:rFonts w:eastAsia="Times New Roman"/>
          <w:szCs w:val="20"/>
          <w:lang w:val="pt-BR"/>
        </w:rPr>
        <w:t>P</w:t>
      </w:r>
      <w:r w:rsidRPr="008E4201">
        <w:rPr>
          <w:rFonts w:eastAsia="Times New Roman"/>
          <w:b/>
          <w:i/>
          <w:szCs w:val="20"/>
          <w:vertAlign w:val="subscript"/>
        </w:rPr>
        <w:t xml:space="preserve"> </w:t>
      </w:r>
      <w:r w:rsidRPr="008E4201">
        <w:rPr>
          <w:rFonts w:eastAsia="Times New Roman"/>
          <w:i/>
          <w:szCs w:val="20"/>
          <w:vertAlign w:val="subscript"/>
        </w:rPr>
        <w:t>p, i</w:t>
      </w:r>
      <w:r w:rsidRPr="008E4201">
        <w:rPr>
          <w:rFonts w:eastAsia="Times New Roman"/>
          <w:szCs w:val="20"/>
          <w:lang w:val="pt-BR"/>
        </w:rPr>
        <w:t xml:space="preserve"> * </w:t>
      </w:r>
      <w:r w:rsidRPr="008E4201">
        <w:rPr>
          <w:rFonts w:eastAsia="Times New Roman"/>
          <w:szCs w:val="20"/>
        </w:rPr>
        <w:t>RTMG</w:t>
      </w:r>
      <w:r w:rsidRPr="008E4201">
        <w:rPr>
          <w:rFonts w:eastAsia="Times New Roman"/>
          <w:b/>
          <w:i/>
          <w:szCs w:val="20"/>
          <w:vertAlign w:val="subscript"/>
        </w:rPr>
        <w:t xml:space="preserve"> </w:t>
      </w:r>
      <w:r w:rsidRPr="008E4201">
        <w:rPr>
          <w:rFonts w:eastAsia="Times New Roman"/>
          <w:i/>
          <w:szCs w:val="20"/>
          <w:vertAlign w:val="subscript"/>
        </w:rPr>
        <w:t>q, r, i</w:t>
      </w:r>
      <w:r w:rsidRPr="008E4201">
        <w:rPr>
          <w:rFonts w:eastAsia="Times New Roman"/>
          <w:iCs/>
          <w:szCs w:val="20"/>
        </w:rPr>
        <w:t xml:space="preserve"> </w:t>
      </w:r>
      <w:r w:rsidRPr="008E4201">
        <w:rPr>
          <w:rFonts w:eastAsia="Times New Roman"/>
          <w:bCs/>
          <w:szCs w:val="20"/>
          <w:lang w:val="pt-BR"/>
        </w:rPr>
        <w:t>+ (-1) * (</w:t>
      </w:r>
      <w:r w:rsidRPr="008E4201">
        <w:rPr>
          <w:rFonts w:eastAsia="Times New Roman"/>
          <w:szCs w:val="20"/>
          <w:lang w:val="pt-BR"/>
        </w:rPr>
        <w:t xml:space="preserve">EMREAMT </w:t>
      </w:r>
      <w:r w:rsidRPr="008E4201">
        <w:rPr>
          <w:rFonts w:eastAsia="Times New Roman"/>
          <w:i/>
          <w:szCs w:val="20"/>
          <w:vertAlign w:val="subscript"/>
          <w:lang w:val="pt-BR"/>
        </w:rPr>
        <w:t xml:space="preserve">q, r, p, i </w:t>
      </w:r>
      <w:r w:rsidRPr="008E4201">
        <w:rPr>
          <w:rFonts w:eastAsia="Times New Roman"/>
          <w:szCs w:val="20"/>
          <w:lang w:val="pt-BR"/>
        </w:rPr>
        <w:t xml:space="preserve"> +  VSSVARAMT</w:t>
      </w:r>
      <w:r w:rsidRPr="008E4201">
        <w:rPr>
          <w:rFonts w:eastAsia="Times New Roman"/>
          <w:szCs w:val="20"/>
        </w:rPr>
        <w:t xml:space="preserve"> </w:t>
      </w:r>
      <w:r w:rsidRPr="008E4201">
        <w:rPr>
          <w:rFonts w:eastAsia="Times New Roman"/>
          <w:i/>
          <w:szCs w:val="20"/>
          <w:vertAlign w:val="subscript"/>
        </w:rPr>
        <w:t>q, r, i</w:t>
      </w:r>
      <w:r w:rsidRPr="008E4201">
        <w:rPr>
          <w:rFonts w:eastAsia="Times New Roman"/>
          <w:iCs/>
          <w:szCs w:val="20"/>
          <w:vertAlign w:val="subscript"/>
        </w:rPr>
        <w:t xml:space="preserve"> </w:t>
      </w:r>
      <w:r w:rsidRPr="008E4201">
        <w:rPr>
          <w:rFonts w:eastAsia="Times New Roman"/>
          <w:bCs/>
          <w:szCs w:val="20"/>
          <w:lang w:val="pt-BR"/>
        </w:rPr>
        <w:t xml:space="preserve">+ </w:t>
      </w:r>
      <w:r w:rsidRPr="008E4201">
        <w:rPr>
          <w:rFonts w:eastAsia="Times New Roman"/>
          <w:szCs w:val="20"/>
          <w:lang w:val="pt-BR"/>
        </w:rPr>
        <w:t xml:space="preserve">VSSEAMT </w:t>
      </w:r>
      <w:r w:rsidRPr="008E4201">
        <w:rPr>
          <w:rFonts w:eastAsia="Times New Roman"/>
          <w:i/>
          <w:szCs w:val="20"/>
          <w:vertAlign w:val="subscript"/>
          <w:lang w:val="pt-BR"/>
        </w:rPr>
        <w:t>q, r, i</w:t>
      </w:r>
      <w:r w:rsidRPr="008E4201">
        <w:rPr>
          <w:rFonts w:eastAsia="Times New Roman"/>
          <w:szCs w:val="20"/>
          <w:lang w:val="pt-BR"/>
        </w:rPr>
        <w:t>) + RTRUREV</w:t>
      </w:r>
      <w:r w:rsidRPr="008E4201">
        <w:rPr>
          <w:rFonts w:eastAsia="Times New Roman"/>
          <w:szCs w:val="20"/>
        </w:rPr>
        <w:t xml:space="preserve"> </w:t>
      </w:r>
      <w:r w:rsidRPr="008E4201">
        <w:rPr>
          <w:rFonts w:eastAsia="Times New Roman"/>
          <w:i/>
          <w:szCs w:val="20"/>
          <w:vertAlign w:val="subscript"/>
        </w:rPr>
        <w:t>q, r, i</w:t>
      </w:r>
      <w:r w:rsidRPr="008E4201" w:rsidDel="00D93367">
        <w:rPr>
          <w:rFonts w:eastAsia="Times New Roman"/>
          <w:szCs w:val="20"/>
          <w:lang w:val="pt-BR"/>
        </w:rPr>
        <w:t xml:space="preserve"> </w:t>
      </w:r>
      <w:r w:rsidRPr="008E4201">
        <w:rPr>
          <w:rFonts w:eastAsia="Times New Roman"/>
          <w:szCs w:val="20"/>
          <w:lang w:val="pt-BR"/>
        </w:rPr>
        <w:t xml:space="preserve"> + </w:t>
      </w:r>
      <w:r w:rsidRPr="008E4201">
        <w:rPr>
          <w:rFonts w:eastAsia="Times New Roman"/>
          <w:iCs/>
          <w:szCs w:val="20"/>
        </w:rPr>
        <w:t xml:space="preserve">RTRDREV </w:t>
      </w:r>
      <w:r w:rsidRPr="008E4201">
        <w:rPr>
          <w:rFonts w:eastAsia="Times New Roman"/>
          <w:i/>
          <w:szCs w:val="20"/>
          <w:vertAlign w:val="subscript"/>
          <w:lang w:val="it-IT"/>
        </w:rPr>
        <w:lastRenderedPageBreak/>
        <w:t>q, r</w:t>
      </w:r>
      <w:r w:rsidRPr="008E4201">
        <w:rPr>
          <w:rFonts w:eastAsia="Times New Roman"/>
          <w:i/>
          <w:szCs w:val="20"/>
          <w:vertAlign w:val="subscript"/>
        </w:rPr>
        <w:t>, i</w:t>
      </w:r>
      <w:r w:rsidRPr="008E4201">
        <w:rPr>
          <w:rFonts w:eastAsia="Times New Roman"/>
          <w:i/>
          <w:szCs w:val="20"/>
          <w:vertAlign w:val="subscript"/>
          <w:lang w:val="it-IT"/>
        </w:rPr>
        <w:t xml:space="preserve"> </w:t>
      </w:r>
      <w:r w:rsidRPr="008E4201">
        <w:rPr>
          <w:rFonts w:eastAsia="Times New Roman"/>
          <w:i/>
          <w:szCs w:val="20"/>
        </w:rPr>
        <w:t xml:space="preserve"> + </w:t>
      </w:r>
      <w:r w:rsidRPr="008E4201">
        <w:rPr>
          <w:rFonts w:eastAsia="Times New Roman"/>
          <w:iCs/>
          <w:szCs w:val="20"/>
        </w:rPr>
        <w:t xml:space="preserve">RTRRREV </w:t>
      </w:r>
      <w:r w:rsidRPr="008E4201">
        <w:rPr>
          <w:rFonts w:eastAsia="Times New Roman"/>
          <w:i/>
          <w:szCs w:val="20"/>
          <w:vertAlign w:val="subscript"/>
          <w:lang w:val="it-IT"/>
        </w:rPr>
        <w:t>q, r</w:t>
      </w:r>
      <w:r w:rsidRPr="008E4201">
        <w:rPr>
          <w:rFonts w:eastAsia="Times New Roman"/>
          <w:i/>
          <w:szCs w:val="20"/>
          <w:vertAlign w:val="subscript"/>
        </w:rPr>
        <w:t>, i</w:t>
      </w:r>
      <w:r w:rsidRPr="008E4201">
        <w:rPr>
          <w:rFonts w:eastAsia="Times New Roman"/>
          <w:i/>
          <w:szCs w:val="20"/>
          <w:vertAlign w:val="subscript"/>
          <w:lang w:val="it-IT"/>
        </w:rPr>
        <w:t xml:space="preserve"> </w:t>
      </w:r>
      <w:r w:rsidRPr="008E4201">
        <w:rPr>
          <w:rFonts w:eastAsia="Times New Roman"/>
          <w:i/>
          <w:szCs w:val="20"/>
        </w:rPr>
        <w:t xml:space="preserve"> +</w:t>
      </w:r>
      <w:r w:rsidRPr="008E4201">
        <w:rPr>
          <w:rFonts w:eastAsia="Times New Roman"/>
          <w:iCs/>
          <w:szCs w:val="20"/>
        </w:rPr>
        <w:t xml:space="preserve"> RTNSREV </w:t>
      </w:r>
      <w:r w:rsidRPr="008E4201">
        <w:rPr>
          <w:rFonts w:eastAsia="Times New Roman"/>
          <w:i/>
          <w:szCs w:val="20"/>
          <w:vertAlign w:val="subscript"/>
          <w:lang w:val="it-IT"/>
        </w:rPr>
        <w:t>q, r</w:t>
      </w:r>
      <w:r w:rsidRPr="008E4201">
        <w:rPr>
          <w:rFonts w:eastAsia="Times New Roman"/>
          <w:i/>
          <w:szCs w:val="20"/>
          <w:vertAlign w:val="subscript"/>
        </w:rPr>
        <w:t>, i</w:t>
      </w:r>
      <w:r w:rsidRPr="008E4201">
        <w:rPr>
          <w:rFonts w:eastAsia="Times New Roman"/>
          <w:i/>
          <w:szCs w:val="20"/>
          <w:vertAlign w:val="subscript"/>
          <w:lang w:val="it-IT"/>
        </w:rPr>
        <w:t xml:space="preserve"> </w:t>
      </w:r>
      <w:r w:rsidRPr="008E4201">
        <w:rPr>
          <w:rFonts w:eastAsia="Times New Roman"/>
          <w:i/>
          <w:szCs w:val="20"/>
        </w:rPr>
        <w:t xml:space="preserve"> + </w:t>
      </w:r>
      <w:r w:rsidRPr="008E4201">
        <w:rPr>
          <w:rFonts w:eastAsia="Times New Roman"/>
          <w:iCs/>
          <w:szCs w:val="20"/>
        </w:rPr>
        <w:t xml:space="preserve">RTECRREV </w:t>
      </w:r>
      <w:r w:rsidRPr="008E4201">
        <w:rPr>
          <w:rFonts w:eastAsia="Times New Roman"/>
          <w:i/>
          <w:szCs w:val="20"/>
          <w:vertAlign w:val="subscript"/>
          <w:lang w:val="it-IT"/>
        </w:rPr>
        <w:t>q, r</w:t>
      </w:r>
      <w:r w:rsidRPr="008E4201">
        <w:rPr>
          <w:rFonts w:eastAsia="Times New Roman"/>
          <w:i/>
          <w:szCs w:val="20"/>
          <w:vertAlign w:val="subscript"/>
        </w:rPr>
        <w:t>, i</w:t>
      </w:r>
      <w:r w:rsidRPr="008E4201">
        <w:rPr>
          <w:rFonts w:eastAsia="Times New Roman"/>
          <w:i/>
          <w:szCs w:val="20"/>
          <w:vertAlign w:val="subscript"/>
          <w:lang w:val="it-IT"/>
        </w:rPr>
        <w:t xml:space="preserve"> </w:t>
      </w:r>
      <w:ins w:id="1052" w:author="ERCOT" w:date="2025-07-30T08:37:00Z" w16du:dateUtc="2025-07-30T13:37:00Z">
        <w:r w:rsidRPr="141EBFE9">
          <w:rPr>
            <w:rFonts w:eastAsia="Times New Roman"/>
            <w:i/>
            <w:iCs/>
            <w:vertAlign w:val="subscript"/>
            <w:lang w:val="it-IT"/>
          </w:rPr>
          <w:t xml:space="preserve"> </w:t>
        </w:r>
        <w:r w:rsidRPr="141EBFE9">
          <w:rPr>
            <w:rFonts w:eastAsia="Times New Roman"/>
            <w:i/>
            <w:iCs/>
          </w:rPr>
          <w:t xml:space="preserve">+ </w:t>
        </w:r>
        <w:r w:rsidRPr="141EBFE9">
          <w:rPr>
            <w:rFonts w:eastAsia="Times New Roman"/>
          </w:rPr>
          <w:t xml:space="preserve">RTDRRREV </w:t>
        </w:r>
        <w:r w:rsidRPr="141EBFE9">
          <w:rPr>
            <w:rFonts w:eastAsia="Times New Roman"/>
            <w:i/>
            <w:iCs/>
            <w:vertAlign w:val="subscript"/>
            <w:lang w:val="it-IT"/>
          </w:rPr>
          <w:t>q, r</w:t>
        </w:r>
        <w:r w:rsidRPr="141EBFE9">
          <w:rPr>
            <w:rFonts w:eastAsia="Times New Roman"/>
            <w:i/>
            <w:iCs/>
            <w:vertAlign w:val="subscript"/>
          </w:rPr>
          <w:t xml:space="preserve">, </w:t>
        </w:r>
        <w:r w:rsidRPr="141EBFE9">
          <w:rPr>
            <w:rFonts w:eastAsia="Times New Roman"/>
            <w:i/>
            <w:iCs/>
            <w:vertAlign w:val="subscript"/>
            <w:lang w:val="pt-BR"/>
          </w:rPr>
          <w:t>i</w:t>
        </w:r>
      </w:ins>
      <w:r w:rsidRPr="008E4201">
        <w:rPr>
          <w:rFonts w:eastAsia="Times New Roman"/>
          <w:szCs w:val="20"/>
          <w:lang w:val="pt-BR"/>
        </w:rPr>
        <w:t>)]</w:t>
      </w:r>
    </w:p>
    <w:p w14:paraId="3BBE91B4" w14:textId="77777777" w:rsidR="008E4201" w:rsidRPr="008E4201" w:rsidRDefault="008E4201" w:rsidP="008E4201">
      <w:pPr>
        <w:spacing w:after="240"/>
        <w:ind w:left="2250" w:hanging="1530"/>
        <w:rPr>
          <w:rFonts w:eastAsia="Times New Roman"/>
          <w:szCs w:val="20"/>
          <w:lang w:val="it-IT"/>
        </w:rPr>
      </w:pPr>
      <w:r w:rsidRPr="008E4201">
        <w:rPr>
          <w:rFonts w:eastAsia="Times New Roman"/>
          <w:szCs w:val="20"/>
        </w:rPr>
        <w:t>SWAC</w:t>
      </w:r>
      <w:r w:rsidRPr="008E4201">
        <w:rPr>
          <w:rFonts w:eastAsia="Times New Roman"/>
          <w:i/>
          <w:szCs w:val="20"/>
          <w:vertAlign w:val="subscript"/>
        </w:rPr>
        <w:t xml:space="preserve"> q, r, d</w:t>
      </w:r>
      <w:r w:rsidRPr="008E4201">
        <w:rPr>
          <w:rFonts w:eastAsia="Times New Roman"/>
          <w:szCs w:val="20"/>
        </w:rPr>
        <w:t xml:space="preserve">  =  SWFC</w:t>
      </w:r>
      <w:r w:rsidRPr="008E4201">
        <w:rPr>
          <w:rFonts w:eastAsia="Times New Roman"/>
          <w:i/>
          <w:szCs w:val="20"/>
          <w:vertAlign w:val="subscript"/>
        </w:rPr>
        <w:t xml:space="preserve"> q, r, d</w:t>
      </w:r>
      <w:r w:rsidRPr="008E4201">
        <w:rPr>
          <w:rFonts w:eastAsia="Times New Roman"/>
          <w:szCs w:val="20"/>
          <w:lang w:val="it-IT"/>
        </w:rPr>
        <w:t xml:space="preserve"> </w:t>
      </w:r>
      <w:r w:rsidRPr="008E4201">
        <w:rPr>
          <w:rFonts w:eastAsia="Times New Roman"/>
          <w:szCs w:val="20"/>
        </w:rPr>
        <w:t>+ SWEIC</w:t>
      </w:r>
      <w:r w:rsidRPr="008E4201">
        <w:rPr>
          <w:rFonts w:eastAsia="Times New Roman"/>
          <w:i/>
          <w:szCs w:val="20"/>
          <w:vertAlign w:val="subscript"/>
        </w:rPr>
        <w:t xml:space="preserve"> q, r, d</w:t>
      </w:r>
      <w:r w:rsidRPr="008E4201">
        <w:rPr>
          <w:rFonts w:eastAsia="Times New Roman"/>
          <w:szCs w:val="20"/>
          <w:lang w:val="it-IT"/>
        </w:rPr>
        <w:t xml:space="preserve"> </w:t>
      </w:r>
      <w:r w:rsidRPr="008E4201">
        <w:rPr>
          <w:rFonts w:eastAsia="Times New Roman"/>
          <w:szCs w:val="20"/>
        </w:rPr>
        <w:t>+ SWASIC</w:t>
      </w:r>
      <w:r w:rsidRPr="008E4201">
        <w:rPr>
          <w:rFonts w:eastAsia="Times New Roman"/>
          <w:i/>
          <w:szCs w:val="20"/>
          <w:vertAlign w:val="subscript"/>
        </w:rPr>
        <w:t xml:space="preserve"> q, r, d</w:t>
      </w:r>
      <w:r w:rsidRPr="008E4201">
        <w:rPr>
          <w:rFonts w:eastAsia="Times New Roman"/>
          <w:szCs w:val="20"/>
          <w:lang w:val="it-IT"/>
        </w:rPr>
        <w:t xml:space="preserve"> + </w:t>
      </w:r>
      <w:r w:rsidRPr="008E4201">
        <w:rPr>
          <w:rFonts w:eastAsia="Times New Roman"/>
          <w:szCs w:val="20"/>
          <w:lang w:val="pt-BR"/>
        </w:rPr>
        <w:t>SWMWDC</w:t>
      </w:r>
      <w:r w:rsidRPr="008E4201">
        <w:rPr>
          <w:rFonts w:eastAsia="Times New Roman"/>
          <w:i/>
          <w:szCs w:val="20"/>
          <w:vertAlign w:val="subscript"/>
        </w:rPr>
        <w:t xml:space="preserve"> q, r, d </w:t>
      </w:r>
      <w:r w:rsidRPr="008E4201">
        <w:rPr>
          <w:rFonts w:eastAsia="Times New Roman"/>
          <w:szCs w:val="20"/>
          <w:lang w:val="it-IT"/>
        </w:rPr>
        <w:t xml:space="preserve">+ </w:t>
      </w:r>
      <w:r w:rsidRPr="008E4201">
        <w:rPr>
          <w:rFonts w:eastAsia="Times New Roman"/>
          <w:szCs w:val="20"/>
          <w:lang w:val="pt-BR"/>
        </w:rPr>
        <w:t>SWFIPC</w:t>
      </w:r>
      <w:r w:rsidRPr="008E4201">
        <w:rPr>
          <w:rFonts w:eastAsia="Times New Roman"/>
          <w:i/>
          <w:szCs w:val="20"/>
          <w:vertAlign w:val="subscript"/>
        </w:rPr>
        <w:t xml:space="preserve"> q, r, d</w:t>
      </w:r>
    </w:p>
    <w:p w14:paraId="18E88A1F" w14:textId="77777777" w:rsidR="008E4201" w:rsidRPr="008E4201" w:rsidRDefault="008E4201" w:rsidP="008E4201">
      <w:pPr>
        <w:spacing w:after="240"/>
        <w:ind w:left="2250" w:hanging="1530"/>
        <w:rPr>
          <w:rFonts w:eastAsia="Times New Roman"/>
          <w:iCs/>
          <w:szCs w:val="20"/>
          <w:lang w:val="it-IT"/>
        </w:rPr>
      </w:pPr>
      <w:r w:rsidRPr="008E4201">
        <w:rPr>
          <w:rFonts w:eastAsia="Times New Roman"/>
          <w:szCs w:val="20"/>
        </w:rPr>
        <w:t>SWPSLR</w:t>
      </w:r>
      <w:r w:rsidRPr="008E4201">
        <w:rPr>
          <w:rFonts w:eastAsia="Times New Roman"/>
          <w:i/>
          <w:szCs w:val="20"/>
          <w:vertAlign w:val="subscript"/>
        </w:rPr>
        <w:t xml:space="preserve"> q, r, d</w:t>
      </w:r>
      <w:r w:rsidRPr="008E4201">
        <w:rPr>
          <w:rFonts w:eastAsia="Times New Roman"/>
          <w:szCs w:val="20"/>
        </w:rPr>
        <w:t xml:space="preserve">  =  </w:t>
      </w:r>
      <w:r w:rsidRPr="008E4201">
        <w:rPr>
          <w:rFonts w:eastAsia="Times New Roman"/>
          <w:position w:val="-20"/>
          <w:szCs w:val="20"/>
        </w:rPr>
        <w:object w:dxaOrig="220" w:dyaOrig="440" w14:anchorId="7795D1CB">
          <v:shape id="_x0000_i1115" type="#_x0000_t75" style="width:12pt;height:24pt" o:ole="">
            <v:imagedata r:id="rId39" o:title=""/>
          </v:shape>
          <o:OLEObject Type="Embed" ProgID="Equation.3" ShapeID="_x0000_i1115" DrawAspect="Content" ObjectID="_1827312222" r:id="rId138"/>
        </w:object>
      </w:r>
      <w:r w:rsidRPr="008E4201">
        <w:rPr>
          <w:rFonts w:eastAsia="Times New Roman"/>
          <w:szCs w:val="20"/>
        </w:rPr>
        <w:t>(</w:t>
      </w:r>
      <w:r w:rsidRPr="008E4201">
        <w:rPr>
          <w:rFonts w:eastAsia="Times New Roman"/>
          <w:bCs/>
          <w:szCs w:val="20"/>
          <w:lang w:val="pt-BR"/>
        </w:rPr>
        <w:t>RTSP</w:t>
      </w:r>
      <w:r w:rsidRPr="008E4201">
        <w:rPr>
          <w:rFonts w:eastAsia="Times New Roman"/>
          <w:szCs w:val="20"/>
          <w:lang w:val="pt-BR"/>
        </w:rPr>
        <w:t>P</w:t>
      </w:r>
      <w:r w:rsidRPr="008E4201">
        <w:rPr>
          <w:rFonts w:eastAsia="Times New Roman"/>
          <w:b/>
          <w:i/>
          <w:szCs w:val="20"/>
          <w:vertAlign w:val="subscript"/>
        </w:rPr>
        <w:t xml:space="preserve"> </w:t>
      </w:r>
      <w:r w:rsidRPr="008E4201">
        <w:rPr>
          <w:rFonts w:eastAsia="Times New Roman"/>
          <w:i/>
          <w:szCs w:val="20"/>
          <w:vertAlign w:val="subscript"/>
        </w:rPr>
        <w:t>p, i</w:t>
      </w:r>
      <w:r w:rsidRPr="008E4201">
        <w:rPr>
          <w:rFonts w:eastAsia="Times New Roman"/>
          <w:szCs w:val="20"/>
          <w:lang w:val="pt-BR"/>
        </w:rPr>
        <w:t xml:space="preserve"> * </w:t>
      </w:r>
      <w:r w:rsidRPr="008E4201">
        <w:rPr>
          <w:rFonts w:eastAsia="Times New Roman"/>
          <w:szCs w:val="20"/>
        </w:rPr>
        <w:t xml:space="preserve">RTLPX </w:t>
      </w:r>
      <w:r w:rsidRPr="008E4201">
        <w:rPr>
          <w:rFonts w:eastAsia="Times New Roman"/>
          <w:i/>
          <w:szCs w:val="20"/>
          <w:vertAlign w:val="subscript"/>
        </w:rPr>
        <w:t xml:space="preserve">q, r, i </w:t>
      </w:r>
      <w:r w:rsidRPr="008E4201">
        <w:rPr>
          <w:rFonts w:eastAsia="Times New Roman"/>
          <w:szCs w:val="20"/>
        </w:rPr>
        <w:t xml:space="preserve">) – (FIP+FA) * SFC </w:t>
      </w:r>
      <w:r w:rsidRPr="008E4201">
        <w:rPr>
          <w:rFonts w:eastAsia="Times New Roman"/>
          <w:i/>
          <w:szCs w:val="20"/>
          <w:vertAlign w:val="subscript"/>
        </w:rPr>
        <w:t>d</w:t>
      </w:r>
    </w:p>
    <w:p w14:paraId="2C079809" w14:textId="77777777" w:rsidR="008E4201" w:rsidRPr="008E4201" w:rsidRDefault="008E4201" w:rsidP="008E4201">
      <w:pPr>
        <w:spacing w:after="240"/>
        <w:ind w:left="1440" w:hanging="720"/>
        <w:rPr>
          <w:rFonts w:eastAsia="Times New Roman"/>
          <w:szCs w:val="20"/>
        </w:rPr>
      </w:pPr>
      <w:r w:rsidRPr="008E4201">
        <w:rPr>
          <w:rFonts w:eastAsia="Times New Roman"/>
          <w:szCs w:val="20"/>
        </w:rPr>
        <w:t>If ERCOT has approved verifiable costs for the SWGR:</w:t>
      </w:r>
    </w:p>
    <w:p w14:paraId="3A6063C4" w14:textId="77777777" w:rsidR="008E4201" w:rsidRPr="008E4201" w:rsidRDefault="008E4201" w:rsidP="008E4201">
      <w:pPr>
        <w:tabs>
          <w:tab w:val="left" w:pos="1800"/>
        </w:tabs>
        <w:spacing w:after="240"/>
        <w:ind w:left="2160" w:hanging="1440"/>
        <w:rPr>
          <w:rFonts w:eastAsia="Times New Roman"/>
          <w:i/>
          <w:szCs w:val="20"/>
          <w:vertAlign w:val="subscript"/>
        </w:rPr>
      </w:pPr>
      <w:r w:rsidRPr="008E4201">
        <w:rPr>
          <w:rFonts w:eastAsia="Times New Roman"/>
          <w:szCs w:val="20"/>
        </w:rPr>
        <w:t xml:space="preserve">     SWSUC </w:t>
      </w:r>
      <w:r w:rsidRPr="008E4201">
        <w:rPr>
          <w:rFonts w:eastAsia="Times New Roman"/>
          <w:i/>
          <w:szCs w:val="20"/>
          <w:vertAlign w:val="subscript"/>
        </w:rPr>
        <w:t>q, r, d</w:t>
      </w:r>
      <w:r w:rsidRPr="008E4201">
        <w:rPr>
          <w:rFonts w:eastAsia="Times New Roman"/>
          <w:szCs w:val="20"/>
        </w:rPr>
        <w:t xml:space="preserve"> = </w:t>
      </w:r>
      <w:r w:rsidRPr="008E4201">
        <w:rPr>
          <w:rFonts w:eastAsia="Times New Roman"/>
          <w:position w:val="-20"/>
          <w:szCs w:val="20"/>
          <w:lang w:val="pt-BR"/>
        </w:rPr>
        <w:object w:dxaOrig="210" w:dyaOrig="450" w14:anchorId="499E51FB">
          <v:shape id="_x0000_i1116" type="#_x0000_t75" style="width:10.8pt;height:24pt" o:ole="">
            <v:imagedata r:id="rId32" o:title=""/>
          </v:shape>
          <o:OLEObject Type="Embed" ProgID="Equation.3" ShapeID="_x0000_i1116" DrawAspect="Content" ObjectID="_1827312223" r:id="rId139"/>
        </w:object>
      </w:r>
      <w:r w:rsidRPr="008E4201">
        <w:rPr>
          <w:rFonts w:eastAsia="Times New Roman"/>
          <w:szCs w:val="20"/>
        </w:rPr>
        <w:t xml:space="preserve"> [SWSF * </w:t>
      </w:r>
      <w:r w:rsidRPr="008E4201">
        <w:rPr>
          <w:rFonts w:eastAsia="Times New Roman"/>
          <w:szCs w:val="20"/>
          <w:lang w:val="pt-BR"/>
        </w:rPr>
        <w:t>(</w:t>
      </w:r>
      <w:r w:rsidRPr="008E4201">
        <w:rPr>
          <w:rFonts w:eastAsia="Times New Roman"/>
          <w:bCs/>
          <w:szCs w:val="20"/>
        </w:rPr>
        <w:t>DAFCRS</w:t>
      </w:r>
      <w:r w:rsidRPr="008E4201">
        <w:rPr>
          <w:rFonts w:eastAsia="Times New Roman"/>
          <w:bCs/>
          <w:i/>
          <w:szCs w:val="20"/>
          <w:vertAlign w:val="subscript"/>
        </w:rPr>
        <w:t xml:space="preserve"> r, s</w:t>
      </w:r>
      <w:r w:rsidRPr="008E4201">
        <w:rPr>
          <w:rFonts w:eastAsia="Times New Roman"/>
          <w:bCs/>
          <w:szCs w:val="20"/>
        </w:rPr>
        <w:t xml:space="preserve"> * </w:t>
      </w:r>
      <w:r w:rsidRPr="008E4201">
        <w:rPr>
          <w:rFonts w:eastAsia="Times New Roman"/>
          <w:szCs w:val="20"/>
        </w:rPr>
        <w:t xml:space="preserve">(GASPERSU </w:t>
      </w:r>
      <w:r w:rsidRPr="008E4201">
        <w:rPr>
          <w:rFonts w:eastAsia="Times New Roman"/>
          <w:bCs/>
          <w:i/>
          <w:szCs w:val="20"/>
          <w:vertAlign w:val="subscript"/>
        </w:rPr>
        <w:t>r, s</w:t>
      </w:r>
      <w:r w:rsidRPr="008E4201">
        <w:rPr>
          <w:rFonts w:eastAsia="Times New Roman"/>
          <w:szCs w:val="20"/>
        </w:rPr>
        <w:t xml:space="preserve"> * FIP + OILPERSU</w:t>
      </w:r>
      <w:r w:rsidRPr="008E4201">
        <w:rPr>
          <w:rFonts w:eastAsia="Times New Roman"/>
          <w:bCs/>
          <w:i/>
          <w:szCs w:val="20"/>
          <w:vertAlign w:val="subscript"/>
        </w:rPr>
        <w:t xml:space="preserve"> r, s</w:t>
      </w:r>
      <w:r w:rsidRPr="008E4201">
        <w:rPr>
          <w:rFonts w:eastAsia="Times New Roman"/>
          <w:szCs w:val="20"/>
        </w:rPr>
        <w:t xml:space="preserve"> * FOP + SFPERSU</w:t>
      </w:r>
      <w:r w:rsidRPr="008E4201">
        <w:rPr>
          <w:rFonts w:eastAsia="Times New Roman"/>
          <w:bCs/>
          <w:i/>
          <w:szCs w:val="20"/>
          <w:vertAlign w:val="subscript"/>
        </w:rPr>
        <w:t xml:space="preserve"> r, s</w:t>
      </w:r>
      <w:r w:rsidRPr="008E4201">
        <w:rPr>
          <w:rFonts w:eastAsia="Times New Roman"/>
          <w:szCs w:val="20"/>
        </w:rPr>
        <w:t xml:space="preserve"> * SFP) + VOMS</w:t>
      </w:r>
      <w:r w:rsidRPr="008E4201">
        <w:rPr>
          <w:rFonts w:eastAsia="Times New Roman"/>
          <w:i/>
          <w:szCs w:val="20"/>
          <w:vertAlign w:val="subscript"/>
        </w:rPr>
        <w:t xml:space="preserve"> </w:t>
      </w:r>
      <w:r w:rsidRPr="008E4201">
        <w:rPr>
          <w:rFonts w:eastAsia="Times New Roman"/>
          <w:bCs/>
          <w:i/>
          <w:szCs w:val="20"/>
          <w:vertAlign w:val="subscript"/>
        </w:rPr>
        <w:t>r, s</w:t>
      </w:r>
      <w:r w:rsidRPr="008E4201">
        <w:rPr>
          <w:rFonts w:eastAsia="Times New Roman"/>
          <w:szCs w:val="20"/>
        </w:rPr>
        <w:t xml:space="preserve">)] + ADJSWSUC </w:t>
      </w:r>
      <w:r w:rsidRPr="008E4201">
        <w:rPr>
          <w:rFonts w:eastAsia="Times New Roman"/>
          <w:i/>
          <w:szCs w:val="20"/>
          <w:vertAlign w:val="subscript"/>
        </w:rPr>
        <w:t>q, r, d</w:t>
      </w:r>
    </w:p>
    <w:p w14:paraId="1EE02F85" w14:textId="77777777" w:rsidR="008E4201" w:rsidRPr="008E4201" w:rsidRDefault="008E4201" w:rsidP="008E4201">
      <w:pPr>
        <w:tabs>
          <w:tab w:val="left" w:pos="1800"/>
        </w:tabs>
        <w:spacing w:after="240"/>
        <w:ind w:left="2160" w:hanging="1440"/>
        <w:rPr>
          <w:rFonts w:eastAsia="Times New Roman"/>
          <w:i/>
          <w:szCs w:val="20"/>
          <w:vertAlign w:val="subscript"/>
        </w:rPr>
      </w:pPr>
      <w:r w:rsidRPr="008E4201">
        <w:rPr>
          <w:rFonts w:eastAsia="Times New Roman"/>
          <w:szCs w:val="20"/>
        </w:rPr>
        <w:t xml:space="preserve">     SWMEC </w:t>
      </w:r>
      <w:r w:rsidRPr="008E4201">
        <w:rPr>
          <w:rFonts w:eastAsia="Times New Roman"/>
          <w:i/>
          <w:szCs w:val="20"/>
          <w:vertAlign w:val="subscript"/>
        </w:rPr>
        <w:t>q, r, d</w:t>
      </w:r>
      <w:r w:rsidRPr="008E4201">
        <w:rPr>
          <w:rFonts w:eastAsia="Times New Roman"/>
          <w:szCs w:val="20"/>
        </w:rPr>
        <w:t xml:space="preserve"> = </w:t>
      </w:r>
      <w:r w:rsidRPr="008E4201">
        <w:rPr>
          <w:rFonts w:eastAsia="Times New Roman"/>
          <w:position w:val="-20"/>
          <w:szCs w:val="20"/>
          <w:lang w:val="pt-BR"/>
        </w:rPr>
        <w:object w:dxaOrig="220" w:dyaOrig="440" w14:anchorId="59BBE020">
          <v:shape id="_x0000_i1117" type="#_x0000_t75" style="width:12pt;height:24pt" o:ole="">
            <v:imagedata r:id="rId140" o:title=""/>
          </v:shape>
          <o:OLEObject Type="Embed" ProgID="Equation.3" ShapeID="_x0000_i1117" DrawAspect="Content" ObjectID="_1827312224" r:id="rId141"/>
        </w:object>
      </w:r>
      <w:r w:rsidRPr="008E4201">
        <w:rPr>
          <w:rFonts w:eastAsia="Times New Roman"/>
          <w:szCs w:val="20"/>
          <w:lang w:val="pt-BR"/>
        </w:rPr>
        <w:t>(</w:t>
      </w:r>
      <w:r w:rsidRPr="008E4201">
        <w:rPr>
          <w:rFonts w:eastAsia="Times New Roman"/>
          <w:szCs w:val="20"/>
        </w:rPr>
        <w:t>(</w:t>
      </w:r>
      <w:r w:rsidRPr="008E4201">
        <w:rPr>
          <w:rFonts w:eastAsia="Times New Roman"/>
          <w:szCs w:val="20"/>
          <w:lang w:val="pt-BR"/>
        </w:rPr>
        <w:t>AHR</w:t>
      </w:r>
      <w:r w:rsidRPr="008E4201">
        <w:rPr>
          <w:rFonts w:eastAsia="Times New Roman"/>
          <w:i/>
          <w:szCs w:val="20"/>
          <w:vertAlign w:val="subscript"/>
          <w:lang w:val="es-ES"/>
        </w:rPr>
        <w:t xml:space="preserve"> r, i</w:t>
      </w:r>
      <w:r w:rsidRPr="008E4201">
        <w:rPr>
          <w:rFonts w:eastAsia="Times New Roman"/>
          <w:szCs w:val="20"/>
          <w:lang w:val="pt-BR"/>
        </w:rPr>
        <w:t xml:space="preserve"> </w:t>
      </w:r>
      <w:r w:rsidRPr="008E4201">
        <w:rPr>
          <w:rFonts w:eastAsia="Times New Roman"/>
          <w:szCs w:val="20"/>
        </w:rPr>
        <w:t xml:space="preserve">* (GASPERME </w:t>
      </w:r>
      <w:r w:rsidRPr="008E4201">
        <w:rPr>
          <w:rFonts w:eastAsia="Times New Roman"/>
          <w:bCs/>
          <w:i/>
          <w:szCs w:val="20"/>
          <w:vertAlign w:val="subscript"/>
        </w:rPr>
        <w:t>r</w:t>
      </w:r>
      <w:r w:rsidRPr="008E4201">
        <w:rPr>
          <w:rFonts w:eastAsia="Times New Roman"/>
          <w:szCs w:val="20"/>
        </w:rPr>
        <w:t xml:space="preserve"> * FIP + OILPERME </w:t>
      </w:r>
      <w:r w:rsidRPr="008E4201">
        <w:rPr>
          <w:rFonts w:eastAsia="Times New Roman"/>
          <w:bCs/>
          <w:i/>
          <w:szCs w:val="20"/>
          <w:vertAlign w:val="subscript"/>
        </w:rPr>
        <w:t>r</w:t>
      </w:r>
      <w:r w:rsidRPr="008E4201">
        <w:rPr>
          <w:rFonts w:eastAsia="Times New Roman"/>
          <w:szCs w:val="20"/>
        </w:rPr>
        <w:t xml:space="preserve"> * FOP + SFPERME</w:t>
      </w:r>
      <w:r w:rsidRPr="008E4201">
        <w:rPr>
          <w:rFonts w:eastAsia="Times New Roman"/>
          <w:bCs/>
          <w:i/>
          <w:szCs w:val="20"/>
          <w:vertAlign w:val="subscript"/>
        </w:rPr>
        <w:t xml:space="preserve"> r</w:t>
      </w:r>
      <w:r w:rsidRPr="008E4201">
        <w:rPr>
          <w:rFonts w:eastAsia="Times New Roman"/>
          <w:szCs w:val="20"/>
        </w:rPr>
        <w:t xml:space="preserve">* SFP + FA </w:t>
      </w:r>
      <w:r w:rsidRPr="008E4201">
        <w:rPr>
          <w:rFonts w:eastAsia="Times New Roman"/>
          <w:i/>
          <w:szCs w:val="20"/>
          <w:vertAlign w:val="subscript"/>
        </w:rPr>
        <w:t>r</w:t>
      </w:r>
      <w:r w:rsidRPr="008E4201">
        <w:rPr>
          <w:rFonts w:eastAsia="Times New Roman"/>
          <w:szCs w:val="20"/>
        </w:rPr>
        <w:t>) + VOMLSL</w:t>
      </w:r>
      <w:r w:rsidRPr="008E4201">
        <w:rPr>
          <w:rFonts w:eastAsia="Times New Roman"/>
          <w:i/>
          <w:szCs w:val="20"/>
          <w:vertAlign w:val="subscript"/>
        </w:rPr>
        <w:t xml:space="preserve"> </w:t>
      </w:r>
      <w:r w:rsidRPr="008E4201">
        <w:rPr>
          <w:rFonts w:eastAsia="Times New Roman"/>
          <w:bCs/>
          <w:i/>
          <w:szCs w:val="20"/>
          <w:vertAlign w:val="subscript"/>
        </w:rPr>
        <w:t>r</w:t>
      </w:r>
      <w:r w:rsidRPr="008E4201">
        <w:rPr>
          <w:rFonts w:eastAsia="Times New Roman"/>
          <w:szCs w:val="20"/>
        </w:rPr>
        <w:t xml:space="preserve">) * Min (LSL </w:t>
      </w:r>
      <w:r w:rsidRPr="008E4201">
        <w:rPr>
          <w:rFonts w:eastAsia="Times New Roman"/>
          <w:i/>
          <w:szCs w:val="20"/>
          <w:vertAlign w:val="subscript"/>
        </w:rPr>
        <w:t>q, r, i</w:t>
      </w:r>
      <w:r w:rsidRPr="008E4201">
        <w:rPr>
          <w:rFonts w:eastAsia="Times New Roman"/>
          <w:szCs w:val="20"/>
        </w:rPr>
        <w:t xml:space="preserve"> * (¼), RTMG </w:t>
      </w:r>
      <w:r w:rsidRPr="008E4201">
        <w:rPr>
          <w:rFonts w:eastAsia="Times New Roman"/>
          <w:i/>
          <w:szCs w:val="20"/>
          <w:vertAlign w:val="subscript"/>
        </w:rPr>
        <w:t>q, r, i</w:t>
      </w:r>
      <w:r w:rsidRPr="008E4201">
        <w:rPr>
          <w:rFonts w:eastAsia="Times New Roman"/>
          <w:szCs w:val="20"/>
        </w:rPr>
        <w:t xml:space="preserve">)) </w:t>
      </w:r>
      <w:r w:rsidRPr="008E4201">
        <w:rPr>
          <w:rFonts w:eastAsia="Times New Roman"/>
          <w:i/>
          <w:szCs w:val="20"/>
          <w:vertAlign w:val="subscript"/>
        </w:rPr>
        <w:t xml:space="preserve">  </w:t>
      </w:r>
    </w:p>
    <w:p w14:paraId="198BC893" w14:textId="77777777" w:rsidR="008E4201" w:rsidRPr="008E4201" w:rsidRDefault="008E4201" w:rsidP="008E4201">
      <w:pPr>
        <w:tabs>
          <w:tab w:val="left" w:pos="1800"/>
        </w:tabs>
        <w:spacing w:after="240"/>
        <w:ind w:left="2160" w:hanging="1440"/>
        <w:rPr>
          <w:rFonts w:eastAsia="Times New Roman"/>
          <w:i/>
          <w:szCs w:val="20"/>
          <w:vertAlign w:val="subscript"/>
        </w:rPr>
      </w:pPr>
      <w:r w:rsidRPr="008E4201">
        <w:rPr>
          <w:rFonts w:eastAsia="Times New Roman"/>
          <w:szCs w:val="20"/>
        </w:rPr>
        <w:t xml:space="preserve">     SWOC </w:t>
      </w:r>
      <w:r w:rsidRPr="008E4201">
        <w:rPr>
          <w:rFonts w:eastAsia="Times New Roman"/>
          <w:i/>
          <w:szCs w:val="20"/>
          <w:vertAlign w:val="subscript"/>
        </w:rPr>
        <w:t>q, r, d</w:t>
      </w:r>
      <w:r w:rsidRPr="008E4201">
        <w:rPr>
          <w:rFonts w:eastAsia="Times New Roman"/>
          <w:szCs w:val="20"/>
        </w:rPr>
        <w:t xml:space="preserve"> = </w:t>
      </w:r>
      <w:r w:rsidRPr="008E4201">
        <w:rPr>
          <w:rFonts w:eastAsia="Times New Roman"/>
          <w:position w:val="-20"/>
          <w:szCs w:val="20"/>
          <w:lang w:val="pt-BR"/>
        </w:rPr>
        <w:object w:dxaOrig="220" w:dyaOrig="440" w14:anchorId="17921294">
          <v:shape id="_x0000_i1118" type="#_x0000_t75" style="width:12pt;height:24pt" o:ole="">
            <v:imagedata r:id="rId140" o:title=""/>
          </v:shape>
          <o:OLEObject Type="Embed" ProgID="Equation.3" ShapeID="_x0000_i1118" DrawAspect="Content" ObjectID="_1827312225" r:id="rId142"/>
        </w:object>
      </w:r>
      <w:r w:rsidRPr="008E4201">
        <w:rPr>
          <w:rFonts w:eastAsia="Times New Roman"/>
          <w:szCs w:val="20"/>
          <w:lang w:val="pt-BR"/>
        </w:rPr>
        <w:t>[</w:t>
      </w:r>
      <w:r w:rsidRPr="008E4201">
        <w:rPr>
          <w:rFonts w:eastAsia="Times New Roman"/>
          <w:szCs w:val="20"/>
        </w:rPr>
        <w:t>(</w:t>
      </w:r>
      <w:r w:rsidRPr="008E4201">
        <w:rPr>
          <w:rFonts w:eastAsia="Times New Roman"/>
          <w:szCs w:val="20"/>
          <w:lang w:val="pt-BR"/>
        </w:rPr>
        <w:t>AHR</w:t>
      </w:r>
      <w:r w:rsidRPr="008E4201">
        <w:rPr>
          <w:rFonts w:eastAsia="Times New Roman"/>
          <w:i/>
          <w:szCs w:val="20"/>
          <w:vertAlign w:val="subscript"/>
          <w:lang w:val="es-ES"/>
        </w:rPr>
        <w:t xml:space="preserve"> r, i</w:t>
      </w:r>
      <w:r w:rsidRPr="008E4201">
        <w:rPr>
          <w:rFonts w:eastAsia="Times New Roman"/>
          <w:szCs w:val="20"/>
        </w:rPr>
        <w:t xml:space="preserve"> * ((GASPEROL </w:t>
      </w:r>
      <w:r w:rsidRPr="008E4201">
        <w:rPr>
          <w:rFonts w:eastAsia="Times New Roman"/>
          <w:i/>
          <w:szCs w:val="20"/>
          <w:vertAlign w:val="subscript"/>
        </w:rPr>
        <w:t>r</w:t>
      </w:r>
      <w:r w:rsidRPr="008E4201">
        <w:rPr>
          <w:rFonts w:eastAsia="Times New Roman"/>
          <w:szCs w:val="20"/>
        </w:rPr>
        <w:t xml:space="preserve"> * FIP + OILPEROL</w:t>
      </w:r>
      <w:r w:rsidRPr="008E4201">
        <w:rPr>
          <w:rFonts w:eastAsia="Times New Roman"/>
          <w:i/>
          <w:szCs w:val="20"/>
          <w:vertAlign w:val="subscript"/>
        </w:rPr>
        <w:t xml:space="preserve"> r </w:t>
      </w:r>
      <w:r w:rsidRPr="008E4201">
        <w:rPr>
          <w:rFonts w:eastAsia="Times New Roman"/>
          <w:szCs w:val="20"/>
        </w:rPr>
        <w:t>* FOP + SFPEROL</w:t>
      </w:r>
      <w:r w:rsidRPr="008E4201">
        <w:rPr>
          <w:rFonts w:eastAsia="Times New Roman"/>
          <w:i/>
          <w:szCs w:val="20"/>
          <w:vertAlign w:val="subscript"/>
        </w:rPr>
        <w:t xml:space="preserve"> r</w:t>
      </w:r>
      <w:r w:rsidRPr="008E4201">
        <w:rPr>
          <w:rFonts w:eastAsia="Times New Roman"/>
          <w:szCs w:val="20"/>
        </w:rPr>
        <w:t xml:space="preserve"> * SFP) + FA</w:t>
      </w:r>
      <w:r w:rsidRPr="008E4201">
        <w:rPr>
          <w:rFonts w:eastAsia="Times New Roman"/>
          <w:i/>
          <w:szCs w:val="20"/>
          <w:vertAlign w:val="subscript"/>
        </w:rPr>
        <w:t xml:space="preserve"> r</w:t>
      </w:r>
      <w:r w:rsidRPr="008E4201">
        <w:rPr>
          <w:rFonts w:eastAsia="Times New Roman"/>
          <w:szCs w:val="20"/>
        </w:rPr>
        <w:t>) + OM</w:t>
      </w:r>
      <w:r w:rsidRPr="008E4201">
        <w:rPr>
          <w:rFonts w:eastAsia="Times New Roman"/>
          <w:i/>
          <w:szCs w:val="20"/>
          <w:vertAlign w:val="subscript"/>
        </w:rPr>
        <w:t xml:space="preserve"> r</w:t>
      </w:r>
      <w:r w:rsidRPr="008E4201">
        <w:rPr>
          <w:rFonts w:eastAsia="Times New Roman"/>
          <w:szCs w:val="20"/>
        </w:rPr>
        <w:t xml:space="preserve">) * Max(0, (RTMG </w:t>
      </w:r>
      <w:r w:rsidRPr="008E4201">
        <w:rPr>
          <w:rFonts w:eastAsia="Times New Roman"/>
          <w:i/>
          <w:szCs w:val="20"/>
          <w:vertAlign w:val="subscript"/>
        </w:rPr>
        <w:t>q, r, i</w:t>
      </w:r>
      <w:r w:rsidRPr="008E4201">
        <w:rPr>
          <w:rFonts w:eastAsia="Times New Roman"/>
          <w:szCs w:val="20"/>
        </w:rPr>
        <w:t xml:space="preserve"> – LSL </w:t>
      </w:r>
      <w:r w:rsidRPr="008E4201">
        <w:rPr>
          <w:rFonts w:eastAsia="Times New Roman"/>
          <w:i/>
          <w:szCs w:val="20"/>
          <w:vertAlign w:val="subscript"/>
        </w:rPr>
        <w:t>q, r, i</w:t>
      </w:r>
      <w:r w:rsidRPr="008E4201">
        <w:rPr>
          <w:rFonts w:eastAsia="Times New Roman"/>
          <w:szCs w:val="20"/>
        </w:rPr>
        <w:t xml:space="preserve"> * (¼)))] </w:t>
      </w:r>
      <w:r w:rsidRPr="008E4201">
        <w:rPr>
          <w:rFonts w:eastAsia="Times New Roman"/>
          <w:i/>
          <w:szCs w:val="20"/>
        </w:rPr>
        <w:t xml:space="preserve">- </w:t>
      </w:r>
      <w:r w:rsidRPr="008E4201">
        <w:rPr>
          <w:rFonts w:eastAsia="Times New Roman"/>
          <w:szCs w:val="20"/>
          <w:lang w:val="pt-BR"/>
        </w:rPr>
        <w:t>OPC</w:t>
      </w:r>
      <w:r w:rsidRPr="008E4201">
        <w:rPr>
          <w:rFonts w:eastAsia="Times New Roman"/>
          <w:i/>
          <w:szCs w:val="20"/>
          <w:vertAlign w:val="subscript"/>
          <w:lang w:val="es-ES"/>
        </w:rPr>
        <w:t xml:space="preserve"> r, d</w:t>
      </w:r>
      <w:r w:rsidRPr="008E4201">
        <w:rPr>
          <w:rFonts w:eastAsia="Times New Roman"/>
          <w:szCs w:val="20"/>
        </w:rPr>
        <w:t xml:space="preserve"> </w:t>
      </w:r>
      <w:r w:rsidRPr="008E4201">
        <w:rPr>
          <w:rFonts w:eastAsia="Times New Roman"/>
          <w:i/>
          <w:szCs w:val="20"/>
          <w:vertAlign w:val="subscript"/>
        </w:rPr>
        <w:t xml:space="preserve">  </w:t>
      </w:r>
    </w:p>
    <w:p w14:paraId="229A7F47" w14:textId="77777777" w:rsidR="008E4201" w:rsidRPr="008E4201" w:rsidRDefault="008E4201" w:rsidP="008E4201">
      <w:pPr>
        <w:tabs>
          <w:tab w:val="left" w:pos="1800"/>
        </w:tabs>
        <w:spacing w:after="240"/>
        <w:ind w:left="2160" w:hanging="1440"/>
        <w:rPr>
          <w:rFonts w:eastAsia="Times New Roman"/>
          <w:szCs w:val="20"/>
          <w:lang w:val="pt-BR"/>
        </w:rPr>
      </w:pPr>
      <w:r w:rsidRPr="008E4201">
        <w:rPr>
          <w:rFonts w:eastAsia="Times New Roman"/>
          <w:szCs w:val="20"/>
          <w:lang w:val="pt-BR"/>
        </w:rPr>
        <w:t>Where,</w:t>
      </w:r>
    </w:p>
    <w:p w14:paraId="1C119266" w14:textId="77777777" w:rsidR="008E4201" w:rsidRPr="008E4201" w:rsidRDefault="008E4201" w:rsidP="008E4201">
      <w:pPr>
        <w:tabs>
          <w:tab w:val="left" w:pos="2160"/>
          <w:tab w:val="left" w:pos="2880"/>
        </w:tabs>
        <w:spacing w:after="240"/>
        <w:ind w:leftChars="300" w:left="2880" w:hangingChars="900" w:hanging="2160"/>
        <w:rPr>
          <w:rFonts w:eastAsia="Times New Roman"/>
          <w:bCs/>
          <w:i/>
          <w:vertAlign w:val="subscript"/>
        </w:rPr>
      </w:pPr>
      <w:r w:rsidRPr="008E4201">
        <w:rPr>
          <w:rFonts w:eastAsia="Times New Roman"/>
          <w:bCs/>
          <w:lang w:val="pt-BR"/>
        </w:rPr>
        <w:t>OPC</w:t>
      </w:r>
      <w:r w:rsidRPr="008E4201">
        <w:rPr>
          <w:rFonts w:eastAsia="Times New Roman"/>
          <w:bCs/>
          <w:i/>
          <w:vertAlign w:val="subscript"/>
          <w:lang w:val="es-ES"/>
        </w:rPr>
        <w:t xml:space="preserve"> r, d</w:t>
      </w:r>
      <w:r w:rsidRPr="008E4201">
        <w:rPr>
          <w:rFonts w:eastAsia="Times New Roman"/>
          <w:bCs/>
          <w:lang w:val="pt-BR"/>
        </w:rPr>
        <w:t xml:space="preserve"> = </w:t>
      </w:r>
      <w:r w:rsidRPr="008E4201">
        <w:rPr>
          <w:rFonts w:eastAsia="Times New Roman"/>
          <w:bCs/>
          <w:position w:val="-20"/>
          <w:lang w:val="pt-BR"/>
        </w:rPr>
        <w:object w:dxaOrig="220" w:dyaOrig="440" w14:anchorId="59DF8145">
          <v:shape id="_x0000_i1119" type="#_x0000_t75" style="width:12pt;height:24pt" o:ole="">
            <v:imagedata r:id="rId140" o:title=""/>
          </v:shape>
          <o:OLEObject Type="Embed" ProgID="Equation.3" ShapeID="_x0000_i1119" DrawAspect="Content" ObjectID="_1827312226" r:id="rId143"/>
        </w:object>
      </w:r>
      <w:r w:rsidRPr="008E4201">
        <w:rPr>
          <w:rFonts w:eastAsia="Times New Roman"/>
          <w:bCs/>
          <w:lang w:val="pt-BR"/>
        </w:rPr>
        <w:t>(</w:t>
      </w:r>
      <w:r w:rsidRPr="008E4201">
        <w:rPr>
          <w:rFonts w:eastAsia="Times New Roman"/>
          <w:bCs/>
        </w:rPr>
        <w:t>(P</w:t>
      </w:r>
      <w:r w:rsidRPr="008E4201">
        <w:rPr>
          <w:rFonts w:eastAsia="Times New Roman"/>
          <w:bCs/>
          <w:lang w:val="pt-BR"/>
        </w:rPr>
        <w:t>AHR</w:t>
      </w:r>
      <w:r w:rsidRPr="008E4201">
        <w:rPr>
          <w:rFonts w:eastAsia="Times New Roman"/>
          <w:bCs/>
          <w:i/>
          <w:vertAlign w:val="subscript"/>
          <w:lang w:val="es-ES"/>
        </w:rPr>
        <w:t xml:space="preserve"> r, i</w:t>
      </w:r>
      <w:r w:rsidRPr="008E4201">
        <w:rPr>
          <w:rFonts w:eastAsia="Times New Roman"/>
          <w:bCs/>
        </w:rPr>
        <w:t xml:space="preserve"> * (FIP + FA</w:t>
      </w:r>
      <w:r w:rsidRPr="008E4201">
        <w:rPr>
          <w:rFonts w:eastAsia="Times New Roman"/>
          <w:bCs/>
          <w:i/>
          <w:vertAlign w:val="subscript"/>
        </w:rPr>
        <w:t xml:space="preserve"> r</w:t>
      </w:r>
      <w:r w:rsidRPr="008E4201">
        <w:rPr>
          <w:rFonts w:eastAsia="Times New Roman"/>
          <w:bCs/>
        </w:rPr>
        <w:t xml:space="preserve">) + OM </w:t>
      </w:r>
      <w:r w:rsidRPr="008E4201">
        <w:rPr>
          <w:rFonts w:eastAsia="Times New Roman"/>
          <w:bCs/>
          <w:i/>
          <w:vertAlign w:val="subscript"/>
        </w:rPr>
        <w:t>r</w:t>
      </w:r>
      <w:r w:rsidRPr="008E4201">
        <w:rPr>
          <w:rFonts w:eastAsia="Times New Roman"/>
          <w:bCs/>
        </w:rPr>
        <w:t>) * AENG</w:t>
      </w:r>
      <w:r w:rsidRPr="008E4201">
        <w:rPr>
          <w:rFonts w:eastAsia="Times New Roman"/>
          <w:bCs/>
          <w:i/>
          <w:vertAlign w:val="subscript"/>
          <w:lang w:val="es-ES"/>
        </w:rPr>
        <w:t xml:space="preserve"> r, i</w:t>
      </w:r>
      <w:r w:rsidRPr="008E4201">
        <w:rPr>
          <w:rFonts w:eastAsia="Times New Roman"/>
          <w:bCs/>
        </w:rPr>
        <w:t xml:space="preserve">) </w:t>
      </w:r>
      <w:r w:rsidRPr="008E4201">
        <w:rPr>
          <w:rFonts w:eastAsia="Times New Roman"/>
          <w:bCs/>
          <w:i/>
          <w:vertAlign w:val="subscript"/>
        </w:rPr>
        <w:t xml:space="preserve">  </w:t>
      </w:r>
    </w:p>
    <w:p w14:paraId="692A1118" w14:textId="77777777" w:rsidR="008E4201" w:rsidRPr="008E4201" w:rsidRDefault="008E4201" w:rsidP="008E4201">
      <w:pPr>
        <w:spacing w:after="240"/>
        <w:ind w:left="1440" w:hanging="720"/>
        <w:rPr>
          <w:rFonts w:eastAsia="Times New Roman"/>
          <w:szCs w:val="20"/>
        </w:rPr>
      </w:pPr>
      <w:r w:rsidRPr="008E4201">
        <w:rPr>
          <w:rFonts w:eastAsia="Times New Roman"/>
          <w:szCs w:val="20"/>
        </w:rPr>
        <w:t>If ERCOT has not approved verifiable costs for the SWGR:</w:t>
      </w:r>
    </w:p>
    <w:p w14:paraId="0DDEAED9" w14:textId="77777777" w:rsidR="008E4201" w:rsidRPr="008E4201" w:rsidRDefault="008E4201" w:rsidP="008E4201">
      <w:pPr>
        <w:tabs>
          <w:tab w:val="left" w:pos="2160"/>
          <w:tab w:val="left" w:pos="2880"/>
        </w:tabs>
        <w:spacing w:after="240"/>
        <w:ind w:leftChars="300" w:left="2880" w:hangingChars="900" w:hanging="2160"/>
        <w:rPr>
          <w:rFonts w:eastAsia="Times New Roman"/>
          <w:bCs/>
          <w:i/>
          <w:szCs w:val="20"/>
          <w:vertAlign w:val="subscript"/>
        </w:rPr>
      </w:pPr>
      <w:r w:rsidRPr="008E4201">
        <w:rPr>
          <w:rFonts w:eastAsia="Times New Roman"/>
          <w:bCs/>
          <w:szCs w:val="20"/>
        </w:rPr>
        <w:t xml:space="preserve">     SWSUC </w:t>
      </w:r>
      <w:r w:rsidRPr="008E4201">
        <w:rPr>
          <w:rFonts w:eastAsia="Times New Roman"/>
          <w:bCs/>
          <w:i/>
          <w:szCs w:val="20"/>
          <w:vertAlign w:val="subscript"/>
        </w:rPr>
        <w:t>q, r, d</w:t>
      </w:r>
      <w:r w:rsidRPr="008E4201">
        <w:rPr>
          <w:rFonts w:eastAsia="Times New Roman"/>
          <w:bCs/>
          <w:szCs w:val="20"/>
        </w:rPr>
        <w:t xml:space="preserve"> = </w:t>
      </w:r>
      <w:r w:rsidRPr="008E4201">
        <w:rPr>
          <w:rFonts w:eastAsia="Times New Roman"/>
          <w:bCs/>
          <w:position w:val="-20"/>
          <w:szCs w:val="20"/>
          <w:lang w:val="pt-BR"/>
        </w:rPr>
        <w:object w:dxaOrig="210" w:dyaOrig="450" w14:anchorId="6E6F152C">
          <v:shape id="_x0000_i1120" type="#_x0000_t75" style="width:11.4pt;height:24pt" o:ole="">
            <v:imagedata r:id="rId32" o:title=""/>
          </v:shape>
          <o:OLEObject Type="Embed" ProgID="Equation.3" ShapeID="_x0000_i1120" DrawAspect="Content" ObjectID="_1827312227" r:id="rId144"/>
        </w:object>
      </w:r>
      <w:r w:rsidRPr="008E4201">
        <w:rPr>
          <w:rFonts w:eastAsia="Times New Roman"/>
          <w:bCs/>
          <w:szCs w:val="20"/>
        </w:rPr>
        <w:t xml:space="preserve"> (SWSF * RCGSC </w:t>
      </w:r>
      <w:r w:rsidRPr="008E4201">
        <w:rPr>
          <w:rFonts w:eastAsia="Times New Roman"/>
          <w:bCs/>
          <w:i/>
          <w:szCs w:val="20"/>
          <w:vertAlign w:val="subscript"/>
        </w:rPr>
        <w:t xml:space="preserve">s, </w:t>
      </w:r>
      <w:proofErr w:type="spellStart"/>
      <w:r w:rsidRPr="008E4201">
        <w:rPr>
          <w:rFonts w:eastAsia="Times New Roman"/>
          <w:bCs/>
          <w:i/>
          <w:szCs w:val="20"/>
          <w:vertAlign w:val="subscript"/>
        </w:rPr>
        <w:t>rc</w:t>
      </w:r>
      <w:proofErr w:type="spellEnd"/>
      <w:r w:rsidRPr="008E4201">
        <w:rPr>
          <w:rFonts w:eastAsia="Times New Roman"/>
          <w:bCs/>
          <w:szCs w:val="20"/>
        </w:rPr>
        <w:t xml:space="preserve">) + ADJSWSUC </w:t>
      </w:r>
      <w:r w:rsidRPr="008E4201">
        <w:rPr>
          <w:rFonts w:eastAsia="Times New Roman"/>
          <w:bCs/>
          <w:i/>
          <w:szCs w:val="20"/>
          <w:vertAlign w:val="subscript"/>
        </w:rPr>
        <w:t>q, r, d</w:t>
      </w:r>
    </w:p>
    <w:p w14:paraId="32E6683D" w14:textId="77777777" w:rsidR="008E4201" w:rsidRPr="008E4201" w:rsidRDefault="008E4201" w:rsidP="008E4201">
      <w:pPr>
        <w:tabs>
          <w:tab w:val="left" w:pos="1800"/>
        </w:tabs>
        <w:spacing w:after="240"/>
        <w:ind w:left="2160" w:hanging="1440"/>
        <w:rPr>
          <w:rFonts w:eastAsia="Times New Roman"/>
          <w:i/>
          <w:szCs w:val="20"/>
          <w:vertAlign w:val="subscript"/>
        </w:rPr>
      </w:pPr>
      <w:r w:rsidRPr="008E4201">
        <w:rPr>
          <w:rFonts w:eastAsia="Times New Roman"/>
          <w:szCs w:val="20"/>
        </w:rPr>
        <w:t xml:space="preserve">     SWMEC </w:t>
      </w:r>
      <w:r w:rsidRPr="008E4201">
        <w:rPr>
          <w:rFonts w:eastAsia="Times New Roman"/>
          <w:i/>
          <w:szCs w:val="20"/>
          <w:vertAlign w:val="subscript"/>
        </w:rPr>
        <w:t>q, r, d</w:t>
      </w:r>
      <w:r w:rsidRPr="008E4201">
        <w:rPr>
          <w:rFonts w:eastAsia="Times New Roman"/>
          <w:szCs w:val="20"/>
        </w:rPr>
        <w:t xml:space="preserve"> = </w:t>
      </w:r>
      <w:r w:rsidRPr="008E4201">
        <w:rPr>
          <w:rFonts w:eastAsia="Times New Roman"/>
          <w:position w:val="-20"/>
          <w:szCs w:val="20"/>
          <w:lang w:val="pt-BR"/>
        </w:rPr>
        <w:object w:dxaOrig="220" w:dyaOrig="440" w14:anchorId="368C2269">
          <v:shape id="_x0000_i1121" type="#_x0000_t75" style="width:12pt;height:24pt" o:ole="">
            <v:imagedata r:id="rId140" o:title=""/>
          </v:shape>
          <o:OLEObject Type="Embed" ProgID="Equation.3" ShapeID="_x0000_i1121" DrawAspect="Content" ObjectID="_1827312228" r:id="rId145"/>
        </w:object>
      </w:r>
      <w:r w:rsidRPr="008E4201">
        <w:rPr>
          <w:rFonts w:eastAsia="Times New Roman"/>
          <w:szCs w:val="20"/>
        </w:rPr>
        <w:t xml:space="preserve">(RCGMEC </w:t>
      </w:r>
      <w:r w:rsidRPr="008E4201">
        <w:rPr>
          <w:rFonts w:eastAsia="Times New Roman"/>
          <w:i/>
          <w:szCs w:val="20"/>
          <w:vertAlign w:val="subscript"/>
        </w:rPr>
        <w:t xml:space="preserve">i, </w:t>
      </w:r>
      <w:proofErr w:type="spellStart"/>
      <w:r w:rsidRPr="008E4201">
        <w:rPr>
          <w:rFonts w:eastAsia="Times New Roman"/>
          <w:i/>
          <w:szCs w:val="20"/>
          <w:vertAlign w:val="subscript"/>
        </w:rPr>
        <w:t>rc</w:t>
      </w:r>
      <w:proofErr w:type="spellEnd"/>
      <w:r w:rsidRPr="008E4201">
        <w:rPr>
          <w:rFonts w:eastAsia="Times New Roman"/>
          <w:szCs w:val="20"/>
        </w:rPr>
        <w:t xml:space="preserve"> * Min (LSL </w:t>
      </w:r>
      <w:r w:rsidRPr="008E4201">
        <w:rPr>
          <w:rFonts w:eastAsia="Times New Roman"/>
          <w:i/>
          <w:szCs w:val="20"/>
          <w:vertAlign w:val="subscript"/>
        </w:rPr>
        <w:t>q, r, i</w:t>
      </w:r>
      <w:r w:rsidRPr="008E4201">
        <w:rPr>
          <w:rFonts w:eastAsia="Times New Roman"/>
          <w:szCs w:val="20"/>
        </w:rPr>
        <w:t xml:space="preserve"> * (¼), RTMG </w:t>
      </w:r>
      <w:r w:rsidRPr="008E4201">
        <w:rPr>
          <w:rFonts w:eastAsia="Times New Roman"/>
          <w:i/>
          <w:szCs w:val="20"/>
          <w:vertAlign w:val="subscript"/>
        </w:rPr>
        <w:t>q, r, i</w:t>
      </w:r>
      <w:r w:rsidRPr="008E4201">
        <w:rPr>
          <w:rFonts w:eastAsia="Times New Roman"/>
          <w:szCs w:val="20"/>
        </w:rPr>
        <w:t xml:space="preserve">)) </w:t>
      </w:r>
      <w:r w:rsidRPr="008E4201">
        <w:rPr>
          <w:rFonts w:eastAsia="Times New Roman"/>
          <w:i/>
          <w:szCs w:val="20"/>
          <w:vertAlign w:val="subscript"/>
        </w:rPr>
        <w:t xml:space="preserve">  </w:t>
      </w:r>
    </w:p>
    <w:p w14:paraId="4C39C8D9" w14:textId="77777777" w:rsidR="008E4201" w:rsidRPr="008E4201" w:rsidRDefault="008E4201" w:rsidP="008E4201">
      <w:pPr>
        <w:tabs>
          <w:tab w:val="left" w:pos="2160"/>
          <w:tab w:val="left" w:pos="2880"/>
        </w:tabs>
        <w:spacing w:after="240"/>
        <w:ind w:leftChars="300" w:left="2880" w:hangingChars="900" w:hanging="2160"/>
        <w:rPr>
          <w:rFonts w:eastAsia="Times New Roman"/>
          <w:bCs/>
          <w:i/>
          <w:szCs w:val="20"/>
          <w:vertAlign w:val="subscript"/>
        </w:rPr>
      </w:pPr>
      <w:r w:rsidRPr="008E4201">
        <w:rPr>
          <w:rFonts w:eastAsia="Times New Roman"/>
          <w:bCs/>
          <w:szCs w:val="20"/>
        </w:rPr>
        <w:t xml:space="preserve">     SWOC </w:t>
      </w:r>
      <w:r w:rsidRPr="008E4201">
        <w:rPr>
          <w:rFonts w:eastAsia="Times New Roman"/>
          <w:bCs/>
          <w:i/>
          <w:szCs w:val="20"/>
          <w:vertAlign w:val="subscript"/>
        </w:rPr>
        <w:t>q, r, d</w:t>
      </w:r>
      <w:r w:rsidRPr="008E4201">
        <w:rPr>
          <w:rFonts w:eastAsia="Times New Roman"/>
          <w:bCs/>
          <w:szCs w:val="20"/>
        </w:rPr>
        <w:t xml:space="preserve"> = </w:t>
      </w:r>
      <w:r w:rsidRPr="008E4201">
        <w:rPr>
          <w:rFonts w:eastAsia="Times New Roman"/>
          <w:bCs/>
          <w:position w:val="-20"/>
          <w:szCs w:val="20"/>
          <w:lang w:val="pt-BR"/>
        </w:rPr>
        <w:object w:dxaOrig="220" w:dyaOrig="440" w14:anchorId="3910DF80">
          <v:shape id="_x0000_i1122" type="#_x0000_t75" style="width:12pt;height:24pt" o:ole="">
            <v:imagedata r:id="rId140" o:title=""/>
          </v:shape>
          <o:OLEObject Type="Embed" ProgID="Equation.3" ShapeID="_x0000_i1122" DrawAspect="Content" ObjectID="_1827312229" r:id="rId146"/>
        </w:object>
      </w:r>
      <w:r w:rsidRPr="008E4201">
        <w:rPr>
          <w:rFonts w:eastAsia="Times New Roman"/>
          <w:bCs/>
          <w:szCs w:val="20"/>
        </w:rPr>
        <w:t>((PA</w:t>
      </w:r>
      <w:r w:rsidRPr="008E4201">
        <w:rPr>
          <w:rFonts w:eastAsia="Times New Roman"/>
          <w:bCs/>
          <w:szCs w:val="20"/>
          <w:lang w:val="pt-BR"/>
        </w:rPr>
        <w:t xml:space="preserve">HR </w:t>
      </w:r>
      <w:r w:rsidRPr="008E4201">
        <w:rPr>
          <w:rFonts w:eastAsia="Times New Roman"/>
          <w:bCs/>
          <w:i/>
          <w:szCs w:val="20"/>
          <w:vertAlign w:val="subscript"/>
        </w:rPr>
        <w:t xml:space="preserve">r, </w:t>
      </w:r>
      <w:r w:rsidRPr="008E4201">
        <w:rPr>
          <w:rFonts w:eastAsia="Times New Roman"/>
          <w:bCs/>
          <w:i/>
          <w:szCs w:val="20"/>
          <w:vertAlign w:val="subscript"/>
          <w:lang w:val="es-ES"/>
        </w:rPr>
        <w:t xml:space="preserve">i </w:t>
      </w:r>
      <w:r w:rsidRPr="008E4201">
        <w:rPr>
          <w:rFonts w:eastAsia="Times New Roman"/>
          <w:bCs/>
          <w:szCs w:val="20"/>
        </w:rPr>
        <w:t xml:space="preserve">* FIP + STOM </w:t>
      </w:r>
      <w:proofErr w:type="spellStart"/>
      <w:r w:rsidRPr="008E4201">
        <w:rPr>
          <w:rFonts w:eastAsia="Times New Roman"/>
          <w:bCs/>
          <w:i/>
          <w:szCs w:val="20"/>
          <w:vertAlign w:val="subscript"/>
        </w:rPr>
        <w:t>rc</w:t>
      </w:r>
      <w:proofErr w:type="spellEnd"/>
      <w:r w:rsidRPr="008E4201">
        <w:rPr>
          <w:rFonts w:eastAsia="Times New Roman"/>
          <w:bCs/>
          <w:szCs w:val="20"/>
        </w:rPr>
        <w:t xml:space="preserve">) * Max(0, (RTMG </w:t>
      </w:r>
      <w:r w:rsidRPr="008E4201">
        <w:rPr>
          <w:rFonts w:eastAsia="Times New Roman"/>
          <w:bCs/>
          <w:i/>
          <w:szCs w:val="20"/>
          <w:vertAlign w:val="subscript"/>
        </w:rPr>
        <w:t>q, r, i</w:t>
      </w:r>
      <w:r w:rsidRPr="008E4201">
        <w:rPr>
          <w:rFonts w:eastAsia="Times New Roman"/>
          <w:bCs/>
          <w:szCs w:val="20"/>
        </w:rPr>
        <w:t xml:space="preserve"> – LSL </w:t>
      </w:r>
      <w:r w:rsidRPr="008E4201">
        <w:rPr>
          <w:rFonts w:eastAsia="Times New Roman"/>
          <w:bCs/>
          <w:i/>
          <w:szCs w:val="20"/>
          <w:vertAlign w:val="subscript"/>
        </w:rPr>
        <w:t>q, r, i</w:t>
      </w:r>
      <w:r w:rsidRPr="008E4201">
        <w:rPr>
          <w:rFonts w:eastAsia="Times New Roman"/>
          <w:bCs/>
          <w:szCs w:val="20"/>
        </w:rPr>
        <w:t xml:space="preserve"> * (¼)))) </w:t>
      </w:r>
      <w:r w:rsidRPr="008E4201">
        <w:rPr>
          <w:rFonts w:eastAsia="Times New Roman"/>
          <w:i/>
          <w:szCs w:val="20"/>
        </w:rPr>
        <w:t xml:space="preserve">- </w:t>
      </w:r>
      <w:r w:rsidRPr="008E4201">
        <w:rPr>
          <w:rFonts w:eastAsia="Times New Roman"/>
          <w:szCs w:val="20"/>
          <w:lang w:val="pt-BR"/>
        </w:rPr>
        <w:t>OPC</w:t>
      </w:r>
      <w:r w:rsidRPr="008E4201">
        <w:rPr>
          <w:rFonts w:eastAsia="Times New Roman"/>
          <w:i/>
          <w:szCs w:val="20"/>
          <w:vertAlign w:val="subscript"/>
          <w:lang w:val="es-ES"/>
        </w:rPr>
        <w:t xml:space="preserve"> r, d</w:t>
      </w:r>
      <w:r w:rsidRPr="008E4201">
        <w:rPr>
          <w:rFonts w:eastAsia="Times New Roman"/>
          <w:bCs/>
          <w:szCs w:val="20"/>
        </w:rPr>
        <w:t xml:space="preserve"> </w:t>
      </w:r>
      <w:r w:rsidRPr="008E4201">
        <w:rPr>
          <w:rFonts w:eastAsia="Times New Roman"/>
          <w:bCs/>
          <w:i/>
          <w:szCs w:val="20"/>
          <w:vertAlign w:val="subscript"/>
        </w:rPr>
        <w:t xml:space="preserve">  </w:t>
      </w:r>
    </w:p>
    <w:p w14:paraId="5FDAFAC1" w14:textId="77777777" w:rsidR="008E4201" w:rsidRPr="008E4201" w:rsidRDefault="008E4201" w:rsidP="008E4201">
      <w:pPr>
        <w:tabs>
          <w:tab w:val="left" w:pos="1800"/>
        </w:tabs>
        <w:spacing w:after="240"/>
        <w:ind w:left="2160" w:hanging="1440"/>
        <w:rPr>
          <w:rFonts w:eastAsia="Times New Roman"/>
          <w:iCs/>
          <w:szCs w:val="20"/>
          <w:lang w:val="pt-BR"/>
        </w:rPr>
      </w:pPr>
      <w:r w:rsidRPr="008E4201">
        <w:rPr>
          <w:rFonts w:eastAsia="Times New Roman"/>
          <w:iCs/>
          <w:szCs w:val="20"/>
          <w:lang w:val="pt-BR"/>
        </w:rPr>
        <w:t>Where,</w:t>
      </w:r>
    </w:p>
    <w:p w14:paraId="6ED2BAB7" w14:textId="77777777" w:rsidR="008E4201" w:rsidRPr="008E4201" w:rsidRDefault="008E4201" w:rsidP="008E4201">
      <w:pPr>
        <w:tabs>
          <w:tab w:val="left" w:pos="2340"/>
          <w:tab w:val="left" w:pos="2880"/>
        </w:tabs>
        <w:spacing w:after="240"/>
        <w:ind w:left="987" w:hanging="269"/>
        <w:rPr>
          <w:rFonts w:eastAsia="Times New Roman"/>
          <w:bCs/>
          <w:i/>
          <w:szCs w:val="20"/>
          <w:vertAlign w:val="subscript"/>
        </w:rPr>
      </w:pPr>
      <w:r w:rsidRPr="008E4201">
        <w:rPr>
          <w:rFonts w:eastAsia="Times New Roman"/>
          <w:bCs/>
          <w:szCs w:val="20"/>
          <w:lang w:val="pt-BR"/>
        </w:rPr>
        <w:t>OPC</w:t>
      </w:r>
      <w:r w:rsidRPr="008E4201">
        <w:rPr>
          <w:rFonts w:eastAsia="Times New Roman"/>
          <w:bCs/>
          <w:i/>
          <w:szCs w:val="20"/>
          <w:vertAlign w:val="subscript"/>
          <w:lang w:val="es-ES"/>
        </w:rPr>
        <w:t xml:space="preserve"> r, d</w:t>
      </w:r>
      <w:r w:rsidRPr="008E4201">
        <w:rPr>
          <w:rFonts w:eastAsia="Times New Roman"/>
          <w:bCs/>
          <w:szCs w:val="20"/>
          <w:lang w:val="pt-BR"/>
        </w:rPr>
        <w:t xml:space="preserve"> = </w:t>
      </w:r>
      <w:r w:rsidRPr="008E4201">
        <w:rPr>
          <w:rFonts w:eastAsia="Times New Roman"/>
          <w:bCs/>
          <w:position w:val="-20"/>
          <w:szCs w:val="20"/>
          <w:lang w:val="pt-BR"/>
        </w:rPr>
        <w:object w:dxaOrig="220" w:dyaOrig="440" w14:anchorId="575B04AB">
          <v:shape id="_x0000_i1123" type="#_x0000_t75" style="width:12pt;height:24pt" o:ole="">
            <v:imagedata r:id="rId140" o:title=""/>
          </v:shape>
          <o:OLEObject Type="Embed" ProgID="Equation.3" ShapeID="_x0000_i1123" DrawAspect="Content" ObjectID="_1827312230" r:id="rId147"/>
        </w:object>
      </w:r>
      <w:r w:rsidRPr="008E4201">
        <w:rPr>
          <w:rFonts w:eastAsia="Times New Roman"/>
          <w:bCs/>
          <w:szCs w:val="20"/>
          <w:lang w:val="pt-BR"/>
        </w:rPr>
        <w:t>(</w:t>
      </w:r>
      <w:r w:rsidRPr="008E4201">
        <w:rPr>
          <w:rFonts w:eastAsia="Times New Roman"/>
          <w:bCs/>
          <w:szCs w:val="20"/>
        </w:rPr>
        <w:t>(P</w:t>
      </w:r>
      <w:r w:rsidRPr="008E4201">
        <w:rPr>
          <w:rFonts w:eastAsia="Times New Roman"/>
          <w:bCs/>
          <w:szCs w:val="20"/>
          <w:lang w:val="pt-BR"/>
        </w:rPr>
        <w:t>AHR</w:t>
      </w:r>
      <w:r w:rsidRPr="008E4201">
        <w:rPr>
          <w:rFonts w:eastAsia="Times New Roman"/>
          <w:bCs/>
          <w:i/>
          <w:szCs w:val="20"/>
          <w:vertAlign w:val="subscript"/>
          <w:lang w:val="es-ES"/>
        </w:rPr>
        <w:t xml:space="preserve"> r, i</w:t>
      </w:r>
      <w:r w:rsidRPr="008E4201">
        <w:rPr>
          <w:rFonts w:eastAsia="Times New Roman"/>
          <w:bCs/>
          <w:szCs w:val="20"/>
        </w:rPr>
        <w:t xml:space="preserve"> * FIP + STOM </w:t>
      </w:r>
      <w:proofErr w:type="spellStart"/>
      <w:r w:rsidRPr="008E4201">
        <w:rPr>
          <w:rFonts w:eastAsia="Times New Roman"/>
          <w:bCs/>
          <w:i/>
          <w:szCs w:val="20"/>
          <w:vertAlign w:val="subscript"/>
        </w:rPr>
        <w:t>rc</w:t>
      </w:r>
      <w:proofErr w:type="spellEnd"/>
      <w:r w:rsidRPr="008E4201">
        <w:rPr>
          <w:rFonts w:eastAsia="Times New Roman"/>
          <w:bCs/>
          <w:szCs w:val="20"/>
        </w:rPr>
        <w:t>) * AENG</w:t>
      </w:r>
      <w:r w:rsidRPr="008E4201">
        <w:rPr>
          <w:rFonts w:eastAsia="Times New Roman"/>
          <w:bCs/>
          <w:i/>
          <w:szCs w:val="20"/>
          <w:vertAlign w:val="subscript"/>
          <w:lang w:val="es-ES"/>
        </w:rPr>
        <w:t xml:space="preserve"> r, i</w:t>
      </w:r>
      <w:r w:rsidRPr="008E4201">
        <w:rPr>
          <w:rFonts w:eastAsia="Times New Roman"/>
          <w:bCs/>
          <w:szCs w:val="20"/>
        </w:rPr>
        <w:t xml:space="preserve">) </w:t>
      </w:r>
      <w:r w:rsidRPr="008E4201">
        <w:rPr>
          <w:rFonts w:eastAsia="Times New Roman"/>
          <w:bCs/>
          <w:i/>
          <w:szCs w:val="20"/>
          <w:vertAlign w:val="subscript"/>
        </w:rPr>
        <w:t xml:space="preserve">  </w:t>
      </w:r>
    </w:p>
    <w:p w14:paraId="2552014F" w14:textId="77777777" w:rsidR="008E4201" w:rsidRPr="008E4201" w:rsidRDefault="008E4201" w:rsidP="008E4201">
      <w:pPr>
        <w:rPr>
          <w:rFonts w:eastAsia="Times New Roman"/>
          <w:szCs w:val="20"/>
        </w:rPr>
      </w:pPr>
      <w:r w:rsidRPr="008E4201">
        <w:rPr>
          <w:rFonts w:eastAsia="Times New Roman"/>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07"/>
        <w:gridCol w:w="1294"/>
        <w:gridCol w:w="6251"/>
      </w:tblGrid>
      <w:tr w:rsidR="008E4201" w:rsidRPr="008E4201" w14:paraId="19B3B6E4" w14:textId="77777777" w:rsidTr="00D34EC1">
        <w:trPr>
          <w:cantSplit/>
          <w:trHeight w:val="359"/>
          <w:tblHeader/>
        </w:trPr>
        <w:tc>
          <w:tcPr>
            <w:tcW w:w="966" w:type="pct"/>
            <w:tcBorders>
              <w:top w:val="single" w:sz="4" w:space="0" w:color="auto"/>
              <w:left w:val="single" w:sz="4" w:space="0" w:color="auto"/>
              <w:bottom w:val="single" w:sz="6" w:space="0" w:color="auto"/>
              <w:right w:val="single" w:sz="6" w:space="0" w:color="auto"/>
            </w:tcBorders>
            <w:hideMark/>
          </w:tcPr>
          <w:p w14:paraId="5608ECDE" w14:textId="77777777" w:rsidR="008E4201" w:rsidRPr="008E4201" w:rsidRDefault="008E4201" w:rsidP="008E4201">
            <w:pPr>
              <w:spacing w:after="120"/>
              <w:rPr>
                <w:rFonts w:eastAsia="Times New Roman"/>
                <w:b/>
                <w:iCs/>
                <w:sz w:val="20"/>
                <w:szCs w:val="20"/>
              </w:rPr>
            </w:pPr>
            <w:r w:rsidRPr="008E4201">
              <w:rPr>
                <w:rFonts w:eastAsia="Times New Roman"/>
                <w:b/>
                <w:iCs/>
                <w:sz w:val="20"/>
                <w:szCs w:val="20"/>
              </w:rPr>
              <w:lastRenderedPageBreak/>
              <w:t>Variable</w:t>
            </w:r>
          </w:p>
        </w:tc>
        <w:tc>
          <w:tcPr>
            <w:tcW w:w="692" w:type="pct"/>
            <w:tcBorders>
              <w:top w:val="single" w:sz="4" w:space="0" w:color="auto"/>
              <w:left w:val="single" w:sz="6" w:space="0" w:color="auto"/>
              <w:bottom w:val="single" w:sz="6" w:space="0" w:color="auto"/>
              <w:right w:val="single" w:sz="6" w:space="0" w:color="auto"/>
            </w:tcBorders>
            <w:hideMark/>
          </w:tcPr>
          <w:p w14:paraId="2F73F131" w14:textId="77777777" w:rsidR="008E4201" w:rsidRPr="008E4201" w:rsidRDefault="008E4201" w:rsidP="008E4201">
            <w:pPr>
              <w:spacing w:after="120"/>
              <w:jc w:val="center"/>
              <w:rPr>
                <w:rFonts w:eastAsia="Times New Roman"/>
                <w:b/>
                <w:iCs/>
                <w:sz w:val="20"/>
                <w:szCs w:val="20"/>
              </w:rPr>
            </w:pPr>
            <w:r w:rsidRPr="008E4201">
              <w:rPr>
                <w:rFonts w:eastAsia="Times New Roman"/>
                <w:b/>
                <w:iCs/>
                <w:sz w:val="20"/>
                <w:szCs w:val="20"/>
              </w:rPr>
              <w:t>Unit</w:t>
            </w:r>
          </w:p>
        </w:tc>
        <w:tc>
          <w:tcPr>
            <w:tcW w:w="3342" w:type="pct"/>
            <w:tcBorders>
              <w:top w:val="single" w:sz="4" w:space="0" w:color="auto"/>
              <w:left w:val="single" w:sz="6" w:space="0" w:color="auto"/>
              <w:bottom w:val="single" w:sz="6" w:space="0" w:color="auto"/>
              <w:right w:val="single" w:sz="4" w:space="0" w:color="auto"/>
            </w:tcBorders>
            <w:hideMark/>
          </w:tcPr>
          <w:p w14:paraId="0DF8B7E6" w14:textId="77777777" w:rsidR="008E4201" w:rsidRPr="008E4201" w:rsidRDefault="008E4201" w:rsidP="008E4201">
            <w:pPr>
              <w:spacing w:after="120"/>
              <w:rPr>
                <w:rFonts w:eastAsia="Times New Roman"/>
                <w:b/>
                <w:iCs/>
                <w:sz w:val="20"/>
                <w:szCs w:val="20"/>
              </w:rPr>
            </w:pPr>
            <w:r w:rsidRPr="008E4201">
              <w:rPr>
                <w:rFonts w:eastAsia="Times New Roman"/>
                <w:b/>
                <w:iCs/>
                <w:sz w:val="20"/>
                <w:szCs w:val="20"/>
              </w:rPr>
              <w:t>Definition</w:t>
            </w:r>
          </w:p>
        </w:tc>
      </w:tr>
      <w:tr w:rsidR="008E4201" w:rsidRPr="008E4201" w14:paraId="3C295D41" w14:textId="77777777" w:rsidTr="00D34EC1">
        <w:trPr>
          <w:cantSplit/>
        </w:trPr>
        <w:tc>
          <w:tcPr>
            <w:tcW w:w="966" w:type="pct"/>
            <w:tcBorders>
              <w:top w:val="single" w:sz="6" w:space="0" w:color="auto"/>
              <w:left w:val="single" w:sz="4" w:space="0" w:color="auto"/>
              <w:bottom w:val="single" w:sz="6" w:space="0" w:color="auto"/>
              <w:right w:val="single" w:sz="6" w:space="0" w:color="auto"/>
            </w:tcBorders>
            <w:hideMark/>
          </w:tcPr>
          <w:p w14:paraId="1E7C157B"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SWMWAMT </w:t>
            </w:r>
            <w:r w:rsidRPr="008E4201">
              <w:rPr>
                <w:rFonts w:eastAsia="Times New Roman"/>
                <w:i/>
                <w:iCs/>
                <w:sz w:val="20"/>
                <w:szCs w:val="20"/>
                <w:vertAlign w:val="subscript"/>
              </w:rPr>
              <w:t>q, r</w:t>
            </w:r>
            <w:r w:rsidRPr="008E4201">
              <w:rPr>
                <w:rFonts w:eastAsia="Times New Roman"/>
                <w:b/>
                <w:iCs/>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1950E28F"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hideMark/>
          </w:tcPr>
          <w:p w14:paraId="4F103761" w14:textId="77777777" w:rsidR="008E4201" w:rsidRPr="008E4201" w:rsidRDefault="008E4201" w:rsidP="008E4201">
            <w:pPr>
              <w:spacing w:after="60"/>
              <w:rPr>
                <w:rFonts w:eastAsia="Times New Roman"/>
                <w:iCs/>
                <w:sz w:val="20"/>
                <w:szCs w:val="20"/>
              </w:rPr>
            </w:pPr>
            <w:r w:rsidRPr="008E4201">
              <w:rPr>
                <w:rFonts w:eastAsia="Times New Roman"/>
                <w:i/>
                <w:iCs/>
                <w:sz w:val="20"/>
                <w:szCs w:val="20"/>
              </w:rPr>
              <w:t>Switchable Generation Make-Whole Payment</w:t>
            </w:r>
            <w:r w:rsidRPr="008E4201">
              <w:rPr>
                <w:rFonts w:eastAsia="Times New Roman"/>
                <w:iCs/>
                <w:sz w:val="20"/>
                <w:szCs w:val="20"/>
              </w:rPr>
              <w:t xml:space="preserve">—The Switchable Generation Make-Whole Payment to the QSE </w:t>
            </w:r>
            <w:r w:rsidRPr="008E4201">
              <w:rPr>
                <w:rFonts w:eastAsia="Times New Roman"/>
                <w:i/>
                <w:iCs/>
                <w:sz w:val="20"/>
                <w:szCs w:val="20"/>
              </w:rPr>
              <w:t>q,</w:t>
            </w:r>
            <w:r w:rsidRPr="008E4201">
              <w:rPr>
                <w:rFonts w:eastAsia="Times New Roman"/>
                <w:iCs/>
                <w:sz w:val="20"/>
                <w:szCs w:val="20"/>
              </w:rPr>
              <w:t xml:space="preserve"> for Resource </w:t>
            </w:r>
            <w:r w:rsidRPr="008E4201">
              <w:rPr>
                <w:rFonts w:eastAsia="Times New Roman"/>
                <w:i/>
                <w:iCs/>
                <w:sz w:val="20"/>
                <w:szCs w:val="20"/>
              </w:rPr>
              <w:t>r</w:t>
            </w:r>
            <w:r w:rsidRPr="008E4201">
              <w:rPr>
                <w:rFonts w:eastAsia="Times New Roman"/>
                <w:iCs/>
                <w:sz w:val="20"/>
                <w:szCs w:val="20"/>
              </w:rPr>
              <w:t xml:space="preserve">, for the hour.  Where for a Combined Cycle Train, the Resource </w:t>
            </w:r>
            <w:r w:rsidRPr="008E4201">
              <w:rPr>
                <w:rFonts w:eastAsia="Times New Roman"/>
                <w:i/>
                <w:iCs/>
                <w:sz w:val="20"/>
                <w:szCs w:val="20"/>
              </w:rPr>
              <w:t xml:space="preserve">r </w:t>
            </w:r>
            <w:r w:rsidRPr="008E4201">
              <w:rPr>
                <w:rFonts w:eastAsia="Times New Roman"/>
                <w:iCs/>
                <w:sz w:val="20"/>
                <w:szCs w:val="20"/>
              </w:rPr>
              <w:t>is the Combined Cycle Train.</w:t>
            </w:r>
          </w:p>
        </w:tc>
      </w:tr>
      <w:tr w:rsidR="008E4201" w:rsidRPr="008E4201" w14:paraId="468AE80B" w14:textId="77777777" w:rsidTr="00D34EC1">
        <w:trPr>
          <w:cantSplit/>
        </w:trPr>
        <w:tc>
          <w:tcPr>
            <w:tcW w:w="966" w:type="pct"/>
            <w:tcBorders>
              <w:top w:val="single" w:sz="6" w:space="0" w:color="auto"/>
              <w:left w:val="single" w:sz="4" w:space="0" w:color="auto"/>
              <w:bottom w:val="single" w:sz="6" w:space="0" w:color="auto"/>
              <w:right w:val="single" w:sz="6" w:space="0" w:color="auto"/>
            </w:tcBorders>
          </w:tcPr>
          <w:p w14:paraId="19EB585D"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SWCG </w:t>
            </w:r>
            <w:r w:rsidRPr="008E4201">
              <w:rPr>
                <w:rFonts w:eastAsia="Times New Roman"/>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74A9A1C7"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2AB03FC3" w14:textId="77777777" w:rsidR="008E4201" w:rsidRPr="008E4201" w:rsidRDefault="008E4201" w:rsidP="008E4201">
            <w:pPr>
              <w:spacing w:after="60"/>
              <w:rPr>
                <w:rFonts w:eastAsia="Times New Roman"/>
                <w:i/>
                <w:iCs/>
                <w:sz w:val="20"/>
                <w:szCs w:val="20"/>
              </w:rPr>
            </w:pPr>
            <w:r w:rsidRPr="008E4201">
              <w:rPr>
                <w:rFonts w:eastAsia="Times New Roman"/>
                <w:i/>
                <w:iCs/>
                <w:sz w:val="20"/>
                <w:szCs w:val="20"/>
              </w:rPr>
              <w:t>Switchable Generation Cost Guarantee</w:t>
            </w:r>
            <w:r w:rsidRPr="008E4201">
              <w:rPr>
                <w:rFonts w:eastAsia="Times New Roman"/>
                <w:iCs/>
                <w:sz w:val="20"/>
                <w:szCs w:val="20"/>
              </w:rPr>
              <w:t xml:space="preserve">—The sum of eligible Startup Costs, minimum-energy costs, operating costs, and other Switchable Generation approved costs for Resource </w:t>
            </w:r>
            <w:r w:rsidRPr="008E4201">
              <w:rPr>
                <w:rFonts w:eastAsia="Times New Roman"/>
                <w:i/>
                <w:iCs/>
                <w:sz w:val="20"/>
                <w:szCs w:val="20"/>
              </w:rPr>
              <w:t xml:space="preserve">r </w:t>
            </w:r>
            <w:r w:rsidRPr="008E4201">
              <w:rPr>
                <w:rFonts w:eastAsia="Times New Roman"/>
                <w:iCs/>
                <w:sz w:val="20"/>
                <w:szCs w:val="20"/>
              </w:rPr>
              <w:t xml:space="preserve">represented by QSE </w:t>
            </w:r>
            <w:r w:rsidRPr="008E4201">
              <w:rPr>
                <w:rFonts w:eastAsia="Times New Roman"/>
                <w:i/>
                <w:iCs/>
                <w:sz w:val="20"/>
                <w:szCs w:val="20"/>
              </w:rPr>
              <w:t>q</w:t>
            </w:r>
            <w:r w:rsidRPr="008E4201">
              <w:rPr>
                <w:rFonts w:eastAsia="Times New Roman"/>
                <w:iCs/>
                <w:sz w:val="20"/>
                <w:szCs w:val="20"/>
              </w:rPr>
              <w:t xml:space="preserve"> for all instructed hours, for the Operating Day </w:t>
            </w:r>
            <w:r w:rsidRPr="008E4201">
              <w:rPr>
                <w:rFonts w:eastAsia="Times New Roman"/>
                <w:i/>
                <w:iCs/>
                <w:sz w:val="20"/>
                <w:szCs w:val="20"/>
              </w:rPr>
              <w:t>d</w:t>
            </w:r>
            <w:r w:rsidRPr="008E4201">
              <w:rPr>
                <w:rFonts w:eastAsia="Times New Roman"/>
                <w:iCs/>
                <w:sz w:val="20"/>
                <w:szCs w:val="20"/>
              </w:rPr>
              <w:t xml:space="preserve">.  Where for a Combined Cycle Train, the Resource </w:t>
            </w:r>
            <w:r w:rsidRPr="008E4201">
              <w:rPr>
                <w:rFonts w:eastAsia="Times New Roman"/>
                <w:i/>
                <w:iCs/>
                <w:sz w:val="20"/>
                <w:szCs w:val="20"/>
              </w:rPr>
              <w:t xml:space="preserve">r </w:t>
            </w:r>
            <w:r w:rsidRPr="008E4201">
              <w:rPr>
                <w:rFonts w:eastAsia="Times New Roman"/>
                <w:iCs/>
                <w:sz w:val="20"/>
                <w:szCs w:val="20"/>
              </w:rPr>
              <w:t>is the Combined Cycle Train.</w:t>
            </w:r>
          </w:p>
        </w:tc>
      </w:tr>
      <w:tr w:rsidR="008E4201" w:rsidRPr="008E4201" w14:paraId="4706C698" w14:textId="77777777" w:rsidTr="00D34EC1">
        <w:trPr>
          <w:cantSplit/>
        </w:trPr>
        <w:tc>
          <w:tcPr>
            <w:tcW w:w="966" w:type="pct"/>
            <w:tcBorders>
              <w:top w:val="single" w:sz="6" w:space="0" w:color="auto"/>
              <w:left w:val="single" w:sz="4" w:space="0" w:color="auto"/>
              <w:bottom w:val="single" w:sz="6" w:space="0" w:color="auto"/>
              <w:right w:val="single" w:sz="6" w:space="0" w:color="auto"/>
            </w:tcBorders>
          </w:tcPr>
          <w:p w14:paraId="59F4BD6B" w14:textId="77777777" w:rsidR="008E4201" w:rsidRPr="008E4201" w:rsidRDefault="008E4201" w:rsidP="008E4201">
            <w:pPr>
              <w:spacing w:after="60"/>
              <w:rPr>
                <w:rFonts w:eastAsia="Times New Roman"/>
                <w:iCs/>
                <w:sz w:val="20"/>
                <w:szCs w:val="20"/>
              </w:rPr>
            </w:pPr>
            <w:r w:rsidRPr="008E4201">
              <w:rPr>
                <w:rFonts w:eastAsia="Times New Roman"/>
                <w:sz w:val="20"/>
                <w:szCs w:val="20"/>
                <w:lang w:val="pt-BR"/>
              </w:rPr>
              <w:t>OPC</w:t>
            </w:r>
            <w:r w:rsidRPr="008E4201">
              <w:rPr>
                <w:rFonts w:eastAsia="Times New Roman"/>
                <w:i/>
                <w:sz w:val="20"/>
                <w:szCs w:val="20"/>
                <w:vertAlign w:val="subscript"/>
                <w:lang w:val="es-ES"/>
              </w:rPr>
              <w:t xml:space="preserve"> r, d</w:t>
            </w:r>
          </w:p>
        </w:tc>
        <w:tc>
          <w:tcPr>
            <w:tcW w:w="692" w:type="pct"/>
            <w:tcBorders>
              <w:top w:val="single" w:sz="6" w:space="0" w:color="auto"/>
              <w:left w:val="single" w:sz="6" w:space="0" w:color="auto"/>
              <w:bottom w:val="single" w:sz="6" w:space="0" w:color="auto"/>
              <w:right w:val="single" w:sz="6" w:space="0" w:color="auto"/>
            </w:tcBorders>
          </w:tcPr>
          <w:p w14:paraId="1D13A065" w14:textId="77777777" w:rsidR="008E4201" w:rsidRPr="008E4201" w:rsidRDefault="008E4201" w:rsidP="008E4201">
            <w:pPr>
              <w:spacing w:after="60"/>
              <w:rPr>
                <w:rFonts w:eastAsia="Times New Roman"/>
                <w:iCs/>
                <w:sz w:val="20"/>
                <w:szCs w:val="20"/>
              </w:rPr>
            </w:pPr>
            <w:r w:rsidRPr="008E4201">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14FCF319" w14:textId="77777777" w:rsidR="008E4201" w:rsidRPr="008E4201" w:rsidRDefault="008E4201" w:rsidP="008E4201">
            <w:pPr>
              <w:spacing w:after="60"/>
              <w:rPr>
                <w:rFonts w:eastAsia="Times New Roman"/>
                <w:i/>
                <w:iCs/>
                <w:sz w:val="20"/>
                <w:szCs w:val="20"/>
              </w:rPr>
            </w:pPr>
            <w:r w:rsidRPr="008E4201">
              <w:rPr>
                <w:rFonts w:eastAsia="Times New Roman"/>
                <w:i/>
                <w:sz w:val="20"/>
                <w:szCs w:val="20"/>
              </w:rPr>
              <w:t xml:space="preserve">Operational Cost </w:t>
            </w:r>
            <w:r w:rsidRPr="008E4201">
              <w:rPr>
                <w:rFonts w:eastAsia="Times New Roman"/>
                <w:sz w:val="20"/>
                <w:szCs w:val="20"/>
              </w:rPr>
              <w:t xml:space="preserve">– The operational cost for the Resource </w:t>
            </w:r>
            <w:r w:rsidRPr="008E4201">
              <w:rPr>
                <w:rFonts w:eastAsia="Times New Roman"/>
                <w:i/>
                <w:sz w:val="20"/>
                <w:szCs w:val="20"/>
              </w:rPr>
              <w:t xml:space="preserve">r </w:t>
            </w:r>
            <w:r w:rsidRPr="008E4201">
              <w:rPr>
                <w:rFonts w:eastAsia="Times New Roman"/>
                <w:sz w:val="20"/>
                <w:szCs w:val="20"/>
              </w:rPr>
              <w:t xml:space="preserve">for the Operating Day </w:t>
            </w:r>
            <w:r w:rsidRPr="008E4201">
              <w:rPr>
                <w:rFonts w:eastAsia="Times New Roman"/>
                <w:i/>
                <w:sz w:val="20"/>
                <w:szCs w:val="20"/>
              </w:rPr>
              <w:t>d</w:t>
            </w:r>
            <w:r w:rsidRPr="008E4201">
              <w:rPr>
                <w:rFonts w:eastAsia="Times New Roman"/>
                <w:sz w:val="20"/>
                <w:szCs w:val="20"/>
              </w:rPr>
              <w:t xml:space="preserve"> in the non-ERCOT Control Area.  The operating costs represent the costs the Resource would have incurred to generate the awarded energy in the non-ERCOT Control Area Day-Ahead market absent a request to switch to ERCOT.  Where for a Combined Cycle Train, the Resource </w:t>
            </w:r>
            <w:r w:rsidRPr="008E4201">
              <w:rPr>
                <w:rFonts w:eastAsia="Times New Roman"/>
                <w:i/>
                <w:sz w:val="20"/>
                <w:szCs w:val="20"/>
              </w:rPr>
              <w:t xml:space="preserve">r </w:t>
            </w:r>
            <w:r w:rsidRPr="008E4201">
              <w:rPr>
                <w:rFonts w:eastAsia="Times New Roman"/>
                <w:sz w:val="20"/>
                <w:szCs w:val="20"/>
              </w:rPr>
              <w:t>is the Combined Cycle Train.</w:t>
            </w:r>
          </w:p>
        </w:tc>
      </w:tr>
      <w:tr w:rsidR="008E4201" w:rsidRPr="008E4201" w14:paraId="342CB7A6" w14:textId="77777777" w:rsidTr="00D34EC1">
        <w:trPr>
          <w:cantSplit/>
        </w:trPr>
        <w:tc>
          <w:tcPr>
            <w:tcW w:w="966" w:type="pct"/>
            <w:tcBorders>
              <w:top w:val="single" w:sz="6" w:space="0" w:color="auto"/>
              <w:left w:val="single" w:sz="4" w:space="0" w:color="auto"/>
              <w:bottom w:val="single" w:sz="6" w:space="0" w:color="auto"/>
              <w:right w:val="single" w:sz="6" w:space="0" w:color="auto"/>
            </w:tcBorders>
          </w:tcPr>
          <w:p w14:paraId="69FD9E1E" w14:textId="77777777" w:rsidR="008E4201" w:rsidRPr="008E4201" w:rsidRDefault="008E4201" w:rsidP="008E4201">
            <w:pPr>
              <w:spacing w:after="60"/>
              <w:rPr>
                <w:rFonts w:eastAsia="Times New Roman"/>
                <w:iCs/>
                <w:sz w:val="20"/>
                <w:szCs w:val="20"/>
              </w:rPr>
            </w:pPr>
            <w:r w:rsidRPr="008E4201">
              <w:rPr>
                <w:rFonts w:eastAsia="Times New Roman"/>
                <w:sz w:val="20"/>
                <w:szCs w:val="20"/>
              </w:rPr>
              <w:t>AENG</w:t>
            </w:r>
            <w:r w:rsidRPr="008E4201">
              <w:rPr>
                <w:rFonts w:eastAsia="Times New Roman"/>
                <w:i/>
                <w:sz w:val="20"/>
                <w:szCs w:val="20"/>
                <w:vertAlign w:val="subscript"/>
                <w:lang w:val="es-ES"/>
              </w:rPr>
              <w:t xml:space="preserve"> r, i</w:t>
            </w:r>
          </w:p>
        </w:tc>
        <w:tc>
          <w:tcPr>
            <w:tcW w:w="692" w:type="pct"/>
            <w:tcBorders>
              <w:top w:val="single" w:sz="6" w:space="0" w:color="auto"/>
              <w:left w:val="single" w:sz="6" w:space="0" w:color="auto"/>
              <w:bottom w:val="single" w:sz="6" w:space="0" w:color="auto"/>
              <w:right w:val="single" w:sz="6" w:space="0" w:color="auto"/>
            </w:tcBorders>
          </w:tcPr>
          <w:p w14:paraId="41A7CA20" w14:textId="77777777" w:rsidR="008E4201" w:rsidRPr="008E4201" w:rsidRDefault="008E4201" w:rsidP="008E4201">
            <w:pPr>
              <w:spacing w:after="60"/>
              <w:rPr>
                <w:rFonts w:eastAsia="Times New Roman"/>
                <w:iCs/>
                <w:sz w:val="20"/>
                <w:szCs w:val="20"/>
              </w:rPr>
            </w:pPr>
            <w:r w:rsidRPr="008E4201">
              <w:rPr>
                <w:rFonts w:eastAsia="Times New Roman"/>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5D0216AC" w14:textId="77777777" w:rsidR="008E4201" w:rsidRPr="008E4201" w:rsidRDefault="008E4201" w:rsidP="008E4201">
            <w:pPr>
              <w:spacing w:after="60"/>
              <w:rPr>
                <w:rFonts w:eastAsia="Times New Roman"/>
                <w:i/>
                <w:iCs/>
                <w:sz w:val="20"/>
                <w:szCs w:val="20"/>
              </w:rPr>
            </w:pPr>
            <w:r w:rsidRPr="008E4201">
              <w:rPr>
                <w:rFonts w:eastAsia="Times New Roman"/>
                <w:i/>
                <w:sz w:val="20"/>
                <w:szCs w:val="20"/>
              </w:rPr>
              <w:t xml:space="preserve">Awarded Energy Non-ERCOT Day-Ahead Market </w:t>
            </w:r>
            <w:r w:rsidRPr="008E4201">
              <w:rPr>
                <w:rFonts w:eastAsia="Times New Roman"/>
                <w:sz w:val="20"/>
                <w:szCs w:val="20"/>
              </w:rPr>
              <w:t xml:space="preserve">– The awarded energy in the non-ERCOT Day-Ahead Market for the Resource </w:t>
            </w:r>
            <w:r w:rsidRPr="008E4201">
              <w:rPr>
                <w:rFonts w:eastAsia="Times New Roman"/>
                <w:i/>
                <w:sz w:val="20"/>
                <w:szCs w:val="20"/>
              </w:rPr>
              <w:t>r</w:t>
            </w:r>
            <w:r w:rsidRPr="008E4201">
              <w:rPr>
                <w:rFonts w:eastAsia="Times New Roman"/>
                <w:sz w:val="20"/>
                <w:szCs w:val="20"/>
              </w:rPr>
              <w:t xml:space="preserve"> during the Interval </w:t>
            </w:r>
            <w:r w:rsidRPr="008E4201">
              <w:rPr>
                <w:rFonts w:eastAsia="Times New Roman"/>
                <w:i/>
                <w:sz w:val="20"/>
                <w:szCs w:val="20"/>
              </w:rPr>
              <w:t>i</w:t>
            </w:r>
            <w:r w:rsidRPr="008E4201">
              <w:rPr>
                <w:rFonts w:eastAsia="Times New Roman"/>
                <w:sz w:val="20"/>
                <w:szCs w:val="20"/>
              </w:rPr>
              <w:t xml:space="preserve">.  The awarded energy in the non-ERCOT Control Area Day-Ahead market represents the energy award for the interval that was not generated by </w:t>
            </w:r>
            <w:proofErr w:type="gramStart"/>
            <w:r w:rsidRPr="008E4201">
              <w:rPr>
                <w:rFonts w:eastAsia="Times New Roman"/>
                <w:sz w:val="20"/>
                <w:szCs w:val="20"/>
              </w:rPr>
              <w:t>the Resource</w:t>
            </w:r>
            <w:proofErr w:type="gramEnd"/>
            <w:r w:rsidRPr="008E4201">
              <w:rPr>
                <w:rFonts w:eastAsia="Times New Roman"/>
                <w:sz w:val="20"/>
                <w:szCs w:val="20"/>
              </w:rPr>
              <w:t xml:space="preserve"> due to the switch to ERCOT.  Where for a Combined Cycle Train, the Resource </w:t>
            </w:r>
            <w:r w:rsidRPr="008E4201">
              <w:rPr>
                <w:rFonts w:eastAsia="Times New Roman"/>
                <w:i/>
                <w:sz w:val="20"/>
                <w:szCs w:val="20"/>
              </w:rPr>
              <w:t xml:space="preserve">r </w:t>
            </w:r>
            <w:r w:rsidRPr="008E4201">
              <w:rPr>
                <w:rFonts w:eastAsia="Times New Roman"/>
                <w:sz w:val="20"/>
                <w:szCs w:val="20"/>
              </w:rPr>
              <w:t>is the Combined Cycle Train.</w:t>
            </w:r>
          </w:p>
        </w:tc>
      </w:tr>
      <w:tr w:rsidR="008E4201" w:rsidRPr="008E4201" w14:paraId="28B1502F" w14:textId="77777777" w:rsidTr="00D34EC1">
        <w:trPr>
          <w:cantSplit/>
        </w:trPr>
        <w:tc>
          <w:tcPr>
            <w:tcW w:w="966" w:type="pct"/>
            <w:tcBorders>
              <w:top w:val="single" w:sz="6" w:space="0" w:color="auto"/>
              <w:left w:val="single" w:sz="4" w:space="0" w:color="auto"/>
              <w:bottom w:val="single" w:sz="6" w:space="0" w:color="auto"/>
              <w:right w:val="single" w:sz="6" w:space="0" w:color="auto"/>
            </w:tcBorders>
            <w:hideMark/>
          </w:tcPr>
          <w:p w14:paraId="328E3C1D"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SWSUC </w:t>
            </w:r>
            <w:r w:rsidRPr="008E4201">
              <w:rPr>
                <w:rFonts w:eastAsia="Times New Roman"/>
                <w:i/>
                <w:iCs/>
                <w:sz w:val="20"/>
                <w:szCs w:val="20"/>
                <w:vertAlign w:val="subscript"/>
              </w:rPr>
              <w:t>q ,r, d</w:t>
            </w:r>
            <w:r w:rsidRPr="008E4201">
              <w:rPr>
                <w:rFonts w:eastAsia="Times New Roman"/>
                <w:iCs/>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15A4F217"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hideMark/>
          </w:tcPr>
          <w:p w14:paraId="73E80FC1" w14:textId="77777777" w:rsidR="008E4201" w:rsidRPr="008E4201" w:rsidRDefault="008E4201" w:rsidP="008E4201">
            <w:pPr>
              <w:spacing w:after="60"/>
              <w:rPr>
                <w:rFonts w:eastAsia="Times New Roman"/>
                <w:iCs/>
                <w:sz w:val="20"/>
                <w:szCs w:val="20"/>
              </w:rPr>
            </w:pPr>
            <w:r w:rsidRPr="008E4201">
              <w:rPr>
                <w:rFonts w:eastAsia="Times New Roman"/>
                <w:i/>
                <w:iCs/>
                <w:sz w:val="20"/>
                <w:szCs w:val="20"/>
              </w:rPr>
              <w:t>Switchable Generation</w:t>
            </w:r>
            <w:r w:rsidRPr="008E4201">
              <w:rPr>
                <w:rFonts w:eastAsia="Times New Roman"/>
                <w:iCs/>
                <w:sz w:val="20"/>
                <w:szCs w:val="20"/>
              </w:rPr>
              <w:t xml:space="preserve"> </w:t>
            </w:r>
            <w:r w:rsidRPr="008E4201">
              <w:rPr>
                <w:rFonts w:eastAsia="Times New Roman"/>
                <w:i/>
                <w:iCs/>
                <w:sz w:val="20"/>
                <w:szCs w:val="20"/>
              </w:rPr>
              <w:t xml:space="preserve">Start-Up Cost </w:t>
            </w:r>
            <w:r w:rsidRPr="008E4201">
              <w:rPr>
                <w:rFonts w:eastAsia="Times New Roman"/>
                <w:iCs/>
                <w:sz w:val="20"/>
                <w:szCs w:val="20"/>
              </w:rPr>
              <w:t xml:space="preserve">—The Startup Costs for Resource </w:t>
            </w:r>
            <w:r w:rsidRPr="008E4201">
              <w:rPr>
                <w:rFonts w:eastAsia="Times New Roman"/>
                <w:i/>
                <w:iCs/>
                <w:sz w:val="20"/>
                <w:szCs w:val="20"/>
              </w:rPr>
              <w:t xml:space="preserve">r </w:t>
            </w:r>
            <w:r w:rsidRPr="008E4201">
              <w:rPr>
                <w:rFonts w:eastAsia="Times New Roman"/>
                <w:iCs/>
                <w:sz w:val="20"/>
                <w:szCs w:val="20"/>
              </w:rPr>
              <w:t>represented by QSE</w:t>
            </w:r>
            <w:r w:rsidRPr="008E4201">
              <w:rPr>
                <w:rFonts w:eastAsia="Times New Roman"/>
                <w:i/>
                <w:iCs/>
                <w:sz w:val="20"/>
                <w:szCs w:val="20"/>
              </w:rPr>
              <w:t xml:space="preserve"> q </w:t>
            </w:r>
            <w:r w:rsidRPr="008E4201">
              <w:rPr>
                <w:rFonts w:eastAsia="Times New Roman"/>
                <w:iCs/>
                <w:sz w:val="20"/>
                <w:szCs w:val="20"/>
              </w:rPr>
              <w:t xml:space="preserve">for startup hours, for the Operating Day </w:t>
            </w:r>
            <w:r w:rsidRPr="008E4201">
              <w:rPr>
                <w:rFonts w:eastAsia="Times New Roman"/>
                <w:i/>
                <w:iCs/>
                <w:sz w:val="20"/>
                <w:szCs w:val="20"/>
              </w:rPr>
              <w:t>d</w:t>
            </w:r>
            <w:r w:rsidRPr="008E4201">
              <w:rPr>
                <w:rFonts w:eastAsia="Times New Roman"/>
                <w:iCs/>
                <w:sz w:val="20"/>
                <w:szCs w:val="20"/>
              </w:rPr>
              <w:t xml:space="preserve">.  Where for a Combined Cycle Train, the Resource </w:t>
            </w:r>
            <w:r w:rsidRPr="008E4201">
              <w:rPr>
                <w:rFonts w:eastAsia="Times New Roman"/>
                <w:i/>
                <w:iCs/>
                <w:sz w:val="20"/>
                <w:szCs w:val="20"/>
              </w:rPr>
              <w:t xml:space="preserve">r </w:t>
            </w:r>
            <w:r w:rsidRPr="008E4201">
              <w:rPr>
                <w:rFonts w:eastAsia="Times New Roman"/>
                <w:iCs/>
                <w:sz w:val="20"/>
                <w:szCs w:val="20"/>
              </w:rPr>
              <w:t>is the Combined Cycle Train.</w:t>
            </w:r>
          </w:p>
        </w:tc>
      </w:tr>
      <w:tr w:rsidR="008E4201" w:rsidRPr="008E4201" w14:paraId="297F1692" w14:textId="77777777" w:rsidTr="00D34EC1">
        <w:trPr>
          <w:cantSplit/>
        </w:trPr>
        <w:tc>
          <w:tcPr>
            <w:tcW w:w="966" w:type="pct"/>
            <w:tcBorders>
              <w:top w:val="single" w:sz="6" w:space="0" w:color="auto"/>
              <w:left w:val="single" w:sz="4" w:space="0" w:color="auto"/>
              <w:bottom w:val="single" w:sz="6" w:space="0" w:color="auto"/>
              <w:right w:val="single" w:sz="6" w:space="0" w:color="auto"/>
            </w:tcBorders>
          </w:tcPr>
          <w:p w14:paraId="355DD24C" w14:textId="77777777" w:rsidR="008E4201" w:rsidRPr="008E4201" w:rsidRDefault="008E4201" w:rsidP="008E4201">
            <w:pPr>
              <w:spacing w:after="60"/>
              <w:rPr>
                <w:rFonts w:eastAsia="Times New Roman"/>
                <w:iCs/>
                <w:sz w:val="20"/>
                <w:szCs w:val="20"/>
              </w:rPr>
            </w:pPr>
            <w:r w:rsidRPr="008E4201">
              <w:rPr>
                <w:rFonts w:eastAsia="Times New Roman"/>
                <w:sz w:val="20"/>
                <w:szCs w:val="20"/>
              </w:rPr>
              <w:t>SWPSLR</w:t>
            </w:r>
            <w:r w:rsidRPr="008E4201">
              <w:rPr>
                <w:rFonts w:eastAsia="Times New Roman"/>
                <w:i/>
                <w:sz w:val="20"/>
                <w:szCs w:val="20"/>
                <w:vertAlign w:val="subscript"/>
              </w:rPr>
              <w:t xml:space="preserve"> q ,r, d</w:t>
            </w:r>
            <w:r w:rsidRPr="008E4201">
              <w:rPr>
                <w:rFonts w:eastAsia="Times New Roman"/>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tcPr>
          <w:p w14:paraId="6B59826D" w14:textId="77777777" w:rsidR="008E4201" w:rsidRPr="008E4201" w:rsidRDefault="008E4201" w:rsidP="008E4201">
            <w:pPr>
              <w:spacing w:after="60"/>
              <w:rPr>
                <w:rFonts w:eastAsia="Times New Roman"/>
                <w:iCs/>
                <w:sz w:val="20"/>
                <w:szCs w:val="20"/>
              </w:rPr>
            </w:pPr>
            <w:r w:rsidRPr="008E4201">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63ED811D" w14:textId="77777777" w:rsidR="008E4201" w:rsidRPr="008E4201" w:rsidRDefault="008E4201" w:rsidP="008E4201">
            <w:pPr>
              <w:spacing w:after="60"/>
              <w:rPr>
                <w:rFonts w:eastAsia="Times New Roman"/>
                <w:i/>
                <w:iCs/>
                <w:sz w:val="20"/>
                <w:szCs w:val="20"/>
              </w:rPr>
            </w:pPr>
            <w:r w:rsidRPr="008E4201">
              <w:rPr>
                <w:rFonts w:eastAsia="Times New Roman"/>
                <w:i/>
                <w:sz w:val="20"/>
                <w:szCs w:val="20"/>
              </w:rPr>
              <w:t xml:space="preserve">Switchable Generation Physical Switch Lost Revenue – </w:t>
            </w:r>
            <w:r w:rsidRPr="008E4201">
              <w:rPr>
                <w:rFonts w:eastAsia="Times New Roman"/>
                <w:sz w:val="20"/>
                <w:szCs w:val="20"/>
              </w:rPr>
              <w:t xml:space="preserve">The loss of revenue, net of any saved costs including avoided fuel consumption, experienced by the QSE when the Combined Cycle Generation Resource operating in ERCOT must reduce its output to accommodate a switch from a non-ERCOT Control Area of one or more turbines needed to achieve a Combined Cycle Generation Resource configuration instructed by ERCOT.  Where for a Combined Cycle Train, the Resource </w:t>
            </w:r>
            <w:r w:rsidRPr="008E4201">
              <w:rPr>
                <w:rFonts w:eastAsia="Times New Roman"/>
                <w:i/>
                <w:sz w:val="20"/>
                <w:szCs w:val="20"/>
              </w:rPr>
              <w:t xml:space="preserve">r </w:t>
            </w:r>
            <w:r w:rsidRPr="008E4201">
              <w:rPr>
                <w:rFonts w:eastAsia="Times New Roman"/>
                <w:sz w:val="20"/>
                <w:szCs w:val="20"/>
              </w:rPr>
              <w:t>is the Combined Cycle Train.</w:t>
            </w:r>
          </w:p>
        </w:tc>
      </w:tr>
      <w:tr w:rsidR="008E4201" w:rsidRPr="008E4201" w14:paraId="1A619773" w14:textId="77777777" w:rsidTr="00D34EC1">
        <w:tc>
          <w:tcPr>
            <w:tcW w:w="966" w:type="pct"/>
            <w:tcBorders>
              <w:top w:val="single" w:sz="6" w:space="0" w:color="auto"/>
              <w:left w:val="single" w:sz="4" w:space="0" w:color="auto"/>
              <w:bottom w:val="single" w:sz="6" w:space="0" w:color="auto"/>
              <w:right w:val="single" w:sz="6" w:space="0" w:color="auto"/>
            </w:tcBorders>
          </w:tcPr>
          <w:p w14:paraId="0B919B23" w14:textId="77777777" w:rsidR="008E4201" w:rsidRPr="008E4201" w:rsidRDefault="008E4201" w:rsidP="008E4201">
            <w:pPr>
              <w:spacing w:after="60"/>
              <w:rPr>
                <w:rFonts w:eastAsia="Times New Roman"/>
                <w:iCs/>
                <w:sz w:val="20"/>
                <w:szCs w:val="20"/>
              </w:rPr>
            </w:pPr>
            <w:r w:rsidRPr="008E4201">
              <w:rPr>
                <w:rFonts w:eastAsia="Times New Roman"/>
                <w:sz w:val="20"/>
                <w:szCs w:val="20"/>
              </w:rPr>
              <w:t xml:space="preserve">RTLPX </w:t>
            </w:r>
            <w:r w:rsidRPr="008E4201">
              <w:rPr>
                <w:rFonts w:eastAsia="Times New Roman"/>
                <w:i/>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6BF934C0" w14:textId="77777777" w:rsidR="008E4201" w:rsidRPr="008E4201" w:rsidRDefault="008E4201" w:rsidP="008E4201">
            <w:pPr>
              <w:spacing w:after="60"/>
              <w:rPr>
                <w:rFonts w:eastAsia="Times New Roman"/>
                <w:iCs/>
                <w:sz w:val="20"/>
                <w:szCs w:val="20"/>
              </w:rPr>
            </w:pPr>
            <w:r w:rsidRPr="008E4201">
              <w:rPr>
                <w:rFonts w:eastAsia="Times New Roman"/>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52699BF1" w14:textId="77777777" w:rsidR="008E4201" w:rsidRPr="008E4201" w:rsidRDefault="008E4201" w:rsidP="008E4201">
            <w:pPr>
              <w:spacing w:after="60"/>
              <w:rPr>
                <w:rFonts w:eastAsia="Times New Roman"/>
                <w:iCs/>
                <w:sz w:val="20"/>
                <w:szCs w:val="20"/>
              </w:rPr>
            </w:pPr>
            <w:r w:rsidRPr="008E4201">
              <w:rPr>
                <w:rFonts w:eastAsia="Times New Roman"/>
                <w:i/>
                <w:iCs/>
                <w:sz w:val="20"/>
                <w:szCs w:val="20"/>
              </w:rPr>
              <w:t>Real-Time Proxy Generation per QSE per Resource by Settlement Interval</w:t>
            </w:r>
            <w:r w:rsidRPr="008E4201">
              <w:rPr>
                <w:rFonts w:eastAsia="Times New Roman"/>
                <w:iCs/>
                <w:sz w:val="20"/>
                <w:szCs w:val="20"/>
              </w:rPr>
              <w:t xml:space="preserve">—The Real-Time energy that was not generated in ERCOT by Combined Cycle Train, </w:t>
            </w:r>
            <w:r w:rsidRPr="008E4201">
              <w:rPr>
                <w:rFonts w:eastAsia="Times New Roman"/>
                <w:i/>
                <w:iCs/>
                <w:sz w:val="20"/>
                <w:szCs w:val="20"/>
              </w:rPr>
              <w:t>r</w:t>
            </w:r>
            <w:r w:rsidRPr="008E4201">
              <w:rPr>
                <w:rFonts w:eastAsia="Times New Roman"/>
                <w:iCs/>
                <w:sz w:val="20"/>
                <w:szCs w:val="20"/>
              </w:rPr>
              <w:t xml:space="preserve">, represented by QSE </w:t>
            </w:r>
            <w:r w:rsidRPr="008E4201">
              <w:rPr>
                <w:rFonts w:eastAsia="Times New Roman"/>
                <w:i/>
                <w:iCs/>
                <w:sz w:val="20"/>
                <w:szCs w:val="20"/>
              </w:rPr>
              <w:t>q</w:t>
            </w:r>
            <w:r w:rsidRPr="008E4201">
              <w:rPr>
                <w:rFonts w:eastAsia="Times New Roman"/>
                <w:iCs/>
                <w:sz w:val="20"/>
                <w:szCs w:val="20"/>
              </w:rPr>
              <w:t xml:space="preserve">, for the 15-minute Settlement Interval </w:t>
            </w:r>
            <w:r w:rsidRPr="008E4201">
              <w:rPr>
                <w:rFonts w:eastAsia="Times New Roman"/>
                <w:i/>
                <w:iCs/>
                <w:sz w:val="20"/>
                <w:szCs w:val="20"/>
              </w:rPr>
              <w:t>i</w:t>
            </w:r>
            <w:r w:rsidRPr="008E4201">
              <w:rPr>
                <w:rFonts w:eastAsia="Times New Roman"/>
                <w:iCs/>
                <w:sz w:val="20"/>
                <w:szCs w:val="20"/>
              </w:rPr>
              <w:t>, due to a reduction in output that was necessary to facilitate a switch of another unit in the same Combined Cycle Train to the ERCOT System from a non-ERCOT Control Area, or to a non-ERCOT Control Area from the ERCOT System, when the switch is instructed by ERCOT.</w:t>
            </w:r>
          </w:p>
          <w:p w14:paraId="38903F7F"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During </w:t>
            </w:r>
            <w:proofErr w:type="gramStart"/>
            <w:r w:rsidRPr="008E4201">
              <w:rPr>
                <w:rFonts w:eastAsia="Times New Roman"/>
                <w:iCs/>
                <w:sz w:val="20"/>
                <w:szCs w:val="20"/>
              </w:rPr>
              <w:t>a shutdown</w:t>
            </w:r>
            <w:proofErr w:type="gramEnd"/>
            <w:r w:rsidRPr="008E4201">
              <w:rPr>
                <w:rFonts w:eastAsia="Times New Roman"/>
                <w:iCs/>
                <w:sz w:val="20"/>
                <w:szCs w:val="20"/>
              </w:rPr>
              <w:t xml:space="preserve"> to switch to ERCOT, the value of RTLPX will be determined based on the reduced generation, by interval, for the period starting from the commencement of the shutdown sequence in the non-ERCOT Control Area until breaker close in ERCOT.  The reduction in generation shall be determined based on the last metered output value for the Combined Cycle Generation Resource operating in ERCOT immediately prior to the commencement of the shutdown sequence in the non-ERCOT Control Area as compared with the actual metered output during the relevant period, but only to the extent ERCOT determines the reduction in output was necessary to facilitate the switch.  </w:t>
            </w:r>
          </w:p>
          <w:p w14:paraId="10E0C7E7" w14:textId="77777777" w:rsidR="008E4201" w:rsidRPr="008E4201" w:rsidRDefault="008E4201" w:rsidP="008E4201">
            <w:pPr>
              <w:spacing w:after="60"/>
              <w:rPr>
                <w:rFonts w:eastAsia="Times New Roman"/>
                <w:i/>
                <w:iCs/>
                <w:sz w:val="20"/>
                <w:szCs w:val="20"/>
              </w:rPr>
            </w:pPr>
            <w:r w:rsidRPr="008E4201">
              <w:rPr>
                <w:rFonts w:eastAsia="Times New Roman"/>
                <w:sz w:val="20"/>
                <w:szCs w:val="20"/>
              </w:rPr>
              <w:t xml:space="preserve">During a shutdown after an ERCOT release of the SWGR, the value of RTLPX will be determined based on the reduced generation, by interval, </w:t>
            </w:r>
            <w:r w:rsidRPr="008E4201">
              <w:rPr>
                <w:rFonts w:eastAsia="Times New Roman"/>
                <w:sz w:val="20"/>
                <w:szCs w:val="20"/>
              </w:rPr>
              <w:lastRenderedPageBreak/>
              <w:t>for the period starting from the commencement of the shutdown sequence in the ERCOT Control Area until breaker close in the non-ERCOT Control Area, with a maximum duration equal to the duration of the switch from the non-ERCOT Control Area to ERCOT</w:t>
            </w:r>
            <w:r w:rsidRPr="008E4201" w:rsidDel="00482822">
              <w:rPr>
                <w:rFonts w:eastAsia="Times New Roman"/>
                <w:sz w:val="20"/>
                <w:szCs w:val="20"/>
              </w:rPr>
              <w:t xml:space="preserve"> </w:t>
            </w:r>
            <w:r w:rsidRPr="008E4201">
              <w:rPr>
                <w:rFonts w:eastAsia="Times New Roman"/>
                <w:sz w:val="20"/>
                <w:szCs w:val="20"/>
              </w:rPr>
              <w:t xml:space="preserve">pursuant to the RUC instruction.  This proxy value will apply only if the QSE shuts down the unit within 60 minutes after the ERCOT release.  The reduction in generation shall be determined based on the last metered output value for the Combined Cycle Generation Resource operating in ERCOT immediately prior to the commencement of the shutdown sequence in ERCOT, as compared with the actual metered output during the relevant period, but only to the extent ERCOT determines the reduction in output was necessary to facilitate the switch.  </w:t>
            </w:r>
          </w:p>
        </w:tc>
      </w:tr>
      <w:tr w:rsidR="008E4201" w:rsidRPr="008E4201" w14:paraId="719A19CC" w14:textId="77777777" w:rsidTr="00D34EC1">
        <w:trPr>
          <w:cantSplit/>
        </w:trPr>
        <w:tc>
          <w:tcPr>
            <w:tcW w:w="966" w:type="pct"/>
            <w:tcBorders>
              <w:top w:val="single" w:sz="6" w:space="0" w:color="auto"/>
              <w:left w:val="single" w:sz="4" w:space="0" w:color="auto"/>
              <w:bottom w:val="single" w:sz="6" w:space="0" w:color="auto"/>
              <w:right w:val="single" w:sz="6" w:space="0" w:color="auto"/>
            </w:tcBorders>
          </w:tcPr>
          <w:p w14:paraId="2CFBE8E6" w14:textId="77777777" w:rsidR="008E4201" w:rsidRPr="008E4201" w:rsidRDefault="008E4201" w:rsidP="008E4201">
            <w:pPr>
              <w:spacing w:after="60"/>
              <w:rPr>
                <w:rFonts w:eastAsia="Times New Roman"/>
                <w:iCs/>
                <w:sz w:val="20"/>
                <w:szCs w:val="20"/>
              </w:rPr>
            </w:pPr>
            <w:r w:rsidRPr="008E4201">
              <w:rPr>
                <w:rFonts w:eastAsia="Times New Roman"/>
                <w:sz w:val="20"/>
                <w:szCs w:val="20"/>
              </w:rPr>
              <w:lastRenderedPageBreak/>
              <w:t xml:space="preserve">SFC </w:t>
            </w:r>
            <w:r w:rsidRPr="008E4201">
              <w:rPr>
                <w:rFonts w:eastAsia="Times New Roman"/>
                <w:i/>
                <w:sz w:val="20"/>
                <w:szCs w:val="20"/>
                <w:vertAlign w:val="subscript"/>
              </w:rPr>
              <w:t>d</w:t>
            </w:r>
          </w:p>
        </w:tc>
        <w:tc>
          <w:tcPr>
            <w:tcW w:w="692" w:type="pct"/>
            <w:tcBorders>
              <w:top w:val="single" w:sz="6" w:space="0" w:color="auto"/>
              <w:left w:val="single" w:sz="6" w:space="0" w:color="auto"/>
              <w:bottom w:val="single" w:sz="6" w:space="0" w:color="auto"/>
              <w:right w:val="single" w:sz="6" w:space="0" w:color="auto"/>
            </w:tcBorders>
          </w:tcPr>
          <w:p w14:paraId="57229C64" w14:textId="77777777" w:rsidR="008E4201" w:rsidRPr="008E4201" w:rsidRDefault="008E4201" w:rsidP="008E4201">
            <w:pPr>
              <w:spacing w:after="60"/>
              <w:rPr>
                <w:rFonts w:eastAsia="Times New Roman"/>
                <w:iCs/>
                <w:sz w:val="20"/>
                <w:szCs w:val="20"/>
              </w:rPr>
            </w:pPr>
            <w:r w:rsidRPr="008E4201">
              <w:rPr>
                <w:rFonts w:eastAsia="Times New Roman"/>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65D68430" w14:textId="77777777" w:rsidR="008E4201" w:rsidRPr="008E4201" w:rsidRDefault="008E4201" w:rsidP="008E4201">
            <w:pPr>
              <w:spacing w:after="60"/>
              <w:rPr>
                <w:rFonts w:eastAsia="Times New Roman"/>
                <w:i/>
                <w:iCs/>
                <w:sz w:val="20"/>
                <w:szCs w:val="20"/>
              </w:rPr>
            </w:pPr>
            <w:r w:rsidRPr="008E4201">
              <w:rPr>
                <w:rFonts w:eastAsia="Times New Roman"/>
                <w:i/>
                <w:sz w:val="20"/>
                <w:szCs w:val="20"/>
              </w:rPr>
              <w:t xml:space="preserve">Saved Fuel Consumption </w:t>
            </w:r>
            <w:r w:rsidRPr="008E4201">
              <w:rPr>
                <w:rFonts w:eastAsia="Times New Roman"/>
                <w:sz w:val="20"/>
                <w:szCs w:val="20"/>
              </w:rPr>
              <w:t>— Fuel quantity saved due to an output reduction of the combustion turbine(s) operating in ERCOT during the relevant period if necessary to accommodate the switch to and from the ERCOT area.</w:t>
            </w:r>
          </w:p>
        </w:tc>
      </w:tr>
      <w:tr w:rsidR="008E4201" w:rsidRPr="008E4201" w14:paraId="338D194A" w14:textId="77777777" w:rsidTr="00D34EC1">
        <w:trPr>
          <w:cantSplit/>
        </w:trPr>
        <w:tc>
          <w:tcPr>
            <w:tcW w:w="966" w:type="pct"/>
            <w:tcBorders>
              <w:top w:val="single" w:sz="6" w:space="0" w:color="auto"/>
              <w:left w:val="single" w:sz="4" w:space="0" w:color="auto"/>
              <w:bottom w:val="single" w:sz="6" w:space="0" w:color="auto"/>
              <w:right w:val="single" w:sz="6" w:space="0" w:color="auto"/>
            </w:tcBorders>
          </w:tcPr>
          <w:p w14:paraId="3FDCAAAF" w14:textId="77777777" w:rsidR="008E4201" w:rsidRPr="008E4201" w:rsidRDefault="008E4201" w:rsidP="008E4201">
            <w:pPr>
              <w:spacing w:after="60"/>
              <w:rPr>
                <w:rFonts w:eastAsia="Times New Roman"/>
                <w:iCs/>
                <w:sz w:val="20"/>
                <w:szCs w:val="20"/>
              </w:rPr>
            </w:pPr>
            <w:r w:rsidRPr="008E4201">
              <w:rPr>
                <w:rFonts w:eastAsia="Times New Roman"/>
                <w:sz w:val="20"/>
                <w:szCs w:val="20"/>
              </w:rPr>
              <w:t>SWSF</w:t>
            </w:r>
          </w:p>
        </w:tc>
        <w:tc>
          <w:tcPr>
            <w:tcW w:w="692" w:type="pct"/>
            <w:tcBorders>
              <w:top w:val="single" w:sz="6" w:space="0" w:color="auto"/>
              <w:left w:val="single" w:sz="6" w:space="0" w:color="auto"/>
              <w:bottom w:val="single" w:sz="6" w:space="0" w:color="auto"/>
              <w:right w:val="single" w:sz="6" w:space="0" w:color="auto"/>
            </w:tcBorders>
          </w:tcPr>
          <w:p w14:paraId="0F8CD3EB"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28AA97C5" w14:textId="77777777" w:rsidR="008E4201" w:rsidRPr="008E4201" w:rsidRDefault="008E4201" w:rsidP="008E4201">
            <w:pPr>
              <w:spacing w:after="60"/>
              <w:rPr>
                <w:rFonts w:eastAsia="Times New Roman"/>
                <w:i/>
                <w:iCs/>
                <w:sz w:val="20"/>
                <w:szCs w:val="20"/>
              </w:rPr>
            </w:pPr>
            <w:r w:rsidRPr="008E4201">
              <w:rPr>
                <w:rFonts w:eastAsia="Times New Roman"/>
                <w:i/>
                <w:iCs/>
                <w:sz w:val="20"/>
                <w:szCs w:val="20"/>
              </w:rPr>
              <w:t>Switchable Generation</w:t>
            </w:r>
            <w:r w:rsidRPr="008E4201">
              <w:rPr>
                <w:rFonts w:eastAsia="Times New Roman"/>
                <w:iCs/>
                <w:sz w:val="20"/>
                <w:szCs w:val="20"/>
              </w:rPr>
              <w:t xml:space="preserve"> </w:t>
            </w:r>
            <w:r w:rsidRPr="008E4201">
              <w:rPr>
                <w:rFonts w:eastAsia="Times New Roman"/>
                <w:i/>
                <w:iCs/>
                <w:sz w:val="20"/>
                <w:szCs w:val="20"/>
              </w:rPr>
              <w:t xml:space="preserve">Startup Factor </w:t>
            </w:r>
            <w:r w:rsidRPr="008E4201">
              <w:rPr>
                <w:rFonts w:eastAsia="Times New Roman"/>
                <w:iCs/>
                <w:sz w:val="20"/>
                <w:szCs w:val="20"/>
              </w:rPr>
              <w:t>—The Switchable Generation Startup Factor for an SWGR.  The SWSF shall be set to a value of 2 if the SWGR has a COP Resource Status of EMRSWGR within 24 hours of being released by the ERCOT Operator.  Otherwise, the SWSF shall be set to a value of 1.</w:t>
            </w:r>
          </w:p>
        </w:tc>
      </w:tr>
      <w:tr w:rsidR="008E4201" w:rsidRPr="008E4201" w14:paraId="586CFC82" w14:textId="77777777" w:rsidTr="00D34EC1">
        <w:trPr>
          <w:cantSplit/>
        </w:trPr>
        <w:tc>
          <w:tcPr>
            <w:tcW w:w="966" w:type="pct"/>
            <w:tcBorders>
              <w:top w:val="single" w:sz="6" w:space="0" w:color="auto"/>
              <w:left w:val="single" w:sz="4" w:space="0" w:color="auto"/>
              <w:bottom w:val="single" w:sz="6" w:space="0" w:color="auto"/>
              <w:right w:val="single" w:sz="6" w:space="0" w:color="auto"/>
            </w:tcBorders>
          </w:tcPr>
          <w:p w14:paraId="470FF29D"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SWMEC </w:t>
            </w:r>
            <w:r w:rsidRPr="008E4201">
              <w:rPr>
                <w:rFonts w:eastAsia="Times New Roman"/>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49DB5CDB"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7F862601" w14:textId="77777777" w:rsidR="008E4201" w:rsidRPr="008E4201" w:rsidRDefault="008E4201" w:rsidP="008E4201">
            <w:pPr>
              <w:spacing w:after="60"/>
              <w:rPr>
                <w:rFonts w:eastAsia="Times New Roman"/>
                <w:i/>
                <w:iCs/>
                <w:sz w:val="20"/>
                <w:szCs w:val="20"/>
              </w:rPr>
            </w:pPr>
            <w:r w:rsidRPr="008E4201">
              <w:rPr>
                <w:rFonts w:eastAsia="Times New Roman"/>
                <w:i/>
                <w:iCs/>
                <w:sz w:val="20"/>
                <w:szCs w:val="20"/>
              </w:rPr>
              <w:t>Switchable Generation</w:t>
            </w:r>
            <w:r w:rsidRPr="008E4201">
              <w:rPr>
                <w:rFonts w:eastAsia="Times New Roman"/>
                <w:iCs/>
                <w:sz w:val="20"/>
                <w:szCs w:val="20"/>
              </w:rPr>
              <w:t xml:space="preserve"> </w:t>
            </w:r>
            <w:r w:rsidRPr="008E4201">
              <w:rPr>
                <w:rFonts w:eastAsia="Times New Roman"/>
                <w:i/>
                <w:iCs/>
                <w:sz w:val="20"/>
                <w:szCs w:val="20"/>
              </w:rPr>
              <w:t xml:space="preserve">Minimum Energy Cost </w:t>
            </w:r>
            <w:r w:rsidRPr="008E4201">
              <w:rPr>
                <w:rFonts w:eastAsia="Times New Roman"/>
                <w:iCs/>
                <w:sz w:val="20"/>
                <w:szCs w:val="20"/>
              </w:rPr>
              <w:t xml:space="preserve">—The minimum energy costs for Resource </w:t>
            </w:r>
            <w:r w:rsidRPr="008E4201">
              <w:rPr>
                <w:rFonts w:eastAsia="Times New Roman"/>
                <w:i/>
                <w:iCs/>
                <w:sz w:val="20"/>
                <w:szCs w:val="20"/>
              </w:rPr>
              <w:t xml:space="preserve">r </w:t>
            </w:r>
            <w:r w:rsidRPr="008E4201">
              <w:rPr>
                <w:rFonts w:eastAsia="Times New Roman"/>
                <w:iCs/>
                <w:sz w:val="20"/>
                <w:szCs w:val="20"/>
              </w:rPr>
              <w:t>represented by QSE</w:t>
            </w:r>
            <w:r w:rsidRPr="008E4201">
              <w:rPr>
                <w:rFonts w:eastAsia="Times New Roman"/>
                <w:i/>
                <w:iCs/>
                <w:sz w:val="20"/>
                <w:szCs w:val="20"/>
              </w:rPr>
              <w:t xml:space="preserve"> q </w:t>
            </w:r>
            <w:r w:rsidRPr="008E4201">
              <w:rPr>
                <w:rFonts w:eastAsia="Times New Roman"/>
                <w:iCs/>
                <w:sz w:val="20"/>
                <w:szCs w:val="20"/>
              </w:rPr>
              <w:t xml:space="preserve">during instructed hours, for the Operating Day </w:t>
            </w:r>
            <w:r w:rsidRPr="008E4201">
              <w:rPr>
                <w:rFonts w:eastAsia="Times New Roman"/>
                <w:i/>
                <w:iCs/>
                <w:sz w:val="20"/>
                <w:szCs w:val="20"/>
              </w:rPr>
              <w:t>d</w:t>
            </w:r>
            <w:r w:rsidRPr="008E4201">
              <w:rPr>
                <w:rFonts w:eastAsia="Times New Roman"/>
                <w:iCs/>
                <w:sz w:val="20"/>
                <w:szCs w:val="20"/>
              </w:rPr>
              <w:t xml:space="preserve">.  Where for a Combined Cycle Train, the Resource </w:t>
            </w:r>
            <w:r w:rsidRPr="008E4201">
              <w:rPr>
                <w:rFonts w:eastAsia="Times New Roman"/>
                <w:i/>
                <w:iCs/>
                <w:sz w:val="20"/>
                <w:szCs w:val="20"/>
              </w:rPr>
              <w:t xml:space="preserve">r </w:t>
            </w:r>
            <w:r w:rsidRPr="008E4201">
              <w:rPr>
                <w:rFonts w:eastAsia="Times New Roman"/>
                <w:iCs/>
                <w:sz w:val="20"/>
                <w:szCs w:val="20"/>
              </w:rPr>
              <w:t>is the Combined Cycle Train.</w:t>
            </w:r>
          </w:p>
        </w:tc>
      </w:tr>
      <w:tr w:rsidR="008E4201" w:rsidRPr="008E4201" w14:paraId="5C33CD64" w14:textId="77777777" w:rsidTr="00D34EC1">
        <w:trPr>
          <w:cantSplit/>
        </w:trPr>
        <w:tc>
          <w:tcPr>
            <w:tcW w:w="966" w:type="pct"/>
            <w:tcBorders>
              <w:top w:val="single" w:sz="6" w:space="0" w:color="auto"/>
              <w:left w:val="single" w:sz="4" w:space="0" w:color="auto"/>
              <w:bottom w:val="single" w:sz="6" w:space="0" w:color="auto"/>
              <w:right w:val="single" w:sz="6" w:space="0" w:color="auto"/>
            </w:tcBorders>
          </w:tcPr>
          <w:p w14:paraId="681FE2B6"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SWOC </w:t>
            </w:r>
            <w:r w:rsidRPr="008E4201">
              <w:rPr>
                <w:rFonts w:eastAsia="Times New Roman"/>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2A495801"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5AC1E9D1" w14:textId="77777777" w:rsidR="008E4201" w:rsidRPr="008E4201" w:rsidRDefault="008E4201" w:rsidP="008E4201">
            <w:pPr>
              <w:spacing w:after="60"/>
              <w:rPr>
                <w:rFonts w:eastAsia="Times New Roman"/>
                <w:i/>
                <w:iCs/>
                <w:sz w:val="20"/>
                <w:szCs w:val="20"/>
              </w:rPr>
            </w:pPr>
            <w:r w:rsidRPr="008E4201">
              <w:rPr>
                <w:rFonts w:eastAsia="Times New Roman"/>
                <w:i/>
                <w:sz w:val="20"/>
                <w:szCs w:val="20"/>
              </w:rPr>
              <w:t>Switchable Generation</w:t>
            </w:r>
            <w:r w:rsidRPr="008E4201">
              <w:rPr>
                <w:rFonts w:eastAsia="Times New Roman"/>
                <w:sz w:val="20"/>
                <w:szCs w:val="20"/>
              </w:rPr>
              <w:t xml:space="preserve"> </w:t>
            </w:r>
            <w:r w:rsidRPr="008E4201">
              <w:rPr>
                <w:rFonts w:eastAsia="Times New Roman"/>
                <w:i/>
                <w:sz w:val="20"/>
                <w:szCs w:val="20"/>
              </w:rPr>
              <w:t xml:space="preserve">Operating Cost </w:t>
            </w:r>
            <w:r w:rsidRPr="008E4201">
              <w:rPr>
                <w:rFonts w:eastAsia="Times New Roman"/>
                <w:sz w:val="20"/>
                <w:szCs w:val="20"/>
              </w:rPr>
              <w:t xml:space="preserve">—The operating costs for Resource </w:t>
            </w:r>
            <w:r w:rsidRPr="008E4201">
              <w:rPr>
                <w:rFonts w:eastAsia="Times New Roman"/>
                <w:i/>
                <w:sz w:val="20"/>
                <w:szCs w:val="20"/>
              </w:rPr>
              <w:t xml:space="preserve">r </w:t>
            </w:r>
            <w:r w:rsidRPr="008E4201">
              <w:rPr>
                <w:rFonts w:eastAsia="Times New Roman"/>
                <w:sz w:val="20"/>
                <w:szCs w:val="20"/>
              </w:rPr>
              <w:t>represented by QSE</w:t>
            </w:r>
            <w:r w:rsidRPr="008E4201">
              <w:rPr>
                <w:rFonts w:eastAsia="Times New Roman"/>
                <w:i/>
                <w:sz w:val="20"/>
                <w:szCs w:val="20"/>
              </w:rPr>
              <w:t xml:space="preserve"> q </w:t>
            </w:r>
            <w:r w:rsidRPr="008E4201">
              <w:rPr>
                <w:rFonts w:eastAsia="Times New Roman"/>
                <w:sz w:val="20"/>
                <w:szCs w:val="20"/>
              </w:rPr>
              <w:t xml:space="preserve">during instructed hours, for the Operating Day </w:t>
            </w:r>
            <w:r w:rsidRPr="008E4201">
              <w:rPr>
                <w:rFonts w:eastAsia="Times New Roman"/>
                <w:i/>
                <w:sz w:val="20"/>
                <w:szCs w:val="20"/>
              </w:rPr>
              <w:t>d</w:t>
            </w:r>
            <w:r w:rsidRPr="008E4201">
              <w:rPr>
                <w:rFonts w:eastAsia="Times New Roman"/>
                <w:sz w:val="20"/>
                <w:szCs w:val="20"/>
              </w:rPr>
              <w:t xml:space="preserve">.  Where for a Combined Cycle Train, the Resource </w:t>
            </w:r>
            <w:r w:rsidRPr="008E4201">
              <w:rPr>
                <w:rFonts w:eastAsia="Times New Roman"/>
                <w:i/>
                <w:sz w:val="20"/>
                <w:szCs w:val="20"/>
              </w:rPr>
              <w:t xml:space="preserve">r </w:t>
            </w:r>
            <w:r w:rsidRPr="008E4201">
              <w:rPr>
                <w:rFonts w:eastAsia="Times New Roman"/>
                <w:sz w:val="20"/>
                <w:szCs w:val="20"/>
              </w:rPr>
              <w:t>is the Combined Cycle Train.  Switchable generation operating cost represents the Real-Time operating costs in ERCOT reduced by the savings in operating costs not incurred due to the switch from the non-ERCOT Control Area.</w:t>
            </w:r>
          </w:p>
        </w:tc>
      </w:tr>
      <w:tr w:rsidR="008E4201" w:rsidRPr="008E4201" w14:paraId="6FDABF1B" w14:textId="77777777" w:rsidTr="00D34EC1">
        <w:trPr>
          <w:cantSplit/>
        </w:trPr>
        <w:tc>
          <w:tcPr>
            <w:tcW w:w="966" w:type="pct"/>
            <w:tcBorders>
              <w:top w:val="single" w:sz="6" w:space="0" w:color="auto"/>
              <w:left w:val="single" w:sz="4" w:space="0" w:color="auto"/>
              <w:bottom w:val="single" w:sz="6" w:space="0" w:color="auto"/>
              <w:right w:val="single" w:sz="6" w:space="0" w:color="auto"/>
            </w:tcBorders>
          </w:tcPr>
          <w:p w14:paraId="4A5B66B2"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SWAC</w:t>
            </w:r>
            <w:r w:rsidRPr="008E4201">
              <w:rPr>
                <w:rFonts w:eastAsia="Times New Roman"/>
                <w:i/>
                <w:iCs/>
                <w:sz w:val="20"/>
                <w:szCs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2F7F8DB0"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4B6B564E" w14:textId="77777777" w:rsidR="008E4201" w:rsidRPr="008E4201" w:rsidRDefault="008E4201" w:rsidP="008E4201">
            <w:pPr>
              <w:spacing w:after="60"/>
              <w:rPr>
                <w:rFonts w:eastAsia="Times New Roman"/>
                <w:iCs/>
                <w:sz w:val="20"/>
                <w:szCs w:val="20"/>
              </w:rPr>
            </w:pPr>
            <w:r w:rsidRPr="008E4201">
              <w:rPr>
                <w:rFonts w:eastAsia="Times New Roman"/>
                <w:i/>
                <w:iCs/>
                <w:sz w:val="20"/>
                <w:szCs w:val="20"/>
              </w:rPr>
              <w:t xml:space="preserve">Switchable Generation Approved Costs – </w:t>
            </w:r>
            <w:r w:rsidRPr="008E4201">
              <w:rPr>
                <w:rFonts w:eastAsia="Times New Roman"/>
                <w:iCs/>
                <w:sz w:val="20"/>
                <w:szCs w:val="20"/>
              </w:rPr>
              <w:t xml:space="preserve">The total amount of the calculation of financial loss, as submitted by the QSE </w:t>
            </w:r>
            <w:r w:rsidRPr="008E4201">
              <w:rPr>
                <w:rFonts w:eastAsia="Times New Roman"/>
                <w:i/>
                <w:iCs/>
                <w:sz w:val="20"/>
                <w:szCs w:val="20"/>
              </w:rPr>
              <w:t xml:space="preserve">q </w:t>
            </w:r>
            <w:r w:rsidRPr="008E4201">
              <w:rPr>
                <w:rFonts w:eastAsia="Times New Roman"/>
                <w:iCs/>
                <w:sz w:val="20"/>
                <w:szCs w:val="20"/>
              </w:rPr>
              <w:t>for the Resource</w:t>
            </w:r>
            <w:r w:rsidRPr="008E4201">
              <w:rPr>
                <w:rFonts w:eastAsia="Times New Roman"/>
                <w:i/>
                <w:iCs/>
                <w:sz w:val="20"/>
                <w:szCs w:val="20"/>
              </w:rPr>
              <w:t xml:space="preserve"> r, </w:t>
            </w:r>
            <w:r w:rsidRPr="008E4201">
              <w:rPr>
                <w:rFonts w:eastAsia="Times New Roman"/>
                <w:iCs/>
                <w:sz w:val="20"/>
                <w:szCs w:val="20"/>
              </w:rPr>
              <w:t xml:space="preserve">as approved by ERCOT for the Operating Day </w:t>
            </w:r>
            <w:r w:rsidRPr="008E4201">
              <w:rPr>
                <w:rFonts w:eastAsia="Times New Roman"/>
                <w:i/>
                <w:iCs/>
                <w:sz w:val="20"/>
                <w:szCs w:val="20"/>
              </w:rPr>
              <w:t>d</w:t>
            </w:r>
            <w:r w:rsidRPr="008E4201">
              <w:rPr>
                <w:rFonts w:eastAsia="Times New Roman"/>
                <w:iCs/>
                <w:sz w:val="20"/>
                <w:szCs w:val="20"/>
              </w:rPr>
              <w:t xml:space="preserve">.  Where for a Combined Cycle Train, the Resource </w:t>
            </w:r>
            <w:r w:rsidRPr="008E4201">
              <w:rPr>
                <w:rFonts w:eastAsia="Times New Roman"/>
                <w:i/>
                <w:iCs/>
                <w:sz w:val="20"/>
                <w:szCs w:val="20"/>
              </w:rPr>
              <w:t>r</w:t>
            </w:r>
            <w:r w:rsidRPr="008E4201">
              <w:rPr>
                <w:rFonts w:eastAsia="Times New Roman"/>
                <w:iCs/>
                <w:sz w:val="20"/>
                <w:szCs w:val="20"/>
              </w:rPr>
              <w:t xml:space="preserve"> is the Combined Cycle Train.</w:t>
            </w:r>
          </w:p>
        </w:tc>
      </w:tr>
      <w:tr w:rsidR="008E4201" w:rsidRPr="008E4201" w14:paraId="18DC74AE" w14:textId="77777777" w:rsidTr="00D34EC1">
        <w:trPr>
          <w:cantSplit/>
        </w:trPr>
        <w:tc>
          <w:tcPr>
            <w:tcW w:w="966" w:type="pct"/>
            <w:tcBorders>
              <w:top w:val="single" w:sz="6" w:space="0" w:color="auto"/>
              <w:left w:val="single" w:sz="4" w:space="0" w:color="auto"/>
              <w:bottom w:val="single" w:sz="6" w:space="0" w:color="auto"/>
              <w:right w:val="single" w:sz="6" w:space="0" w:color="auto"/>
            </w:tcBorders>
          </w:tcPr>
          <w:p w14:paraId="35E267AB"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SWFC</w:t>
            </w:r>
            <w:r w:rsidRPr="008E4201">
              <w:rPr>
                <w:rFonts w:eastAsia="Times New Roman"/>
                <w:i/>
                <w:iCs/>
                <w:sz w:val="20"/>
                <w:szCs w:val="20"/>
                <w:vertAlign w:val="subscript"/>
              </w:rPr>
              <w:t xml:space="preserve"> q, r, d</w:t>
            </w:r>
            <w:r w:rsidRPr="008E4201">
              <w:rPr>
                <w:rFonts w:eastAsia="Times New Roman"/>
                <w:i/>
                <w:iCs/>
                <w:sz w:val="20"/>
                <w:szCs w:val="20"/>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49AFE483"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7BDE43D0" w14:textId="77777777" w:rsidR="008E4201" w:rsidRPr="008E4201" w:rsidRDefault="008E4201" w:rsidP="008E4201">
            <w:pPr>
              <w:spacing w:after="60"/>
              <w:rPr>
                <w:rFonts w:eastAsia="Times New Roman"/>
                <w:i/>
                <w:iCs/>
                <w:sz w:val="20"/>
                <w:szCs w:val="20"/>
              </w:rPr>
            </w:pPr>
            <w:r w:rsidRPr="008E4201">
              <w:rPr>
                <w:rFonts w:eastAsia="Times New Roman"/>
                <w:i/>
                <w:iCs/>
                <w:sz w:val="20"/>
                <w:szCs w:val="20"/>
              </w:rPr>
              <w:t>Switchable Generator</w:t>
            </w:r>
            <w:r w:rsidRPr="008E4201">
              <w:rPr>
                <w:rFonts w:eastAsia="Times New Roman"/>
                <w:iCs/>
                <w:sz w:val="20"/>
                <w:szCs w:val="20"/>
              </w:rPr>
              <w:t xml:space="preserve"> </w:t>
            </w:r>
            <w:r w:rsidRPr="008E4201">
              <w:rPr>
                <w:rFonts w:eastAsia="Times New Roman"/>
                <w:i/>
                <w:iCs/>
                <w:sz w:val="20"/>
                <w:szCs w:val="20"/>
              </w:rPr>
              <w:t xml:space="preserve">Fuel Cost </w:t>
            </w:r>
            <w:r w:rsidRPr="008E4201">
              <w:rPr>
                <w:rFonts w:eastAsia="Times New Roman"/>
                <w:iCs/>
                <w:sz w:val="20"/>
                <w:szCs w:val="20"/>
              </w:rPr>
              <w:t xml:space="preserve">—The incremental fuel costs and fees for Resource </w:t>
            </w:r>
            <w:r w:rsidRPr="008E4201">
              <w:rPr>
                <w:rFonts w:eastAsia="Times New Roman"/>
                <w:i/>
                <w:iCs/>
                <w:sz w:val="20"/>
                <w:szCs w:val="20"/>
              </w:rPr>
              <w:t xml:space="preserve">r </w:t>
            </w:r>
            <w:r w:rsidRPr="008E4201">
              <w:rPr>
                <w:rFonts w:eastAsia="Times New Roman"/>
                <w:iCs/>
                <w:sz w:val="20"/>
                <w:szCs w:val="20"/>
              </w:rPr>
              <w:t>represented by QSE</w:t>
            </w:r>
            <w:r w:rsidRPr="008E4201">
              <w:rPr>
                <w:rFonts w:eastAsia="Times New Roman"/>
                <w:i/>
                <w:iCs/>
                <w:sz w:val="20"/>
                <w:szCs w:val="20"/>
              </w:rPr>
              <w:t xml:space="preserve"> q </w:t>
            </w:r>
            <w:r w:rsidRPr="008E4201">
              <w:rPr>
                <w:rFonts w:eastAsia="Times New Roman"/>
                <w:iCs/>
                <w:sz w:val="20"/>
                <w:szCs w:val="20"/>
              </w:rPr>
              <w:t xml:space="preserve">for all instructed hours, for the Operating Day </w:t>
            </w:r>
            <w:r w:rsidRPr="008E4201">
              <w:rPr>
                <w:rFonts w:eastAsia="Times New Roman"/>
                <w:i/>
                <w:iCs/>
                <w:sz w:val="20"/>
                <w:szCs w:val="20"/>
              </w:rPr>
              <w:t>d</w:t>
            </w:r>
            <w:r w:rsidRPr="008E4201">
              <w:rPr>
                <w:rFonts w:eastAsia="Times New Roman"/>
                <w:iCs/>
                <w:sz w:val="20"/>
                <w:szCs w:val="20"/>
              </w:rPr>
              <w:t xml:space="preserve">.  Where for a Combined Cycle Train, the Resource </w:t>
            </w:r>
            <w:r w:rsidRPr="008E4201">
              <w:rPr>
                <w:rFonts w:eastAsia="Times New Roman"/>
                <w:i/>
                <w:iCs/>
                <w:sz w:val="20"/>
                <w:szCs w:val="20"/>
              </w:rPr>
              <w:t xml:space="preserve">r </w:t>
            </w:r>
            <w:r w:rsidRPr="008E4201">
              <w:rPr>
                <w:rFonts w:eastAsia="Times New Roman"/>
                <w:iCs/>
                <w:sz w:val="20"/>
                <w:szCs w:val="20"/>
              </w:rPr>
              <w:t xml:space="preserve">is the Combined Cycle Train.  Incremental fuel costs must be based on those costs incurred as described in Section 9.14.9, Incremental Fuel Costs for Switchable Generation Make-Whole Payment. </w:t>
            </w:r>
          </w:p>
        </w:tc>
      </w:tr>
      <w:tr w:rsidR="008E4201" w:rsidRPr="008E4201" w14:paraId="64A6138B" w14:textId="77777777" w:rsidTr="00D34EC1">
        <w:tc>
          <w:tcPr>
            <w:tcW w:w="966" w:type="pct"/>
            <w:tcBorders>
              <w:top w:val="single" w:sz="6" w:space="0" w:color="auto"/>
              <w:left w:val="single" w:sz="4" w:space="0" w:color="auto"/>
              <w:bottom w:val="single" w:sz="6" w:space="0" w:color="auto"/>
              <w:right w:val="single" w:sz="6" w:space="0" w:color="auto"/>
            </w:tcBorders>
          </w:tcPr>
          <w:p w14:paraId="5C750343"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SWFIPC </w:t>
            </w:r>
            <w:r w:rsidRPr="008E4201">
              <w:rPr>
                <w:rFonts w:eastAsia="Times New Roman"/>
                <w:i/>
                <w:iCs/>
                <w:sz w:val="20"/>
                <w:szCs w:val="20"/>
                <w:vertAlign w:val="subscript"/>
              </w:rPr>
              <w:t>q, r, d</w:t>
            </w:r>
            <w:r w:rsidRPr="008E4201">
              <w:rPr>
                <w:rFonts w:eastAsia="Times New Roman"/>
                <w:i/>
                <w:iCs/>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tcPr>
          <w:p w14:paraId="100B0932"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126C6D34" w14:textId="77777777" w:rsidR="008E4201" w:rsidRPr="008E4201" w:rsidRDefault="008E4201" w:rsidP="008E4201">
            <w:pPr>
              <w:spacing w:after="60"/>
              <w:rPr>
                <w:rFonts w:eastAsia="Times New Roman"/>
                <w:i/>
                <w:iCs/>
                <w:sz w:val="20"/>
                <w:szCs w:val="20"/>
              </w:rPr>
            </w:pPr>
            <w:r w:rsidRPr="008E4201">
              <w:rPr>
                <w:rFonts w:eastAsia="Times New Roman"/>
                <w:i/>
                <w:iCs/>
                <w:sz w:val="20"/>
                <w:szCs w:val="20"/>
              </w:rPr>
              <w:t>Switchable Generator Fuel Imbalance Penalty Cost</w:t>
            </w:r>
            <w:r w:rsidRPr="008E4201">
              <w:rPr>
                <w:rFonts w:eastAsia="Times New Roman"/>
                <w:iCs/>
                <w:sz w:val="20"/>
                <w:szCs w:val="20"/>
              </w:rPr>
              <w:t xml:space="preserve"> —The fuel imbalance penalty cost for Resource </w:t>
            </w:r>
            <w:r w:rsidRPr="008E4201">
              <w:rPr>
                <w:rFonts w:eastAsia="Times New Roman"/>
                <w:i/>
                <w:iCs/>
                <w:sz w:val="20"/>
                <w:szCs w:val="20"/>
              </w:rPr>
              <w:t>r</w:t>
            </w:r>
            <w:r w:rsidRPr="008E4201">
              <w:rPr>
                <w:rFonts w:eastAsia="Times New Roman"/>
                <w:iCs/>
                <w:sz w:val="20"/>
                <w:szCs w:val="20"/>
              </w:rPr>
              <w:t xml:space="preserve"> represented by QSE </w:t>
            </w:r>
            <w:r w:rsidRPr="008E4201">
              <w:rPr>
                <w:rFonts w:eastAsia="Times New Roman"/>
                <w:i/>
                <w:iCs/>
                <w:sz w:val="20"/>
                <w:szCs w:val="20"/>
              </w:rPr>
              <w:t>q</w:t>
            </w:r>
            <w:r w:rsidRPr="008E4201">
              <w:rPr>
                <w:rFonts w:eastAsia="Times New Roman"/>
                <w:iCs/>
                <w:sz w:val="20"/>
                <w:szCs w:val="20"/>
              </w:rPr>
              <w:t xml:space="preserve">, for the Operating Day, arising from the SWGR not consuming its contracted fuel quantities </w:t>
            </w:r>
            <w:proofErr w:type="gramStart"/>
            <w:r w:rsidRPr="008E4201">
              <w:rPr>
                <w:rFonts w:eastAsia="Times New Roman"/>
                <w:iCs/>
                <w:sz w:val="20"/>
                <w:szCs w:val="20"/>
              </w:rPr>
              <w:t>as a result of</w:t>
            </w:r>
            <w:proofErr w:type="gramEnd"/>
            <w:r w:rsidRPr="008E4201">
              <w:rPr>
                <w:rFonts w:eastAsia="Times New Roman"/>
                <w:iCs/>
                <w:sz w:val="20"/>
                <w:szCs w:val="20"/>
              </w:rPr>
              <w:t xml:space="preserve"> a switch from a non-ERCOT Control Area as requested by ERCOT.  Fuel imbalance penalty costs are limited to those costs assessed for the period starting at the initiation of the ramp-down in the non-ERCOT Control Area to two hours following the time ERCOT released the SWGR. Where for a Combined Cycle Train, the Resource </w:t>
            </w:r>
            <w:r w:rsidRPr="008E4201">
              <w:rPr>
                <w:rFonts w:eastAsia="Times New Roman"/>
                <w:i/>
                <w:iCs/>
                <w:sz w:val="20"/>
                <w:szCs w:val="20"/>
              </w:rPr>
              <w:t>r</w:t>
            </w:r>
            <w:r w:rsidRPr="008E4201">
              <w:rPr>
                <w:rFonts w:eastAsia="Times New Roman"/>
                <w:iCs/>
                <w:sz w:val="20"/>
                <w:szCs w:val="20"/>
              </w:rPr>
              <w:t xml:space="preserve"> is the Combined Cycle Train.</w:t>
            </w:r>
          </w:p>
        </w:tc>
      </w:tr>
      <w:tr w:rsidR="008E4201" w:rsidRPr="008E4201" w14:paraId="38094C9F" w14:textId="77777777" w:rsidTr="00D34EC1">
        <w:tc>
          <w:tcPr>
            <w:tcW w:w="966" w:type="pct"/>
            <w:tcBorders>
              <w:top w:val="single" w:sz="6" w:space="0" w:color="auto"/>
              <w:left w:val="single" w:sz="4" w:space="0" w:color="auto"/>
              <w:bottom w:val="single" w:sz="6" w:space="0" w:color="auto"/>
              <w:right w:val="single" w:sz="6" w:space="0" w:color="auto"/>
            </w:tcBorders>
          </w:tcPr>
          <w:p w14:paraId="5248A96A"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SWEIC</w:t>
            </w:r>
            <w:r w:rsidRPr="008E4201">
              <w:rPr>
                <w:rFonts w:eastAsia="Times New Roman"/>
                <w:i/>
                <w:sz w:val="20"/>
                <w:szCs w:val="20"/>
                <w:vertAlign w:val="subscript"/>
              </w:rPr>
              <w:t xml:space="preserve"> q, r, d</w:t>
            </w:r>
            <w:r w:rsidRPr="008E4201">
              <w:rPr>
                <w:rFonts w:eastAsia="Times New Roman"/>
                <w:i/>
                <w:sz w:val="20"/>
                <w:szCs w:val="20"/>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48983341" w14:textId="77777777" w:rsidR="008E4201" w:rsidRPr="008E4201" w:rsidRDefault="008E4201" w:rsidP="008E4201">
            <w:pPr>
              <w:spacing w:after="60"/>
              <w:rPr>
                <w:rFonts w:eastAsia="Times New Roman"/>
                <w:iCs/>
                <w:sz w:val="20"/>
                <w:szCs w:val="20"/>
              </w:rPr>
            </w:pPr>
            <w:r w:rsidRPr="008E4201">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11F32619" w14:textId="77777777" w:rsidR="008E4201" w:rsidRPr="008E4201" w:rsidRDefault="008E4201" w:rsidP="008E4201">
            <w:pPr>
              <w:spacing w:after="60"/>
              <w:rPr>
                <w:rFonts w:eastAsia="Times New Roman"/>
                <w:iCs/>
                <w:sz w:val="20"/>
                <w:szCs w:val="20"/>
              </w:rPr>
            </w:pPr>
            <w:r w:rsidRPr="008E4201">
              <w:rPr>
                <w:rFonts w:eastAsia="Times New Roman"/>
                <w:i/>
                <w:sz w:val="20"/>
                <w:szCs w:val="20"/>
              </w:rPr>
              <w:t>Switchable Generator</w:t>
            </w:r>
            <w:r w:rsidRPr="008E4201">
              <w:rPr>
                <w:rFonts w:eastAsia="Times New Roman"/>
                <w:sz w:val="20"/>
                <w:szCs w:val="20"/>
              </w:rPr>
              <w:t xml:space="preserve"> </w:t>
            </w:r>
            <w:r w:rsidRPr="008E4201">
              <w:rPr>
                <w:rFonts w:eastAsia="Times New Roman"/>
                <w:i/>
                <w:sz w:val="20"/>
                <w:szCs w:val="20"/>
              </w:rPr>
              <w:t xml:space="preserve">Energy Imbalance Cost </w:t>
            </w:r>
            <w:r w:rsidRPr="008E4201">
              <w:rPr>
                <w:rFonts w:eastAsia="Times New Roman"/>
                <w:sz w:val="20"/>
                <w:szCs w:val="20"/>
              </w:rPr>
              <w:t xml:space="preserve">—The energy imbalance costs for Resource </w:t>
            </w:r>
            <w:r w:rsidRPr="008E4201">
              <w:rPr>
                <w:rFonts w:eastAsia="Times New Roman"/>
                <w:i/>
                <w:sz w:val="20"/>
                <w:szCs w:val="20"/>
              </w:rPr>
              <w:t xml:space="preserve">r </w:t>
            </w:r>
            <w:r w:rsidRPr="008E4201">
              <w:rPr>
                <w:rFonts w:eastAsia="Times New Roman"/>
                <w:sz w:val="20"/>
                <w:szCs w:val="20"/>
              </w:rPr>
              <w:t>represented by QSE</w:t>
            </w:r>
            <w:r w:rsidRPr="008E4201">
              <w:rPr>
                <w:rFonts w:eastAsia="Times New Roman"/>
                <w:i/>
                <w:sz w:val="20"/>
                <w:szCs w:val="20"/>
              </w:rPr>
              <w:t xml:space="preserve"> q </w:t>
            </w:r>
            <w:r w:rsidRPr="008E4201">
              <w:rPr>
                <w:rFonts w:eastAsia="Times New Roman"/>
                <w:sz w:val="20"/>
                <w:szCs w:val="20"/>
              </w:rPr>
              <w:t xml:space="preserve">for instructed hours, for the </w:t>
            </w:r>
            <w:r w:rsidRPr="008E4201">
              <w:rPr>
                <w:rFonts w:eastAsia="Times New Roman"/>
                <w:sz w:val="20"/>
                <w:szCs w:val="20"/>
              </w:rPr>
              <w:lastRenderedPageBreak/>
              <w:t xml:space="preserve">Operating Day </w:t>
            </w:r>
            <w:r w:rsidRPr="008E4201">
              <w:rPr>
                <w:rFonts w:eastAsia="Times New Roman"/>
                <w:i/>
                <w:sz w:val="20"/>
                <w:szCs w:val="20"/>
              </w:rPr>
              <w:t>d</w:t>
            </w:r>
            <w:r w:rsidRPr="008E4201">
              <w:rPr>
                <w:rFonts w:eastAsia="Times New Roman"/>
                <w:sz w:val="20"/>
                <w:szCs w:val="20"/>
              </w:rPr>
              <w:t xml:space="preserve">.  Where for a Combined Cycle Train, the Resource </w:t>
            </w:r>
            <w:r w:rsidRPr="008E4201">
              <w:rPr>
                <w:rFonts w:eastAsia="Times New Roman"/>
                <w:i/>
                <w:sz w:val="20"/>
                <w:szCs w:val="20"/>
              </w:rPr>
              <w:t xml:space="preserve">r </w:t>
            </w:r>
            <w:r w:rsidRPr="008E4201">
              <w:rPr>
                <w:rFonts w:eastAsia="Times New Roman"/>
                <w:sz w:val="20"/>
                <w:szCs w:val="20"/>
              </w:rPr>
              <w:t xml:space="preserve">is the Combined Cycle Train.  Energy imbalance costs represent Real-Time imbalance charges </w:t>
            </w:r>
            <w:proofErr w:type="gramStart"/>
            <w:r w:rsidRPr="008E4201">
              <w:rPr>
                <w:rFonts w:eastAsia="Times New Roman"/>
                <w:sz w:val="20"/>
                <w:szCs w:val="20"/>
              </w:rPr>
              <w:t>for the amount of</w:t>
            </w:r>
            <w:proofErr w:type="gramEnd"/>
            <w:r w:rsidRPr="008E4201">
              <w:rPr>
                <w:rFonts w:eastAsia="Times New Roman"/>
                <w:sz w:val="20"/>
                <w:szCs w:val="20"/>
              </w:rPr>
              <w:t xml:space="preserve"> energy the SWGR </w:t>
            </w:r>
            <w:proofErr w:type="gramStart"/>
            <w:r w:rsidRPr="008E4201">
              <w:rPr>
                <w:rFonts w:eastAsia="Times New Roman"/>
                <w:sz w:val="20"/>
                <w:szCs w:val="20"/>
              </w:rPr>
              <w:t>was not able to</w:t>
            </w:r>
            <w:proofErr w:type="gramEnd"/>
            <w:r w:rsidRPr="008E4201">
              <w:rPr>
                <w:rFonts w:eastAsia="Times New Roman"/>
                <w:sz w:val="20"/>
                <w:szCs w:val="20"/>
              </w:rPr>
              <w:t xml:space="preserve"> provide as required by its DAM commitment from the non-ERCOT Control Area, starting from the beginning of the ramp-down period in the other grid to two hours following the time ERCOT released the Resource.</w:t>
            </w:r>
          </w:p>
        </w:tc>
      </w:tr>
      <w:tr w:rsidR="008E4201" w:rsidRPr="008E4201" w14:paraId="0562FEEE" w14:textId="77777777" w:rsidTr="00D34EC1">
        <w:tc>
          <w:tcPr>
            <w:tcW w:w="966" w:type="pct"/>
            <w:tcBorders>
              <w:top w:val="single" w:sz="6" w:space="0" w:color="auto"/>
              <w:left w:val="single" w:sz="4" w:space="0" w:color="auto"/>
              <w:bottom w:val="single" w:sz="6" w:space="0" w:color="auto"/>
              <w:right w:val="single" w:sz="6" w:space="0" w:color="auto"/>
            </w:tcBorders>
          </w:tcPr>
          <w:p w14:paraId="57CD4ACC"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lastRenderedPageBreak/>
              <w:t>SWASIC</w:t>
            </w:r>
            <w:r w:rsidRPr="008E4201">
              <w:rPr>
                <w:rFonts w:eastAsia="Times New Roman"/>
                <w:i/>
                <w:sz w:val="20"/>
                <w:szCs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79BB688B" w14:textId="77777777" w:rsidR="008E4201" w:rsidRPr="008E4201" w:rsidRDefault="008E4201" w:rsidP="008E4201">
            <w:pPr>
              <w:spacing w:after="60"/>
              <w:rPr>
                <w:rFonts w:eastAsia="Times New Roman"/>
                <w:iCs/>
                <w:sz w:val="20"/>
                <w:szCs w:val="20"/>
              </w:rPr>
            </w:pPr>
            <w:r w:rsidRPr="008E4201">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25A6A70A" w14:textId="77777777" w:rsidR="008E4201" w:rsidRPr="008E4201" w:rsidRDefault="008E4201" w:rsidP="008E4201">
            <w:pPr>
              <w:spacing w:after="60"/>
              <w:rPr>
                <w:rFonts w:eastAsia="Times New Roman"/>
                <w:iCs/>
                <w:sz w:val="20"/>
                <w:szCs w:val="20"/>
              </w:rPr>
            </w:pPr>
            <w:r w:rsidRPr="008E4201">
              <w:rPr>
                <w:rFonts w:eastAsia="Times New Roman"/>
                <w:i/>
                <w:sz w:val="20"/>
                <w:szCs w:val="20"/>
              </w:rPr>
              <w:t>Switchable Generator</w:t>
            </w:r>
            <w:r w:rsidRPr="008E4201">
              <w:rPr>
                <w:rFonts w:eastAsia="Times New Roman"/>
                <w:sz w:val="20"/>
                <w:szCs w:val="20"/>
              </w:rPr>
              <w:t xml:space="preserve"> </w:t>
            </w:r>
            <w:r w:rsidRPr="008E4201">
              <w:rPr>
                <w:rFonts w:eastAsia="Times New Roman"/>
                <w:i/>
                <w:sz w:val="20"/>
                <w:szCs w:val="20"/>
              </w:rPr>
              <w:t xml:space="preserve">Ancillary Services Imbalance Cost </w:t>
            </w:r>
            <w:r w:rsidRPr="008E4201">
              <w:rPr>
                <w:rFonts w:eastAsia="Times New Roman"/>
                <w:sz w:val="20"/>
                <w:szCs w:val="20"/>
              </w:rPr>
              <w:t xml:space="preserve">—The Ancillary Service imbalance costs for Resource </w:t>
            </w:r>
            <w:r w:rsidRPr="008E4201">
              <w:rPr>
                <w:rFonts w:eastAsia="Times New Roman"/>
                <w:i/>
                <w:sz w:val="20"/>
                <w:szCs w:val="20"/>
              </w:rPr>
              <w:t xml:space="preserve">r </w:t>
            </w:r>
            <w:r w:rsidRPr="008E4201">
              <w:rPr>
                <w:rFonts w:eastAsia="Times New Roman"/>
                <w:sz w:val="20"/>
                <w:szCs w:val="20"/>
              </w:rPr>
              <w:t>represented by QSE</w:t>
            </w:r>
            <w:r w:rsidRPr="008E4201">
              <w:rPr>
                <w:rFonts w:eastAsia="Times New Roman"/>
                <w:i/>
                <w:sz w:val="20"/>
                <w:szCs w:val="20"/>
              </w:rPr>
              <w:t xml:space="preserve"> q </w:t>
            </w:r>
            <w:r w:rsidRPr="008E4201">
              <w:rPr>
                <w:rFonts w:eastAsia="Times New Roman"/>
                <w:sz w:val="20"/>
                <w:szCs w:val="20"/>
              </w:rPr>
              <w:t xml:space="preserve">for instructed hours, for the Operating Day </w:t>
            </w:r>
            <w:r w:rsidRPr="008E4201">
              <w:rPr>
                <w:rFonts w:eastAsia="Times New Roman"/>
                <w:i/>
                <w:sz w:val="20"/>
                <w:szCs w:val="20"/>
              </w:rPr>
              <w:t>d</w:t>
            </w:r>
            <w:r w:rsidRPr="008E4201">
              <w:rPr>
                <w:rFonts w:eastAsia="Times New Roman"/>
                <w:sz w:val="20"/>
                <w:szCs w:val="20"/>
              </w:rPr>
              <w:t xml:space="preserve">.  Where for a Combined Cycle Train, the Resource </w:t>
            </w:r>
            <w:r w:rsidRPr="008E4201">
              <w:rPr>
                <w:rFonts w:eastAsia="Times New Roman"/>
                <w:i/>
                <w:sz w:val="20"/>
                <w:szCs w:val="20"/>
              </w:rPr>
              <w:t xml:space="preserve">r </w:t>
            </w:r>
            <w:r w:rsidRPr="008E4201">
              <w:rPr>
                <w:rFonts w:eastAsia="Times New Roman"/>
                <w:sz w:val="20"/>
                <w:szCs w:val="20"/>
              </w:rPr>
              <w:t xml:space="preserve">is the Combined Cycle Train.  Ancillary Service imbalance costs represent Real-Time imbalance charges for the </w:t>
            </w:r>
            <w:proofErr w:type="gramStart"/>
            <w:r w:rsidRPr="008E4201">
              <w:rPr>
                <w:rFonts w:eastAsia="Times New Roman"/>
                <w:sz w:val="20"/>
                <w:szCs w:val="20"/>
              </w:rPr>
              <w:t>amount</w:t>
            </w:r>
            <w:proofErr w:type="gramEnd"/>
            <w:r w:rsidRPr="008E4201">
              <w:rPr>
                <w:rFonts w:eastAsia="Times New Roman"/>
                <w:sz w:val="20"/>
                <w:szCs w:val="20"/>
              </w:rPr>
              <w:t xml:space="preserve"> of Ancillary Services the SWGR </w:t>
            </w:r>
            <w:proofErr w:type="gramStart"/>
            <w:r w:rsidRPr="008E4201">
              <w:rPr>
                <w:rFonts w:eastAsia="Times New Roman"/>
                <w:sz w:val="20"/>
                <w:szCs w:val="20"/>
              </w:rPr>
              <w:t>was not able to</w:t>
            </w:r>
            <w:proofErr w:type="gramEnd"/>
            <w:r w:rsidRPr="008E4201">
              <w:rPr>
                <w:rFonts w:eastAsia="Times New Roman"/>
                <w:sz w:val="20"/>
                <w:szCs w:val="20"/>
              </w:rPr>
              <w:t xml:space="preserve"> provide as required by its Day-Ahead commitment from the non-ERCOT Control Area, starting from the time of shutdown in the other grid to two hours following the time ERCOT released the Resource.</w:t>
            </w:r>
          </w:p>
        </w:tc>
      </w:tr>
      <w:tr w:rsidR="008E4201" w:rsidRPr="008E4201" w14:paraId="16196354" w14:textId="77777777" w:rsidTr="00D34EC1">
        <w:tc>
          <w:tcPr>
            <w:tcW w:w="966" w:type="pct"/>
            <w:tcBorders>
              <w:top w:val="single" w:sz="6" w:space="0" w:color="auto"/>
              <w:left w:val="single" w:sz="4" w:space="0" w:color="auto"/>
              <w:bottom w:val="single" w:sz="6" w:space="0" w:color="auto"/>
              <w:right w:val="single" w:sz="6" w:space="0" w:color="auto"/>
            </w:tcBorders>
          </w:tcPr>
          <w:p w14:paraId="41DAB133" w14:textId="77777777" w:rsidR="008E4201" w:rsidRPr="008E4201" w:rsidRDefault="008E4201" w:rsidP="008E4201">
            <w:pPr>
              <w:spacing w:after="60"/>
              <w:rPr>
                <w:rFonts w:eastAsia="Times New Roman"/>
                <w:iCs/>
                <w:sz w:val="20"/>
                <w:szCs w:val="20"/>
                <w:lang w:val="pt-BR"/>
              </w:rPr>
            </w:pPr>
            <w:r w:rsidRPr="008E4201">
              <w:rPr>
                <w:rFonts w:eastAsia="Times New Roman"/>
                <w:iCs/>
                <w:sz w:val="20"/>
                <w:szCs w:val="20"/>
                <w:lang w:val="pt-BR"/>
              </w:rPr>
              <w:t>SWMWDC</w:t>
            </w:r>
            <w:r w:rsidRPr="008E4201">
              <w:rPr>
                <w:rFonts w:eastAsia="Times New Roman"/>
                <w:i/>
                <w:iCs/>
                <w:sz w:val="20"/>
                <w:szCs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7DCCC8F7"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3446AAF6" w14:textId="77777777" w:rsidR="008E4201" w:rsidRPr="008E4201" w:rsidRDefault="008E4201" w:rsidP="008E4201">
            <w:pPr>
              <w:spacing w:after="60"/>
              <w:rPr>
                <w:rFonts w:eastAsia="Times New Roman"/>
                <w:i/>
                <w:iCs/>
                <w:sz w:val="20"/>
                <w:szCs w:val="20"/>
              </w:rPr>
            </w:pPr>
            <w:r w:rsidRPr="008E4201">
              <w:rPr>
                <w:rFonts w:eastAsia="Times New Roman"/>
                <w:i/>
                <w:iCs/>
                <w:sz w:val="20"/>
                <w:szCs w:val="20"/>
              </w:rPr>
              <w:t>Switchable Generator</w:t>
            </w:r>
            <w:r w:rsidRPr="008E4201">
              <w:rPr>
                <w:rFonts w:eastAsia="Times New Roman"/>
                <w:iCs/>
                <w:sz w:val="20"/>
                <w:szCs w:val="20"/>
              </w:rPr>
              <w:t xml:space="preserve"> </w:t>
            </w:r>
            <w:r w:rsidRPr="008E4201">
              <w:rPr>
                <w:rFonts w:eastAsia="Times New Roman"/>
                <w:i/>
                <w:iCs/>
                <w:sz w:val="20"/>
                <w:szCs w:val="20"/>
              </w:rPr>
              <w:t xml:space="preserve">Make-Whole Payment Distribution Cost </w:t>
            </w:r>
            <w:r w:rsidRPr="008E4201">
              <w:rPr>
                <w:rFonts w:eastAsia="Times New Roman"/>
                <w:iCs/>
                <w:sz w:val="20"/>
                <w:szCs w:val="20"/>
              </w:rPr>
              <w:t>—The</w:t>
            </w:r>
            <w:r w:rsidRPr="008E4201" w:rsidDel="00E21E0A">
              <w:rPr>
                <w:rFonts w:eastAsia="Times New Roman"/>
                <w:iCs/>
                <w:sz w:val="20"/>
                <w:szCs w:val="20"/>
              </w:rPr>
              <w:t xml:space="preserve"> </w:t>
            </w:r>
            <w:r w:rsidRPr="008E4201">
              <w:rPr>
                <w:rFonts w:eastAsia="Times New Roman"/>
                <w:iCs/>
                <w:sz w:val="20"/>
                <w:szCs w:val="20"/>
              </w:rPr>
              <w:t>Make-Whole Payment distribution costs</w:t>
            </w:r>
            <w:r w:rsidRPr="008E4201">
              <w:rPr>
                <w:rFonts w:eastAsia="Times New Roman"/>
                <w:i/>
                <w:iCs/>
                <w:sz w:val="20"/>
                <w:szCs w:val="20"/>
              </w:rPr>
              <w:t xml:space="preserve"> </w:t>
            </w:r>
            <w:r w:rsidRPr="008E4201">
              <w:rPr>
                <w:rFonts w:eastAsia="Times New Roman"/>
                <w:iCs/>
                <w:sz w:val="20"/>
                <w:szCs w:val="20"/>
              </w:rPr>
              <w:t xml:space="preserve">for Resource </w:t>
            </w:r>
            <w:r w:rsidRPr="008E4201">
              <w:rPr>
                <w:rFonts w:eastAsia="Times New Roman"/>
                <w:i/>
                <w:iCs/>
                <w:sz w:val="20"/>
                <w:szCs w:val="20"/>
              </w:rPr>
              <w:t xml:space="preserve">r </w:t>
            </w:r>
            <w:r w:rsidRPr="008E4201">
              <w:rPr>
                <w:rFonts w:eastAsia="Times New Roman"/>
                <w:iCs/>
                <w:sz w:val="20"/>
                <w:szCs w:val="20"/>
              </w:rPr>
              <w:t>represented by QSE</w:t>
            </w:r>
            <w:r w:rsidRPr="008E4201">
              <w:rPr>
                <w:rFonts w:eastAsia="Times New Roman"/>
                <w:i/>
                <w:iCs/>
                <w:sz w:val="20"/>
                <w:szCs w:val="20"/>
              </w:rPr>
              <w:t xml:space="preserve"> q </w:t>
            </w:r>
            <w:r w:rsidRPr="008E4201">
              <w:rPr>
                <w:rFonts w:eastAsia="Times New Roman"/>
                <w:iCs/>
                <w:sz w:val="20"/>
                <w:szCs w:val="20"/>
              </w:rPr>
              <w:t xml:space="preserve">for instructed hours, for the Operating Day </w:t>
            </w:r>
            <w:r w:rsidRPr="008E4201">
              <w:rPr>
                <w:rFonts w:eastAsia="Times New Roman"/>
                <w:i/>
                <w:iCs/>
                <w:sz w:val="20"/>
                <w:szCs w:val="20"/>
              </w:rPr>
              <w:t>d</w:t>
            </w:r>
            <w:r w:rsidRPr="008E4201">
              <w:rPr>
                <w:rFonts w:eastAsia="Times New Roman"/>
                <w:iCs/>
                <w:sz w:val="20"/>
                <w:szCs w:val="20"/>
              </w:rPr>
              <w:t xml:space="preserve">.  Where for a Combined Cycle Train, the Resource </w:t>
            </w:r>
            <w:r w:rsidRPr="008E4201">
              <w:rPr>
                <w:rFonts w:eastAsia="Times New Roman"/>
                <w:i/>
                <w:iCs/>
                <w:sz w:val="20"/>
                <w:szCs w:val="20"/>
              </w:rPr>
              <w:t xml:space="preserve">r </w:t>
            </w:r>
            <w:r w:rsidRPr="008E4201">
              <w:rPr>
                <w:rFonts w:eastAsia="Times New Roman"/>
                <w:iCs/>
                <w:sz w:val="20"/>
                <w:szCs w:val="20"/>
              </w:rPr>
              <w:t>is the Combined Cycle Train.  Make-Whole Payment distribution costs represent charges from non-ERCOT Control Area from the time of shutdown in the other grid to two hours following the time ERCOT released the Resource.</w:t>
            </w:r>
          </w:p>
        </w:tc>
      </w:tr>
      <w:tr w:rsidR="008E4201" w:rsidRPr="008E4201" w14:paraId="148EEE39" w14:textId="77777777" w:rsidTr="00D34EC1">
        <w:tc>
          <w:tcPr>
            <w:tcW w:w="966" w:type="pct"/>
            <w:tcBorders>
              <w:top w:val="single" w:sz="6" w:space="0" w:color="auto"/>
              <w:left w:val="single" w:sz="4" w:space="0" w:color="auto"/>
              <w:bottom w:val="single" w:sz="6" w:space="0" w:color="auto"/>
              <w:right w:val="single" w:sz="6" w:space="0" w:color="auto"/>
            </w:tcBorders>
          </w:tcPr>
          <w:p w14:paraId="67045DB0" w14:textId="77777777" w:rsidR="008E4201" w:rsidRPr="008E4201" w:rsidRDefault="008E4201" w:rsidP="008E4201">
            <w:pPr>
              <w:spacing w:after="60"/>
              <w:rPr>
                <w:rFonts w:eastAsia="Times New Roman"/>
                <w:iCs/>
                <w:sz w:val="20"/>
                <w:szCs w:val="20"/>
              </w:rPr>
            </w:pPr>
            <w:r w:rsidRPr="008E4201">
              <w:rPr>
                <w:rFonts w:eastAsia="Times New Roman"/>
                <w:iCs/>
                <w:sz w:val="20"/>
                <w:szCs w:val="20"/>
                <w:lang w:val="pt-BR"/>
              </w:rPr>
              <w:t>SWRTREV</w:t>
            </w:r>
            <w:r w:rsidRPr="008E4201">
              <w:rPr>
                <w:rFonts w:eastAsia="Times New Roman"/>
                <w:i/>
                <w:iCs/>
                <w:sz w:val="20"/>
                <w:szCs w:val="20"/>
                <w:vertAlign w:val="subscript"/>
                <w:lang w:val="pt-BR"/>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2D8B106A"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4B01866D" w14:textId="77777777" w:rsidR="008E4201" w:rsidRPr="008E4201" w:rsidRDefault="008E4201" w:rsidP="008E4201">
            <w:pPr>
              <w:spacing w:after="60"/>
              <w:rPr>
                <w:rFonts w:eastAsia="Times New Roman"/>
                <w:iCs/>
                <w:sz w:val="20"/>
                <w:szCs w:val="20"/>
              </w:rPr>
            </w:pPr>
            <w:r w:rsidRPr="008E4201">
              <w:rPr>
                <w:rFonts w:eastAsia="Times New Roman"/>
                <w:i/>
                <w:iCs/>
                <w:sz w:val="20"/>
                <w:szCs w:val="20"/>
              </w:rPr>
              <w:t xml:space="preserve">Switchable Generation Real-Time Revenues – </w:t>
            </w:r>
            <w:r w:rsidRPr="008E4201">
              <w:rPr>
                <w:rFonts w:eastAsia="Times New Roman"/>
                <w:iCs/>
                <w:sz w:val="20"/>
                <w:szCs w:val="20"/>
              </w:rPr>
              <w:t xml:space="preserve">The sum of energy revenues for the Resource </w:t>
            </w:r>
            <w:r w:rsidRPr="008E4201">
              <w:rPr>
                <w:rFonts w:eastAsia="Times New Roman"/>
                <w:i/>
                <w:iCs/>
                <w:sz w:val="20"/>
                <w:szCs w:val="20"/>
              </w:rPr>
              <w:t xml:space="preserve">r, </w:t>
            </w:r>
            <w:r w:rsidRPr="008E4201">
              <w:rPr>
                <w:rFonts w:eastAsia="Times New Roman"/>
                <w:iCs/>
                <w:sz w:val="20"/>
                <w:szCs w:val="20"/>
              </w:rPr>
              <w:t xml:space="preserve">represented by QSE </w:t>
            </w:r>
            <w:r w:rsidRPr="008E4201">
              <w:rPr>
                <w:rFonts w:eastAsia="Times New Roman"/>
                <w:i/>
                <w:iCs/>
                <w:sz w:val="20"/>
                <w:szCs w:val="20"/>
              </w:rPr>
              <w:t xml:space="preserve">q, </w:t>
            </w:r>
            <w:r w:rsidRPr="008E4201">
              <w:rPr>
                <w:rFonts w:eastAsia="Times New Roman"/>
                <w:iCs/>
                <w:sz w:val="20"/>
                <w:szCs w:val="20"/>
              </w:rPr>
              <w:t xml:space="preserve">during all instructed hours for the Operating Day </w:t>
            </w:r>
            <w:r w:rsidRPr="008E4201">
              <w:rPr>
                <w:rFonts w:eastAsia="Times New Roman"/>
                <w:i/>
                <w:iCs/>
                <w:sz w:val="20"/>
                <w:szCs w:val="20"/>
              </w:rPr>
              <w:t xml:space="preserve">d. </w:t>
            </w:r>
            <w:r w:rsidRPr="008E4201">
              <w:rPr>
                <w:rFonts w:eastAsia="Times New Roman"/>
                <w:iCs/>
                <w:sz w:val="20"/>
                <w:szCs w:val="20"/>
              </w:rPr>
              <w:t xml:space="preserve"> Where for a Combined Cycle Train, Resource</w:t>
            </w:r>
            <w:r w:rsidRPr="008E4201">
              <w:rPr>
                <w:rFonts w:eastAsia="Times New Roman"/>
                <w:i/>
                <w:iCs/>
                <w:sz w:val="20"/>
                <w:szCs w:val="20"/>
              </w:rPr>
              <w:t xml:space="preserve"> r </w:t>
            </w:r>
            <w:r w:rsidRPr="008E4201">
              <w:rPr>
                <w:rFonts w:eastAsia="Times New Roman"/>
                <w:iCs/>
                <w:sz w:val="20"/>
                <w:szCs w:val="20"/>
              </w:rPr>
              <w:t>is the Combined Cycle Train.</w:t>
            </w:r>
          </w:p>
        </w:tc>
      </w:tr>
      <w:tr w:rsidR="008E4201" w:rsidRPr="008E4201" w14:paraId="16CB99CB" w14:textId="77777777" w:rsidTr="00D34EC1">
        <w:tc>
          <w:tcPr>
            <w:tcW w:w="966" w:type="pct"/>
            <w:tcBorders>
              <w:top w:val="single" w:sz="6" w:space="0" w:color="auto"/>
              <w:left w:val="single" w:sz="4" w:space="0" w:color="auto"/>
              <w:bottom w:val="single" w:sz="6" w:space="0" w:color="auto"/>
              <w:right w:val="single" w:sz="6" w:space="0" w:color="auto"/>
            </w:tcBorders>
          </w:tcPr>
          <w:p w14:paraId="4A55C664"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GASPERSU </w:t>
            </w:r>
            <w:r w:rsidRPr="008E4201">
              <w:rPr>
                <w:rFonts w:eastAsia="Times New Roman"/>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57A8C152"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000D3C36" w14:textId="77777777" w:rsidR="008E4201" w:rsidRPr="008E4201" w:rsidRDefault="008E4201" w:rsidP="008E4201">
            <w:pPr>
              <w:spacing w:after="60"/>
              <w:rPr>
                <w:rFonts w:eastAsia="Times New Roman"/>
                <w:i/>
                <w:iCs/>
                <w:sz w:val="20"/>
                <w:szCs w:val="20"/>
              </w:rPr>
            </w:pPr>
            <w:r w:rsidRPr="008E4201">
              <w:rPr>
                <w:rFonts w:eastAsia="Times New Roman"/>
                <w:i/>
                <w:iCs/>
                <w:sz w:val="20"/>
                <w:szCs w:val="20"/>
              </w:rPr>
              <w:t>Percent of Natural Gas to Operate per Start</w:t>
            </w:r>
            <w:r w:rsidRPr="008E4201">
              <w:rPr>
                <w:rFonts w:eastAsia="Times New Roman"/>
                <w:iCs/>
                <w:sz w:val="20"/>
                <w:szCs w:val="20"/>
              </w:rPr>
              <w:t xml:space="preserve">—The percentage of natural gas used by Resource </w:t>
            </w:r>
            <w:r w:rsidRPr="008E4201">
              <w:rPr>
                <w:rFonts w:eastAsia="Times New Roman"/>
                <w:i/>
                <w:iCs/>
                <w:sz w:val="20"/>
                <w:szCs w:val="20"/>
              </w:rPr>
              <w:t>r</w:t>
            </w:r>
            <w:r w:rsidRPr="008E4201">
              <w:rPr>
                <w:rFonts w:eastAsia="Times New Roman"/>
                <w:iCs/>
                <w:sz w:val="20"/>
                <w:szCs w:val="20"/>
              </w:rPr>
              <w:t xml:space="preserve"> to operate per start </w:t>
            </w:r>
            <w:r w:rsidRPr="008E4201">
              <w:rPr>
                <w:rFonts w:eastAsia="Times New Roman"/>
                <w:i/>
                <w:iCs/>
                <w:sz w:val="20"/>
                <w:szCs w:val="20"/>
              </w:rPr>
              <w:t>s</w:t>
            </w:r>
            <w:r w:rsidRPr="008E4201">
              <w:rPr>
                <w:rFonts w:eastAsia="Times New Roman"/>
                <w:iCs/>
                <w:sz w:val="20"/>
                <w:szCs w:val="20"/>
              </w:rPr>
              <w:t xml:space="preserve">, as approved in the verifiable cost process.  Where for a Combined Cycle Train, the Resource </w:t>
            </w:r>
            <w:r w:rsidRPr="008E4201">
              <w:rPr>
                <w:rFonts w:eastAsia="Times New Roman"/>
                <w:i/>
                <w:iCs/>
                <w:sz w:val="20"/>
                <w:szCs w:val="20"/>
              </w:rPr>
              <w:t>r</w:t>
            </w:r>
            <w:r w:rsidRPr="008E4201">
              <w:rPr>
                <w:rFonts w:eastAsia="Times New Roman"/>
                <w:iCs/>
                <w:sz w:val="20"/>
                <w:szCs w:val="20"/>
              </w:rPr>
              <w:t xml:space="preserve"> is a Combined Cycle Generation Resource within the Combined Cycle Train.</w:t>
            </w:r>
          </w:p>
        </w:tc>
      </w:tr>
      <w:tr w:rsidR="008E4201" w:rsidRPr="008E4201" w14:paraId="4593C52E" w14:textId="77777777" w:rsidTr="00D34EC1">
        <w:tc>
          <w:tcPr>
            <w:tcW w:w="966" w:type="pct"/>
            <w:tcBorders>
              <w:top w:val="single" w:sz="6" w:space="0" w:color="auto"/>
              <w:left w:val="single" w:sz="4" w:space="0" w:color="auto"/>
              <w:bottom w:val="single" w:sz="6" w:space="0" w:color="auto"/>
              <w:right w:val="single" w:sz="6" w:space="0" w:color="auto"/>
            </w:tcBorders>
          </w:tcPr>
          <w:p w14:paraId="1BD7C0BD"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OILPERSU </w:t>
            </w:r>
            <w:r w:rsidRPr="008E4201">
              <w:rPr>
                <w:rFonts w:eastAsia="Times New Roman"/>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3F09D870"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77C116C7" w14:textId="77777777" w:rsidR="008E4201" w:rsidRPr="008E4201" w:rsidRDefault="008E4201" w:rsidP="008E4201">
            <w:pPr>
              <w:spacing w:after="60"/>
              <w:rPr>
                <w:rFonts w:eastAsia="Times New Roman"/>
                <w:i/>
                <w:iCs/>
                <w:sz w:val="20"/>
                <w:szCs w:val="20"/>
              </w:rPr>
            </w:pPr>
            <w:r w:rsidRPr="008E4201">
              <w:rPr>
                <w:rFonts w:eastAsia="Times New Roman"/>
                <w:i/>
                <w:iCs/>
                <w:sz w:val="20"/>
                <w:szCs w:val="20"/>
              </w:rPr>
              <w:t>Percent of Oil to Operate per Start</w:t>
            </w:r>
            <w:r w:rsidRPr="008E4201">
              <w:rPr>
                <w:rFonts w:eastAsia="Times New Roman"/>
                <w:iCs/>
                <w:sz w:val="20"/>
                <w:szCs w:val="20"/>
              </w:rPr>
              <w:t xml:space="preserve">—The percentage of fuel oil used by Resource </w:t>
            </w:r>
            <w:r w:rsidRPr="008E4201">
              <w:rPr>
                <w:rFonts w:eastAsia="Times New Roman"/>
                <w:i/>
                <w:iCs/>
                <w:sz w:val="20"/>
                <w:szCs w:val="20"/>
              </w:rPr>
              <w:t>r</w:t>
            </w:r>
            <w:r w:rsidRPr="008E4201">
              <w:rPr>
                <w:rFonts w:eastAsia="Times New Roman"/>
                <w:iCs/>
                <w:sz w:val="20"/>
                <w:szCs w:val="20"/>
              </w:rPr>
              <w:t xml:space="preserve"> to operate per start </w:t>
            </w:r>
            <w:r w:rsidRPr="008E4201">
              <w:rPr>
                <w:rFonts w:eastAsia="Times New Roman"/>
                <w:i/>
                <w:iCs/>
                <w:sz w:val="20"/>
                <w:szCs w:val="20"/>
              </w:rPr>
              <w:t>s</w:t>
            </w:r>
            <w:r w:rsidRPr="008E4201">
              <w:rPr>
                <w:rFonts w:eastAsia="Times New Roman"/>
                <w:iCs/>
                <w:sz w:val="20"/>
                <w:szCs w:val="20"/>
              </w:rPr>
              <w:t xml:space="preserve">, as approved in the verifiable cost process.  Where for a Combined Cycle Train, the Resource </w:t>
            </w:r>
            <w:r w:rsidRPr="008E4201">
              <w:rPr>
                <w:rFonts w:eastAsia="Times New Roman"/>
                <w:i/>
                <w:iCs/>
                <w:sz w:val="20"/>
                <w:szCs w:val="20"/>
              </w:rPr>
              <w:t>r</w:t>
            </w:r>
            <w:r w:rsidRPr="008E4201">
              <w:rPr>
                <w:rFonts w:eastAsia="Times New Roman"/>
                <w:iCs/>
                <w:sz w:val="20"/>
                <w:szCs w:val="20"/>
              </w:rPr>
              <w:t xml:space="preserve"> is a Combined Cycle Generation Resource within the Combined Cycle Train.</w:t>
            </w:r>
          </w:p>
        </w:tc>
      </w:tr>
      <w:tr w:rsidR="008E4201" w:rsidRPr="008E4201" w14:paraId="356596AA" w14:textId="77777777" w:rsidTr="00D34EC1">
        <w:tc>
          <w:tcPr>
            <w:tcW w:w="966" w:type="pct"/>
            <w:tcBorders>
              <w:top w:val="single" w:sz="6" w:space="0" w:color="auto"/>
              <w:left w:val="single" w:sz="4" w:space="0" w:color="auto"/>
              <w:bottom w:val="single" w:sz="6" w:space="0" w:color="auto"/>
              <w:right w:val="single" w:sz="6" w:space="0" w:color="auto"/>
            </w:tcBorders>
          </w:tcPr>
          <w:p w14:paraId="51005D56"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SFPERSU </w:t>
            </w:r>
            <w:r w:rsidRPr="008E4201">
              <w:rPr>
                <w:rFonts w:eastAsia="Times New Roman"/>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16098E1A"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079D3777" w14:textId="77777777" w:rsidR="008E4201" w:rsidRPr="008E4201" w:rsidRDefault="008E4201" w:rsidP="008E4201">
            <w:pPr>
              <w:spacing w:after="60"/>
              <w:rPr>
                <w:rFonts w:eastAsia="Times New Roman"/>
                <w:i/>
                <w:iCs/>
                <w:sz w:val="20"/>
                <w:szCs w:val="20"/>
              </w:rPr>
            </w:pPr>
            <w:r w:rsidRPr="008E4201">
              <w:rPr>
                <w:rFonts w:eastAsia="Times New Roman"/>
                <w:i/>
                <w:iCs/>
                <w:sz w:val="20"/>
                <w:szCs w:val="20"/>
              </w:rPr>
              <w:t>Percent of Solid Fuel to Operate per Start</w:t>
            </w:r>
            <w:r w:rsidRPr="008E4201">
              <w:rPr>
                <w:rFonts w:eastAsia="Times New Roman"/>
                <w:iCs/>
                <w:sz w:val="20"/>
                <w:szCs w:val="20"/>
              </w:rPr>
              <w:t xml:space="preserve">—The percentage of solid fuel used by Resource </w:t>
            </w:r>
            <w:r w:rsidRPr="008E4201">
              <w:rPr>
                <w:rFonts w:eastAsia="Times New Roman"/>
                <w:i/>
                <w:iCs/>
                <w:sz w:val="20"/>
                <w:szCs w:val="20"/>
              </w:rPr>
              <w:t>r</w:t>
            </w:r>
            <w:r w:rsidRPr="008E4201">
              <w:rPr>
                <w:rFonts w:eastAsia="Times New Roman"/>
                <w:iCs/>
                <w:sz w:val="20"/>
                <w:szCs w:val="20"/>
              </w:rPr>
              <w:t xml:space="preserve"> to operate per start </w:t>
            </w:r>
            <w:r w:rsidRPr="008E4201">
              <w:rPr>
                <w:rFonts w:eastAsia="Times New Roman"/>
                <w:i/>
                <w:iCs/>
                <w:sz w:val="20"/>
                <w:szCs w:val="20"/>
              </w:rPr>
              <w:t>s</w:t>
            </w:r>
            <w:r w:rsidRPr="008E4201">
              <w:rPr>
                <w:rFonts w:eastAsia="Times New Roman"/>
                <w:iCs/>
                <w:sz w:val="20"/>
                <w:szCs w:val="20"/>
              </w:rPr>
              <w:t xml:space="preserve">, as approved in the verifiable cost process.  Where for a Combined Cycle Train, the Resource </w:t>
            </w:r>
            <w:r w:rsidRPr="008E4201">
              <w:rPr>
                <w:rFonts w:eastAsia="Times New Roman"/>
                <w:i/>
                <w:iCs/>
                <w:sz w:val="20"/>
                <w:szCs w:val="20"/>
              </w:rPr>
              <w:t>r</w:t>
            </w:r>
            <w:r w:rsidRPr="008E4201">
              <w:rPr>
                <w:rFonts w:eastAsia="Times New Roman"/>
                <w:iCs/>
                <w:sz w:val="20"/>
                <w:szCs w:val="20"/>
              </w:rPr>
              <w:t xml:space="preserve"> is a Combined Cycle Generation Resource within the Combined Cycle Train.</w:t>
            </w:r>
          </w:p>
        </w:tc>
      </w:tr>
      <w:tr w:rsidR="008E4201" w:rsidRPr="008E4201" w14:paraId="664780E5" w14:textId="77777777" w:rsidTr="00D34EC1">
        <w:tc>
          <w:tcPr>
            <w:tcW w:w="966" w:type="pct"/>
            <w:tcBorders>
              <w:top w:val="single" w:sz="6" w:space="0" w:color="auto"/>
              <w:left w:val="single" w:sz="4" w:space="0" w:color="auto"/>
              <w:bottom w:val="single" w:sz="6" w:space="0" w:color="auto"/>
              <w:right w:val="single" w:sz="6" w:space="0" w:color="auto"/>
            </w:tcBorders>
          </w:tcPr>
          <w:p w14:paraId="1551C7B6"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GASPERME </w:t>
            </w:r>
            <w:r w:rsidRPr="008E4201">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7D673D52"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7CA8796F" w14:textId="77777777" w:rsidR="008E4201" w:rsidRPr="008E4201" w:rsidRDefault="008E4201" w:rsidP="008E4201">
            <w:pPr>
              <w:spacing w:after="60"/>
              <w:rPr>
                <w:rFonts w:eastAsia="Times New Roman"/>
                <w:iCs/>
                <w:sz w:val="20"/>
                <w:szCs w:val="20"/>
              </w:rPr>
            </w:pPr>
            <w:r w:rsidRPr="008E4201">
              <w:rPr>
                <w:rFonts w:eastAsia="Times New Roman"/>
                <w:i/>
                <w:iCs/>
                <w:sz w:val="20"/>
                <w:szCs w:val="20"/>
              </w:rPr>
              <w:t>Percent of Natural Gas to Operate at LSL</w:t>
            </w:r>
            <w:r w:rsidRPr="008E4201">
              <w:rPr>
                <w:rFonts w:eastAsia="Times New Roman"/>
                <w:iCs/>
                <w:sz w:val="20"/>
                <w:szCs w:val="20"/>
              </w:rPr>
              <w:t xml:space="preserve">—The percentage of natural gas used by Resource </w:t>
            </w:r>
            <w:r w:rsidRPr="008E4201">
              <w:rPr>
                <w:rFonts w:eastAsia="Times New Roman"/>
                <w:i/>
                <w:iCs/>
                <w:sz w:val="20"/>
                <w:szCs w:val="20"/>
              </w:rPr>
              <w:t>r</w:t>
            </w:r>
            <w:r w:rsidRPr="008E4201">
              <w:rPr>
                <w:rFonts w:eastAsia="Times New Roman"/>
                <w:iCs/>
                <w:sz w:val="20"/>
                <w:szCs w:val="20"/>
              </w:rPr>
              <w:t xml:space="preserve"> to operate at LSL, as approved in the verifiable cost process.  Where for a Combined Cycle Train, the Resource </w:t>
            </w:r>
            <w:r w:rsidRPr="008E4201">
              <w:rPr>
                <w:rFonts w:eastAsia="Times New Roman"/>
                <w:i/>
                <w:iCs/>
                <w:sz w:val="20"/>
                <w:szCs w:val="20"/>
              </w:rPr>
              <w:t>r</w:t>
            </w:r>
            <w:r w:rsidRPr="008E4201">
              <w:rPr>
                <w:rFonts w:eastAsia="Times New Roman"/>
                <w:iCs/>
                <w:sz w:val="20"/>
                <w:szCs w:val="20"/>
              </w:rPr>
              <w:t xml:space="preserve"> is a Combined Cycle Generation Resource within the Combined Cycle Train.</w:t>
            </w:r>
          </w:p>
        </w:tc>
      </w:tr>
      <w:tr w:rsidR="008E4201" w:rsidRPr="008E4201" w14:paraId="7CAC93AD" w14:textId="77777777" w:rsidTr="00D34EC1">
        <w:tc>
          <w:tcPr>
            <w:tcW w:w="966" w:type="pct"/>
            <w:tcBorders>
              <w:top w:val="single" w:sz="6" w:space="0" w:color="auto"/>
              <w:left w:val="single" w:sz="4" w:space="0" w:color="auto"/>
              <w:bottom w:val="single" w:sz="6" w:space="0" w:color="auto"/>
              <w:right w:val="single" w:sz="6" w:space="0" w:color="auto"/>
            </w:tcBorders>
          </w:tcPr>
          <w:p w14:paraId="6028CED8"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OILPERME </w:t>
            </w:r>
            <w:r w:rsidRPr="008E4201">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189425C3"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067975E5" w14:textId="77777777" w:rsidR="008E4201" w:rsidRPr="008E4201" w:rsidRDefault="008E4201" w:rsidP="008E4201">
            <w:pPr>
              <w:spacing w:after="60"/>
              <w:rPr>
                <w:rFonts w:eastAsia="Times New Roman"/>
                <w:iCs/>
                <w:sz w:val="20"/>
                <w:szCs w:val="20"/>
              </w:rPr>
            </w:pPr>
            <w:r w:rsidRPr="008E4201">
              <w:rPr>
                <w:rFonts w:eastAsia="Times New Roman"/>
                <w:i/>
                <w:iCs/>
                <w:sz w:val="20"/>
                <w:szCs w:val="20"/>
              </w:rPr>
              <w:t>Percent of Oil to Operate at LSL</w:t>
            </w:r>
            <w:r w:rsidRPr="008E4201">
              <w:rPr>
                <w:rFonts w:eastAsia="Times New Roman"/>
                <w:iCs/>
                <w:sz w:val="20"/>
                <w:szCs w:val="20"/>
              </w:rPr>
              <w:t xml:space="preserve">—The percentage of fuel oil used by Resource </w:t>
            </w:r>
            <w:r w:rsidRPr="008E4201">
              <w:rPr>
                <w:rFonts w:eastAsia="Times New Roman"/>
                <w:i/>
                <w:iCs/>
                <w:sz w:val="20"/>
                <w:szCs w:val="20"/>
              </w:rPr>
              <w:t>r</w:t>
            </w:r>
            <w:r w:rsidRPr="008E4201">
              <w:rPr>
                <w:rFonts w:eastAsia="Times New Roman"/>
                <w:iCs/>
                <w:sz w:val="20"/>
                <w:szCs w:val="20"/>
              </w:rPr>
              <w:t xml:space="preserve"> to operate at LSL, as approved in the verifiable cost process.  Where for a Combined Cycle Train, the Resource </w:t>
            </w:r>
            <w:r w:rsidRPr="008E4201">
              <w:rPr>
                <w:rFonts w:eastAsia="Times New Roman"/>
                <w:i/>
                <w:iCs/>
                <w:sz w:val="20"/>
                <w:szCs w:val="20"/>
              </w:rPr>
              <w:t>r</w:t>
            </w:r>
            <w:r w:rsidRPr="008E4201">
              <w:rPr>
                <w:rFonts w:eastAsia="Times New Roman"/>
                <w:iCs/>
                <w:sz w:val="20"/>
                <w:szCs w:val="20"/>
              </w:rPr>
              <w:t xml:space="preserve"> is a Combined Cycle Generation Resource within the Combined Cycle Train.</w:t>
            </w:r>
          </w:p>
        </w:tc>
      </w:tr>
      <w:tr w:rsidR="008E4201" w:rsidRPr="008E4201" w14:paraId="2B98F833" w14:textId="77777777" w:rsidTr="00D34EC1">
        <w:tc>
          <w:tcPr>
            <w:tcW w:w="966" w:type="pct"/>
            <w:tcBorders>
              <w:top w:val="single" w:sz="6" w:space="0" w:color="auto"/>
              <w:left w:val="single" w:sz="4" w:space="0" w:color="auto"/>
              <w:bottom w:val="single" w:sz="6" w:space="0" w:color="auto"/>
              <w:right w:val="single" w:sz="6" w:space="0" w:color="auto"/>
            </w:tcBorders>
          </w:tcPr>
          <w:p w14:paraId="03AA4A9D"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SFPERME </w:t>
            </w:r>
            <w:r w:rsidRPr="008E4201">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36FD18C4"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None </w:t>
            </w:r>
          </w:p>
        </w:tc>
        <w:tc>
          <w:tcPr>
            <w:tcW w:w="3342" w:type="pct"/>
            <w:tcBorders>
              <w:top w:val="single" w:sz="6" w:space="0" w:color="auto"/>
              <w:left w:val="single" w:sz="6" w:space="0" w:color="auto"/>
              <w:bottom w:val="single" w:sz="6" w:space="0" w:color="auto"/>
              <w:right w:val="single" w:sz="4" w:space="0" w:color="auto"/>
            </w:tcBorders>
          </w:tcPr>
          <w:p w14:paraId="26ABE5BB" w14:textId="77777777" w:rsidR="008E4201" w:rsidRPr="008E4201" w:rsidRDefault="008E4201" w:rsidP="008E4201">
            <w:pPr>
              <w:spacing w:after="60"/>
              <w:rPr>
                <w:rFonts w:eastAsia="Times New Roman"/>
                <w:iCs/>
                <w:sz w:val="20"/>
                <w:szCs w:val="20"/>
              </w:rPr>
            </w:pPr>
            <w:r w:rsidRPr="008E4201">
              <w:rPr>
                <w:rFonts w:eastAsia="Times New Roman"/>
                <w:i/>
                <w:iCs/>
                <w:sz w:val="20"/>
                <w:szCs w:val="20"/>
              </w:rPr>
              <w:t>Percent of Solid Fuel to Operate at LSL</w:t>
            </w:r>
            <w:r w:rsidRPr="008E4201">
              <w:rPr>
                <w:rFonts w:eastAsia="Times New Roman"/>
                <w:iCs/>
                <w:sz w:val="20"/>
                <w:szCs w:val="20"/>
              </w:rPr>
              <w:t xml:space="preserve">—The percentage of solid fuel used by Resource </w:t>
            </w:r>
            <w:r w:rsidRPr="008E4201">
              <w:rPr>
                <w:rFonts w:eastAsia="Times New Roman"/>
                <w:i/>
                <w:iCs/>
                <w:sz w:val="20"/>
                <w:szCs w:val="20"/>
              </w:rPr>
              <w:t>r</w:t>
            </w:r>
            <w:r w:rsidRPr="008E4201">
              <w:rPr>
                <w:rFonts w:eastAsia="Times New Roman"/>
                <w:iCs/>
                <w:sz w:val="20"/>
                <w:szCs w:val="20"/>
              </w:rPr>
              <w:t xml:space="preserve"> to operate at LSL, as approved in the verifiable cost process.  Where for a Combined Cycle Train, the Resource </w:t>
            </w:r>
            <w:r w:rsidRPr="008E4201">
              <w:rPr>
                <w:rFonts w:eastAsia="Times New Roman"/>
                <w:i/>
                <w:iCs/>
                <w:sz w:val="20"/>
                <w:szCs w:val="20"/>
              </w:rPr>
              <w:t>r</w:t>
            </w:r>
            <w:r w:rsidRPr="008E4201">
              <w:rPr>
                <w:rFonts w:eastAsia="Times New Roman"/>
                <w:iCs/>
                <w:sz w:val="20"/>
                <w:szCs w:val="20"/>
              </w:rPr>
              <w:t xml:space="preserve"> is a Combined Cycle Generation Resource within the Combined Cycle Train.</w:t>
            </w:r>
          </w:p>
        </w:tc>
      </w:tr>
      <w:tr w:rsidR="008E4201" w:rsidRPr="008E4201" w14:paraId="5BB6B950" w14:textId="77777777" w:rsidTr="00D34EC1">
        <w:tc>
          <w:tcPr>
            <w:tcW w:w="966" w:type="pct"/>
            <w:tcBorders>
              <w:top w:val="single" w:sz="6" w:space="0" w:color="auto"/>
              <w:left w:val="single" w:sz="4" w:space="0" w:color="auto"/>
              <w:bottom w:val="single" w:sz="6" w:space="0" w:color="auto"/>
              <w:right w:val="single" w:sz="6" w:space="0" w:color="auto"/>
            </w:tcBorders>
          </w:tcPr>
          <w:p w14:paraId="26767806"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lastRenderedPageBreak/>
              <w:t xml:space="preserve">DAFCRS </w:t>
            </w:r>
            <w:r w:rsidRPr="008E4201">
              <w:rPr>
                <w:rFonts w:eastAsia="Times New Roman"/>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29E73A33"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MMBtu/Start</w:t>
            </w:r>
          </w:p>
        </w:tc>
        <w:tc>
          <w:tcPr>
            <w:tcW w:w="3342" w:type="pct"/>
            <w:tcBorders>
              <w:top w:val="single" w:sz="6" w:space="0" w:color="auto"/>
              <w:left w:val="single" w:sz="6" w:space="0" w:color="auto"/>
              <w:bottom w:val="single" w:sz="6" w:space="0" w:color="auto"/>
              <w:right w:val="single" w:sz="4" w:space="0" w:color="auto"/>
            </w:tcBorders>
          </w:tcPr>
          <w:p w14:paraId="26B07CF6" w14:textId="77777777" w:rsidR="008E4201" w:rsidRPr="008E4201" w:rsidRDefault="008E4201" w:rsidP="008E4201">
            <w:pPr>
              <w:spacing w:after="60"/>
              <w:rPr>
                <w:rFonts w:eastAsia="Times New Roman"/>
                <w:i/>
                <w:iCs/>
                <w:sz w:val="20"/>
                <w:szCs w:val="20"/>
              </w:rPr>
            </w:pPr>
            <w:r w:rsidRPr="008E4201">
              <w:rPr>
                <w:rFonts w:eastAsia="Times New Roman"/>
                <w:i/>
                <w:iCs/>
                <w:sz w:val="20"/>
                <w:szCs w:val="20"/>
              </w:rPr>
              <w:t>Day-Ahead Actual Fuel Consumption Rate per Start</w:t>
            </w:r>
            <w:r w:rsidRPr="008E4201">
              <w:rPr>
                <w:rFonts w:eastAsia="Times New Roman"/>
                <w:iCs/>
                <w:sz w:val="20"/>
                <w:szCs w:val="20"/>
              </w:rPr>
              <w:t xml:space="preserve">—The actual fuel consumption rate for Resource </w:t>
            </w:r>
            <w:r w:rsidRPr="008E4201">
              <w:rPr>
                <w:rFonts w:eastAsia="Times New Roman"/>
                <w:i/>
                <w:iCs/>
                <w:sz w:val="20"/>
                <w:szCs w:val="20"/>
              </w:rPr>
              <w:t>r</w:t>
            </w:r>
            <w:r w:rsidRPr="008E4201">
              <w:rPr>
                <w:rFonts w:eastAsia="Times New Roman"/>
                <w:iCs/>
                <w:sz w:val="20"/>
                <w:szCs w:val="20"/>
              </w:rPr>
              <w:t xml:space="preserve"> to startup per start </w:t>
            </w:r>
            <w:proofErr w:type="spellStart"/>
            <w:r w:rsidRPr="008E4201">
              <w:rPr>
                <w:rFonts w:eastAsia="Times New Roman"/>
                <w:iCs/>
                <w:sz w:val="20"/>
                <w:szCs w:val="20"/>
              </w:rPr>
              <w:t xml:space="preserve">type </w:t>
            </w:r>
            <w:r w:rsidRPr="008E4201">
              <w:rPr>
                <w:rFonts w:eastAsia="Times New Roman"/>
                <w:i/>
                <w:iCs/>
                <w:sz w:val="20"/>
                <w:szCs w:val="20"/>
              </w:rPr>
              <w:t>s</w:t>
            </w:r>
            <w:proofErr w:type="spellEnd"/>
            <w:r w:rsidRPr="008E4201">
              <w:rPr>
                <w:rFonts w:eastAsia="Times New Roman"/>
                <w:iCs/>
                <w:sz w:val="20"/>
                <w:szCs w:val="20"/>
              </w:rPr>
              <w:t xml:space="preserve">, adjusted by VOXR as defined in the Verifiable Cost Manual.  Where for a Combined Cycle Train, the Resource </w:t>
            </w:r>
            <w:r w:rsidRPr="008E4201">
              <w:rPr>
                <w:rFonts w:eastAsia="Times New Roman"/>
                <w:i/>
                <w:iCs/>
                <w:sz w:val="20"/>
                <w:szCs w:val="20"/>
              </w:rPr>
              <w:t>r</w:t>
            </w:r>
            <w:r w:rsidRPr="008E4201">
              <w:rPr>
                <w:rFonts w:eastAsia="Times New Roman"/>
                <w:iCs/>
                <w:sz w:val="20"/>
                <w:szCs w:val="20"/>
              </w:rPr>
              <w:t xml:space="preserve"> is a Combined Cycle Generation Resource within the Combined Cycle Train.  For additional information, see Verifiable Cost Manual Section 3.3, Startup Fuel Consumption.</w:t>
            </w:r>
          </w:p>
        </w:tc>
      </w:tr>
      <w:tr w:rsidR="008E4201" w:rsidRPr="008E4201" w14:paraId="1744F343" w14:textId="77777777" w:rsidTr="00D34EC1">
        <w:tc>
          <w:tcPr>
            <w:tcW w:w="966" w:type="pct"/>
            <w:tcBorders>
              <w:top w:val="single" w:sz="6" w:space="0" w:color="auto"/>
              <w:left w:val="single" w:sz="4" w:space="0" w:color="auto"/>
              <w:bottom w:val="single" w:sz="6" w:space="0" w:color="auto"/>
              <w:right w:val="single" w:sz="6" w:space="0" w:color="auto"/>
            </w:tcBorders>
          </w:tcPr>
          <w:p w14:paraId="0BF02B00"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VOMS </w:t>
            </w:r>
            <w:r w:rsidRPr="008E4201">
              <w:rPr>
                <w:rFonts w:eastAsia="Times New Roman"/>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17AE58EC" w14:textId="77777777" w:rsidR="008E4201" w:rsidRPr="008E4201" w:rsidRDefault="008E4201" w:rsidP="008E4201">
            <w:pPr>
              <w:spacing w:after="60"/>
              <w:rPr>
                <w:rFonts w:eastAsia="Times New Roman"/>
                <w:iCs/>
                <w:sz w:val="20"/>
                <w:szCs w:val="20"/>
              </w:rPr>
            </w:pPr>
            <w:r w:rsidRPr="008E4201">
              <w:rPr>
                <w:rFonts w:eastAsia="Times New Roman"/>
                <w:sz w:val="20"/>
                <w:szCs w:val="20"/>
              </w:rPr>
              <w:t>$/Start</w:t>
            </w:r>
          </w:p>
        </w:tc>
        <w:tc>
          <w:tcPr>
            <w:tcW w:w="3342" w:type="pct"/>
            <w:tcBorders>
              <w:top w:val="single" w:sz="6" w:space="0" w:color="auto"/>
              <w:left w:val="single" w:sz="6" w:space="0" w:color="auto"/>
              <w:bottom w:val="single" w:sz="6" w:space="0" w:color="auto"/>
              <w:right w:val="single" w:sz="4" w:space="0" w:color="auto"/>
            </w:tcBorders>
          </w:tcPr>
          <w:p w14:paraId="169618DF" w14:textId="77777777" w:rsidR="008E4201" w:rsidRPr="008E4201" w:rsidRDefault="008E4201" w:rsidP="008E4201">
            <w:pPr>
              <w:spacing w:after="60"/>
              <w:rPr>
                <w:rFonts w:eastAsia="Times New Roman"/>
                <w:i/>
                <w:iCs/>
                <w:sz w:val="20"/>
                <w:szCs w:val="20"/>
              </w:rPr>
            </w:pPr>
            <w:r w:rsidRPr="008E4201">
              <w:rPr>
                <w:rFonts w:eastAsia="Times New Roman"/>
                <w:i/>
                <w:sz w:val="20"/>
                <w:szCs w:val="20"/>
              </w:rPr>
              <w:t>Variable Operations and Maintenance Cost per Start</w:t>
            </w:r>
            <w:r w:rsidRPr="008E4201">
              <w:rPr>
                <w:rFonts w:eastAsia="Times New Roman"/>
                <w:iCs/>
                <w:sz w:val="20"/>
                <w:szCs w:val="20"/>
              </w:rPr>
              <w:t>—</w:t>
            </w:r>
            <w:r w:rsidRPr="008E4201">
              <w:rPr>
                <w:rFonts w:eastAsia="Times New Roman"/>
                <w:sz w:val="20"/>
                <w:szCs w:val="20"/>
              </w:rPr>
              <w:t xml:space="preserve">The operations and maintenance cost for Resource </w:t>
            </w:r>
            <w:r w:rsidRPr="008E4201">
              <w:rPr>
                <w:rFonts w:eastAsia="Times New Roman"/>
                <w:i/>
                <w:sz w:val="20"/>
                <w:szCs w:val="20"/>
              </w:rPr>
              <w:t>r</w:t>
            </w:r>
            <w:r w:rsidRPr="008E4201">
              <w:rPr>
                <w:rFonts w:eastAsia="Times New Roman"/>
                <w:sz w:val="20"/>
                <w:szCs w:val="20"/>
              </w:rPr>
              <w:t xml:space="preserve"> to startup, per start </w:t>
            </w:r>
            <w:r w:rsidRPr="008E4201">
              <w:rPr>
                <w:rFonts w:eastAsia="Times New Roman"/>
                <w:i/>
                <w:sz w:val="20"/>
                <w:szCs w:val="20"/>
              </w:rPr>
              <w:t>s</w:t>
            </w:r>
            <w:r w:rsidRPr="008E4201">
              <w:rPr>
                <w:rFonts w:eastAsia="Times New Roman"/>
                <w:sz w:val="20"/>
                <w:szCs w:val="20"/>
              </w:rPr>
              <w:t xml:space="preserve">, including an adjustment for emissions costs.  Where for a Combined Cycle Train, the Resource </w:t>
            </w:r>
            <w:r w:rsidRPr="008E4201">
              <w:rPr>
                <w:rFonts w:eastAsia="Times New Roman"/>
                <w:i/>
                <w:sz w:val="20"/>
                <w:szCs w:val="20"/>
              </w:rPr>
              <w:t>r</w:t>
            </w:r>
            <w:r w:rsidRPr="008E4201">
              <w:rPr>
                <w:rFonts w:eastAsia="Times New Roman"/>
                <w:sz w:val="20"/>
                <w:szCs w:val="20"/>
              </w:rPr>
              <w:t xml:space="preserve"> is a Combined Cycle Generation Resource within the Combined Cycle Train.  For additional information, see Verifiable Cost Manual Section 3.2, Submitting Startup Costs.</w:t>
            </w:r>
          </w:p>
        </w:tc>
      </w:tr>
      <w:tr w:rsidR="008E4201" w:rsidRPr="008E4201" w14:paraId="0936C372" w14:textId="77777777" w:rsidTr="00D34EC1">
        <w:tc>
          <w:tcPr>
            <w:tcW w:w="966" w:type="pct"/>
            <w:tcBorders>
              <w:top w:val="single" w:sz="6" w:space="0" w:color="auto"/>
              <w:left w:val="single" w:sz="4" w:space="0" w:color="auto"/>
              <w:bottom w:val="single" w:sz="6" w:space="0" w:color="auto"/>
              <w:right w:val="single" w:sz="6" w:space="0" w:color="auto"/>
            </w:tcBorders>
          </w:tcPr>
          <w:p w14:paraId="4B35196C"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VOMLSL </w:t>
            </w:r>
            <w:r w:rsidRPr="008E4201">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4F1D1408"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299661E8" w14:textId="77777777" w:rsidR="008E4201" w:rsidRPr="008E4201" w:rsidRDefault="008E4201" w:rsidP="008E4201">
            <w:pPr>
              <w:spacing w:after="60"/>
              <w:rPr>
                <w:rFonts w:eastAsia="Times New Roman"/>
                <w:i/>
                <w:iCs/>
                <w:sz w:val="20"/>
                <w:szCs w:val="20"/>
              </w:rPr>
            </w:pPr>
            <w:r w:rsidRPr="008E4201">
              <w:rPr>
                <w:rFonts w:eastAsia="Times New Roman"/>
                <w:i/>
                <w:iCs/>
                <w:sz w:val="20"/>
                <w:szCs w:val="20"/>
              </w:rPr>
              <w:t>Variable Operations and Maintenance Cost at LSL</w:t>
            </w:r>
            <w:r w:rsidRPr="008E4201">
              <w:rPr>
                <w:rFonts w:eastAsia="Times New Roman"/>
                <w:iCs/>
                <w:sz w:val="20"/>
                <w:szCs w:val="20"/>
              </w:rPr>
              <w:t xml:space="preserve">—The operations and maintenance cost for Resource </w:t>
            </w:r>
            <w:r w:rsidRPr="008E4201">
              <w:rPr>
                <w:rFonts w:eastAsia="Times New Roman"/>
                <w:i/>
                <w:iCs/>
                <w:sz w:val="20"/>
                <w:szCs w:val="20"/>
              </w:rPr>
              <w:t>r</w:t>
            </w:r>
            <w:r w:rsidRPr="008E4201">
              <w:rPr>
                <w:rFonts w:eastAsia="Times New Roman"/>
                <w:iCs/>
                <w:sz w:val="20"/>
                <w:szCs w:val="20"/>
              </w:rPr>
              <w:t xml:space="preserve"> to operate at LSL, including an adjustment for emissions costs.  Where for a Combined Cycle Train, the Resource </w:t>
            </w:r>
            <w:r w:rsidRPr="008E4201">
              <w:rPr>
                <w:rFonts w:eastAsia="Times New Roman"/>
                <w:i/>
                <w:iCs/>
                <w:sz w:val="20"/>
                <w:szCs w:val="20"/>
              </w:rPr>
              <w:t>r</w:t>
            </w:r>
            <w:r w:rsidRPr="008E4201">
              <w:rPr>
                <w:rFonts w:eastAsia="Times New Roman"/>
                <w:iCs/>
                <w:sz w:val="20"/>
                <w:szCs w:val="20"/>
              </w:rPr>
              <w:t xml:space="preserve"> is a Combined Cycle Generation Resource within the Combined Cycle Train.  For additional information, see Verifiable Cost Manual Section 4.2, Submitting Minimum Energy Costs.</w:t>
            </w:r>
          </w:p>
        </w:tc>
      </w:tr>
      <w:tr w:rsidR="008E4201" w:rsidRPr="008E4201" w14:paraId="651CD367" w14:textId="77777777" w:rsidTr="00D34EC1">
        <w:tc>
          <w:tcPr>
            <w:tcW w:w="966" w:type="pct"/>
            <w:tcBorders>
              <w:top w:val="single" w:sz="6" w:space="0" w:color="auto"/>
              <w:left w:val="single" w:sz="4" w:space="0" w:color="auto"/>
              <w:bottom w:val="single" w:sz="6" w:space="0" w:color="auto"/>
              <w:right w:val="single" w:sz="6" w:space="0" w:color="auto"/>
            </w:tcBorders>
          </w:tcPr>
          <w:p w14:paraId="14F4AECE"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LSL </w:t>
            </w:r>
            <w:r w:rsidRPr="008E4201">
              <w:rPr>
                <w:rFonts w:eastAsia="Times New Roman"/>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09E2C5C5"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MW</w:t>
            </w:r>
          </w:p>
        </w:tc>
        <w:tc>
          <w:tcPr>
            <w:tcW w:w="3342" w:type="pct"/>
            <w:tcBorders>
              <w:top w:val="single" w:sz="6" w:space="0" w:color="auto"/>
              <w:left w:val="single" w:sz="6" w:space="0" w:color="auto"/>
              <w:bottom w:val="single" w:sz="6" w:space="0" w:color="auto"/>
              <w:right w:val="single" w:sz="4" w:space="0" w:color="auto"/>
            </w:tcBorders>
          </w:tcPr>
          <w:p w14:paraId="5BC9BB21" w14:textId="77777777" w:rsidR="008E4201" w:rsidRPr="008E4201" w:rsidRDefault="008E4201" w:rsidP="008E4201">
            <w:pPr>
              <w:spacing w:after="60"/>
              <w:rPr>
                <w:rFonts w:eastAsia="Times New Roman"/>
                <w:i/>
                <w:iCs/>
                <w:sz w:val="20"/>
                <w:szCs w:val="20"/>
              </w:rPr>
            </w:pPr>
            <w:r w:rsidRPr="008E4201">
              <w:rPr>
                <w:rFonts w:eastAsia="Times New Roman"/>
                <w:i/>
                <w:iCs/>
                <w:sz w:val="20"/>
                <w:szCs w:val="20"/>
              </w:rPr>
              <w:t>Low Sustained Limit</w:t>
            </w:r>
            <w:r w:rsidRPr="008E4201">
              <w:rPr>
                <w:rFonts w:eastAsia="Times New Roman"/>
                <w:iCs/>
                <w:sz w:val="20"/>
                <w:szCs w:val="20"/>
              </w:rPr>
              <w:t xml:space="preserve">—The LSL of Generation Resource </w:t>
            </w:r>
            <w:r w:rsidRPr="008E4201">
              <w:rPr>
                <w:rFonts w:eastAsia="Times New Roman"/>
                <w:i/>
                <w:iCs/>
                <w:sz w:val="20"/>
                <w:szCs w:val="20"/>
              </w:rPr>
              <w:t>r</w:t>
            </w:r>
            <w:r w:rsidRPr="008E4201">
              <w:rPr>
                <w:rFonts w:eastAsia="Times New Roman"/>
                <w:iCs/>
                <w:sz w:val="20"/>
                <w:szCs w:val="20"/>
              </w:rPr>
              <w:t xml:space="preserve"> represented by QSE </w:t>
            </w:r>
            <w:r w:rsidRPr="008E4201">
              <w:rPr>
                <w:rFonts w:eastAsia="Times New Roman"/>
                <w:i/>
                <w:iCs/>
                <w:sz w:val="20"/>
                <w:szCs w:val="20"/>
              </w:rPr>
              <w:t>q</w:t>
            </w:r>
            <w:r w:rsidRPr="008E4201">
              <w:rPr>
                <w:rFonts w:eastAsia="Times New Roman"/>
                <w:iCs/>
                <w:sz w:val="20"/>
                <w:szCs w:val="20"/>
              </w:rPr>
              <w:t xml:space="preserve"> for the hour that includes the Settlement Interval </w:t>
            </w:r>
            <w:r w:rsidRPr="008E4201">
              <w:rPr>
                <w:rFonts w:eastAsia="Times New Roman"/>
                <w:i/>
                <w:iCs/>
                <w:sz w:val="20"/>
                <w:szCs w:val="20"/>
              </w:rPr>
              <w:t>i</w:t>
            </w:r>
            <w:r w:rsidRPr="008E4201">
              <w:rPr>
                <w:rFonts w:eastAsia="Times New Roman"/>
                <w:iCs/>
                <w:sz w:val="20"/>
                <w:szCs w:val="20"/>
              </w:rPr>
              <w:t xml:space="preserve">, as submitted in the COP.  Where for a Combined Cycle Train, the Resource </w:t>
            </w:r>
            <w:r w:rsidRPr="008E4201">
              <w:rPr>
                <w:rFonts w:eastAsia="Times New Roman"/>
                <w:i/>
                <w:iCs/>
                <w:sz w:val="20"/>
                <w:szCs w:val="20"/>
              </w:rPr>
              <w:t>r</w:t>
            </w:r>
            <w:r w:rsidRPr="008E4201">
              <w:rPr>
                <w:rFonts w:eastAsia="Times New Roman"/>
                <w:iCs/>
                <w:sz w:val="20"/>
                <w:szCs w:val="20"/>
              </w:rPr>
              <w:t xml:space="preserve"> is a Combined Cycle Generation Resource within the Combined Cycle Train.  </w:t>
            </w:r>
          </w:p>
        </w:tc>
      </w:tr>
      <w:tr w:rsidR="008E4201" w:rsidRPr="008E4201" w14:paraId="5E8812CE" w14:textId="77777777" w:rsidTr="00D34EC1">
        <w:tc>
          <w:tcPr>
            <w:tcW w:w="966" w:type="pct"/>
            <w:tcBorders>
              <w:top w:val="single" w:sz="6" w:space="0" w:color="auto"/>
              <w:left w:val="single" w:sz="4" w:space="0" w:color="auto"/>
              <w:bottom w:val="single" w:sz="6" w:space="0" w:color="auto"/>
              <w:right w:val="single" w:sz="6" w:space="0" w:color="auto"/>
            </w:tcBorders>
          </w:tcPr>
          <w:p w14:paraId="1DE6FE45"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RTMG </w:t>
            </w:r>
            <w:r w:rsidRPr="008E4201">
              <w:rPr>
                <w:rFonts w:eastAsia="Times New Roman"/>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41B56D77"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6835443F" w14:textId="77777777" w:rsidR="008E4201" w:rsidRPr="008E4201" w:rsidRDefault="008E4201" w:rsidP="008E4201">
            <w:pPr>
              <w:spacing w:after="60"/>
              <w:rPr>
                <w:rFonts w:eastAsia="Times New Roman"/>
                <w:i/>
                <w:iCs/>
                <w:sz w:val="20"/>
                <w:szCs w:val="20"/>
              </w:rPr>
            </w:pPr>
            <w:r w:rsidRPr="008E4201">
              <w:rPr>
                <w:rFonts w:eastAsia="Times New Roman"/>
                <w:i/>
                <w:iCs/>
                <w:sz w:val="20"/>
                <w:szCs w:val="20"/>
              </w:rPr>
              <w:t>Real-Time Metered Generation per QSE per Resource by Settlement Interval by hour</w:t>
            </w:r>
            <w:r w:rsidRPr="008E4201">
              <w:rPr>
                <w:rFonts w:eastAsia="Times New Roman"/>
                <w:iCs/>
                <w:sz w:val="20"/>
                <w:szCs w:val="20"/>
              </w:rPr>
              <w:t xml:space="preserve">—The Real-Time energy from Resource </w:t>
            </w:r>
            <w:r w:rsidRPr="008E4201">
              <w:rPr>
                <w:rFonts w:eastAsia="Times New Roman"/>
                <w:i/>
                <w:iCs/>
                <w:sz w:val="20"/>
                <w:szCs w:val="20"/>
              </w:rPr>
              <w:t>r</w:t>
            </w:r>
            <w:r w:rsidRPr="008E4201">
              <w:rPr>
                <w:rFonts w:eastAsia="Times New Roman"/>
                <w:iCs/>
                <w:sz w:val="20"/>
                <w:szCs w:val="20"/>
              </w:rPr>
              <w:t xml:space="preserve"> represented by QSE </w:t>
            </w:r>
            <w:r w:rsidRPr="008E4201">
              <w:rPr>
                <w:rFonts w:eastAsia="Times New Roman"/>
                <w:i/>
                <w:iCs/>
                <w:sz w:val="20"/>
                <w:szCs w:val="20"/>
              </w:rPr>
              <w:t>q</w:t>
            </w:r>
            <w:r w:rsidRPr="008E4201">
              <w:rPr>
                <w:rFonts w:eastAsia="Times New Roman"/>
                <w:iCs/>
                <w:sz w:val="20"/>
                <w:szCs w:val="20"/>
              </w:rPr>
              <w:t xml:space="preserve">, for the 15-minute Settlement Interval </w:t>
            </w:r>
            <w:r w:rsidRPr="008E4201">
              <w:rPr>
                <w:rFonts w:eastAsia="Times New Roman"/>
                <w:i/>
                <w:iCs/>
                <w:sz w:val="20"/>
                <w:szCs w:val="20"/>
              </w:rPr>
              <w:t>i</w:t>
            </w:r>
            <w:r w:rsidRPr="008E4201">
              <w:rPr>
                <w:rFonts w:eastAsia="Times New Roman"/>
                <w:iCs/>
                <w:sz w:val="20"/>
                <w:szCs w:val="20"/>
              </w:rPr>
              <w:t xml:space="preserve">.  Where for a Combined Cycle Train, the Resource </w:t>
            </w:r>
            <w:r w:rsidRPr="008E4201">
              <w:rPr>
                <w:rFonts w:eastAsia="Times New Roman"/>
                <w:i/>
                <w:iCs/>
                <w:sz w:val="20"/>
                <w:szCs w:val="20"/>
              </w:rPr>
              <w:t>r</w:t>
            </w:r>
            <w:r w:rsidRPr="008E4201">
              <w:rPr>
                <w:rFonts w:eastAsia="Times New Roman"/>
                <w:iCs/>
                <w:sz w:val="20"/>
                <w:szCs w:val="20"/>
              </w:rPr>
              <w:t xml:space="preserve"> is the Combined Cycle Train.</w:t>
            </w:r>
          </w:p>
        </w:tc>
      </w:tr>
      <w:tr w:rsidR="008E4201" w:rsidRPr="008E4201" w14:paraId="19799171" w14:textId="77777777" w:rsidTr="00D34EC1">
        <w:tc>
          <w:tcPr>
            <w:tcW w:w="966" w:type="pct"/>
            <w:tcBorders>
              <w:top w:val="single" w:sz="6" w:space="0" w:color="auto"/>
              <w:left w:val="single" w:sz="4" w:space="0" w:color="auto"/>
              <w:bottom w:val="single" w:sz="6" w:space="0" w:color="auto"/>
              <w:right w:val="single" w:sz="6" w:space="0" w:color="auto"/>
            </w:tcBorders>
          </w:tcPr>
          <w:p w14:paraId="25465496"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AHR </w:t>
            </w:r>
            <w:r w:rsidRPr="008E4201">
              <w:rPr>
                <w:rFonts w:eastAsia="Times New Roman"/>
                <w:i/>
                <w:iCs/>
                <w:sz w:val="20"/>
                <w:szCs w:val="20"/>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1627B99D"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MMBtu / MWh</w:t>
            </w:r>
          </w:p>
        </w:tc>
        <w:tc>
          <w:tcPr>
            <w:tcW w:w="3342" w:type="pct"/>
            <w:tcBorders>
              <w:top w:val="single" w:sz="6" w:space="0" w:color="auto"/>
              <w:left w:val="single" w:sz="6" w:space="0" w:color="auto"/>
              <w:bottom w:val="single" w:sz="6" w:space="0" w:color="auto"/>
              <w:right w:val="single" w:sz="4" w:space="0" w:color="auto"/>
            </w:tcBorders>
          </w:tcPr>
          <w:p w14:paraId="0D087B94" w14:textId="77777777" w:rsidR="008E4201" w:rsidRPr="008E4201" w:rsidRDefault="008E4201" w:rsidP="008E4201">
            <w:pPr>
              <w:spacing w:after="60"/>
              <w:rPr>
                <w:rFonts w:eastAsia="Times New Roman"/>
                <w:i/>
                <w:iCs/>
                <w:sz w:val="20"/>
                <w:szCs w:val="20"/>
              </w:rPr>
            </w:pPr>
            <w:r w:rsidRPr="008E4201">
              <w:rPr>
                <w:rFonts w:eastAsia="Times New Roman"/>
                <w:i/>
                <w:iCs/>
                <w:sz w:val="20"/>
                <w:szCs w:val="20"/>
              </w:rPr>
              <w:t>Average Heat Rate per Resource</w:t>
            </w:r>
            <w:r w:rsidRPr="008E4201">
              <w:rPr>
                <w:rFonts w:eastAsia="Times New Roman"/>
                <w:iCs/>
                <w:sz w:val="20"/>
                <w:szCs w:val="20"/>
              </w:rPr>
              <w:t xml:space="preserve">– The verifiable average heat rate for the Resource </w:t>
            </w:r>
            <w:r w:rsidRPr="008E4201">
              <w:rPr>
                <w:rFonts w:eastAsia="Times New Roman"/>
                <w:i/>
                <w:iCs/>
                <w:sz w:val="20"/>
                <w:szCs w:val="20"/>
              </w:rPr>
              <w:t>r</w:t>
            </w:r>
            <w:r w:rsidRPr="008E4201">
              <w:rPr>
                <w:rFonts w:eastAsia="Times New Roman"/>
                <w:iCs/>
                <w:sz w:val="20"/>
                <w:szCs w:val="20"/>
              </w:rPr>
              <w:t xml:space="preserve">, for the operating level, for the 15-minute Settlement Interval </w:t>
            </w:r>
            <w:r w:rsidRPr="008E4201">
              <w:rPr>
                <w:rFonts w:eastAsia="Times New Roman"/>
                <w:i/>
                <w:iCs/>
                <w:sz w:val="20"/>
                <w:szCs w:val="20"/>
              </w:rPr>
              <w:t>i</w:t>
            </w:r>
            <w:r w:rsidRPr="008E4201">
              <w:rPr>
                <w:rFonts w:eastAsia="Times New Roman"/>
                <w:iCs/>
                <w:sz w:val="20"/>
                <w:szCs w:val="20"/>
              </w:rPr>
              <w:t xml:space="preserve">.  Where for a Combined Cycle Train, the Resource </w:t>
            </w:r>
            <w:r w:rsidRPr="008E4201">
              <w:rPr>
                <w:rFonts w:eastAsia="Times New Roman"/>
                <w:i/>
                <w:iCs/>
                <w:sz w:val="20"/>
                <w:szCs w:val="20"/>
              </w:rPr>
              <w:t>r</w:t>
            </w:r>
            <w:r w:rsidRPr="008E4201">
              <w:rPr>
                <w:rFonts w:eastAsia="Times New Roman"/>
                <w:iCs/>
                <w:sz w:val="20"/>
                <w:szCs w:val="20"/>
              </w:rPr>
              <w:t xml:space="preserve"> is a Combined Cycle Generation Resource within the Combined Cycle Train.</w:t>
            </w:r>
          </w:p>
        </w:tc>
      </w:tr>
      <w:tr w:rsidR="008E4201" w:rsidRPr="008E4201" w14:paraId="36697938" w14:textId="77777777" w:rsidTr="00D34EC1">
        <w:tc>
          <w:tcPr>
            <w:tcW w:w="966" w:type="pct"/>
            <w:tcBorders>
              <w:top w:val="single" w:sz="6" w:space="0" w:color="auto"/>
              <w:left w:val="single" w:sz="4" w:space="0" w:color="auto"/>
              <w:bottom w:val="single" w:sz="6" w:space="0" w:color="auto"/>
              <w:right w:val="single" w:sz="6" w:space="0" w:color="auto"/>
            </w:tcBorders>
          </w:tcPr>
          <w:p w14:paraId="67CD6A20"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OM </w:t>
            </w:r>
            <w:r w:rsidRPr="008E4201">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4E6D31CE"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4E1C800E" w14:textId="77777777" w:rsidR="008E4201" w:rsidRPr="008E4201" w:rsidRDefault="008E4201" w:rsidP="008E4201">
            <w:pPr>
              <w:spacing w:after="60"/>
              <w:rPr>
                <w:rFonts w:eastAsia="Times New Roman"/>
                <w:i/>
                <w:iCs/>
                <w:sz w:val="20"/>
                <w:szCs w:val="20"/>
              </w:rPr>
            </w:pPr>
            <w:r w:rsidRPr="008E4201">
              <w:rPr>
                <w:rFonts w:eastAsia="Times New Roman"/>
                <w:i/>
                <w:iCs/>
                <w:sz w:val="20"/>
                <w:szCs w:val="20"/>
              </w:rPr>
              <w:t>Verifiable Operations and Maintenance Cost Above LSL</w:t>
            </w:r>
            <w:r w:rsidRPr="008E4201">
              <w:rPr>
                <w:rFonts w:eastAsia="Times New Roman"/>
                <w:iCs/>
                <w:sz w:val="20"/>
                <w:szCs w:val="20"/>
              </w:rPr>
              <w:t xml:space="preserve">– The O&amp;M cost for Resource </w:t>
            </w:r>
            <w:r w:rsidRPr="008E4201">
              <w:rPr>
                <w:rFonts w:eastAsia="Times New Roman"/>
                <w:i/>
                <w:iCs/>
                <w:sz w:val="20"/>
                <w:szCs w:val="20"/>
              </w:rPr>
              <w:t>r</w:t>
            </w:r>
            <w:r w:rsidRPr="008E4201">
              <w:rPr>
                <w:rFonts w:eastAsia="Times New Roman"/>
                <w:iCs/>
                <w:sz w:val="20"/>
                <w:szCs w:val="20"/>
              </w:rPr>
              <w:t xml:space="preserve"> to operate above LSL.  Where for a Combined Cycle Train, the Resource </w:t>
            </w:r>
            <w:r w:rsidRPr="008E4201">
              <w:rPr>
                <w:rFonts w:eastAsia="Times New Roman"/>
                <w:i/>
                <w:iCs/>
                <w:sz w:val="20"/>
                <w:szCs w:val="20"/>
              </w:rPr>
              <w:t>r</w:t>
            </w:r>
            <w:r w:rsidRPr="008E4201">
              <w:rPr>
                <w:rFonts w:eastAsia="Times New Roman"/>
                <w:iCs/>
                <w:sz w:val="20"/>
                <w:szCs w:val="20"/>
              </w:rPr>
              <w:t xml:space="preserve"> is a Combined Cycle Generation Resource within the Combined Cycle Train.  See the Verifiable Cost Manual for additional information. </w:t>
            </w:r>
          </w:p>
        </w:tc>
      </w:tr>
      <w:tr w:rsidR="008E4201" w:rsidRPr="008E4201" w14:paraId="328F282F" w14:textId="77777777" w:rsidTr="00D34EC1">
        <w:tc>
          <w:tcPr>
            <w:tcW w:w="966" w:type="pct"/>
            <w:tcBorders>
              <w:top w:val="single" w:sz="6" w:space="0" w:color="auto"/>
              <w:left w:val="single" w:sz="4" w:space="0" w:color="auto"/>
              <w:bottom w:val="single" w:sz="6" w:space="0" w:color="auto"/>
              <w:right w:val="single" w:sz="6" w:space="0" w:color="auto"/>
            </w:tcBorders>
          </w:tcPr>
          <w:p w14:paraId="075C34E9"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SWIHR </w:t>
            </w:r>
            <w:r w:rsidRPr="008E4201">
              <w:rPr>
                <w:rFonts w:eastAsia="Times New Roman"/>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776680C5"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3266F343" w14:textId="77777777" w:rsidR="008E4201" w:rsidRPr="008E4201" w:rsidRDefault="008E4201" w:rsidP="008E4201">
            <w:pPr>
              <w:spacing w:after="60"/>
              <w:rPr>
                <w:rFonts w:eastAsia="Times New Roman"/>
                <w:iCs/>
                <w:sz w:val="20"/>
                <w:szCs w:val="20"/>
              </w:rPr>
            </w:pPr>
            <w:r w:rsidRPr="008E4201">
              <w:rPr>
                <w:rFonts w:eastAsia="Times New Roman"/>
                <w:i/>
                <w:iCs/>
                <w:sz w:val="20"/>
                <w:szCs w:val="20"/>
              </w:rPr>
              <w:t>Switchable Generation Instructed Hours</w:t>
            </w:r>
            <w:r w:rsidRPr="008E4201">
              <w:rPr>
                <w:rFonts w:eastAsia="Times New Roman"/>
                <w:iCs/>
                <w:sz w:val="20"/>
                <w:szCs w:val="20"/>
              </w:rPr>
              <w:t xml:space="preserve">—The total number of Switchable Generation instructed hours, for Resource </w:t>
            </w:r>
            <w:r w:rsidRPr="008E4201">
              <w:rPr>
                <w:rFonts w:eastAsia="Times New Roman"/>
                <w:i/>
                <w:iCs/>
                <w:sz w:val="20"/>
                <w:szCs w:val="20"/>
              </w:rPr>
              <w:t>r</w:t>
            </w:r>
            <w:r w:rsidRPr="008E4201">
              <w:rPr>
                <w:rFonts w:eastAsia="Times New Roman"/>
                <w:iCs/>
                <w:sz w:val="20"/>
                <w:szCs w:val="20"/>
              </w:rPr>
              <w:t xml:space="preserve"> represented by QSE </w:t>
            </w:r>
            <w:r w:rsidRPr="008E4201">
              <w:rPr>
                <w:rFonts w:eastAsia="Times New Roman"/>
                <w:i/>
                <w:iCs/>
                <w:sz w:val="20"/>
                <w:szCs w:val="20"/>
              </w:rPr>
              <w:t>q,</w:t>
            </w:r>
            <w:r w:rsidRPr="008E4201">
              <w:rPr>
                <w:rFonts w:eastAsia="Times New Roman"/>
                <w:iCs/>
                <w:sz w:val="20"/>
                <w:szCs w:val="20"/>
              </w:rPr>
              <w:t xml:space="preserve"> for the Operating Day </w:t>
            </w:r>
            <w:r w:rsidRPr="008E4201">
              <w:rPr>
                <w:rFonts w:eastAsia="Times New Roman"/>
                <w:i/>
                <w:iCs/>
                <w:sz w:val="20"/>
                <w:szCs w:val="20"/>
              </w:rPr>
              <w:t>d</w:t>
            </w:r>
            <w:r w:rsidRPr="008E4201">
              <w:rPr>
                <w:rFonts w:eastAsia="Times New Roman"/>
                <w:iCs/>
                <w:sz w:val="20"/>
                <w:szCs w:val="20"/>
              </w:rPr>
              <w:t>.  When one or more Combined Cycle Generation Resources are committed by ERCOT, the total number of instructed hours is calculated for the Combined Cycle Train for all switchable instructed Combined Cycle Generation Resources.</w:t>
            </w:r>
          </w:p>
        </w:tc>
      </w:tr>
      <w:tr w:rsidR="008E4201" w:rsidRPr="008E4201" w14:paraId="45346A7E" w14:textId="77777777" w:rsidTr="00D34EC1">
        <w:tc>
          <w:tcPr>
            <w:tcW w:w="966" w:type="pct"/>
            <w:tcBorders>
              <w:top w:val="single" w:sz="6" w:space="0" w:color="auto"/>
              <w:left w:val="single" w:sz="4" w:space="0" w:color="auto"/>
              <w:bottom w:val="single" w:sz="6" w:space="0" w:color="auto"/>
              <w:right w:val="single" w:sz="6" w:space="0" w:color="auto"/>
            </w:tcBorders>
          </w:tcPr>
          <w:p w14:paraId="39055A8E"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SFP</w:t>
            </w:r>
          </w:p>
        </w:tc>
        <w:tc>
          <w:tcPr>
            <w:tcW w:w="692" w:type="pct"/>
            <w:tcBorders>
              <w:top w:val="single" w:sz="6" w:space="0" w:color="auto"/>
              <w:left w:val="single" w:sz="6" w:space="0" w:color="auto"/>
              <w:bottom w:val="single" w:sz="6" w:space="0" w:color="auto"/>
              <w:right w:val="single" w:sz="6" w:space="0" w:color="auto"/>
            </w:tcBorders>
          </w:tcPr>
          <w:p w14:paraId="1D6FDE5E"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67B27B63" w14:textId="77777777" w:rsidR="008E4201" w:rsidRPr="008E4201" w:rsidRDefault="008E4201" w:rsidP="008E4201">
            <w:pPr>
              <w:spacing w:after="60"/>
              <w:rPr>
                <w:rFonts w:eastAsia="Times New Roman"/>
                <w:i/>
                <w:iCs/>
                <w:sz w:val="20"/>
                <w:szCs w:val="20"/>
              </w:rPr>
            </w:pPr>
            <w:r w:rsidRPr="008E4201">
              <w:rPr>
                <w:rFonts w:eastAsia="Times New Roman"/>
                <w:iCs/>
                <w:sz w:val="20"/>
                <w:szCs w:val="20"/>
              </w:rPr>
              <w:t xml:space="preserve">Solid Fuel Price—The solid fuel index price is $1.50.  </w:t>
            </w:r>
          </w:p>
        </w:tc>
      </w:tr>
      <w:tr w:rsidR="008E4201" w:rsidRPr="008E4201" w14:paraId="4CFDD471" w14:textId="77777777" w:rsidTr="00D34EC1">
        <w:tc>
          <w:tcPr>
            <w:tcW w:w="966" w:type="pct"/>
            <w:tcBorders>
              <w:top w:val="single" w:sz="6" w:space="0" w:color="auto"/>
              <w:left w:val="single" w:sz="4" w:space="0" w:color="auto"/>
              <w:bottom w:val="single" w:sz="6" w:space="0" w:color="auto"/>
              <w:right w:val="single" w:sz="6" w:space="0" w:color="auto"/>
            </w:tcBorders>
          </w:tcPr>
          <w:p w14:paraId="06E64256"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GASPEROL </w:t>
            </w:r>
            <w:r w:rsidRPr="008E4201">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4A8B998F"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688EE541" w14:textId="77777777" w:rsidR="008E4201" w:rsidRPr="008E4201" w:rsidRDefault="008E4201" w:rsidP="008E4201">
            <w:pPr>
              <w:spacing w:after="60"/>
              <w:rPr>
                <w:rFonts w:eastAsia="Times New Roman"/>
                <w:i/>
                <w:iCs/>
                <w:sz w:val="20"/>
                <w:szCs w:val="20"/>
              </w:rPr>
            </w:pPr>
            <w:r w:rsidRPr="008E4201">
              <w:rPr>
                <w:rFonts w:eastAsia="Times New Roman"/>
                <w:i/>
                <w:iCs/>
                <w:sz w:val="20"/>
                <w:szCs w:val="20"/>
              </w:rPr>
              <w:t>Percent of Natural Gas to Operate Above LSL</w:t>
            </w:r>
            <w:r w:rsidRPr="008E4201">
              <w:rPr>
                <w:rFonts w:eastAsia="Times New Roman"/>
                <w:iCs/>
                <w:sz w:val="20"/>
                <w:szCs w:val="20"/>
              </w:rPr>
              <w:t xml:space="preserve">—The percentage of natural gas used by Resource </w:t>
            </w:r>
            <w:r w:rsidRPr="008E4201">
              <w:rPr>
                <w:rFonts w:eastAsia="Times New Roman"/>
                <w:i/>
                <w:iCs/>
                <w:sz w:val="20"/>
                <w:szCs w:val="20"/>
              </w:rPr>
              <w:t xml:space="preserve">r </w:t>
            </w:r>
            <w:r w:rsidRPr="008E4201">
              <w:rPr>
                <w:rFonts w:eastAsia="Times New Roman"/>
                <w:iCs/>
                <w:sz w:val="20"/>
                <w:szCs w:val="20"/>
              </w:rPr>
              <w:t xml:space="preserve">to operate above LSL, as approved in the verifiable cost process.  Where for a Combined Cycle Train, the Resource </w:t>
            </w:r>
            <w:r w:rsidRPr="008E4201">
              <w:rPr>
                <w:rFonts w:eastAsia="Times New Roman"/>
                <w:i/>
                <w:iCs/>
                <w:sz w:val="20"/>
                <w:szCs w:val="20"/>
              </w:rPr>
              <w:t>r</w:t>
            </w:r>
            <w:r w:rsidRPr="008E4201">
              <w:rPr>
                <w:rFonts w:eastAsia="Times New Roman"/>
                <w:iCs/>
                <w:sz w:val="20"/>
                <w:szCs w:val="20"/>
              </w:rPr>
              <w:t xml:space="preserve"> is a Combined Cycle Generation Resource within the Combined Cycle Train.</w:t>
            </w:r>
          </w:p>
        </w:tc>
      </w:tr>
      <w:tr w:rsidR="008E4201" w:rsidRPr="008E4201" w14:paraId="64323C70" w14:textId="77777777" w:rsidTr="00D34EC1">
        <w:tc>
          <w:tcPr>
            <w:tcW w:w="966" w:type="pct"/>
            <w:tcBorders>
              <w:top w:val="single" w:sz="6" w:space="0" w:color="auto"/>
              <w:left w:val="single" w:sz="4" w:space="0" w:color="auto"/>
              <w:bottom w:val="single" w:sz="6" w:space="0" w:color="auto"/>
              <w:right w:val="single" w:sz="6" w:space="0" w:color="auto"/>
            </w:tcBorders>
          </w:tcPr>
          <w:p w14:paraId="40CBC71F"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OILPEROL </w:t>
            </w:r>
            <w:r w:rsidRPr="008E4201">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64A2C275"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530AE64F" w14:textId="77777777" w:rsidR="008E4201" w:rsidRPr="008E4201" w:rsidRDefault="008E4201" w:rsidP="008E4201">
            <w:pPr>
              <w:spacing w:after="60"/>
              <w:rPr>
                <w:rFonts w:eastAsia="Times New Roman"/>
                <w:iCs/>
                <w:sz w:val="20"/>
                <w:szCs w:val="20"/>
              </w:rPr>
            </w:pPr>
            <w:r w:rsidRPr="008E4201">
              <w:rPr>
                <w:rFonts w:eastAsia="Times New Roman"/>
                <w:i/>
                <w:iCs/>
                <w:sz w:val="20"/>
                <w:szCs w:val="20"/>
              </w:rPr>
              <w:t>Percent of Oil to Operate Above LSL</w:t>
            </w:r>
            <w:r w:rsidRPr="008E4201">
              <w:rPr>
                <w:rFonts w:eastAsia="Times New Roman"/>
                <w:iCs/>
                <w:sz w:val="20"/>
                <w:szCs w:val="20"/>
              </w:rPr>
              <w:t xml:space="preserve">—The percentage of fuel oil used by Resource </w:t>
            </w:r>
            <w:r w:rsidRPr="008E4201">
              <w:rPr>
                <w:rFonts w:eastAsia="Times New Roman"/>
                <w:i/>
                <w:iCs/>
                <w:sz w:val="20"/>
                <w:szCs w:val="20"/>
              </w:rPr>
              <w:t xml:space="preserve">r </w:t>
            </w:r>
            <w:r w:rsidRPr="008E4201">
              <w:rPr>
                <w:rFonts w:eastAsia="Times New Roman"/>
                <w:iCs/>
                <w:sz w:val="20"/>
                <w:szCs w:val="20"/>
              </w:rPr>
              <w:t xml:space="preserve">to operate above LSL, as approved in the verifiable cost process. Where for a Combined Cycle Train, the Resource </w:t>
            </w:r>
            <w:r w:rsidRPr="008E4201">
              <w:rPr>
                <w:rFonts w:eastAsia="Times New Roman"/>
                <w:i/>
                <w:iCs/>
                <w:sz w:val="20"/>
                <w:szCs w:val="20"/>
              </w:rPr>
              <w:t>r</w:t>
            </w:r>
            <w:r w:rsidRPr="008E4201">
              <w:rPr>
                <w:rFonts w:eastAsia="Times New Roman"/>
                <w:iCs/>
                <w:sz w:val="20"/>
                <w:szCs w:val="20"/>
              </w:rPr>
              <w:t xml:space="preserve"> is a Combined Cycle Generation Resource within the Combined Cycle Train.</w:t>
            </w:r>
          </w:p>
        </w:tc>
      </w:tr>
      <w:tr w:rsidR="008E4201" w:rsidRPr="008E4201" w14:paraId="712E34E6" w14:textId="77777777" w:rsidTr="00D34EC1">
        <w:tc>
          <w:tcPr>
            <w:tcW w:w="966" w:type="pct"/>
            <w:tcBorders>
              <w:top w:val="single" w:sz="6" w:space="0" w:color="auto"/>
              <w:left w:val="single" w:sz="4" w:space="0" w:color="auto"/>
              <w:bottom w:val="single" w:sz="6" w:space="0" w:color="auto"/>
              <w:right w:val="single" w:sz="6" w:space="0" w:color="auto"/>
            </w:tcBorders>
          </w:tcPr>
          <w:p w14:paraId="7645896C"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lastRenderedPageBreak/>
              <w:t xml:space="preserve">SFPEROL </w:t>
            </w:r>
            <w:r w:rsidRPr="008E4201">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64B5F449"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33697EB2" w14:textId="77777777" w:rsidR="008E4201" w:rsidRPr="008E4201" w:rsidRDefault="008E4201" w:rsidP="008E4201">
            <w:pPr>
              <w:spacing w:after="60"/>
              <w:rPr>
                <w:rFonts w:eastAsia="Times New Roman"/>
                <w:iCs/>
                <w:sz w:val="20"/>
                <w:szCs w:val="20"/>
              </w:rPr>
            </w:pPr>
            <w:r w:rsidRPr="008E4201">
              <w:rPr>
                <w:rFonts w:eastAsia="Times New Roman"/>
                <w:i/>
                <w:iCs/>
                <w:sz w:val="20"/>
                <w:szCs w:val="20"/>
              </w:rPr>
              <w:t>Percent of Solid Fuel to Operate Above LSL</w:t>
            </w:r>
            <w:r w:rsidRPr="008E4201">
              <w:rPr>
                <w:rFonts w:eastAsia="Times New Roman"/>
                <w:iCs/>
                <w:sz w:val="20"/>
                <w:szCs w:val="20"/>
              </w:rPr>
              <w:t xml:space="preserve">—The percentage of solid fuel used by Resource </w:t>
            </w:r>
            <w:r w:rsidRPr="008E4201">
              <w:rPr>
                <w:rFonts w:eastAsia="Times New Roman"/>
                <w:i/>
                <w:iCs/>
                <w:sz w:val="20"/>
                <w:szCs w:val="20"/>
              </w:rPr>
              <w:t>r</w:t>
            </w:r>
            <w:r w:rsidRPr="008E4201">
              <w:rPr>
                <w:rFonts w:eastAsia="Times New Roman"/>
                <w:iCs/>
                <w:sz w:val="20"/>
                <w:szCs w:val="20"/>
              </w:rPr>
              <w:t xml:space="preserve"> to operate above LSL, as approved in the verifiable cost process. Where for a Combined Cycle Train, the Resource </w:t>
            </w:r>
            <w:r w:rsidRPr="008E4201">
              <w:rPr>
                <w:rFonts w:eastAsia="Times New Roman"/>
                <w:i/>
                <w:iCs/>
                <w:sz w:val="20"/>
                <w:szCs w:val="20"/>
              </w:rPr>
              <w:t>r</w:t>
            </w:r>
            <w:r w:rsidRPr="008E4201">
              <w:rPr>
                <w:rFonts w:eastAsia="Times New Roman"/>
                <w:iCs/>
                <w:sz w:val="20"/>
                <w:szCs w:val="20"/>
              </w:rPr>
              <w:t xml:space="preserve"> is a Combined Cycle Generation Resource within the Combined Cycle Train.</w:t>
            </w:r>
          </w:p>
        </w:tc>
      </w:tr>
      <w:tr w:rsidR="008E4201" w:rsidRPr="008E4201" w14:paraId="56E613AC" w14:textId="77777777" w:rsidTr="00D34EC1">
        <w:tc>
          <w:tcPr>
            <w:tcW w:w="966" w:type="pct"/>
            <w:tcBorders>
              <w:top w:val="single" w:sz="6" w:space="0" w:color="auto"/>
              <w:left w:val="single" w:sz="4" w:space="0" w:color="auto"/>
              <w:bottom w:val="single" w:sz="6" w:space="0" w:color="auto"/>
              <w:right w:val="single" w:sz="6" w:space="0" w:color="auto"/>
            </w:tcBorders>
          </w:tcPr>
          <w:p w14:paraId="14B04B47"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ADJSWSUC </w:t>
            </w:r>
            <w:r w:rsidRPr="008E4201">
              <w:rPr>
                <w:rFonts w:eastAsia="Times New Roman"/>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4A448FAD"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4348B21E" w14:textId="77777777" w:rsidR="008E4201" w:rsidRPr="008E4201" w:rsidRDefault="008E4201" w:rsidP="008E4201">
            <w:pPr>
              <w:spacing w:after="60"/>
              <w:rPr>
                <w:rFonts w:eastAsia="Times New Roman"/>
                <w:iCs/>
                <w:sz w:val="20"/>
                <w:szCs w:val="20"/>
              </w:rPr>
            </w:pPr>
            <w:r w:rsidRPr="008E4201">
              <w:rPr>
                <w:rFonts w:eastAsia="Times New Roman"/>
                <w:i/>
                <w:iCs/>
                <w:sz w:val="20"/>
                <w:szCs w:val="20"/>
              </w:rPr>
              <w:t>Adjustment to Switchable Generation</w:t>
            </w:r>
            <w:r w:rsidRPr="008E4201">
              <w:rPr>
                <w:rFonts w:eastAsia="Times New Roman"/>
                <w:iCs/>
                <w:sz w:val="20"/>
                <w:szCs w:val="20"/>
              </w:rPr>
              <w:t xml:space="preserve"> </w:t>
            </w:r>
            <w:r w:rsidRPr="008E4201">
              <w:rPr>
                <w:rFonts w:eastAsia="Times New Roman"/>
                <w:i/>
                <w:iCs/>
                <w:sz w:val="20"/>
                <w:szCs w:val="20"/>
              </w:rPr>
              <w:t xml:space="preserve">Start-Up Cost </w:t>
            </w:r>
            <w:r w:rsidRPr="008E4201">
              <w:rPr>
                <w:rFonts w:eastAsia="Times New Roman"/>
                <w:iCs/>
                <w:sz w:val="20"/>
                <w:szCs w:val="20"/>
              </w:rPr>
              <w:t xml:space="preserve">— Adjustment to Switchable Generation Start-up Cost for Resource </w:t>
            </w:r>
            <w:r w:rsidRPr="008E4201">
              <w:rPr>
                <w:rFonts w:eastAsia="Times New Roman"/>
                <w:i/>
                <w:iCs/>
                <w:sz w:val="20"/>
                <w:szCs w:val="20"/>
              </w:rPr>
              <w:t xml:space="preserve">r </w:t>
            </w:r>
            <w:r w:rsidRPr="008E4201">
              <w:rPr>
                <w:rFonts w:eastAsia="Times New Roman"/>
                <w:iCs/>
                <w:sz w:val="20"/>
                <w:szCs w:val="20"/>
              </w:rPr>
              <w:t>represented by QSE</w:t>
            </w:r>
            <w:r w:rsidRPr="008E4201">
              <w:rPr>
                <w:rFonts w:eastAsia="Times New Roman"/>
                <w:i/>
                <w:iCs/>
                <w:sz w:val="20"/>
                <w:szCs w:val="20"/>
              </w:rPr>
              <w:t xml:space="preserve"> q</w:t>
            </w:r>
            <w:r w:rsidRPr="008E4201">
              <w:rPr>
                <w:rFonts w:eastAsia="Times New Roman"/>
                <w:iCs/>
                <w:sz w:val="20"/>
                <w:szCs w:val="20"/>
              </w:rPr>
              <w:t xml:space="preserve">, for the Operating Day </w:t>
            </w:r>
            <w:r w:rsidRPr="008E4201">
              <w:rPr>
                <w:rFonts w:eastAsia="Times New Roman"/>
                <w:i/>
                <w:iCs/>
                <w:sz w:val="20"/>
                <w:szCs w:val="20"/>
              </w:rPr>
              <w:t>d</w:t>
            </w:r>
            <w:r w:rsidRPr="008E4201">
              <w:rPr>
                <w:rFonts w:eastAsia="Times New Roman"/>
                <w:iCs/>
                <w:sz w:val="20"/>
                <w:szCs w:val="20"/>
              </w:rPr>
              <w:t xml:space="preserve">.  Where for a Combined Cycle Train, the Resource </w:t>
            </w:r>
            <w:r w:rsidRPr="008E4201">
              <w:rPr>
                <w:rFonts w:eastAsia="Times New Roman"/>
                <w:i/>
                <w:iCs/>
                <w:sz w:val="20"/>
                <w:szCs w:val="20"/>
              </w:rPr>
              <w:t xml:space="preserve">r </w:t>
            </w:r>
            <w:r w:rsidRPr="008E4201">
              <w:rPr>
                <w:rFonts w:eastAsia="Times New Roman"/>
                <w:iCs/>
                <w:sz w:val="20"/>
                <w:szCs w:val="20"/>
              </w:rPr>
              <w:t>is the Combined Cycle Train.  This adjustment may include eligible startup transition costs for a Combined Cycle Train or costs for any SWGR not captured in other billing determinants.</w:t>
            </w:r>
          </w:p>
        </w:tc>
      </w:tr>
      <w:tr w:rsidR="008E4201" w:rsidRPr="008E4201" w14:paraId="6554B78A" w14:textId="77777777" w:rsidTr="00D34EC1">
        <w:tc>
          <w:tcPr>
            <w:tcW w:w="966" w:type="pct"/>
            <w:tcBorders>
              <w:top w:val="single" w:sz="6" w:space="0" w:color="auto"/>
              <w:left w:val="single" w:sz="4" w:space="0" w:color="auto"/>
              <w:bottom w:val="single" w:sz="6" w:space="0" w:color="auto"/>
              <w:right w:val="single" w:sz="6" w:space="0" w:color="auto"/>
            </w:tcBorders>
          </w:tcPr>
          <w:p w14:paraId="538D811A"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RCGSC </w:t>
            </w:r>
            <w:r w:rsidRPr="008E4201">
              <w:rPr>
                <w:rFonts w:eastAsia="Times New Roman"/>
                <w:iCs/>
                <w:sz w:val="20"/>
                <w:szCs w:val="20"/>
                <w:vertAlign w:val="subscript"/>
              </w:rPr>
              <w:t xml:space="preserve">s, </w:t>
            </w:r>
            <w:proofErr w:type="spellStart"/>
            <w:r w:rsidRPr="008E4201">
              <w:rPr>
                <w:rFonts w:eastAsia="Times New Roman"/>
                <w:i/>
                <w:iCs/>
                <w:sz w:val="20"/>
                <w:szCs w:val="20"/>
                <w:vertAlign w:val="subscript"/>
              </w:rPr>
              <w:t>rc</w:t>
            </w:r>
            <w:proofErr w:type="spellEnd"/>
          </w:p>
        </w:tc>
        <w:tc>
          <w:tcPr>
            <w:tcW w:w="692" w:type="pct"/>
            <w:tcBorders>
              <w:top w:val="single" w:sz="6" w:space="0" w:color="auto"/>
              <w:left w:val="single" w:sz="6" w:space="0" w:color="auto"/>
              <w:bottom w:val="single" w:sz="6" w:space="0" w:color="auto"/>
              <w:right w:val="single" w:sz="6" w:space="0" w:color="auto"/>
            </w:tcBorders>
          </w:tcPr>
          <w:p w14:paraId="769EB78E"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$/Start</w:t>
            </w:r>
          </w:p>
        </w:tc>
        <w:tc>
          <w:tcPr>
            <w:tcW w:w="3342" w:type="pct"/>
            <w:tcBorders>
              <w:top w:val="single" w:sz="6" w:space="0" w:color="auto"/>
              <w:left w:val="single" w:sz="6" w:space="0" w:color="auto"/>
              <w:bottom w:val="single" w:sz="6" w:space="0" w:color="auto"/>
              <w:right w:val="single" w:sz="4" w:space="0" w:color="auto"/>
            </w:tcBorders>
          </w:tcPr>
          <w:p w14:paraId="41F4BF1E" w14:textId="77777777" w:rsidR="008E4201" w:rsidRPr="008E4201" w:rsidRDefault="008E4201" w:rsidP="008E4201">
            <w:pPr>
              <w:spacing w:after="60"/>
              <w:rPr>
                <w:rFonts w:eastAsia="Times New Roman"/>
                <w:i/>
                <w:iCs/>
                <w:sz w:val="20"/>
                <w:szCs w:val="20"/>
              </w:rPr>
            </w:pPr>
            <w:r w:rsidRPr="008E4201">
              <w:rPr>
                <w:rFonts w:eastAsia="Times New Roman"/>
                <w:i/>
                <w:iCs/>
                <w:sz w:val="20"/>
                <w:szCs w:val="20"/>
              </w:rPr>
              <w:t>Resource Category Generic Startup Cost</w:t>
            </w:r>
            <w:r w:rsidRPr="008E4201">
              <w:rPr>
                <w:rFonts w:eastAsia="Times New Roman"/>
                <w:iCs/>
                <w:sz w:val="20"/>
                <w:szCs w:val="20"/>
              </w:rPr>
              <w:t xml:space="preserve">—The Resource Category Generic Startup Cost cap for the category of the Resource </w:t>
            </w:r>
            <w:proofErr w:type="spellStart"/>
            <w:r w:rsidRPr="008E4201">
              <w:rPr>
                <w:rFonts w:eastAsia="Times New Roman"/>
                <w:i/>
                <w:iCs/>
                <w:sz w:val="20"/>
                <w:szCs w:val="20"/>
              </w:rPr>
              <w:t>rc</w:t>
            </w:r>
            <w:proofErr w:type="spellEnd"/>
            <w:r w:rsidRPr="008E4201">
              <w:rPr>
                <w:rFonts w:eastAsia="Times New Roman"/>
                <w:iCs/>
                <w:sz w:val="20"/>
                <w:szCs w:val="20"/>
              </w:rPr>
              <w:t>, according to Section 4.4.9.2.3, Startup Offer and Minimum-Energy Offer Generic Caps, for the Operating Day.</w:t>
            </w:r>
          </w:p>
        </w:tc>
      </w:tr>
      <w:tr w:rsidR="008E4201" w:rsidRPr="008E4201" w14:paraId="0CFE6235" w14:textId="77777777" w:rsidTr="00D34EC1">
        <w:tc>
          <w:tcPr>
            <w:tcW w:w="966" w:type="pct"/>
            <w:tcBorders>
              <w:top w:val="single" w:sz="6" w:space="0" w:color="auto"/>
              <w:left w:val="single" w:sz="4" w:space="0" w:color="auto"/>
              <w:bottom w:val="single" w:sz="6" w:space="0" w:color="auto"/>
              <w:right w:val="single" w:sz="6" w:space="0" w:color="auto"/>
            </w:tcBorders>
          </w:tcPr>
          <w:p w14:paraId="7E121A92"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RCGMEC </w:t>
            </w:r>
            <w:r w:rsidRPr="008E4201">
              <w:rPr>
                <w:rFonts w:eastAsia="Times New Roman"/>
                <w:i/>
                <w:iCs/>
                <w:sz w:val="20"/>
                <w:szCs w:val="20"/>
                <w:vertAlign w:val="subscript"/>
              </w:rPr>
              <w:t xml:space="preserve">i, </w:t>
            </w:r>
            <w:proofErr w:type="spellStart"/>
            <w:r w:rsidRPr="008E4201">
              <w:rPr>
                <w:rFonts w:eastAsia="Times New Roman"/>
                <w:i/>
                <w:iCs/>
                <w:sz w:val="20"/>
                <w:szCs w:val="20"/>
                <w:vertAlign w:val="subscript"/>
              </w:rPr>
              <w:t>rc</w:t>
            </w:r>
            <w:proofErr w:type="spellEnd"/>
          </w:p>
        </w:tc>
        <w:tc>
          <w:tcPr>
            <w:tcW w:w="692" w:type="pct"/>
            <w:tcBorders>
              <w:top w:val="single" w:sz="6" w:space="0" w:color="auto"/>
              <w:left w:val="single" w:sz="6" w:space="0" w:color="auto"/>
              <w:bottom w:val="single" w:sz="6" w:space="0" w:color="auto"/>
              <w:right w:val="single" w:sz="6" w:space="0" w:color="auto"/>
            </w:tcBorders>
          </w:tcPr>
          <w:p w14:paraId="17925365"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63960302" w14:textId="77777777" w:rsidR="008E4201" w:rsidRPr="008E4201" w:rsidRDefault="008E4201" w:rsidP="008E4201">
            <w:pPr>
              <w:spacing w:after="60"/>
              <w:rPr>
                <w:rFonts w:eastAsia="Times New Roman"/>
                <w:iCs/>
                <w:sz w:val="20"/>
                <w:szCs w:val="20"/>
              </w:rPr>
            </w:pPr>
            <w:r w:rsidRPr="008E4201">
              <w:rPr>
                <w:rFonts w:eastAsia="Times New Roman"/>
                <w:i/>
                <w:iCs/>
                <w:sz w:val="20"/>
                <w:szCs w:val="20"/>
              </w:rPr>
              <w:t>Resource Category Generic Minimum-Energy Cost</w:t>
            </w:r>
            <w:r w:rsidRPr="008E4201">
              <w:rPr>
                <w:rFonts w:eastAsia="Times New Roman"/>
                <w:iCs/>
                <w:sz w:val="20"/>
                <w:szCs w:val="20"/>
              </w:rPr>
              <w:t xml:space="preserve">—The Resource Category Generic Minimum Energy Cost cap for the category of the Resource </w:t>
            </w:r>
            <w:proofErr w:type="spellStart"/>
            <w:r w:rsidRPr="008E4201">
              <w:rPr>
                <w:rFonts w:eastAsia="Times New Roman"/>
                <w:i/>
                <w:iCs/>
                <w:sz w:val="20"/>
                <w:szCs w:val="20"/>
              </w:rPr>
              <w:t>rc</w:t>
            </w:r>
            <w:proofErr w:type="spellEnd"/>
            <w:r w:rsidRPr="008E4201">
              <w:rPr>
                <w:rFonts w:eastAsia="Times New Roman"/>
                <w:iCs/>
                <w:sz w:val="20"/>
                <w:szCs w:val="20"/>
              </w:rPr>
              <w:t>, according to Section 4.4.9.2.3, for the Operating Day.</w:t>
            </w:r>
          </w:p>
        </w:tc>
      </w:tr>
      <w:tr w:rsidR="008E4201" w:rsidRPr="008E4201" w14:paraId="42854C84" w14:textId="77777777" w:rsidTr="00D34EC1">
        <w:tc>
          <w:tcPr>
            <w:tcW w:w="966" w:type="pct"/>
            <w:tcBorders>
              <w:top w:val="single" w:sz="6" w:space="0" w:color="auto"/>
              <w:left w:val="single" w:sz="4" w:space="0" w:color="auto"/>
              <w:bottom w:val="single" w:sz="6" w:space="0" w:color="auto"/>
              <w:right w:val="single" w:sz="6" w:space="0" w:color="auto"/>
            </w:tcBorders>
          </w:tcPr>
          <w:p w14:paraId="160A561C"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PAHR </w:t>
            </w:r>
            <w:r w:rsidRPr="008E4201">
              <w:rPr>
                <w:rFonts w:eastAsia="Times New Roman"/>
                <w:i/>
                <w:iCs/>
                <w:sz w:val="20"/>
                <w:szCs w:val="20"/>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25963542"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MMBtu / MWh</w:t>
            </w:r>
          </w:p>
        </w:tc>
        <w:tc>
          <w:tcPr>
            <w:tcW w:w="3342" w:type="pct"/>
            <w:tcBorders>
              <w:top w:val="single" w:sz="6" w:space="0" w:color="auto"/>
              <w:left w:val="single" w:sz="6" w:space="0" w:color="auto"/>
              <w:bottom w:val="single" w:sz="6" w:space="0" w:color="auto"/>
              <w:right w:val="single" w:sz="4" w:space="0" w:color="auto"/>
            </w:tcBorders>
          </w:tcPr>
          <w:p w14:paraId="0E85EA97" w14:textId="77777777" w:rsidR="008E4201" w:rsidRPr="008E4201" w:rsidRDefault="008E4201" w:rsidP="008E4201">
            <w:pPr>
              <w:spacing w:after="60"/>
              <w:rPr>
                <w:rFonts w:eastAsia="Times New Roman"/>
                <w:i/>
                <w:iCs/>
                <w:sz w:val="20"/>
                <w:szCs w:val="20"/>
              </w:rPr>
            </w:pPr>
            <w:r w:rsidRPr="008E4201">
              <w:rPr>
                <w:rFonts w:eastAsia="Times New Roman"/>
                <w:i/>
                <w:iCs/>
                <w:sz w:val="20"/>
                <w:szCs w:val="20"/>
              </w:rPr>
              <w:t>Proxy Average Heat Rate-</w:t>
            </w:r>
            <w:r w:rsidRPr="008E4201">
              <w:rPr>
                <w:rFonts w:eastAsia="Times New Roman"/>
                <w:iCs/>
                <w:sz w:val="20"/>
                <w:szCs w:val="20"/>
              </w:rPr>
              <w:t xml:space="preserve"> The proxy average heat rate for the Resource </w:t>
            </w:r>
            <w:r w:rsidRPr="008E4201">
              <w:rPr>
                <w:rFonts w:eastAsia="Times New Roman"/>
                <w:i/>
                <w:iCs/>
                <w:sz w:val="20"/>
                <w:szCs w:val="20"/>
              </w:rPr>
              <w:t>r</w:t>
            </w:r>
            <w:r w:rsidRPr="008E4201">
              <w:rPr>
                <w:rFonts w:eastAsia="Times New Roman"/>
                <w:iCs/>
                <w:sz w:val="20"/>
                <w:szCs w:val="20"/>
              </w:rPr>
              <w:t xml:space="preserve"> for the 15-minute Settlement Interval </w:t>
            </w:r>
            <w:r w:rsidRPr="008E4201">
              <w:rPr>
                <w:rFonts w:eastAsia="Times New Roman"/>
                <w:i/>
                <w:iCs/>
                <w:sz w:val="20"/>
                <w:szCs w:val="20"/>
              </w:rPr>
              <w:t>i</w:t>
            </w:r>
            <w:r w:rsidRPr="008E4201">
              <w:rPr>
                <w:rFonts w:eastAsia="Times New Roman"/>
                <w:iCs/>
                <w:sz w:val="20"/>
                <w:szCs w:val="20"/>
              </w:rPr>
              <w:t xml:space="preserve">.  Where for a Combined Cycle Train, the Resource </w:t>
            </w:r>
            <w:r w:rsidRPr="008E4201">
              <w:rPr>
                <w:rFonts w:eastAsia="Times New Roman"/>
                <w:i/>
                <w:iCs/>
                <w:sz w:val="20"/>
                <w:szCs w:val="20"/>
              </w:rPr>
              <w:t>r</w:t>
            </w:r>
            <w:r w:rsidRPr="008E4201">
              <w:rPr>
                <w:rFonts w:eastAsia="Times New Roman"/>
                <w:iCs/>
                <w:sz w:val="20"/>
                <w:szCs w:val="20"/>
              </w:rPr>
              <w:t xml:space="preserve"> is a Combined Cycle Generation Resource within the Combined Cycle Train.</w:t>
            </w:r>
          </w:p>
        </w:tc>
      </w:tr>
      <w:tr w:rsidR="008E4201" w:rsidRPr="008E4201" w14:paraId="1DBDC7C2" w14:textId="77777777" w:rsidTr="00D34EC1">
        <w:tc>
          <w:tcPr>
            <w:tcW w:w="966" w:type="pct"/>
            <w:tcBorders>
              <w:top w:val="single" w:sz="6" w:space="0" w:color="auto"/>
              <w:left w:val="single" w:sz="4" w:space="0" w:color="auto"/>
              <w:bottom w:val="single" w:sz="6" w:space="0" w:color="auto"/>
              <w:right w:val="single" w:sz="6" w:space="0" w:color="auto"/>
            </w:tcBorders>
            <w:hideMark/>
          </w:tcPr>
          <w:p w14:paraId="0ED53D7F"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STOM </w:t>
            </w:r>
            <w:proofErr w:type="spellStart"/>
            <w:r w:rsidRPr="008E4201">
              <w:rPr>
                <w:rFonts w:eastAsia="Times New Roman"/>
                <w:i/>
                <w:iCs/>
                <w:sz w:val="20"/>
                <w:szCs w:val="20"/>
                <w:vertAlign w:val="subscript"/>
              </w:rPr>
              <w:t>rc</w:t>
            </w:r>
            <w:proofErr w:type="spellEnd"/>
            <w:r w:rsidRPr="008E4201">
              <w:rPr>
                <w:rFonts w:eastAsia="Times New Roman"/>
                <w:iCs/>
                <w:sz w:val="20"/>
                <w:szCs w:val="20"/>
                <w:vertAlign w:val="subscript"/>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25A4E6F0"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hideMark/>
          </w:tcPr>
          <w:p w14:paraId="423C48B3" w14:textId="77777777" w:rsidR="008E4201" w:rsidRPr="008E4201" w:rsidRDefault="008E4201" w:rsidP="008E4201">
            <w:pPr>
              <w:spacing w:after="60"/>
              <w:rPr>
                <w:rFonts w:eastAsia="Times New Roman"/>
                <w:iCs/>
                <w:sz w:val="20"/>
                <w:szCs w:val="20"/>
              </w:rPr>
            </w:pPr>
            <w:r w:rsidRPr="008E4201">
              <w:rPr>
                <w:rFonts w:eastAsia="Times New Roman"/>
                <w:i/>
                <w:iCs/>
                <w:sz w:val="20"/>
                <w:szCs w:val="20"/>
              </w:rPr>
              <w:t xml:space="preserve">Standard Operations and Maintenance Cost - </w:t>
            </w:r>
            <w:r w:rsidRPr="008E4201">
              <w:rPr>
                <w:rFonts w:eastAsia="Times New Roman"/>
                <w:iCs/>
                <w:sz w:val="20"/>
                <w:szCs w:val="20"/>
              </w:rPr>
              <w:t xml:space="preserve">The standard O&amp;M cost for the Resource Category </w:t>
            </w:r>
            <w:proofErr w:type="spellStart"/>
            <w:r w:rsidRPr="008E4201">
              <w:rPr>
                <w:rFonts w:eastAsia="Times New Roman"/>
                <w:i/>
                <w:iCs/>
                <w:sz w:val="20"/>
                <w:szCs w:val="20"/>
              </w:rPr>
              <w:t>rc</w:t>
            </w:r>
            <w:proofErr w:type="spellEnd"/>
            <w:r w:rsidRPr="008E4201">
              <w:rPr>
                <w:rFonts w:eastAsia="Times New Roman"/>
                <w:iCs/>
                <w:sz w:val="20"/>
                <w:szCs w:val="20"/>
              </w:rPr>
              <w:t xml:space="preserve"> for operations above LSL, shall be set to the minimum energy variable O&amp;M costs, as described in paragraph (6)(c) of Section 5.6.1, Verifiable Costs.  </w:t>
            </w:r>
          </w:p>
        </w:tc>
      </w:tr>
      <w:tr w:rsidR="008E4201" w:rsidRPr="008E4201" w14:paraId="1BC1305E" w14:textId="77777777" w:rsidTr="00D34EC1">
        <w:tc>
          <w:tcPr>
            <w:tcW w:w="966" w:type="pct"/>
            <w:tcBorders>
              <w:top w:val="single" w:sz="6" w:space="0" w:color="auto"/>
              <w:left w:val="single" w:sz="4" w:space="0" w:color="auto"/>
              <w:bottom w:val="single" w:sz="6" w:space="0" w:color="auto"/>
              <w:right w:val="single" w:sz="6" w:space="0" w:color="auto"/>
            </w:tcBorders>
          </w:tcPr>
          <w:p w14:paraId="14A510F5"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RTSPP </w:t>
            </w:r>
            <w:r w:rsidRPr="008E4201">
              <w:rPr>
                <w:rFonts w:eastAsia="Times New Roman"/>
                <w:i/>
                <w:iCs/>
                <w:sz w:val="20"/>
                <w:szCs w:val="20"/>
                <w:vertAlign w:val="subscript"/>
              </w:rPr>
              <w:t>p, i</w:t>
            </w:r>
          </w:p>
        </w:tc>
        <w:tc>
          <w:tcPr>
            <w:tcW w:w="692" w:type="pct"/>
            <w:tcBorders>
              <w:top w:val="single" w:sz="6" w:space="0" w:color="auto"/>
              <w:left w:val="single" w:sz="6" w:space="0" w:color="auto"/>
              <w:bottom w:val="single" w:sz="6" w:space="0" w:color="auto"/>
              <w:right w:val="single" w:sz="6" w:space="0" w:color="auto"/>
            </w:tcBorders>
          </w:tcPr>
          <w:p w14:paraId="1B883251"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52FF0073" w14:textId="77777777" w:rsidR="008E4201" w:rsidRPr="008E4201" w:rsidRDefault="008E4201" w:rsidP="008E4201">
            <w:pPr>
              <w:spacing w:after="60"/>
              <w:rPr>
                <w:rFonts w:eastAsia="Times New Roman"/>
                <w:i/>
                <w:iCs/>
                <w:sz w:val="20"/>
                <w:szCs w:val="20"/>
              </w:rPr>
            </w:pPr>
            <w:r w:rsidRPr="008E4201">
              <w:rPr>
                <w:rFonts w:eastAsia="Times New Roman"/>
                <w:i/>
                <w:iCs/>
                <w:sz w:val="20"/>
                <w:szCs w:val="20"/>
              </w:rPr>
              <w:t>Real-Time Settlement Point Price</w:t>
            </w:r>
            <w:r w:rsidRPr="008E4201">
              <w:rPr>
                <w:rFonts w:eastAsia="Times New Roman"/>
                <w:iCs/>
                <w:sz w:val="20"/>
                <w:szCs w:val="20"/>
              </w:rPr>
              <w:t xml:space="preserve">—The Real-Time Settlement Point Price at Settlement Point </w:t>
            </w:r>
            <w:r w:rsidRPr="008E4201">
              <w:rPr>
                <w:rFonts w:eastAsia="Times New Roman"/>
                <w:i/>
                <w:iCs/>
                <w:sz w:val="20"/>
                <w:szCs w:val="20"/>
              </w:rPr>
              <w:t>p</w:t>
            </w:r>
            <w:r w:rsidRPr="008E4201">
              <w:rPr>
                <w:rFonts w:eastAsia="Times New Roman"/>
                <w:iCs/>
                <w:sz w:val="20"/>
                <w:szCs w:val="20"/>
              </w:rPr>
              <w:t xml:space="preserve">, for the 15-minute Settlement Interval </w:t>
            </w:r>
            <w:r w:rsidRPr="008E4201">
              <w:rPr>
                <w:rFonts w:eastAsia="Times New Roman"/>
                <w:i/>
                <w:iCs/>
                <w:sz w:val="20"/>
                <w:szCs w:val="20"/>
              </w:rPr>
              <w:t>i</w:t>
            </w:r>
            <w:r w:rsidRPr="008E4201">
              <w:rPr>
                <w:rFonts w:eastAsia="Times New Roman"/>
                <w:iCs/>
                <w:sz w:val="20"/>
                <w:szCs w:val="20"/>
              </w:rPr>
              <w:t>.</w:t>
            </w:r>
          </w:p>
        </w:tc>
      </w:tr>
      <w:tr w:rsidR="008E4201" w:rsidRPr="008E4201" w14:paraId="09B5DD6D" w14:textId="77777777" w:rsidTr="00D34EC1">
        <w:tc>
          <w:tcPr>
            <w:tcW w:w="966" w:type="pct"/>
            <w:tcBorders>
              <w:top w:val="single" w:sz="6" w:space="0" w:color="auto"/>
              <w:left w:val="single" w:sz="4" w:space="0" w:color="auto"/>
              <w:bottom w:val="single" w:sz="6" w:space="0" w:color="auto"/>
              <w:right w:val="single" w:sz="6" w:space="0" w:color="auto"/>
            </w:tcBorders>
          </w:tcPr>
          <w:p w14:paraId="5D6951E6"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FIP</w:t>
            </w:r>
          </w:p>
        </w:tc>
        <w:tc>
          <w:tcPr>
            <w:tcW w:w="692" w:type="pct"/>
            <w:tcBorders>
              <w:top w:val="single" w:sz="6" w:space="0" w:color="auto"/>
              <w:left w:val="single" w:sz="6" w:space="0" w:color="auto"/>
              <w:bottom w:val="single" w:sz="6" w:space="0" w:color="auto"/>
              <w:right w:val="single" w:sz="6" w:space="0" w:color="auto"/>
            </w:tcBorders>
          </w:tcPr>
          <w:p w14:paraId="2C77D6E6"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0C7BF014" w14:textId="77777777" w:rsidR="008E4201" w:rsidRPr="008E4201" w:rsidRDefault="008E4201" w:rsidP="008E4201">
            <w:pPr>
              <w:spacing w:after="60"/>
              <w:rPr>
                <w:rFonts w:eastAsia="Times New Roman"/>
                <w:i/>
                <w:iCs/>
                <w:sz w:val="20"/>
                <w:szCs w:val="20"/>
              </w:rPr>
            </w:pPr>
            <w:r w:rsidRPr="008E4201">
              <w:rPr>
                <w:rFonts w:eastAsia="Times New Roman"/>
                <w:i/>
                <w:iCs/>
                <w:sz w:val="20"/>
                <w:szCs w:val="20"/>
              </w:rPr>
              <w:t>Fuel Index Price</w:t>
            </w:r>
            <w:r w:rsidRPr="008E4201">
              <w:rPr>
                <w:rFonts w:eastAsia="Times New Roman"/>
                <w:iCs/>
                <w:sz w:val="20"/>
                <w:szCs w:val="20"/>
              </w:rPr>
              <w:t>—As defined in Section 2.1, Definitions.</w:t>
            </w:r>
          </w:p>
        </w:tc>
      </w:tr>
      <w:tr w:rsidR="008E4201" w:rsidRPr="008E4201" w14:paraId="6C31229D" w14:textId="77777777" w:rsidTr="00D34EC1">
        <w:tc>
          <w:tcPr>
            <w:tcW w:w="966" w:type="pct"/>
            <w:tcBorders>
              <w:top w:val="single" w:sz="6" w:space="0" w:color="auto"/>
              <w:left w:val="single" w:sz="4" w:space="0" w:color="auto"/>
              <w:bottom w:val="single" w:sz="6" w:space="0" w:color="auto"/>
              <w:right w:val="single" w:sz="6" w:space="0" w:color="auto"/>
            </w:tcBorders>
          </w:tcPr>
          <w:p w14:paraId="20FC4DE1"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FOP</w:t>
            </w:r>
          </w:p>
        </w:tc>
        <w:tc>
          <w:tcPr>
            <w:tcW w:w="692" w:type="pct"/>
            <w:tcBorders>
              <w:top w:val="single" w:sz="6" w:space="0" w:color="auto"/>
              <w:left w:val="single" w:sz="6" w:space="0" w:color="auto"/>
              <w:bottom w:val="single" w:sz="6" w:space="0" w:color="auto"/>
              <w:right w:val="single" w:sz="6" w:space="0" w:color="auto"/>
            </w:tcBorders>
          </w:tcPr>
          <w:p w14:paraId="0A447BD2"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004EDAEB" w14:textId="77777777" w:rsidR="008E4201" w:rsidRPr="008E4201" w:rsidRDefault="008E4201" w:rsidP="008E4201">
            <w:pPr>
              <w:spacing w:after="60"/>
              <w:rPr>
                <w:rFonts w:eastAsia="Times New Roman"/>
                <w:iCs/>
                <w:sz w:val="20"/>
                <w:szCs w:val="20"/>
              </w:rPr>
            </w:pPr>
            <w:r w:rsidRPr="008E4201">
              <w:rPr>
                <w:rFonts w:eastAsia="Times New Roman"/>
                <w:i/>
                <w:iCs/>
                <w:sz w:val="20"/>
                <w:szCs w:val="20"/>
              </w:rPr>
              <w:t>Fuel Oil Price</w:t>
            </w:r>
            <w:r w:rsidRPr="008E4201">
              <w:rPr>
                <w:rFonts w:eastAsia="Times New Roman"/>
                <w:iCs/>
                <w:sz w:val="20"/>
                <w:szCs w:val="20"/>
              </w:rPr>
              <w:t>—As defined in Section 2.1.</w:t>
            </w:r>
          </w:p>
        </w:tc>
      </w:tr>
      <w:tr w:rsidR="008E4201" w:rsidRPr="008E4201" w14:paraId="381EC752" w14:textId="77777777" w:rsidTr="00D34EC1">
        <w:tc>
          <w:tcPr>
            <w:tcW w:w="966" w:type="pct"/>
            <w:tcBorders>
              <w:top w:val="single" w:sz="6" w:space="0" w:color="auto"/>
              <w:left w:val="single" w:sz="4" w:space="0" w:color="auto"/>
              <w:bottom w:val="single" w:sz="6" w:space="0" w:color="auto"/>
              <w:right w:val="single" w:sz="6" w:space="0" w:color="auto"/>
            </w:tcBorders>
            <w:hideMark/>
          </w:tcPr>
          <w:p w14:paraId="3409D88C" w14:textId="77777777" w:rsidR="008E4201" w:rsidRPr="008E4201" w:rsidRDefault="008E4201" w:rsidP="008E4201">
            <w:pPr>
              <w:spacing w:after="60"/>
              <w:rPr>
                <w:rFonts w:eastAsia="Times New Roman"/>
                <w:i/>
                <w:iCs/>
                <w:sz w:val="20"/>
                <w:szCs w:val="20"/>
              </w:rPr>
            </w:pPr>
            <w:r w:rsidRPr="008E4201">
              <w:rPr>
                <w:rFonts w:eastAsia="Times New Roman"/>
                <w:iCs/>
                <w:sz w:val="20"/>
                <w:szCs w:val="20"/>
              </w:rPr>
              <w:t xml:space="preserve">FA </w:t>
            </w:r>
            <w:r w:rsidRPr="008E4201">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hideMark/>
          </w:tcPr>
          <w:p w14:paraId="78C5504B"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$/MMBtu</w:t>
            </w:r>
          </w:p>
        </w:tc>
        <w:tc>
          <w:tcPr>
            <w:tcW w:w="3342" w:type="pct"/>
            <w:tcBorders>
              <w:top w:val="single" w:sz="6" w:space="0" w:color="auto"/>
              <w:left w:val="single" w:sz="6" w:space="0" w:color="auto"/>
              <w:bottom w:val="single" w:sz="6" w:space="0" w:color="auto"/>
              <w:right w:val="single" w:sz="4" w:space="0" w:color="auto"/>
            </w:tcBorders>
            <w:hideMark/>
          </w:tcPr>
          <w:p w14:paraId="44A63A7E" w14:textId="77777777" w:rsidR="008E4201" w:rsidRPr="008E4201" w:rsidRDefault="008E4201" w:rsidP="008E4201">
            <w:pPr>
              <w:spacing w:after="60"/>
              <w:rPr>
                <w:rFonts w:eastAsia="Times New Roman"/>
                <w:iCs/>
                <w:sz w:val="20"/>
                <w:szCs w:val="20"/>
              </w:rPr>
            </w:pPr>
            <w:r w:rsidRPr="008E4201">
              <w:rPr>
                <w:rFonts w:eastAsia="Times New Roman"/>
                <w:i/>
                <w:iCs/>
                <w:sz w:val="20"/>
                <w:szCs w:val="20"/>
              </w:rPr>
              <w:t>Fuel Adder</w:t>
            </w:r>
            <w:r w:rsidRPr="008E4201">
              <w:rPr>
                <w:rFonts w:eastAsia="Times New Roman"/>
                <w:iCs/>
                <w:sz w:val="20"/>
                <w:szCs w:val="20"/>
              </w:rPr>
              <w:t xml:space="preserve"> — The fuel adder is the average cost above the index price Resource </w:t>
            </w:r>
            <w:r w:rsidRPr="008E4201">
              <w:rPr>
                <w:rFonts w:eastAsia="Times New Roman"/>
                <w:i/>
                <w:iCs/>
                <w:sz w:val="20"/>
                <w:szCs w:val="20"/>
              </w:rPr>
              <w:t xml:space="preserve">r </w:t>
            </w:r>
            <w:r w:rsidRPr="008E4201">
              <w:rPr>
                <w:rFonts w:eastAsia="Times New Roman"/>
                <w:iCs/>
                <w:sz w:val="20"/>
                <w:szCs w:val="20"/>
              </w:rPr>
              <w:t xml:space="preserve">has paid to obtain fuel.  Where for a Combined Cycle Train, the Resource </w:t>
            </w:r>
            <w:r w:rsidRPr="008E4201">
              <w:rPr>
                <w:rFonts w:eastAsia="Times New Roman"/>
                <w:i/>
                <w:iCs/>
                <w:sz w:val="20"/>
                <w:szCs w:val="20"/>
              </w:rPr>
              <w:t xml:space="preserve">r </w:t>
            </w:r>
            <w:r w:rsidRPr="008E4201">
              <w:rPr>
                <w:rFonts w:eastAsia="Times New Roman"/>
                <w:iCs/>
                <w:sz w:val="20"/>
                <w:szCs w:val="20"/>
              </w:rPr>
              <w:t xml:space="preserve">is a Combined Cycle Generation Resource within the Combined Cycle Train.  See the Verifiable Cost Manual for additional information. </w:t>
            </w:r>
          </w:p>
        </w:tc>
      </w:tr>
      <w:tr w:rsidR="008E4201" w:rsidRPr="008E4201" w14:paraId="638DABE0" w14:textId="77777777" w:rsidTr="00D34EC1">
        <w:tc>
          <w:tcPr>
            <w:tcW w:w="966" w:type="pct"/>
            <w:tcBorders>
              <w:top w:val="single" w:sz="6" w:space="0" w:color="auto"/>
              <w:left w:val="single" w:sz="4" w:space="0" w:color="auto"/>
              <w:bottom w:val="single" w:sz="6" w:space="0" w:color="auto"/>
              <w:right w:val="single" w:sz="6" w:space="0" w:color="auto"/>
            </w:tcBorders>
          </w:tcPr>
          <w:p w14:paraId="0FD15C93"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EMREAMT </w:t>
            </w:r>
            <w:r w:rsidRPr="008E4201">
              <w:rPr>
                <w:rFonts w:eastAsia="Times New Roman"/>
                <w:i/>
                <w:iCs/>
                <w:sz w:val="20"/>
                <w:szCs w:val="20"/>
                <w:vertAlign w:val="subscript"/>
              </w:rPr>
              <w:t>q, r, p, i</w:t>
            </w:r>
          </w:p>
        </w:tc>
        <w:tc>
          <w:tcPr>
            <w:tcW w:w="692" w:type="pct"/>
            <w:tcBorders>
              <w:top w:val="single" w:sz="6" w:space="0" w:color="auto"/>
              <w:left w:val="single" w:sz="6" w:space="0" w:color="auto"/>
              <w:bottom w:val="single" w:sz="6" w:space="0" w:color="auto"/>
              <w:right w:val="single" w:sz="6" w:space="0" w:color="auto"/>
            </w:tcBorders>
          </w:tcPr>
          <w:p w14:paraId="6DD92753"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3EC696A2" w14:textId="77777777" w:rsidR="008E4201" w:rsidRPr="008E4201" w:rsidRDefault="008E4201" w:rsidP="008E4201">
            <w:pPr>
              <w:spacing w:after="60"/>
              <w:rPr>
                <w:rFonts w:eastAsia="Times New Roman"/>
                <w:iCs/>
                <w:sz w:val="20"/>
                <w:szCs w:val="20"/>
              </w:rPr>
            </w:pPr>
            <w:r w:rsidRPr="008E4201">
              <w:rPr>
                <w:rFonts w:eastAsia="Times New Roman"/>
                <w:i/>
                <w:iCs/>
                <w:sz w:val="20"/>
                <w:szCs w:val="20"/>
              </w:rPr>
              <w:t>Emergency Energy Amount per QSE per Settlement Point per unit per interval</w:t>
            </w:r>
            <w:r w:rsidRPr="008E4201">
              <w:rPr>
                <w:rFonts w:eastAsia="Times New Roman"/>
                <w:iCs/>
                <w:sz w:val="20"/>
                <w:szCs w:val="20"/>
              </w:rPr>
              <w:t xml:space="preserve">—The payment to QSE </w:t>
            </w:r>
            <w:r w:rsidRPr="008E4201">
              <w:rPr>
                <w:rFonts w:eastAsia="Times New Roman"/>
                <w:i/>
                <w:iCs/>
                <w:sz w:val="20"/>
                <w:szCs w:val="20"/>
              </w:rPr>
              <w:t>q</w:t>
            </w:r>
            <w:r w:rsidRPr="008E4201">
              <w:rPr>
                <w:rFonts w:eastAsia="Times New Roman"/>
                <w:iCs/>
                <w:sz w:val="20"/>
                <w:szCs w:val="20"/>
              </w:rPr>
              <w:t xml:space="preserve"> for the additional energy or Ancillary Services produced or consumed by Resource </w:t>
            </w:r>
            <w:proofErr w:type="spellStart"/>
            <w:r w:rsidRPr="008E4201">
              <w:rPr>
                <w:rFonts w:eastAsia="Times New Roman"/>
                <w:i/>
                <w:iCs/>
                <w:sz w:val="20"/>
                <w:szCs w:val="20"/>
              </w:rPr>
              <w:t>r</w:t>
            </w:r>
            <w:r w:rsidRPr="008E4201">
              <w:rPr>
                <w:rFonts w:eastAsia="Times New Roman"/>
                <w:iCs/>
                <w:sz w:val="20"/>
                <w:szCs w:val="20"/>
              </w:rPr>
              <w:t xml:space="preserve"> at</w:t>
            </w:r>
            <w:proofErr w:type="spellEnd"/>
            <w:r w:rsidRPr="008E4201">
              <w:rPr>
                <w:rFonts w:eastAsia="Times New Roman"/>
                <w:iCs/>
                <w:sz w:val="20"/>
                <w:szCs w:val="20"/>
              </w:rPr>
              <w:t xml:space="preserve"> Resource Node </w:t>
            </w:r>
            <w:r w:rsidRPr="008E4201">
              <w:rPr>
                <w:rFonts w:eastAsia="Times New Roman"/>
                <w:i/>
                <w:iCs/>
                <w:sz w:val="20"/>
                <w:szCs w:val="20"/>
              </w:rPr>
              <w:t>p</w:t>
            </w:r>
            <w:r w:rsidRPr="008E4201">
              <w:rPr>
                <w:rFonts w:eastAsia="Times New Roman"/>
                <w:iCs/>
                <w:sz w:val="20"/>
                <w:szCs w:val="20"/>
              </w:rPr>
              <w:t xml:space="preserve"> in Real-Time during the Emergency Condition, for the 15-minute Settlement Interval </w:t>
            </w:r>
            <w:r w:rsidRPr="008E4201">
              <w:rPr>
                <w:rFonts w:eastAsia="Times New Roman"/>
                <w:i/>
                <w:iCs/>
                <w:sz w:val="20"/>
                <w:szCs w:val="20"/>
              </w:rPr>
              <w:t>i</w:t>
            </w:r>
            <w:r w:rsidRPr="008E4201">
              <w:rPr>
                <w:rFonts w:eastAsia="Times New Roman"/>
                <w:iCs/>
                <w:sz w:val="20"/>
                <w:szCs w:val="20"/>
              </w:rPr>
              <w:t>.  Payment for emergency energy is made to the Combined Cycle Train.</w:t>
            </w:r>
          </w:p>
        </w:tc>
      </w:tr>
      <w:tr w:rsidR="008E4201" w:rsidRPr="008E4201" w14:paraId="37002525" w14:textId="77777777" w:rsidTr="00D34EC1">
        <w:trPr>
          <w:cantSplit/>
        </w:trPr>
        <w:tc>
          <w:tcPr>
            <w:tcW w:w="966" w:type="pct"/>
            <w:tcBorders>
              <w:top w:val="single" w:sz="6" w:space="0" w:color="auto"/>
              <w:left w:val="single" w:sz="4" w:space="0" w:color="auto"/>
              <w:bottom w:val="single" w:sz="6" w:space="0" w:color="auto"/>
              <w:right w:val="single" w:sz="6" w:space="0" w:color="auto"/>
            </w:tcBorders>
          </w:tcPr>
          <w:p w14:paraId="4D07A736"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VSSVARAMT </w:t>
            </w:r>
            <w:r w:rsidRPr="008E4201">
              <w:rPr>
                <w:rFonts w:eastAsia="Times New Roman"/>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39A69F9B"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4845C0BE" w14:textId="77777777" w:rsidR="008E4201" w:rsidRPr="008E4201" w:rsidRDefault="008E4201" w:rsidP="008E4201">
            <w:pPr>
              <w:spacing w:after="60"/>
              <w:rPr>
                <w:rFonts w:eastAsia="Times New Roman"/>
                <w:iCs/>
                <w:sz w:val="20"/>
                <w:szCs w:val="20"/>
              </w:rPr>
            </w:pPr>
            <w:r w:rsidRPr="008E4201">
              <w:rPr>
                <w:rFonts w:eastAsia="Times New Roman"/>
                <w:i/>
                <w:iCs/>
                <w:sz w:val="20"/>
                <w:szCs w:val="20"/>
              </w:rPr>
              <w:t xml:space="preserve">Voltage Support Service </w:t>
            </w:r>
            <w:proofErr w:type="spellStart"/>
            <w:r w:rsidRPr="008E4201">
              <w:rPr>
                <w:rFonts w:eastAsia="Times New Roman"/>
                <w:i/>
                <w:iCs/>
                <w:sz w:val="20"/>
                <w:szCs w:val="20"/>
              </w:rPr>
              <w:t>VAr</w:t>
            </w:r>
            <w:proofErr w:type="spellEnd"/>
            <w:r w:rsidRPr="008E4201">
              <w:rPr>
                <w:rFonts w:eastAsia="Times New Roman"/>
                <w:i/>
                <w:iCs/>
                <w:sz w:val="20"/>
                <w:szCs w:val="20"/>
              </w:rPr>
              <w:t xml:space="preserve"> Amount per QSE per Generation Resource -</w:t>
            </w:r>
            <w:r w:rsidRPr="008E4201">
              <w:rPr>
                <w:rFonts w:eastAsia="Times New Roman"/>
                <w:iCs/>
                <w:sz w:val="20"/>
                <w:szCs w:val="20"/>
              </w:rPr>
              <w:t xml:space="preserve"> The payment to QSE </w:t>
            </w:r>
            <w:r w:rsidRPr="008E4201">
              <w:rPr>
                <w:rFonts w:eastAsia="Times New Roman"/>
                <w:i/>
                <w:iCs/>
                <w:sz w:val="20"/>
                <w:szCs w:val="20"/>
              </w:rPr>
              <w:t>q</w:t>
            </w:r>
            <w:r w:rsidRPr="008E4201">
              <w:rPr>
                <w:rFonts w:eastAsia="Times New Roman"/>
                <w:iCs/>
                <w:sz w:val="20"/>
                <w:szCs w:val="20"/>
              </w:rPr>
              <w:t xml:space="preserve"> for the VSS provided by Generation Resource </w:t>
            </w:r>
            <w:r w:rsidRPr="008E4201">
              <w:rPr>
                <w:rFonts w:eastAsia="Times New Roman"/>
                <w:i/>
                <w:iCs/>
                <w:sz w:val="20"/>
                <w:szCs w:val="20"/>
              </w:rPr>
              <w:t>r,</w:t>
            </w:r>
            <w:r w:rsidRPr="008E4201">
              <w:rPr>
                <w:rFonts w:eastAsia="Times New Roman"/>
                <w:iCs/>
                <w:sz w:val="20"/>
                <w:szCs w:val="20"/>
              </w:rPr>
              <w:t xml:space="preserve"> for the 15-minute Settlement Interval </w:t>
            </w:r>
            <w:r w:rsidRPr="008E4201">
              <w:rPr>
                <w:rFonts w:eastAsia="Times New Roman"/>
                <w:i/>
                <w:iCs/>
                <w:sz w:val="20"/>
                <w:szCs w:val="20"/>
              </w:rPr>
              <w:t>i</w:t>
            </w:r>
            <w:r w:rsidRPr="008E4201">
              <w:rPr>
                <w:rFonts w:eastAsia="Times New Roman"/>
                <w:iCs/>
                <w:sz w:val="20"/>
                <w:szCs w:val="20"/>
              </w:rPr>
              <w:t>.  Where for a Combined Cycle Resource</w:t>
            </w:r>
            <w:r w:rsidRPr="008E4201">
              <w:rPr>
                <w:rFonts w:eastAsia="Times New Roman"/>
                <w:i/>
                <w:iCs/>
                <w:sz w:val="20"/>
                <w:szCs w:val="20"/>
              </w:rPr>
              <w:t xml:space="preserve"> r</w:t>
            </w:r>
            <w:r w:rsidRPr="008E4201">
              <w:rPr>
                <w:rFonts w:eastAsia="Times New Roman"/>
                <w:iCs/>
                <w:sz w:val="20"/>
                <w:szCs w:val="20"/>
              </w:rPr>
              <w:t xml:space="preserve"> is a Combined Cycle Train.</w:t>
            </w:r>
          </w:p>
        </w:tc>
      </w:tr>
      <w:tr w:rsidR="008E4201" w:rsidRPr="008E4201" w14:paraId="6267E628" w14:textId="77777777" w:rsidTr="00D34EC1">
        <w:trPr>
          <w:cantSplit/>
        </w:trPr>
        <w:tc>
          <w:tcPr>
            <w:tcW w:w="966" w:type="pct"/>
            <w:tcBorders>
              <w:top w:val="single" w:sz="6" w:space="0" w:color="auto"/>
              <w:left w:val="single" w:sz="4" w:space="0" w:color="auto"/>
              <w:bottom w:val="single" w:sz="6" w:space="0" w:color="auto"/>
              <w:right w:val="single" w:sz="6" w:space="0" w:color="auto"/>
            </w:tcBorders>
          </w:tcPr>
          <w:p w14:paraId="1B9DDA67"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VSSEAMT </w:t>
            </w:r>
            <w:r w:rsidRPr="008E4201">
              <w:rPr>
                <w:rFonts w:eastAsia="Times New Roman"/>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11D072B8"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04CDB365" w14:textId="77777777" w:rsidR="008E4201" w:rsidRPr="008E4201" w:rsidRDefault="008E4201" w:rsidP="008E4201">
            <w:pPr>
              <w:spacing w:after="60"/>
              <w:rPr>
                <w:rFonts w:eastAsia="Times New Roman"/>
                <w:iCs/>
                <w:sz w:val="20"/>
                <w:szCs w:val="20"/>
              </w:rPr>
            </w:pPr>
            <w:r w:rsidRPr="008E4201">
              <w:rPr>
                <w:rFonts w:eastAsia="Times New Roman"/>
                <w:i/>
                <w:iCs/>
                <w:sz w:val="20"/>
                <w:szCs w:val="20"/>
              </w:rPr>
              <w:t>Voltage Support Service Energy Amount per QSE per Generation Resource</w:t>
            </w:r>
            <w:r w:rsidRPr="008E4201">
              <w:rPr>
                <w:rFonts w:eastAsia="Times New Roman"/>
                <w:iCs/>
                <w:sz w:val="20"/>
                <w:szCs w:val="20"/>
              </w:rPr>
              <w:t xml:space="preserve">—The lost opportunity payment to QSE </w:t>
            </w:r>
            <w:r w:rsidRPr="008E4201">
              <w:rPr>
                <w:rFonts w:eastAsia="Times New Roman"/>
                <w:i/>
                <w:iCs/>
                <w:sz w:val="20"/>
                <w:szCs w:val="20"/>
              </w:rPr>
              <w:t>q</w:t>
            </w:r>
            <w:r w:rsidRPr="008E4201">
              <w:rPr>
                <w:rFonts w:eastAsia="Times New Roman"/>
                <w:iCs/>
                <w:sz w:val="20"/>
                <w:szCs w:val="20"/>
              </w:rPr>
              <w:t xml:space="preserve"> for ERCOT-directed VSS from Generation Resource </w:t>
            </w:r>
            <w:r w:rsidRPr="008E4201">
              <w:rPr>
                <w:rFonts w:eastAsia="Times New Roman"/>
                <w:i/>
                <w:iCs/>
                <w:sz w:val="20"/>
                <w:szCs w:val="20"/>
              </w:rPr>
              <w:t>r</w:t>
            </w:r>
            <w:r w:rsidRPr="008E4201">
              <w:rPr>
                <w:rFonts w:eastAsia="Times New Roman"/>
                <w:iCs/>
                <w:sz w:val="20"/>
                <w:szCs w:val="20"/>
              </w:rPr>
              <w:t xml:space="preserve"> for the 15-minute Settlement Interval </w:t>
            </w:r>
            <w:r w:rsidRPr="008E4201">
              <w:rPr>
                <w:rFonts w:eastAsia="Times New Roman"/>
                <w:i/>
                <w:iCs/>
                <w:sz w:val="20"/>
                <w:szCs w:val="20"/>
              </w:rPr>
              <w:t>i</w:t>
            </w:r>
            <w:r w:rsidRPr="008E4201">
              <w:rPr>
                <w:rFonts w:eastAsia="Times New Roman"/>
                <w:iCs/>
                <w:sz w:val="20"/>
                <w:szCs w:val="20"/>
              </w:rPr>
              <w:t>.  Where for a Combined Cycle Resource</w:t>
            </w:r>
            <w:r w:rsidRPr="008E4201">
              <w:rPr>
                <w:rFonts w:eastAsia="Times New Roman"/>
                <w:i/>
                <w:iCs/>
                <w:sz w:val="20"/>
                <w:szCs w:val="20"/>
              </w:rPr>
              <w:t xml:space="preserve"> r </w:t>
            </w:r>
            <w:r w:rsidRPr="008E4201">
              <w:rPr>
                <w:rFonts w:eastAsia="Times New Roman"/>
                <w:iCs/>
                <w:sz w:val="20"/>
                <w:szCs w:val="20"/>
              </w:rPr>
              <w:t>is a Combined Cycle Train.</w:t>
            </w:r>
          </w:p>
        </w:tc>
      </w:tr>
      <w:tr w:rsidR="008E4201" w:rsidRPr="008E4201" w14:paraId="1F612016" w14:textId="77777777" w:rsidTr="00D34EC1">
        <w:trPr>
          <w:cantSplit/>
        </w:trPr>
        <w:tc>
          <w:tcPr>
            <w:tcW w:w="966" w:type="pct"/>
            <w:tcBorders>
              <w:top w:val="single" w:sz="6" w:space="0" w:color="auto"/>
              <w:left w:val="single" w:sz="4" w:space="0" w:color="auto"/>
              <w:bottom w:val="single" w:sz="6" w:space="0" w:color="auto"/>
              <w:right w:val="single" w:sz="6" w:space="0" w:color="auto"/>
            </w:tcBorders>
          </w:tcPr>
          <w:p w14:paraId="46F57CC6" w14:textId="77777777" w:rsidR="008E4201" w:rsidRPr="008E4201" w:rsidRDefault="008E4201" w:rsidP="008E4201">
            <w:pPr>
              <w:spacing w:after="60"/>
              <w:rPr>
                <w:rFonts w:eastAsia="Times New Roman"/>
                <w:iCs/>
                <w:sz w:val="20"/>
                <w:szCs w:val="20"/>
              </w:rPr>
            </w:pPr>
            <w:r w:rsidRPr="008E4201">
              <w:rPr>
                <w:rFonts w:eastAsia="Times New Roman"/>
                <w:sz w:val="20"/>
                <w:szCs w:val="20"/>
              </w:rPr>
              <w:lastRenderedPageBreak/>
              <w:t xml:space="preserve">RTRUREV </w:t>
            </w:r>
            <w:r w:rsidRPr="008E4201">
              <w:rPr>
                <w:rFonts w:eastAsia="Times New Roman"/>
                <w:i/>
                <w:sz w:val="20"/>
                <w:szCs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52C09584" w14:textId="77777777" w:rsidR="008E4201" w:rsidRPr="008E4201" w:rsidRDefault="008E4201" w:rsidP="008E4201">
            <w:pPr>
              <w:spacing w:after="60"/>
              <w:rPr>
                <w:rFonts w:eastAsia="Times New Roman"/>
                <w:iCs/>
                <w:sz w:val="20"/>
                <w:szCs w:val="20"/>
              </w:rPr>
            </w:pPr>
            <w:r w:rsidRPr="008E4201">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4134BDC6" w14:textId="77777777" w:rsidR="008E4201" w:rsidRPr="008E4201" w:rsidRDefault="008E4201" w:rsidP="008E4201">
            <w:pPr>
              <w:spacing w:after="60"/>
              <w:rPr>
                <w:rFonts w:eastAsia="Times New Roman"/>
                <w:i/>
                <w:iCs/>
                <w:sz w:val="20"/>
                <w:szCs w:val="20"/>
              </w:rPr>
            </w:pPr>
            <w:r w:rsidRPr="008E4201">
              <w:rPr>
                <w:rFonts w:eastAsia="Times New Roman"/>
                <w:i/>
                <w:sz w:val="20"/>
                <w:szCs w:val="20"/>
              </w:rPr>
              <w:t>Real-Time Reg-Up Revenue</w:t>
            </w:r>
            <w:r w:rsidRPr="008E4201">
              <w:rPr>
                <w:rFonts w:eastAsia="Times New Roman"/>
                <w:sz w:val="20"/>
                <w:szCs w:val="20"/>
              </w:rPr>
              <w:t xml:space="preserve">— The Real-Time Reg-Up revenue for QSE </w:t>
            </w:r>
            <w:r w:rsidRPr="008E4201">
              <w:rPr>
                <w:rFonts w:eastAsia="Times New Roman"/>
                <w:i/>
                <w:sz w:val="20"/>
                <w:szCs w:val="20"/>
              </w:rPr>
              <w:t xml:space="preserve">q </w:t>
            </w:r>
            <w:r w:rsidRPr="008E4201">
              <w:rPr>
                <w:rFonts w:eastAsia="Times New Roman"/>
                <w:sz w:val="20"/>
                <w:szCs w:val="20"/>
              </w:rPr>
              <w:t>calculated for</w:t>
            </w:r>
            <w:r w:rsidRPr="008E4201">
              <w:rPr>
                <w:rFonts w:eastAsia="Times New Roman"/>
                <w:i/>
                <w:sz w:val="20"/>
                <w:szCs w:val="20"/>
              </w:rPr>
              <w:t xml:space="preserve"> </w:t>
            </w:r>
            <w:r w:rsidRPr="008E4201">
              <w:rPr>
                <w:rFonts w:eastAsia="Times New Roman"/>
                <w:sz w:val="20"/>
                <w:szCs w:val="20"/>
              </w:rPr>
              <w:t xml:space="preserve">Resource </w:t>
            </w:r>
            <w:r w:rsidRPr="008E4201">
              <w:rPr>
                <w:rFonts w:eastAsia="Times New Roman"/>
                <w:i/>
                <w:sz w:val="20"/>
                <w:szCs w:val="20"/>
              </w:rPr>
              <w:t xml:space="preserve">r </w:t>
            </w:r>
            <w:r w:rsidRPr="008E4201">
              <w:rPr>
                <w:rFonts w:eastAsia="Times New Roman"/>
                <w:sz w:val="20"/>
                <w:szCs w:val="20"/>
              </w:rPr>
              <w:t xml:space="preserve">for the 15-minute Settlement Interval.  Where for a Combined Cycle Train, the Resource </w:t>
            </w:r>
            <w:r w:rsidRPr="008E4201">
              <w:rPr>
                <w:rFonts w:eastAsia="Times New Roman"/>
                <w:i/>
                <w:sz w:val="20"/>
                <w:szCs w:val="20"/>
              </w:rPr>
              <w:t>r</w:t>
            </w:r>
            <w:r w:rsidRPr="008E4201">
              <w:rPr>
                <w:rFonts w:eastAsia="Times New Roman"/>
                <w:sz w:val="20"/>
                <w:szCs w:val="20"/>
              </w:rPr>
              <w:t xml:space="preserve"> is the Combined Cycle Train.</w:t>
            </w:r>
          </w:p>
        </w:tc>
      </w:tr>
      <w:tr w:rsidR="008E4201" w:rsidRPr="008E4201" w14:paraId="787ABC13" w14:textId="77777777" w:rsidTr="00D34EC1">
        <w:trPr>
          <w:cantSplit/>
        </w:trPr>
        <w:tc>
          <w:tcPr>
            <w:tcW w:w="966" w:type="pct"/>
            <w:tcBorders>
              <w:top w:val="single" w:sz="6" w:space="0" w:color="auto"/>
              <w:left w:val="single" w:sz="4" w:space="0" w:color="auto"/>
              <w:bottom w:val="single" w:sz="6" w:space="0" w:color="auto"/>
              <w:right w:val="single" w:sz="6" w:space="0" w:color="auto"/>
            </w:tcBorders>
          </w:tcPr>
          <w:p w14:paraId="6C18A695" w14:textId="77777777" w:rsidR="008E4201" w:rsidRPr="008E4201" w:rsidRDefault="008E4201" w:rsidP="008E4201">
            <w:pPr>
              <w:spacing w:after="60"/>
              <w:rPr>
                <w:rFonts w:eastAsia="Times New Roman"/>
                <w:sz w:val="20"/>
                <w:szCs w:val="20"/>
              </w:rPr>
            </w:pPr>
            <w:r w:rsidRPr="008E4201">
              <w:rPr>
                <w:rFonts w:eastAsia="Times New Roman"/>
                <w:sz w:val="20"/>
                <w:szCs w:val="20"/>
              </w:rPr>
              <w:t xml:space="preserve">RTRDREV </w:t>
            </w:r>
            <w:r w:rsidRPr="008E4201">
              <w:rPr>
                <w:rFonts w:eastAsia="Times New Roman"/>
                <w:i/>
                <w:sz w:val="20"/>
                <w:szCs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08BBA3FC" w14:textId="77777777" w:rsidR="008E4201" w:rsidRPr="008E4201" w:rsidRDefault="008E4201" w:rsidP="008E4201">
            <w:pPr>
              <w:spacing w:after="60"/>
              <w:rPr>
                <w:rFonts w:eastAsia="Times New Roman"/>
                <w:sz w:val="20"/>
                <w:szCs w:val="20"/>
              </w:rPr>
            </w:pPr>
            <w:r w:rsidRPr="008E4201">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218EA5C8" w14:textId="77777777" w:rsidR="008E4201" w:rsidRPr="008E4201" w:rsidRDefault="008E4201" w:rsidP="008E4201">
            <w:pPr>
              <w:spacing w:after="60"/>
              <w:rPr>
                <w:rFonts w:eastAsia="Times New Roman"/>
                <w:i/>
                <w:sz w:val="20"/>
                <w:szCs w:val="20"/>
              </w:rPr>
            </w:pPr>
            <w:r w:rsidRPr="008E4201">
              <w:rPr>
                <w:rFonts w:eastAsia="Times New Roman"/>
                <w:i/>
                <w:sz w:val="20"/>
                <w:szCs w:val="20"/>
              </w:rPr>
              <w:t>Real-Time Reg-Down Revenue</w:t>
            </w:r>
            <w:r w:rsidRPr="008E4201">
              <w:rPr>
                <w:rFonts w:eastAsia="Times New Roman"/>
                <w:sz w:val="20"/>
                <w:szCs w:val="20"/>
              </w:rPr>
              <w:t xml:space="preserve">— The Real-Time Reg-Down revenue for QSE </w:t>
            </w:r>
            <w:r w:rsidRPr="008E4201">
              <w:rPr>
                <w:rFonts w:eastAsia="Times New Roman"/>
                <w:i/>
                <w:sz w:val="20"/>
                <w:szCs w:val="20"/>
              </w:rPr>
              <w:t xml:space="preserve">q </w:t>
            </w:r>
            <w:r w:rsidRPr="008E4201">
              <w:rPr>
                <w:rFonts w:eastAsia="Times New Roman"/>
                <w:sz w:val="20"/>
                <w:szCs w:val="20"/>
              </w:rPr>
              <w:t xml:space="preserve">calculated for Resource </w:t>
            </w:r>
            <w:r w:rsidRPr="008E4201">
              <w:rPr>
                <w:rFonts w:eastAsia="Times New Roman"/>
                <w:i/>
                <w:sz w:val="20"/>
                <w:szCs w:val="20"/>
              </w:rPr>
              <w:t>r</w:t>
            </w:r>
            <w:r w:rsidRPr="008E4201">
              <w:rPr>
                <w:rFonts w:eastAsia="Times New Roman"/>
                <w:sz w:val="20"/>
                <w:szCs w:val="20"/>
              </w:rPr>
              <w:t xml:space="preserve"> for the 15-minute Settlement Interval.  Where for a Combined Cycle Train, the Resource </w:t>
            </w:r>
            <w:r w:rsidRPr="008E4201">
              <w:rPr>
                <w:rFonts w:eastAsia="Times New Roman"/>
                <w:i/>
                <w:sz w:val="20"/>
                <w:szCs w:val="20"/>
              </w:rPr>
              <w:t>r</w:t>
            </w:r>
            <w:r w:rsidRPr="008E4201">
              <w:rPr>
                <w:rFonts w:eastAsia="Times New Roman"/>
                <w:sz w:val="20"/>
                <w:szCs w:val="20"/>
              </w:rPr>
              <w:t xml:space="preserve"> is the Combined Cycle Train.</w:t>
            </w:r>
          </w:p>
        </w:tc>
      </w:tr>
      <w:tr w:rsidR="008E4201" w:rsidRPr="008E4201" w14:paraId="56A922BE" w14:textId="77777777" w:rsidTr="00D34EC1">
        <w:trPr>
          <w:cantSplit/>
        </w:trPr>
        <w:tc>
          <w:tcPr>
            <w:tcW w:w="966" w:type="pct"/>
            <w:tcBorders>
              <w:top w:val="single" w:sz="6" w:space="0" w:color="auto"/>
              <w:left w:val="single" w:sz="4" w:space="0" w:color="auto"/>
              <w:bottom w:val="single" w:sz="6" w:space="0" w:color="auto"/>
              <w:right w:val="single" w:sz="6" w:space="0" w:color="auto"/>
            </w:tcBorders>
          </w:tcPr>
          <w:p w14:paraId="178E1D9D" w14:textId="77777777" w:rsidR="008E4201" w:rsidRPr="008E4201" w:rsidRDefault="008E4201" w:rsidP="008E4201">
            <w:pPr>
              <w:spacing w:after="60"/>
              <w:rPr>
                <w:rFonts w:eastAsia="Times New Roman"/>
                <w:sz w:val="20"/>
                <w:szCs w:val="20"/>
              </w:rPr>
            </w:pPr>
            <w:r w:rsidRPr="008E4201">
              <w:rPr>
                <w:rFonts w:eastAsia="Times New Roman"/>
                <w:sz w:val="20"/>
                <w:szCs w:val="20"/>
              </w:rPr>
              <w:t xml:space="preserve">RTRRREV </w:t>
            </w:r>
            <w:r w:rsidRPr="008E4201">
              <w:rPr>
                <w:rFonts w:eastAsia="Times New Roman"/>
                <w:i/>
                <w:sz w:val="20"/>
                <w:szCs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4212DB7D" w14:textId="77777777" w:rsidR="008E4201" w:rsidRPr="008E4201" w:rsidRDefault="008E4201" w:rsidP="008E4201">
            <w:pPr>
              <w:spacing w:after="60"/>
              <w:rPr>
                <w:rFonts w:eastAsia="Times New Roman"/>
                <w:sz w:val="20"/>
                <w:szCs w:val="20"/>
              </w:rPr>
            </w:pPr>
            <w:r w:rsidRPr="008E4201">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687B20E0" w14:textId="77777777" w:rsidR="008E4201" w:rsidRPr="008E4201" w:rsidRDefault="008E4201" w:rsidP="008E4201">
            <w:pPr>
              <w:spacing w:after="60"/>
              <w:rPr>
                <w:rFonts w:eastAsia="Times New Roman"/>
                <w:i/>
                <w:sz w:val="20"/>
                <w:szCs w:val="20"/>
              </w:rPr>
            </w:pPr>
            <w:r w:rsidRPr="008E4201">
              <w:rPr>
                <w:rFonts w:eastAsia="Times New Roman"/>
                <w:i/>
                <w:sz w:val="20"/>
                <w:szCs w:val="20"/>
              </w:rPr>
              <w:t>Real-Time Responsive Reserve Revenue</w:t>
            </w:r>
            <w:r w:rsidRPr="008E4201">
              <w:rPr>
                <w:rFonts w:eastAsia="Times New Roman"/>
                <w:sz w:val="20"/>
                <w:szCs w:val="20"/>
              </w:rPr>
              <w:t xml:space="preserve">— The Real-Time RRS revenue for QSE </w:t>
            </w:r>
            <w:r w:rsidRPr="008E4201">
              <w:rPr>
                <w:rFonts w:eastAsia="Times New Roman"/>
                <w:i/>
                <w:sz w:val="20"/>
                <w:szCs w:val="20"/>
              </w:rPr>
              <w:t xml:space="preserve">q </w:t>
            </w:r>
            <w:r w:rsidRPr="008E4201">
              <w:rPr>
                <w:rFonts w:eastAsia="Times New Roman"/>
                <w:sz w:val="20"/>
                <w:szCs w:val="20"/>
              </w:rPr>
              <w:t xml:space="preserve">calculated for Resource </w:t>
            </w:r>
            <w:r w:rsidRPr="008E4201">
              <w:rPr>
                <w:rFonts w:eastAsia="Times New Roman"/>
                <w:i/>
                <w:sz w:val="20"/>
                <w:szCs w:val="20"/>
              </w:rPr>
              <w:t xml:space="preserve">r </w:t>
            </w:r>
            <w:r w:rsidRPr="008E4201">
              <w:rPr>
                <w:rFonts w:eastAsia="Times New Roman"/>
                <w:sz w:val="20"/>
                <w:szCs w:val="20"/>
              </w:rPr>
              <w:t xml:space="preserve">for the 15-minute Settlement Interval.  Where for a Combined Cycle Train, the Resource </w:t>
            </w:r>
            <w:r w:rsidRPr="008E4201">
              <w:rPr>
                <w:rFonts w:eastAsia="Times New Roman"/>
                <w:i/>
                <w:sz w:val="20"/>
                <w:szCs w:val="20"/>
              </w:rPr>
              <w:t>r</w:t>
            </w:r>
            <w:r w:rsidRPr="008E4201">
              <w:rPr>
                <w:rFonts w:eastAsia="Times New Roman"/>
                <w:sz w:val="20"/>
                <w:szCs w:val="20"/>
              </w:rPr>
              <w:t xml:space="preserve"> is the Combined Cycle Train.</w:t>
            </w:r>
          </w:p>
        </w:tc>
      </w:tr>
      <w:tr w:rsidR="008E4201" w:rsidRPr="008E4201" w14:paraId="2F81C177" w14:textId="77777777" w:rsidTr="00D34EC1">
        <w:trPr>
          <w:cantSplit/>
        </w:trPr>
        <w:tc>
          <w:tcPr>
            <w:tcW w:w="966" w:type="pct"/>
            <w:tcBorders>
              <w:top w:val="single" w:sz="6" w:space="0" w:color="auto"/>
              <w:left w:val="single" w:sz="4" w:space="0" w:color="auto"/>
              <w:bottom w:val="single" w:sz="6" w:space="0" w:color="auto"/>
              <w:right w:val="single" w:sz="6" w:space="0" w:color="auto"/>
            </w:tcBorders>
          </w:tcPr>
          <w:p w14:paraId="31A6A60C" w14:textId="77777777" w:rsidR="008E4201" w:rsidRPr="008E4201" w:rsidRDefault="008E4201" w:rsidP="008E4201">
            <w:pPr>
              <w:spacing w:after="60"/>
              <w:rPr>
                <w:rFonts w:eastAsia="Times New Roman"/>
                <w:sz w:val="20"/>
                <w:szCs w:val="20"/>
              </w:rPr>
            </w:pPr>
            <w:r w:rsidRPr="008E4201">
              <w:rPr>
                <w:rFonts w:eastAsia="Times New Roman"/>
                <w:sz w:val="20"/>
                <w:szCs w:val="20"/>
              </w:rPr>
              <w:t xml:space="preserve">RTNSREV </w:t>
            </w:r>
            <w:r w:rsidRPr="008E4201">
              <w:rPr>
                <w:rFonts w:eastAsia="Times New Roman"/>
                <w:i/>
                <w:sz w:val="20"/>
                <w:szCs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613CD7B9" w14:textId="77777777" w:rsidR="008E4201" w:rsidRPr="008E4201" w:rsidRDefault="008E4201" w:rsidP="008E4201">
            <w:pPr>
              <w:spacing w:after="60"/>
              <w:rPr>
                <w:rFonts w:eastAsia="Times New Roman"/>
                <w:sz w:val="20"/>
                <w:szCs w:val="20"/>
              </w:rPr>
            </w:pPr>
            <w:r w:rsidRPr="008E4201">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762CCB57" w14:textId="77777777" w:rsidR="008E4201" w:rsidRPr="008E4201" w:rsidRDefault="008E4201" w:rsidP="008E4201">
            <w:pPr>
              <w:spacing w:after="60"/>
              <w:rPr>
                <w:rFonts w:eastAsia="Times New Roman"/>
                <w:i/>
                <w:sz w:val="20"/>
                <w:szCs w:val="20"/>
              </w:rPr>
            </w:pPr>
            <w:r w:rsidRPr="008E4201">
              <w:rPr>
                <w:rFonts w:eastAsia="Times New Roman"/>
                <w:i/>
                <w:sz w:val="20"/>
                <w:szCs w:val="20"/>
              </w:rPr>
              <w:t>Real-Time Non-Spin Revenue</w:t>
            </w:r>
            <w:r w:rsidRPr="008E4201">
              <w:rPr>
                <w:rFonts w:eastAsia="Times New Roman"/>
                <w:sz w:val="20"/>
                <w:szCs w:val="20"/>
              </w:rPr>
              <w:t xml:space="preserve">— The Real-Time Non-Spin revenue for QSE </w:t>
            </w:r>
            <w:r w:rsidRPr="008E4201">
              <w:rPr>
                <w:rFonts w:eastAsia="Times New Roman"/>
                <w:i/>
                <w:sz w:val="20"/>
                <w:szCs w:val="20"/>
              </w:rPr>
              <w:t xml:space="preserve">q </w:t>
            </w:r>
            <w:r w:rsidRPr="008E4201">
              <w:rPr>
                <w:rFonts w:eastAsia="Times New Roman"/>
                <w:sz w:val="20"/>
                <w:szCs w:val="20"/>
              </w:rPr>
              <w:t xml:space="preserve">calculated for Resource </w:t>
            </w:r>
            <w:r w:rsidRPr="008E4201">
              <w:rPr>
                <w:rFonts w:eastAsia="Times New Roman"/>
                <w:i/>
                <w:sz w:val="20"/>
                <w:szCs w:val="20"/>
              </w:rPr>
              <w:t>r</w:t>
            </w:r>
            <w:r w:rsidRPr="008E4201">
              <w:rPr>
                <w:rFonts w:eastAsia="Times New Roman"/>
                <w:sz w:val="20"/>
                <w:szCs w:val="20"/>
              </w:rPr>
              <w:t xml:space="preserve"> for the 15-minute Settlement Interval.  Where for a Combined Cycle Train, the Resource </w:t>
            </w:r>
            <w:r w:rsidRPr="008E4201">
              <w:rPr>
                <w:rFonts w:eastAsia="Times New Roman"/>
                <w:i/>
                <w:sz w:val="20"/>
                <w:szCs w:val="20"/>
              </w:rPr>
              <w:t>r</w:t>
            </w:r>
            <w:r w:rsidRPr="008E4201">
              <w:rPr>
                <w:rFonts w:eastAsia="Times New Roman"/>
                <w:sz w:val="20"/>
                <w:szCs w:val="20"/>
              </w:rPr>
              <w:t xml:space="preserve"> is the Combined Cycle Train.</w:t>
            </w:r>
          </w:p>
        </w:tc>
      </w:tr>
      <w:tr w:rsidR="008E4201" w:rsidRPr="008E4201" w14:paraId="042E66BD" w14:textId="77777777" w:rsidTr="00D34EC1">
        <w:trPr>
          <w:cantSplit/>
        </w:trPr>
        <w:tc>
          <w:tcPr>
            <w:tcW w:w="966" w:type="pct"/>
            <w:tcBorders>
              <w:top w:val="single" w:sz="6" w:space="0" w:color="auto"/>
              <w:left w:val="single" w:sz="4" w:space="0" w:color="auto"/>
              <w:bottom w:val="single" w:sz="6" w:space="0" w:color="auto"/>
              <w:right w:val="single" w:sz="6" w:space="0" w:color="auto"/>
            </w:tcBorders>
          </w:tcPr>
          <w:p w14:paraId="1FE7CB9F" w14:textId="77777777" w:rsidR="008E4201" w:rsidRPr="008E4201" w:rsidRDefault="008E4201" w:rsidP="008E4201">
            <w:pPr>
              <w:spacing w:after="60"/>
              <w:rPr>
                <w:rFonts w:eastAsia="Times New Roman"/>
                <w:sz w:val="20"/>
                <w:szCs w:val="20"/>
              </w:rPr>
            </w:pPr>
            <w:r w:rsidRPr="008E4201">
              <w:rPr>
                <w:rFonts w:eastAsia="Times New Roman"/>
                <w:sz w:val="20"/>
                <w:szCs w:val="20"/>
              </w:rPr>
              <w:t xml:space="preserve">RTECRREV </w:t>
            </w:r>
            <w:r w:rsidRPr="008E4201">
              <w:rPr>
                <w:rFonts w:eastAsia="Times New Roman"/>
                <w:i/>
                <w:sz w:val="20"/>
                <w:szCs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1A7B60FD" w14:textId="77777777" w:rsidR="008E4201" w:rsidRPr="008E4201" w:rsidRDefault="008E4201" w:rsidP="008E4201">
            <w:pPr>
              <w:spacing w:after="60"/>
              <w:rPr>
                <w:rFonts w:eastAsia="Times New Roman"/>
                <w:sz w:val="20"/>
                <w:szCs w:val="20"/>
              </w:rPr>
            </w:pPr>
            <w:r w:rsidRPr="008E4201">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0A4495AB" w14:textId="77777777" w:rsidR="008E4201" w:rsidRPr="008E4201" w:rsidRDefault="008E4201" w:rsidP="008E4201">
            <w:pPr>
              <w:spacing w:after="60"/>
              <w:rPr>
                <w:rFonts w:eastAsia="Times New Roman"/>
                <w:i/>
                <w:sz w:val="20"/>
                <w:szCs w:val="20"/>
              </w:rPr>
            </w:pPr>
            <w:r w:rsidRPr="008E4201">
              <w:rPr>
                <w:rFonts w:eastAsia="Times New Roman"/>
                <w:i/>
                <w:sz w:val="20"/>
                <w:szCs w:val="20"/>
              </w:rPr>
              <w:t>Real-Time ERCOT Contingency Reserve Service Revenue</w:t>
            </w:r>
            <w:r w:rsidRPr="008E4201">
              <w:rPr>
                <w:rFonts w:eastAsia="Times New Roman"/>
                <w:sz w:val="20"/>
                <w:szCs w:val="20"/>
              </w:rPr>
              <w:t xml:space="preserve">— The Real-Time ECRS revenue for QSE </w:t>
            </w:r>
            <w:r w:rsidRPr="008E4201">
              <w:rPr>
                <w:rFonts w:eastAsia="Times New Roman"/>
                <w:i/>
                <w:sz w:val="20"/>
                <w:szCs w:val="20"/>
              </w:rPr>
              <w:t xml:space="preserve">q </w:t>
            </w:r>
            <w:r w:rsidRPr="008E4201">
              <w:rPr>
                <w:rFonts w:eastAsia="Times New Roman"/>
                <w:sz w:val="20"/>
                <w:szCs w:val="20"/>
              </w:rPr>
              <w:t xml:space="preserve">calculated for Resource </w:t>
            </w:r>
            <w:r w:rsidRPr="008E4201">
              <w:rPr>
                <w:rFonts w:eastAsia="Times New Roman"/>
                <w:i/>
                <w:sz w:val="20"/>
                <w:szCs w:val="20"/>
              </w:rPr>
              <w:t>r</w:t>
            </w:r>
            <w:r w:rsidRPr="008E4201">
              <w:rPr>
                <w:rFonts w:eastAsia="Times New Roman"/>
                <w:sz w:val="20"/>
                <w:szCs w:val="20"/>
              </w:rPr>
              <w:t xml:space="preserve"> for the 15-minute Settlement Interval.  Where for a Combined Cycle Train, the Resource </w:t>
            </w:r>
            <w:r w:rsidRPr="008E4201">
              <w:rPr>
                <w:rFonts w:eastAsia="Times New Roman"/>
                <w:i/>
                <w:sz w:val="20"/>
                <w:szCs w:val="20"/>
              </w:rPr>
              <w:t>r</w:t>
            </w:r>
            <w:r w:rsidRPr="008E4201">
              <w:rPr>
                <w:rFonts w:eastAsia="Times New Roman"/>
                <w:sz w:val="20"/>
                <w:szCs w:val="20"/>
              </w:rPr>
              <w:t xml:space="preserve"> is the Combined Cycle Train.</w:t>
            </w:r>
          </w:p>
        </w:tc>
      </w:tr>
      <w:tr w:rsidR="008E4201" w:rsidRPr="008E4201" w14:paraId="79BB208C" w14:textId="77777777" w:rsidTr="00D34EC1">
        <w:trPr>
          <w:cantSplit/>
          <w:ins w:id="1053" w:author="ERCOT" w:date="2025-12-09T11:51:00Z"/>
        </w:trPr>
        <w:tc>
          <w:tcPr>
            <w:tcW w:w="966" w:type="pct"/>
            <w:tcBorders>
              <w:top w:val="single" w:sz="6" w:space="0" w:color="auto"/>
              <w:left w:val="single" w:sz="4" w:space="0" w:color="auto"/>
              <w:bottom w:val="single" w:sz="6" w:space="0" w:color="auto"/>
              <w:right w:val="single" w:sz="6" w:space="0" w:color="auto"/>
            </w:tcBorders>
          </w:tcPr>
          <w:p w14:paraId="1827091B" w14:textId="3427B3E3" w:rsidR="008E4201" w:rsidRPr="008E4201" w:rsidRDefault="008E4201" w:rsidP="008E4201">
            <w:pPr>
              <w:spacing w:after="60"/>
              <w:rPr>
                <w:ins w:id="1054" w:author="ERCOT" w:date="2025-12-09T11:51:00Z" w16du:dateUtc="2025-12-09T17:51:00Z"/>
                <w:rFonts w:eastAsia="Times New Roman"/>
                <w:sz w:val="20"/>
                <w:szCs w:val="20"/>
              </w:rPr>
            </w:pPr>
            <w:ins w:id="1055" w:author="ERCOT" w:date="2025-12-09T11:51:00Z" w16du:dateUtc="2025-12-09T17:51:00Z">
              <w:r w:rsidRPr="009551ED">
                <w:rPr>
                  <w:rFonts w:eastAsia="Times New Roman"/>
                  <w:sz w:val="20"/>
                  <w:szCs w:val="20"/>
                </w:rPr>
                <w:t>RT</w:t>
              </w:r>
              <w:r>
                <w:rPr>
                  <w:rFonts w:eastAsia="Times New Roman"/>
                  <w:sz w:val="20"/>
                  <w:szCs w:val="20"/>
                </w:rPr>
                <w:t>DR</w:t>
              </w:r>
              <w:r w:rsidRPr="009551ED">
                <w:rPr>
                  <w:rFonts w:eastAsia="Times New Roman"/>
                  <w:sz w:val="20"/>
                  <w:szCs w:val="20"/>
                </w:rPr>
                <w:t xml:space="preserve">RREV </w:t>
              </w:r>
              <w:r w:rsidRPr="009551ED">
                <w:rPr>
                  <w:rFonts w:eastAsia="Times New Roman"/>
                  <w:i/>
                  <w:sz w:val="20"/>
                  <w:szCs w:val="20"/>
                  <w:vertAlign w:val="subscript"/>
                </w:rPr>
                <w:t>q, r</w:t>
              </w:r>
            </w:ins>
          </w:p>
        </w:tc>
        <w:tc>
          <w:tcPr>
            <w:tcW w:w="692" w:type="pct"/>
            <w:tcBorders>
              <w:top w:val="single" w:sz="6" w:space="0" w:color="auto"/>
              <w:left w:val="single" w:sz="6" w:space="0" w:color="auto"/>
              <w:bottom w:val="single" w:sz="6" w:space="0" w:color="auto"/>
              <w:right w:val="single" w:sz="6" w:space="0" w:color="auto"/>
            </w:tcBorders>
          </w:tcPr>
          <w:p w14:paraId="2C952182" w14:textId="722CE71A" w:rsidR="008E4201" w:rsidRPr="008E4201" w:rsidRDefault="008E4201" w:rsidP="008E4201">
            <w:pPr>
              <w:spacing w:after="60"/>
              <w:rPr>
                <w:ins w:id="1056" w:author="ERCOT" w:date="2025-12-09T11:51:00Z" w16du:dateUtc="2025-12-09T17:51:00Z"/>
                <w:rFonts w:eastAsia="Times New Roman"/>
                <w:sz w:val="20"/>
                <w:szCs w:val="20"/>
              </w:rPr>
            </w:pPr>
            <w:ins w:id="1057" w:author="ERCOT" w:date="2025-12-09T11:51:00Z" w16du:dateUtc="2025-12-09T17:51:00Z">
              <w:r>
                <w:rPr>
                  <w:rFonts w:eastAsia="Times New Roman"/>
                  <w:sz w:val="20"/>
                  <w:szCs w:val="20"/>
                </w:rPr>
                <w:t>$</w:t>
              </w:r>
            </w:ins>
          </w:p>
        </w:tc>
        <w:tc>
          <w:tcPr>
            <w:tcW w:w="3342" w:type="pct"/>
            <w:tcBorders>
              <w:top w:val="single" w:sz="6" w:space="0" w:color="auto"/>
              <w:left w:val="single" w:sz="6" w:space="0" w:color="auto"/>
              <w:bottom w:val="single" w:sz="6" w:space="0" w:color="auto"/>
              <w:right w:val="single" w:sz="4" w:space="0" w:color="auto"/>
            </w:tcBorders>
          </w:tcPr>
          <w:p w14:paraId="703343C0" w14:textId="3FAAC6E8" w:rsidR="008E4201" w:rsidRPr="008E4201" w:rsidRDefault="008E4201" w:rsidP="008E4201">
            <w:pPr>
              <w:spacing w:after="60"/>
              <w:rPr>
                <w:ins w:id="1058" w:author="ERCOT" w:date="2025-12-09T11:51:00Z" w16du:dateUtc="2025-12-09T17:51:00Z"/>
                <w:rFonts w:eastAsia="Times New Roman"/>
                <w:i/>
                <w:sz w:val="20"/>
                <w:szCs w:val="20"/>
              </w:rPr>
            </w:pPr>
            <w:ins w:id="1059" w:author="ERCOT" w:date="2025-12-09T11:51:00Z" w16du:dateUtc="2025-12-09T17:51:00Z">
              <w:r w:rsidRPr="009551ED">
                <w:rPr>
                  <w:rFonts w:eastAsia="Times New Roman"/>
                  <w:i/>
                  <w:sz w:val="20"/>
                  <w:szCs w:val="20"/>
                </w:rPr>
                <w:t xml:space="preserve">Real-Time </w:t>
              </w:r>
              <w:r>
                <w:rPr>
                  <w:rFonts w:eastAsia="Times New Roman"/>
                  <w:i/>
                  <w:sz w:val="20"/>
                  <w:szCs w:val="20"/>
                </w:rPr>
                <w:t>Dispatchable Reliability</w:t>
              </w:r>
              <w:r w:rsidRPr="009551ED">
                <w:rPr>
                  <w:rFonts w:eastAsia="Times New Roman"/>
                  <w:i/>
                  <w:sz w:val="20"/>
                  <w:szCs w:val="20"/>
                </w:rPr>
                <w:t xml:space="preserve"> Reserve Service Revenue</w:t>
              </w:r>
              <w:r w:rsidRPr="009551ED">
                <w:rPr>
                  <w:rFonts w:eastAsia="Times New Roman"/>
                  <w:sz w:val="20"/>
                  <w:szCs w:val="20"/>
                </w:rPr>
                <w:t xml:space="preserve">— The Real-Time </w:t>
              </w:r>
              <w:r>
                <w:rPr>
                  <w:rFonts w:eastAsia="Times New Roman"/>
                  <w:sz w:val="20"/>
                  <w:szCs w:val="20"/>
                </w:rPr>
                <w:t>DRRS</w:t>
              </w:r>
              <w:r w:rsidRPr="009551ED">
                <w:rPr>
                  <w:rFonts w:eastAsia="Times New Roman"/>
                  <w:sz w:val="20"/>
                  <w:szCs w:val="20"/>
                </w:rPr>
                <w:t xml:space="preserve"> revenue for QSE </w:t>
              </w:r>
              <w:r w:rsidRPr="009551ED">
                <w:rPr>
                  <w:rFonts w:eastAsia="Times New Roman"/>
                  <w:i/>
                  <w:sz w:val="20"/>
                  <w:szCs w:val="20"/>
                </w:rPr>
                <w:t xml:space="preserve">q </w:t>
              </w:r>
              <w:r w:rsidRPr="009551ED">
                <w:rPr>
                  <w:rFonts w:eastAsia="Times New Roman"/>
                  <w:sz w:val="20"/>
                  <w:szCs w:val="20"/>
                </w:rPr>
                <w:t xml:space="preserve">calculated for Resource </w:t>
              </w:r>
              <w:r w:rsidRPr="009551ED">
                <w:rPr>
                  <w:rFonts w:eastAsia="Times New Roman"/>
                  <w:i/>
                  <w:sz w:val="20"/>
                  <w:szCs w:val="20"/>
                </w:rPr>
                <w:t>r</w:t>
              </w:r>
              <w:r w:rsidRPr="009551ED">
                <w:rPr>
                  <w:rFonts w:eastAsia="Times New Roman"/>
                  <w:sz w:val="20"/>
                  <w:szCs w:val="20"/>
                </w:rPr>
                <w:t xml:space="preserve"> for the 15-minute Settlement Interval.  Where for a Combined Cycle Train, the Resource </w:t>
              </w:r>
              <w:r w:rsidRPr="009551ED">
                <w:rPr>
                  <w:rFonts w:eastAsia="Times New Roman"/>
                  <w:i/>
                  <w:sz w:val="20"/>
                  <w:szCs w:val="20"/>
                </w:rPr>
                <w:t>r</w:t>
              </w:r>
              <w:r w:rsidRPr="009551ED">
                <w:rPr>
                  <w:rFonts w:eastAsia="Times New Roman"/>
                  <w:sz w:val="20"/>
                  <w:szCs w:val="20"/>
                </w:rPr>
                <w:t xml:space="preserve"> is the Combined Cycle Train.</w:t>
              </w:r>
            </w:ins>
          </w:p>
        </w:tc>
      </w:tr>
      <w:tr w:rsidR="008E4201" w:rsidRPr="008E4201" w14:paraId="288F8259" w14:textId="77777777" w:rsidTr="00D34EC1">
        <w:trPr>
          <w:cantSplit/>
        </w:trPr>
        <w:tc>
          <w:tcPr>
            <w:tcW w:w="966" w:type="pct"/>
            <w:tcBorders>
              <w:top w:val="single" w:sz="6" w:space="0" w:color="auto"/>
              <w:left w:val="single" w:sz="4" w:space="0" w:color="auto"/>
              <w:bottom w:val="single" w:sz="6" w:space="0" w:color="auto"/>
              <w:right w:val="single" w:sz="6" w:space="0" w:color="auto"/>
            </w:tcBorders>
            <w:hideMark/>
          </w:tcPr>
          <w:p w14:paraId="03281B2F" w14:textId="77777777" w:rsidR="008E4201" w:rsidRPr="008E4201" w:rsidRDefault="008E4201" w:rsidP="008E4201">
            <w:pPr>
              <w:spacing w:after="60"/>
              <w:rPr>
                <w:rFonts w:eastAsia="Times New Roman"/>
                <w:i/>
                <w:iCs/>
                <w:sz w:val="20"/>
                <w:szCs w:val="20"/>
              </w:rPr>
            </w:pPr>
            <w:r w:rsidRPr="008E4201">
              <w:rPr>
                <w:rFonts w:eastAsia="Times New Roman"/>
                <w:i/>
                <w:iCs/>
                <w:sz w:val="20"/>
                <w:szCs w:val="20"/>
              </w:rPr>
              <w:t>q</w:t>
            </w:r>
          </w:p>
        </w:tc>
        <w:tc>
          <w:tcPr>
            <w:tcW w:w="692" w:type="pct"/>
            <w:tcBorders>
              <w:top w:val="single" w:sz="6" w:space="0" w:color="auto"/>
              <w:left w:val="single" w:sz="6" w:space="0" w:color="auto"/>
              <w:bottom w:val="single" w:sz="6" w:space="0" w:color="auto"/>
              <w:right w:val="single" w:sz="6" w:space="0" w:color="auto"/>
            </w:tcBorders>
            <w:hideMark/>
          </w:tcPr>
          <w:p w14:paraId="34A7883B"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1A221515"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A QSE.</w:t>
            </w:r>
          </w:p>
        </w:tc>
      </w:tr>
      <w:tr w:rsidR="008E4201" w:rsidRPr="008E4201" w14:paraId="29946655" w14:textId="77777777" w:rsidTr="00D34EC1">
        <w:trPr>
          <w:cantSplit/>
        </w:trPr>
        <w:tc>
          <w:tcPr>
            <w:tcW w:w="966" w:type="pct"/>
            <w:tcBorders>
              <w:top w:val="single" w:sz="6" w:space="0" w:color="auto"/>
              <w:left w:val="single" w:sz="4" w:space="0" w:color="auto"/>
              <w:bottom w:val="single" w:sz="6" w:space="0" w:color="auto"/>
              <w:right w:val="single" w:sz="6" w:space="0" w:color="auto"/>
            </w:tcBorders>
            <w:hideMark/>
          </w:tcPr>
          <w:p w14:paraId="24886142" w14:textId="77777777" w:rsidR="008E4201" w:rsidRPr="008E4201" w:rsidRDefault="008E4201" w:rsidP="008E4201">
            <w:pPr>
              <w:spacing w:after="60"/>
              <w:rPr>
                <w:rFonts w:eastAsia="Times New Roman"/>
                <w:i/>
                <w:iCs/>
                <w:sz w:val="20"/>
                <w:szCs w:val="20"/>
              </w:rPr>
            </w:pPr>
            <w:r w:rsidRPr="008E4201">
              <w:rPr>
                <w:rFonts w:eastAsia="Times New Roman"/>
                <w:i/>
                <w:iCs/>
                <w:sz w:val="20"/>
                <w:szCs w:val="20"/>
              </w:rPr>
              <w:t>r</w:t>
            </w:r>
          </w:p>
        </w:tc>
        <w:tc>
          <w:tcPr>
            <w:tcW w:w="692" w:type="pct"/>
            <w:tcBorders>
              <w:top w:val="single" w:sz="6" w:space="0" w:color="auto"/>
              <w:left w:val="single" w:sz="6" w:space="0" w:color="auto"/>
              <w:bottom w:val="single" w:sz="6" w:space="0" w:color="auto"/>
              <w:right w:val="single" w:sz="6" w:space="0" w:color="auto"/>
            </w:tcBorders>
            <w:hideMark/>
          </w:tcPr>
          <w:p w14:paraId="1F07DB0C"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0B6B2C6F"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A Switchable Generation Resource.</w:t>
            </w:r>
          </w:p>
        </w:tc>
      </w:tr>
      <w:tr w:rsidR="008E4201" w:rsidRPr="008E4201" w14:paraId="2F9B152B" w14:textId="77777777" w:rsidTr="00D34EC1">
        <w:trPr>
          <w:cantSplit/>
        </w:trPr>
        <w:tc>
          <w:tcPr>
            <w:tcW w:w="966" w:type="pct"/>
            <w:tcBorders>
              <w:top w:val="single" w:sz="6" w:space="0" w:color="auto"/>
              <w:left w:val="single" w:sz="4" w:space="0" w:color="auto"/>
              <w:bottom w:val="single" w:sz="6" w:space="0" w:color="auto"/>
              <w:right w:val="single" w:sz="6" w:space="0" w:color="auto"/>
            </w:tcBorders>
            <w:hideMark/>
          </w:tcPr>
          <w:p w14:paraId="3D2693B6" w14:textId="77777777" w:rsidR="008E4201" w:rsidRPr="008E4201" w:rsidRDefault="008E4201" w:rsidP="008E4201">
            <w:pPr>
              <w:spacing w:after="60"/>
              <w:rPr>
                <w:rFonts w:eastAsia="Times New Roman"/>
                <w:i/>
                <w:iCs/>
                <w:sz w:val="20"/>
                <w:szCs w:val="20"/>
              </w:rPr>
            </w:pPr>
            <w:r w:rsidRPr="008E4201">
              <w:rPr>
                <w:rFonts w:eastAsia="Times New Roman"/>
                <w:i/>
                <w:iCs/>
                <w:sz w:val="20"/>
                <w:szCs w:val="20"/>
              </w:rPr>
              <w:t>d</w:t>
            </w:r>
          </w:p>
        </w:tc>
        <w:tc>
          <w:tcPr>
            <w:tcW w:w="692" w:type="pct"/>
            <w:tcBorders>
              <w:top w:val="single" w:sz="6" w:space="0" w:color="auto"/>
              <w:left w:val="single" w:sz="6" w:space="0" w:color="auto"/>
              <w:bottom w:val="single" w:sz="6" w:space="0" w:color="auto"/>
              <w:right w:val="single" w:sz="6" w:space="0" w:color="auto"/>
            </w:tcBorders>
            <w:hideMark/>
          </w:tcPr>
          <w:p w14:paraId="0BFD75E0"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159FD42A"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An Operating Day containing the RUC instruction to the SWGR. </w:t>
            </w:r>
          </w:p>
        </w:tc>
      </w:tr>
      <w:tr w:rsidR="008E4201" w:rsidRPr="008E4201" w14:paraId="100D02D4" w14:textId="77777777" w:rsidTr="00D34EC1">
        <w:trPr>
          <w:cantSplit/>
        </w:trPr>
        <w:tc>
          <w:tcPr>
            <w:tcW w:w="966" w:type="pct"/>
            <w:tcBorders>
              <w:top w:val="single" w:sz="6" w:space="0" w:color="auto"/>
              <w:left w:val="single" w:sz="4" w:space="0" w:color="auto"/>
              <w:bottom w:val="single" w:sz="6" w:space="0" w:color="auto"/>
              <w:right w:val="single" w:sz="6" w:space="0" w:color="auto"/>
            </w:tcBorders>
            <w:hideMark/>
          </w:tcPr>
          <w:p w14:paraId="6B87D827" w14:textId="77777777" w:rsidR="008E4201" w:rsidRPr="008E4201" w:rsidRDefault="008E4201" w:rsidP="008E4201">
            <w:pPr>
              <w:spacing w:after="60"/>
              <w:rPr>
                <w:rFonts w:eastAsia="Times New Roman"/>
                <w:i/>
                <w:iCs/>
                <w:sz w:val="20"/>
                <w:szCs w:val="20"/>
              </w:rPr>
            </w:pPr>
            <w:r w:rsidRPr="008E4201">
              <w:rPr>
                <w:rFonts w:eastAsia="Times New Roman"/>
                <w:i/>
                <w:iCs/>
                <w:sz w:val="20"/>
                <w:szCs w:val="20"/>
              </w:rPr>
              <w:t>i</w:t>
            </w:r>
          </w:p>
        </w:tc>
        <w:tc>
          <w:tcPr>
            <w:tcW w:w="692" w:type="pct"/>
            <w:tcBorders>
              <w:top w:val="single" w:sz="6" w:space="0" w:color="auto"/>
              <w:left w:val="single" w:sz="6" w:space="0" w:color="auto"/>
              <w:bottom w:val="single" w:sz="6" w:space="0" w:color="auto"/>
              <w:right w:val="single" w:sz="6" w:space="0" w:color="auto"/>
            </w:tcBorders>
            <w:hideMark/>
          </w:tcPr>
          <w:p w14:paraId="557C3F96"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1AA03B3B"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A 15-minute Settlement Interval within the hour of an Operating Day during which the SWGR is instructed by ERCOT.</w:t>
            </w:r>
          </w:p>
        </w:tc>
      </w:tr>
      <w:tr w:rsidR="008E4201" w:rsidRPr="008E4201" w14:paraId="11DD31D6" w14:textId="77777777" w:rsidTr="00D34EC1">
        <w:trPr>
          <w:cantSplit/>
        </w:trPr>
        <w:tc>
          <w:tcPr>
            <w:tcW w:w="966" w:type="pct"/>
            <w:tcBorders>
              <w:top w:val="single" w:sz="6" w:space="0" w:color="auto"/>
              <w:left w:val="single" w:sz="4" w:space="0" w:color="auto"/>
              <w:bottom w:val="single" w:sz="6" w:space="0" w:color="auto"/>
              <w:right w:val="single" w:sz="6" w:space="0" w:color="auto"/>
            </w:tcBorders>
            <w:hideMark/>
          </w:tcPr>
          <w:p w14:paraId="5E3241ED" w14:textId="77777777" w:rsidR="008E4201" w:rsidRPr="008E4201" w:rsidRDefault="008E4201" w:rsidP="008E4201">
            <w:pPr>
              <w:spacing w:after="60"/>
              <w:rPr>
                <w:rFonts w:eastAsia="Times New Roman"/>
                <w:i/>
                <w:iCs/>
                <w:sz w:val="20"/>
                <w:szCs w:val="20"/>
              </w:rPr>
            </w:pPr>
            <w:r w:rsidRPr="008E4201">
              <w:rPr>
                <w:rFonts w:eastAsia="Times New Roman"/>
                <w:i/>
                <w:iCs/>
                <w:sz w:val="20"/>
                <w:szCs w:val="20"/>
              </w:rPr>
              <w:t>s</w:t>
            </w:r>
          </w:p>
        </w:tc>
        <w:tc>
          <w:tcPr>
            <w:tcW w:w="692" w:type="pct"/>
            <w:tcBorders>
              <w:top w:val="single" w:sz="6" w:space="0" w:color="auto"/>
              <w:left w:val="single" w:sz="6" w:space="0" w:color="auto"/>
              <w:bottom w:val="single" w:sz="6" w:space="0" w:color="auto"/>
              <w:right w:val="single" w:sz="6" w:space="0" w:color="auto"/>
            </w:tcBorders>
            <w:hideMark/>
          </w:tcPr>
          <w:p w14:paraId="491802CE"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39306D48"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 xml:space="preserve">An ERCOT area start that is eligible to have its costs included in the Switchable Generation Cost Guarantee. </w:t>
            </w:r>
          </w:p>
        </w:tc>
      </w:tr>
      <w:tr w:rsidR="008E4201" w:rsidRPr="008E4201" w14:paraId="654059E6" w14:textId="77777777" w:rsidTr="00D34EC1">
        <w:trPr>
          <w:cantSplit/>
        </w:trPr>
        <w:tc>
          <w:tcPr>
            <w:tcW w:w="966" w:type="pct"/>
            <w:tcBorders>
              <w:top w:val="single" w:sz="6" w:space="0" w:color="auto"/>
              <w:left w:val="single" w:sz="4" w:space="0" w:color="auto"/>
              <w:bottom w:val="single" w:sz="6" w:space="0" w:color="auto"/>
              <w:right w:val="single" w:sz="6" w:space="0" w:color="auto"/>
            </w:tcBorders>
            <w:hideMark/>
          </w:tcPr>
          <w:p w14:paraId="6DCD8793" w14:textId="77777777" w:rsidR="008E4201" w:rsidRPr="008E4201" w:rsidRDefault="008E4201" w:rsidP="008E4201">
            <w:pPr>
              <w:spacing w:after="60"/>
              <w:rPr>
                <w:rFonts w:eastAsia="Times New Roman"/>
                <w:i/>
                <w:iCs/>
                <w:sz w:val="20"/>
                <w:szCs w:val="20"/>
              </w:rPr>
            </w:pPr>
            <w:proofErr w:type="spellStart"/>
            <w:r w:rsidRPr="008E4201">
              <w:rPr>
                <w:rFonts w:eastAsia="Times New Roman"/>
                <w:i/>
                <w:iCs/>
                <w:sz w:val="20"/>
                <w:szCs w:val="20"/>
              </w:rPr>
              <w:t>rc</w:t>
            </w:r>
            <w:proofErr w:type="spellEnd"/>
          </w:p>
        </w:tc>
        <w:tc>
          <w:tcPr>
            <w:tcW w:w="692" w:type="pct"/>
            <w:tcBorders>
              <w:top w:val="single" w:sz="6" w:space="0" w:color="auto"/>
              <w:left w:val="single" w:sz="6" w:space="0" w:color="auto"/>
              <w:bottom w:val="single" w:sz="6" w:space="0" w:color="auto"/>
              <w:right w:val="single" w:sz="6" w:space="0" w:color="auto"/>
            </w:tcBorders>
            <w:hideMark/>
          </w:tcPr>
          <w:p w14:paraId="00D71262"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55E8F65E"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A Resource Category.</w:t>
            </w:r>
          </w:p>
        </w:tc>
      </w:tr>
      <w:tr w:rsidR="008E4201" w:rsidRPr="008E4201" w14:paraId="35D957E4" w14:textId="77777777" w:rsidTr="00D34EC1">
        <w:trPr>
          <w:cantSplit/>
        </w:trPr>
        <w:tc>
          <w:tcPr>
            <w:tcW w:w="966" w:type="pct"/>
            <w:tcBorders>
              <w:top w:val="single" w:sz="6" w:space="0" w:color="auto"/>
              <w:left w:val="single" w:sz="4" w:space="0" w:color="auto"/>
              <w:bottom w:val="single" w:sz="6" w:space="0" w:color="auto"/>
              <w:right w:val="single" w:sz="6" w:space="0" w:color="auto"/>
            </w:tcBorders>
          </w:tcPr>
          <w:p w14:paraId="70C5CB7B" w14:textId="77777777" w:rsidR="008E4201" w:rsidRPr="008E4201" w:rsidRDefault="008E4201" w:rsidP="008E4201">
            <w:pPr>
              <w:spacing w:after="60"/>
              <w:rPr>
                <w:rFonts w:eastAsia="Times New Roman"/>
                <w:i/>
                <w:iCs/>
                <w:sz w:val="20"/>
                <w:szCs w:val="20"/>
              </w:rPr>
            </w:pPr>
            <w:r w:rsidRPr="008E4201">
              <w:rPr>
                <w:rFonts w:eastAsia="Times New Roman"/>
                <w:i/>
                <w:iCs/>
                <w:sz w:val="20"/>
                <w:szCs w:val="20"/>
              </w:rPr>
              <w:t>p</w:t>
            </w:r>
          </w:p>
        </w:tc>
        <w:tc>
          <w:tcPr>
            <w:tcW w:w="692" w:type="pct"/>
            <w:tcBorders>
              <w:top w:val="single" w:sz="6" w:space="0" w:color="auto"/>
              <w:left w:val="single" w:sz="6" w:space="0" w:color="auto"/>
              <w:bottom w:val="single" w:sz="6" w:space="0" w:color="auto"/>
              <w:right w:val="single" w:sz="6" w:space="0" w:color="auto"/>
            </w:tcBorders>
          </w:tcPr>
          <w:p w14:paraId="6F1C2258"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255E8321" w14:textId="77777777" w:rsidR="008E4201" w:rsidRPr="008E4201" w:rsidRDefault="008E4201" w:rsidP="008E4201">
            <w:pPr>
              <w:spacing w:after="60"/>
              <w:rPr>
                <w:rFonts w:eastAsia="Times New Roman"/>
                <w:iCs/>
                <w:sz w:val="20"/>
                <w:szCs w:val="20"/>
              </w:rPr>
            </w:pPr>
            <w:r w:rsidRPr="008E4201">
              <w:rPr>
                <w:rFonts w:eastAsia="Times New Roman"/>
                <w:iCs/>
                <w:sz w:val="20"/>
                <w:szCs w:val="20"/>
              </w:rPr>
              <w:t>A Resource Node Settlement Point.</w:t>
            </w:r>
          </w:p>
        </w:tc>
      </w:tr>
    </w:tbl>
    <w:p w14:paraId="1747B0A3" w14:textId="77777777" w:rsidR="009551ED" w:rsidRPr="009551ED" w:rsidRDefault="009551ED" w:rsidP="009551ED">
      <w:pPr>
        <w:spacing w:before="240" w:after="240"/>
        <w:ind w:left="720" w:hanging="720"/>
        <w:rPr>
          <w:rFonts w:eastAsia="Times New Roman"/>
          <w:szCs w:val="20"/>
        </w:rPr>
      </w:pPr>
      <w:r w:rsidRPr="009551ED">
        <w:rPr>
          <w:rFonts w:eastAsia="Times New Roman"/>
          <w:szCs w:val="20"/>
        </w:rPr>
        <w:t>(2)</w:t>
      </w:r>
      <w:r w:rsidRPr="009551ED">
        <w:rPr>
          <w:rFonts w:eastAsia="Times New Roman"/>
          <w:szCs w:val="20"/>
        </w:rPr>
        <w:tab/>
        <w:t xml:space="preserve">The total compensation to each QSE for the Switchable Generation Make-Whole Payment for a given hour </w:t>
      </w:r>
      <w:proofErr w:type="gramStart"/>
      <w:r w:rsidRPr="009551ED">
        <w:rPr>
          <w:rFonts w:eastAsia="Times New Roman"/>
          <w:szCs w:val="20"/>
        </w:rPr>
        <w:t>in</w:t>
      </w:r>
      <w:proofErr w:type="gramEnd"/>
      <w:r w:rsidRPr="009551ED">
        <w:rPr>
          <w:rFonts w:eastAsia="Times New Roman"/>
          <w:szCs w:val="20"/>
        </w:rPr>
        <w:t xml:space="preserve"> the Operating Day is calculated as follows:</w:t>
      </w:r>
    </w:p>
    <w:p w14:paraId="34501434" w14:textId="77777777" w:rsidR="009551ED" w:rsidRPr="009551ED" w:rsidRDefault="009551ED" w:rsidP="141EBFE9">
      <w:pPr>
        <w:spacing w:after="240"/>
        <w:ind w:left="1440" w:hanging="720"/>
        <w:rPr>
          <w:rFonts w:eastAsia="Times New Roman"/>
          <w:b/>
          <w:bCs/>
          <w:i/>
          <w:iCs/>
          <w:vertAlign w:val="subscript"/>
          <w:lang w:val="es-ES"/>
        </w:rPr>
      </w:pPr>
      <w:r w:rsidRPr="79C6FA9D">
        <w:rPr>
          <w:rFonts w:eastAsia="Times New Roman"/>
          <w:b/>
          <w:bCs/>
        </w:rPr>
        <w:t xml:space="preserve">SWMWAMTQSETOT </w:t>
      </w:r>
      <w:r w:rsidRPr="141EBFE9">
        <w:rPr>
          <w:rFonts w:eastAsia="Times New Roman"/>
          <w:b/>
          <w:bCs/>
          <w:i/>
          <w:iCs/>
          <w:vertAlign w:val="subscript"/>
        </w:rPr>
        <w:t>q</w:t>
      </w:r>
      <w:r w:rsidRPr="009551ED">
        <w:rPr>
          <w:rFonts w:eastAsia="Times New Roman"/>
          <w:b/>
          <w:i/>
          <w:szCs w:val="20"/>
          <w:vertAlign w:val="subscript"/>
        </w:rPr>
        <w:tab/>
      </w:r>
      <w:r w:rsidRPr="79C6FA9D">
        <w:rPr>
          <w:rFonts w:eastAsia="Times New Roman"/>
          <w:b/>
          <w:bCs/>
        </w:rPr>
        <w:t xml:space="preserve">=  </w:t>
      </w:r>
      <w:r w:rsidRPr="009551ED">
        <w:rPr>
          <w:rFonts w:eastAsia="Times New Roman"/>
          <w:b/>
          <w:position w:val="-18"/>
          <w:szCs w:val="20"/>
        </w:rPr>
        <w:object w:dxaOrig="220" w:dyaOrig="420" w14:anchorId="2394A938">
          <v:shape id="_x0000_i1124" type="#_x0000_t75" style="width:15.6pt;height:20.4pt" o:ole="">
            <v:imagedata r:id="rId148" o:title=""/>
          </v:shape>
          <o:OLEObject Type="Embed" ProgID="Equation.3" ShapeID="_x0000_i1124" DrawAspect="Content" ObjectID="_1827312231" r:id="rId149"/>
        </w:object>
      </w:r>
      <w:r w:rsidRPr="79C6FA9D">
        <w:rPr>
          <w:rFonts w:eastAsia="Times New Roman"/>
          <w:b/>
          <w:bCs/>
        </w:rPr>
        <w:t xml:space="preserve"> SWMWAMT </w:t>
      </w:r>
      <w:r w:rsidRPr="141EBFE9">
        <w:rPr>
          <w:rFonts w:eastAsia="Times New Roman"/>
          <w:b/>
          <w:bCs/>
          <w:i/>
          <w:iCs/>
          <w:vertAlign w:val="subscript"/>
        </w:rPr>
        <w:t>q, r</w:t>
      </w:r>
    </w:p>
    <w:p w14:paraId="7F23E5EB" w14:textId="77777777" w:rsidR="009551ED" w:rsidRPr="009551ED" w:rsidRDefault="009551ED" w:rsidP="009551ED">
      <w:pPr>
        <w:ind w:left="720" w:hanging="720"/>
        <w:rPr>
          <w:rFonts w:eastAsia="Times New Roman"/>
          <w:szCs w:val="20"/>
        </w:rPr>
      </w:pPr>
      <w:r w:rsidRPr="009551ED">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9551ED" w:rsidRPr="009551ED" w14:paraId="09029EDE" w14:textId="77777777" w:rsidTr="00550BA7">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1F385475" w14:textId="77777777" w:rsidR="009551ED" w:rsidRPr="009551ED" w:rsidRDefault="009551ED" w:rsidP="009551ED">
            <w:pPr>
              <w:spacing w:after="120"/>
              <w:rPr>
                <w:rFonts w:eastAsia="Times New Roman"/>
                <w:b/>
                <w:iCs/>
                <w:sz w:val="20"/>
                <w:szCs w:val="20"/>
              </w:rPr>
            </w:pPr>
            <w:r w:rsidRPr="009551ED">
              <w:rPr>
                <w:rFonts w:eastAsia="Times New Roman"/>
                <w:b/>
                <w:iCs/>
                <w:sz w:val="20"/>
                <w:szCs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4F0CD3E9" w14:textId="77777777" w:rsidR="009551ED" w:rsidRPr="009551ED" w:rsidRDefault="009551ED" w:rsidP="009551ED">
            <w:pPr>
              <w:spacing w:after="120"/>
              <w:rPr>
                <w:rFonts w:eastAsia="Times New Roman"/>
                <w:b/>
                <w:iCs/>
                <w:sz w:val="20"/>
                <w:szCs w:val="20"/>
              </w:rPr>
            </w:pPr>
            <w:r w:rsidRPr="009551ED">
              <w:rPr>
                <w:rFonts w:eastAsia="Times New Roman"/>
                <w:b/>
                <w:iCs/>
                <w:sz w:val="20"/>
                <w:szCs w:val="20"/>
              </w:rPr>
              <w:t>Unit</w:t>
            </w:r>
          </w:p>
        </w:tc>
        <w:tc>
          <w:tcPr>
            <w:tcW w:w="3174" w:type="pct"/>
            <w:tcBorders>
              <w:top w:val="single" w:sz="4" w:space="0" w:color="auto"/>
              <w:left w:val="single" w:sz="4" w:space="0" w:color="auto"/>
              <w:bottom w:val="single" w:sz="4" w:space="0" w:color="auto"/>
              <w:right w:val="single" w:sz="4" w:space="0" w:color="auto"/>
            </w:tcBorders>
            <w:hideMark/>
          </w:tcPr>
          <w:p w14:paraId="3A2A6F75" w14:textId="77777777" w:rsidR="009551ED" w:rsidRPr="009551ED" w:rsidRDefault="009551ED" w:rsidP="009551ED">
            <w:pPr>
              <w:spacing w:after="120"/>
              <w:rPr>
                <w:rFonts w:eastAsia="Times New Roman"/>
                <w:b/>
                <w:iCs/>
                <w:sz w:val="20"/>
                <w:szCs w:val="20"/>
              </w:rPr>
            </w:pPr>
            <w:r w:rsidRPr="009551ED">
              <w:rPr>
                <w:rFonts w:eastAsia="Times New Roman"/>
                <w:b/>
                <w:iCs/>
                <w:sz w:val="20"/>
                <w:szCs w:val="20"/>
              </w:rPr>
              <w:t>Definition</w:t>
            </w:r>
          </w:p>
        </w:tc>
      </w:tr>
      <w:tr w:rsidR="009551ED" w:rsidRPr="009551ED" w14:paraId="650460D7" w14:textId="77777777" w:rsidTr="00550BA7">
        <w:trPr>
          <w:cantSplit/>
        </w:trPr>
        <w:tc>
          <w:tcPr>
            <w:tcW w:w="1393" w:type="pct"/>
            <w:tcBorders>
              <w:top w:val="single" w:sz="4" w:space="0" w:color="auto"/>
              <w:left w:val="single" w:sz="4" w:space="0" w:color="auto"/>
              <w:bottom w:val="single" w:sz="4" w:space="0" w:color="auto"/>
              <w:right w:val="single" w:sz="4" w:space="0" w:color="auto"/>
            </w:tcBorders>
            <w:hideMark/>
          </w:tcPr>
          <w:p w14:paraId="44956970"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SWMWAMTQSETOT</w:t>
            </w:r>
            <w:r w:rsidRPr="009551ED">
              <w:rPr>
                <w:rFonts w:eastAsia="Times New Roman"/>
                <w:b/>
                <w:iCs/>
                <w:sz w:val="20"/>
                <w:szCs w:val="20"/>
              </w:rPr>
              <w:t xml:space="preserve"> </w:t>
            </w:r>
            <w:r w:rsidRPr="009551ED">
              <w:rPr>
                <w:rFonts w:eastAsia="Times New Roman"/>
                <w:b/>
                <w:i/>
                <w:iCs/>
                <w:sz w:val="20"/>
                <w:szCs w:val="20"/>
                <w:vertAlign w:val="subscript"/>
              </w:rPr>
              <w:t>q</w:t>
            </w:r>
          </w:p>
        </w:tc>
        <w:tc>
          <w:tcPr>
            <w:tcW w:w="433" w:type="pct"/>
            <w:tcBorders>
              <w:top w:val="single" w:sz="4" w:space="0" w:color="auto"/>
              <w:left w:val="single" w:sz="4" w:space="0" w:color="auto"/>
              <w:bottom w:val="single" w:sz="4" w:space="0" w:color="auto"/>
              <w:right w:val="single" w:sz="4" w:space="0" w:color="auto"/>
            </w:tcBorders>
            <w:hideMark/>
          </w:tcPr>
          <w:p w14:paraId="32FACFC5"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174" w:type="pct"/>
            <w:tcBorders>
              <w:top w:val="single" w:sz="4" w:space="0" w:color="auto"/>
              <w:left w:val="single" w:sz="4" w:space="0" w:color="auto"/>
              <w:bottom w:val="single" w:sz="4" w:space="0" w:color="auto"/>
              <w:right w:val="single" w:sz="4" w:space="0" w:color="auto"/>
            </w:tcBorders>
            <w:hideMark/>
          </w:tcPr>
          <w:p w14:paraId="5B01897D"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Switchable Generation Make-Whole Payment per QSE</w:t>
            </w:r>
            <w:r w:rsidRPr="009551ED">
              <w:rPr>
                <w:rFonts w:eastAsia="Times New Roman"/>
                <w:iCs/>
                <w:sz w:val="20"/>
                <w:szCs w:val="20"/>
              </w:rPr>
              <w:t xml:space="preserve">—The total Switchable Generation Make-Whole Payment to the QSE </w:t>
            </w:r>
            <w:r w:rsidRPr="009551ED">
              <w:rPr>
                <w:rFonts w:eastAsia="Times New Roman"/>
                <w:i/>
                <w:iCs/>
                <w:sz w:val="20"/>
                <w:szCs w:val="20"/>
              </w:rPr>
              <w:t>q</w:t>
            </w:r>
            <w:r w:rsidRPr="009551ED">
              <w:rPr>
                <w:rFonts w:eastAsia="Times New Roman"/>
                <w:iCs/>
                <w:sz w:val="20"/>
                <w:szCs w:val="20"/>
              </w:rPr>
              <w:t xml:space="preserve">, for the hour.  </w:t>
            </w:r>
          </w:p>
        </w:tc>
      </w:tr>
      <w:tr w:rsidR="009551ED" w:rsidRPr="009551ED" w14:paraId="087EA54B" w14:textId="77777777" w:rsidTr="00550BA7">
        <w:trPr>
          <w:cantSplit/>
        </w:trPr>
        <w:tc>
          <w:tcPr>
            <w:tcW w:w="1393" w:type="pct"/>
            <w:tcBorders>
              <w:top w:val="single" w:sz="4" w:space="0" w:color="auto"/>
              <w:left w:val="single" w:sz="4" w:space="0" w:color="auto"/>
              <w:bottom w:val="single" w:sz="4" w:space="0" w:color="auto"/>
              <w:right w:val="single" w:sz="4" w:space="0" w:color="auto"/>
            </w:tcBorders>
          </w:tcPr>
          <w:p w14:paraId="74040F8A" w14:textId="77777777" w:rsidR="009551ED" w:rsidRPr="009551ED" w:rsidRDefault="009551ED" w:rsidP="009551ED">
            <w:pPr>
              <w:spacing w:after="60"/>
              <w:rPr>
                <w:rFonts w:eastAsia="Times New Roman"/>
                <w:b/>
                <w:iCs/>
                <w:sz w:val="20"/>
                <w:szCs w:val="20"/>
              </w:rPr>
            </w:pPr>
            <w:r w:rsidRPr="009551ED">
              <w:rPr>
                <w:rFonts w:eastAsia="Times New Roman"/>
                <w:iCs/>
                <w:sz w:val="20"/>
                <w:szCs w:val="20"/>
              </w:rPr>
              <w:t xml:space="preserve">SWMWAMT </w:t>
            </w:r>
            <w:r w:rsidRPr="009551ED">
              <w:rPr>
                <w:rFonts w:eastAsia="Times New Roman"/>
                <w:i/>
                <w:iCs/>
                <w:sz w:val="20"/>
                <w:szCs w:val="20"/>
                <w:vertAlign w:val="subscript"/>
              </w:rPr>
              <w:t>q, r</w:t>
            </w:r>
          </w:p>
        </w:tc>
        <w:tc>
          <w:tcPr>
            <w:tcW w:w="433" w:type="pct"/>
            <w:tcBorders>
              <w:top w:val="single" w:sz="4" w:space="0" w:color="auto"/>
              <w:left w:val="single" w:sz="4" w:space="0" w:color="auto"/>
              <w:bottom w:val="single" w:sz="4" w:space="0" w:color="auto"/>
              <w:right w:val="single" w:sz="4" w:space="0" w:color="auto"/>
            </w:tcBorders>
          </w:tcPr>
          <w:p w14:paraId="5AD50F80"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3AC090C5"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Switchable Generation Make-Whole Payment</w:t>
            </w:r>
            <w:r w:rsidRPr="009551ED">
              <w:rPr>
                <w:rFonts w:eastAsia="Times New Roman"/>
                <w:iCs/>
                <w:sz w:val="20"/>
                <w:szCs w:val="20"/>
              </w:rPr>
              <w:t xml:space="preserve">—The Switchable Generation Make-Whole Payment to the QSE </w:t>
            </w:r>
            <w:r w:rsidRPr="009551ED">
              <w:rPr>
                <w:rFonts w:eastAsia="Times New Roman"/>
                <w:i/>
                <w:iCs/>
                <w:sz w:val="20"/>
                <w:szCs w:val="20"/>
              </w:rPr>
              <w:t>q,</w:t>
            </w:r>
            <w:r w:rsidRPr="009551ED">
              <w:rPr>
                <w:rFonts w:eastAsia="Times New Roman"/>
                <w:iCs/>
                <w:sz w:val="20"/>
                <w:szCs w:val="20"/>
              </w:rPr>
              <w:t xml:space="preserve"> for Resource </w:t>
            </w:r>
            <w:r w:rsidRPr="009551ED">
              <w:rPr>
                <w:rFonts w:eastAsia="Times New Roman"/>
                <w:i/>
                <w:iCs/>
                <w:sz w:val="20"/>
                <w:szCs w:val="20"/>
              </w:rPr>
              <w:t>r</w:t>
            </w:r>
            <w:r w:rsidRPr="009551ED">
              <w:rPr>
                <w:rFonts w:eastAsia="Times New Roman"/>
                <w:iCs/>
                <w:sz w:val="20"/>
                <w:szCs w:val="20"/>
              </w:rPr>
              <w:t xml:space="preserve">, for the hour.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w:t>
            </w:r>
          </w:p>
        </w:tc>
      </w:tr>
      <w:tr w:rsidR="009551ED" w:rsidRPr="009551ED" w14:paraId="6A888787" w14:textId="77777777" w:rsidTr="00550BA7">
        <w:trPr>
          <w:cantSplit/>
        </w:trPr>
        <w:tc>
          <w:tcPr>
            <w:tcW w:w="1393" w:type="pct"/>
            <w:tcBorders>
              <w:top w:val="single" w:sz="4" w:space="0" w:color="auto"/>
              <w:left w:val="single" w:sz="4" w:space="0" w:color="auto"/>
              <w:bottom w:val="single" w:sz="4" w:space="0" w:color="auto"/>
              <w:right w:val="single" w:sz="4" w:space="0" w:color="auto"/>
            </w:tcBorders>
            <w:hideMark/>
          </w:tcPr>
          <w:p w14:paraId="7D97EBE9"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lastRenderedPageBreak/>
              <w:t>q</w:t>
            </w:r>
          </w:p>
        </w:tc>
        <w:tc>
          <w:tcPr>
            <w:tcW w:w="433" w:type="pct"/>
            <w:tcBorders>
              <w:top w:val="single" w:sz="4" w:space="0" w:color="auto"/>
              <w:left w:val="single" w:sz="4" w:space="0" w:color="auto"/>
              <w:bottom w:val="single" w:sz="4" w:space="0" w:color="auto"/>
              <w:right w:val="single" w:sz="4" w:space="0" w:color="auto"/>
            </w:tcBorders>
            <w:hideMark/>
          </w:tcPr>
          <w:p w14:paraId="4842364A"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2F299D69"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A QSE.</w:t>
            </w:r>
          </w:p>
        </w:tc>
      </w:tr>
      <w:tr w:rsidR="009551ED" w:rsidRPr="009551ED" w14:paraId="74AE2BEF" w14:textId="77777777" w:rsidTr="00550BA7">
        <w:trPr>
          <w:cantSplit/>
        </w:trPr>
        <w:tc>
          <w:tcPr>
            <w:tcW w:w="1393" w:type="pct"/>
            <w:tcBorders>
              <w:top w:val="single" w:sz="4" w:space="0" w:color="auto"/>
              <w:left w:val="single" w:sz="4" w:space="0" w:color="auto"/>
              <w:bottom w:val="single" w:sz="4" w:space="0" w:color="auto"/>
              <w:right w:val="single" w:sz="4" w:space="0" w:color="auto"/>
            </w:tcBorders>
            <w:hideMark/>
          </w:tcPr>
          <w:p w14:paraId="12C443B3"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r</w:t>
            </w:r>
          </w:p>
        </w:tc>
        <w:tc>
          <w:tcPr>
            <w:tcW w:w="433" w:type="pct"/>
            <w:tcBorders>
              <w:top w:val="single" w:sz="4" w:space="0" w:color="auto"/>
              <w:left w:val="single" w:sz="4" w:space="0" w:color="auto"/>
              <w:bottom w:val="single" w:sz="4" w:space="0" w:color="auto"/>
              <w:right w:val="single" w:sz="4" w:space="0" w:color="auto"/>
            </w:tcBorders>
            <w:hideMark/>
          </w:tcPr>
          <w:p w14:paraId="0E65F4F6"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7873270E"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A Switchable Generation Resource.</w:t>
            </w:r>
          </w:p>
        </w:tc>
      </w:tr>
    </w:tbl>
    <w:p w14:paraId="3B3A4D9F" w14:textId="77777777" w:rsidR="00CB1533" w:rsidRPr="00CB1533" w:rsidRDefault="00CB1533" w:rsidP="00CB1533">
      <w:pPr>
        <w:keepNext/>
        <w:tabs>
          <w:tab w:val="left" w:pos="1080"/>
        </w:tabs>
        <w:spacing w:before="480" w:after="240"/>
        <w:ind w:left="1080" w:hanging="1080"/>
        <w:outlineLvl w:val="2"/>
        <w:rPr>
          <w:rFonts w:eastAsia="Times New Roman"/>
          <w:b/>
          <w:bCs/>
          <w:i/>
          <w:szCs w:val="20"/>
        </w:rPr>
      </w:pPr>
      <w:bookmarkStart w:id="1060" w:name="_Toc103141433"/>
      <w:bookmarkStart w:id="1061" w:name="_Toc109009425"/>
      <w:bookmarkStart w:id="1062" w:name="_Toc397505049"/>
      <w:bookmarkStart w:id="1063" w:name="_Toc402357181"/>
      <w:bookmarkStart w:id="1064" w:name="_Toc422486561"/>
      <w:bookmarkStart w:id="1065" w:name="_Toc433093414"/>
      <w:bookmarkStart w:id="1066" w:name="_Toc433093572"/>
      <w:bookmarkStart w:id="1067" w:name="_Toc440874802"/>
      <w:bookmarkStart w:id="1068" w:name="_Toc448142359"/>
      <w:bookmarkStart w:id="1069" w:name="_Toc448142516"/>
      <w:bookmarkStart w:id="1070" w:name="_Toc458770357"/>
      <w:bookmarkStart w:id="1071" w:name="_Toc459294325"/>
      <w:bookmarkStart w:id="1072" w:name="_Toc463262819"/>
      <w:bookmarkStart w:id="1073" w:name="_Toc468286893"/>
      <w:bookmarkStart w:id="1074" w:name="_Toc481502933"/>
      <w:bookmarkStart w:id="1075" w:name="_Toc496080101"/>
      <w:bookmarkStart w:id="1076" w:name="_Toc214879029"/>
      <w:bookmarkEnd w:id="979"/>
      <w:commentRangeStart w:id="1077"/>
      <w:r w:rsidRPr="00CB1533">
        <w:rPr>
          <w:rFonts w:eastAsia="Times New Roman"/>
          <w:b/>
          <w:bCs/>
          <w:i/>
          <w:szCs w:val="20"/>
        </w:rPr>
        <w:t>6.7.1</w:t>
      </w:r>
      <w:commentRangeEnd w:id="1077"/>
      <w:r>
        <w:rPr>
          <w:rStyle w:val="CommentReference"/>
        </w:rPr>
        <w:commentReference w:id="1077"/>
      </w:r>
      <w:r w:rsidRPr="00CB1533">
        <w:rPr>
          <w:rFonts w:eastAsia="Times New Roman"/>
          <w:b/>
          <w:bCs/>
          <w:i/>
          <w:szCs w:val="20"/>
        </w:rPr>
        <w:tab/>
        <w:t>Real-Time Settlement for Updated Day-Ahead Market Ancillary Service Obligations</w:t>
      </w:r>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14:paraId="46C0996A" w14:textId="77777777" w:rsidR="00CB1533" w:rsidRPr="00CB1533" w:rsidRDefault="00CB1533" w:rsidP="00CB1533">
      <w:pPr>
        <w:spacing w:after="240"/>
        <w:ind w:left="720" w:hanging="720"/>
        <w:rPr>
          <w:rFonts w:eastAsia="Times New Roman"/>
          <w:iCs/>
          <w:szCs w:val="20"/>
        </w:rPr>
      </w:pPr>
      <w:r w:rsidRPr="00CB1533">
        <w:rPr>
          <w:rFonts w:eastAsia="Times New Roman"/>
          <w:szCs w:val="20"/>
        </w:rPr>
        <w:t>(1)</w:t>
      </w:r>
      <w:r w:rsidRPr="00CB1533">
        <w:rPr>
          <w:rFonts w:eastAsia="Times New Roman"/>
          <w:szCs w:val="20"/>
        </w:rPr>
        <w:tab/>
      </w:r>
      <w:r w:rsidRPr="00CB1533">
        <w:rPr>
          <w:rFonts w:eastAsia="Times New Roman"/>
          <w:iCs/>
          <w:szCs w:val="20"/>
        </w:rPr>
        <w:t xml:space="preserve">Each QSE is charged or paid for net obligations for each Ancillary Service procured in the DAM.  DAM costs are calculated for each QSE in accordance with Section 4.6.4, Settlement of Ancillary Services Procured in the DAM.  DAM net total costs for Ancillary Service procured in the DAM are re-calculated for each QSE under this Section based on Real-Time Load Ratio Share (LRS).  </w:t>
      </w:r>
      <w:r w:rsidRPr="00CB1533">
        <w:rPr>
          <w:rFonts w:eastAsia="Times New Roman"/>
          <w:szCs w:val="20"/>
        </w:rPr>
        <w:t xml:space="preserve">Payments and/or charges for Ancillary Service obligations are calculated by Operating Hour as follows:      </w:t>
      </w:r>
    </w:p>
    <w:p w14:paraId="65CA4A60" w14:textId="77777777" w:rsidR="00CB1533" w:rsidRPr="00CB1533" w:rsidRDefault="00CB1533" w:rsidP="00CB1533">
      <w:pPr>
        <w:spacing w:after="240"/>
        <w:ind w:left="1440" w:hanging="720"/>
        <w:rPr>
          <w:rFonts w:eastAsia="Times New Roman"/>
          <w:iCs/>
          <w:szCs w:val="20"/>
        </w:rPr>
      </w:pPr>
      <w:r w:rsidRPr="00CB1533">
        <w:rPr>
          <w:rFonts w:eastAsia="Times New Roman"/>
          <w:iCs/>
          <w:szCs w:val="20"/>
        </w:rPr>
        <w:t>(a)</w:t>
      </w:r>
      <w:r w:rsidRPr="00CB1533">
        <w:rPr>
          <w:rFonts w:eastAsia="Times New Roman"/>
          <w:iCs/>
          <w:szCs w:val="20"/>
        </w:rPr>
        <w:tab/>
        <w:t>For Regulation Up Service (Reg-Up), if applicable:</w:t>
      </w:r>
    </w:p>
    <w:p w14:paraId="1C944109" w14:textId="77777777" w:rsidR="00CB1533" w:rsidRPr="00CB1533" w:rsidRDefault="00CB1533" w:rsidP="00CB1533">
      <w:pPr>
        <w:spacing w:after="240"/>
        <w:ind w:left="1440" w:hanging="720"/>
        <w:rPr>
          <w:rFonts w:eastAsia="Times New Roman"/>
          <w:iCs/>
          <w:szCs w:val="20"/>
        </w:rPr>
      </w:pPr>
      <w:r w:rsidRPr="00CB1533">
        <w:rPr>
          <w:rFonts w:eastAsia="Times New Roman"/>
          <w:iCs/>
          <w:szCs w:val="20"/>
        </w:rPr>
        <w:t xml:space="preserve">DARTPCRUAMT </w:t>
      </w:r>
      <w:r w:rsidRPr="00CB1533">
        <w:rPr>
          <w:rFonts w:eastAsia="Times New Roman"/>
          <w:i/>
          <w:iCs/>
          <w:szCs w:val="20"/>
          <w:vertAlign w:val="subscript"/>
        </w:rPr>
        <w:t>q</w:t>
      </w:r>
      <w:r w:rsidRPr="00CB1533">
        <w:rPr>
          <w:rFonts w:eastAsia="Times New Roman"/>
          <w:iCs/>
          <w:szCs w:val="20"/>
          <w:vertAlign w:val="subscript"/>
        </w:rPr>
        <w:t xml:space="preserve">  </w:t>
      </w:r>
      <w:r w:rsidRPr="00CB1533">
        <w:rPr>
          <w:rFonts w:eastAsia="Times New Roman"/>
          <w:iCs/>
          <w:szCs w:val="20"/>
        </w:rPr>
        <w:t>=  (DARUNOBL</w:t>
      </w:r>
      <w:r w:rsidRPr="00CB1533">
        <w:rPr>
          <w:rFonts w:eastAsia="Times New Roman"/>
          <w:iCs/>
          <w:szCs w:val="20"/>
          <w:vertAlign w:val="subscript"/>
        </w:rPr>
        <w:t xml:space="preserve"> </w:t>
      </w:r>
      <w:r w:rsidRPr="00CB1533">
        <w:rPr>
          <w:rFonts w:eastAsia="Times New Roman"/>
          <w:i/>
          <w:iCs/>
          <w:szCs w:val="20"/>
          <w:vertAlign w:val="subscript"/>
        </w:rPr>
        <w:t>q</w:t>
      </w:r>
      <w:r w:rsidRPr="00CB1533">
        <w:rPr>
          <w:rFonts w:eastAsia="Times New Roman"/>
          <w:iCs/>
          <w:szCs w:val="20"/>
        </w:rPr>
        <w:t xml:space="preserve"> -</w:t>
      </w:r>
      <w:r w:rsidRPr="00CB1533">
        <w:rPr>
          <w:rFonts w:eastAsia="Times New Roman"/>
          <w:i/>
          <w:iCs/>
          <w:szCs w:val="20"/>
          <w:vertAlign w:val="subscript"/>
        </w:rPr>
        <w:t xml:space="preserve"> </w:t>
      </w:r>
      <w:r w:rsidRPr="00CB1533">
        <w:rPr>
          <w:rFonts w:eastAsia="Times New Roman"/>
          <w:iCs/>
          <w:szCs w:val="20"/>
        </w:rPr>
        <w:t xml:space="preserve">DASARUQ </w:t>
      </w:r>
      <w:r w:rsidRPr="00CB1533">
        <w:rPr>
          <w:rFonts w:eastAsia="Times New Roman"/>
          <w:i/>
          <w:iCs/>
          <w:szCs w:val="20"/>
          <w:vertAlign w:val="subscript"/>
        </w:rPr>
        <w:t>q</w:t>
      </w:r>
      <w:r w:rsidRPr="00CB1533">
        <w:rPr>
          <w:rFonts w:eastAsia="Times New Roman"/>
          <w:iCs/>
          <w:szCs w:val="20"/>
        </w:rPr>
        <w:t xml:space="preserve">) * DARUPR - DARUAMT </w:t>
      </w:r>
      <w:r w:rsidRPr="00CB1533">
        <w:rPr>
          <w:rFonts w:eastAsia="Times New Roman"/>
          <w:i/>
          <w:iCs/>
          <w:szCs w:val="20"/>
          <w:vertAlign w:val="subscript"/>
        </w:rPr>
        <w:t>q</w:t>
      </w:r>
    </w:p>
    <w:p w14:paraId="7E8FA8EB" w14:textId="77777777" w:rsidR="00CB1533" w:rsidRPr="00CB1533" w:rsidRDefault="00CB1533" w:rsidP="00CB1533">
      <w:pPr>
        <w:tabs>
          <w:tab w:val="left" w:pos="2340"/>
        </w:tabs>
        <w:spacing w:after="240"/>
        <w:rPr>
          <w:rFonts w:eastAsia="Times New Roman"/>
          <w:lang w:val="pt-BR"/>
        </w:rPr>
      </w:pPr>
      <w:r w:rsidRPr="00CB1533">
        <w:rPr>
          <w:rFonts w:eastAsia="Times New Roman"/>
          <w:iCs/>
          <w:szCs w:val="20"/>
          <w:lang w:val="pt-BR"/>
        </w:rPr>
        <w:t>Where:</w:t>
      </w:r>
    </w:p>
    <w:p w14:paraId="6850377B" w14:textId="77777777" w:rsidR="00CB1533" w:rsidRPr="00CB1533" w:rsidRDefault="00CB1533" w:rsidP="00CB1533">
      <w:pPr>
        <w:spacing w:after="240"/>
        <w:ind w:left="1440" w:hanging="720"/>
        <w:rPr>
          <w:rFonts w:eastAsia="Times New Roman"/>
          <w:iCs/>
          <w:szCs w:val="20"/>
          <w:vertAlign w:val="subscript"/>
        </w:rPr>
      </w:pPr>
      <w:r w:rsidRPr="00CB1533">
        <w:rPr>
          <w:rFonts w:eastAsia="Times New Roman"/>
          <w:iCs/>
          <w:szCs w:val="20"/>
        </w:rPr>
        <w:t xml:space="preserve">DARUNOBL </w:t>
      </w:r>
      <w:r w:rsidRPr="00CB1533">
        <w:rPr>
          <w:rFonts w:eastAsia="Times New Roman"/>
          <w:i/>
          <w:iCs/>
          <w:szCs w:val="20"/>
          <w:vertAlign w:val="subscript"/>
        </w:rPr>
        <w:t>q</w:t>
      </w:r>
      <w:r w:rsidRPr="00CB1533">
        <w:rPr>
          <w:rFonts w:eastAsia="Times New Roman"/>
          <w:iCs/>
          <w:szCs w:val="20"/>
        </w:rPr>
        <w:tab/>
        <w:t>=  DAPCRU</w:t>
      </w:r>
      <w:r w:rsidRPr="00CB1533">
        <w:rPr>
          <w:rFonts w:eastAsia="Times New Roman"/>
          <w:iCs/>
          <w:szCs w:val="20"/>
          <w:lang w:val="pt-BR"/>
        </w:rPr>
        <w:t xml:space="preserve">QTOT </w:t>
      </w:r>
      <w:r w:rsidRPr="00CB1533">
        <w:rPr>
          <w:rFonts w:eastAsia="Times New Roman"/>
          <w:iCs/>
          <w:szCs w:val="20"/>
        </w:rPr>
        <w:t xml:space="preserve">* HLRS </w:t>
      </w:r>
      <w:r w:rsidRPr="00CB1533">
        <w:rPr>
          <w:rFonts w:eastAsia="Times New Roman"/>
          <w:i/>
          <w:iCs/>
          <w:szCs w:val="20"/>
          <w:vertAlign w:val="subscript"/>
        </w:rPr>
        <w:t>q</w:t>
      </w:r>
    </w:p>
    <w:p w14:paraId="686D4A1D" w14:textId="77777777" w:rsidR="00CB1533" w:rsidRPr="00CB1533" w:rsidRDefault="00CB1533" w:rsidP="00CB1533">
      <w:pPr>
        <w:spacing w:after="240"/>
        <w:ind w:left="1440" w:hanging="720"/>
        <w:rPr>
          <w:rFonts w:eastAsia="Times New Roman"/>
          <w:iCs/>
          <w:szCs w:val="20"/>
          <w:lang w:val="pt-BR"/>
        </w:rPr>
      </w:pPr>
      <w:r w:rsidRPr="00CB1533">
        <w:rPr>
          <w:rFonts w:eastAsia="Times New Roman"/>
          <w:iCs/>
          <w:szCs w:val="20"/>
        </w:rPr>
        <w:t>DAPCRU</w:t>
      </w:r>
      <w:r w:rsidRPr="00CB1533">
        <w:rPr>
          <w:rFonts w:eastAsia="Times New Roman"/>
          <w:iCs/>
          <w:szCs w:val="20"/>
          <w:lang w:val="pt-BR"/>
        </w:rPr>
        <w:t>QTOT  =</w:t>
      </w:r>
      <w:r w:rsidRPr="00CB1533">
        <w:rPr>
          <w:rFonts w:eastAsia="Times New Roman"/>
          <w:iCs/>
          <w:position w:val="-22"/>
          <w:szCs w:val="20"/>
        </w:rPr>
        <w:object w:dxaOrig="285" w:dyaOrig="285" w14:anchorId="68BBED1E">
          <v:shape id="_x0000_i1125" type="#_x0000_t75" style="width:18pt;height:35.4pt" o:ole="">
            <v:imagedata r:id="rId150" o:title=""/>
          </v:shape>
          <o:OLEObject Type="Embed" ProgID="Equation.3" ShapeID="_x0000_i1125" DrawAspect="Content" ObjectID="_1827312232" r:id="rId151"/>
        </w:object>
      </w:r>
      <w:r w:rsidRPr="00CB1533">
        <w:rPr>
          <w:rFonts w:eastAsia="Times New Roman"/>
          <w:iCs/>
          <w:szCs w:val="20"/>
        </w:rPr>
        <w:t xml:space="preserve"> (</w:t>
      </w:r>
      <w:r w:rsidRPr="00CB1533">
        <w:rPr>
          <w:rFonts w:eastAsia="Times New Roman"/>
          <w:iCs/>
          <w:position w:val="-18"/>
          <w:szCs w:val="20"/>
        </w:rPr>
        <w:object w:dxaOrig="285" w:dyaOrig="570" w14:anchorId="0C847929">
          <v:shape id="_x0000_i1126" type="#_x0000_t75" style="width:12pt;height:30pt" o:ole="">
            <v:imagedata r:id="rId152" o:title=""/>
          </v:shape>
          <o:OLEObject Type="Embed" ProgID="Equation.3" ShapeID="_x0000_i1126" DrawAspect="Content" ObjectID="_1827312233" r:id="rId153"/>
        </w:object>
      </w:r>
      <w:r w:rsidRPr="00CB1533">
        <w:rPr>
          <w:rFonts w:eastAsia="Times New Roman"/>
          <w:iCs/>
          <w:szCs w:val="20"/>
        </w:rPr>
        <w:t>PCRUR</w:t>
      </w:r>
      <w:r w:rsidRPr="00CB1533">
        <w:rPr>
          <w:rFonts w:eastAsia="Times New Roman"/>
          <w:i/>
          <w:iCs/>
          <w:szCs w:val="20"/>
        </w:rPr>
        <w:t xml:space="preserve"> </w:t>
      </w:r>
      <w:r w:rsidRPr="00CB1533">
        <w:rPr>
          <w:rFonts w:eastAsia="Times New Roman"/>
          <w:i/>
          <w:iCs/>
          <w:szCs w:val="20"/>
          <w:vertAlign w:val="subscript"/>
        </w:rPr>
        <w:t>r, q, DAM</w:t>
      </w:r>
      <w:r w:rsidRPr="00CB1533">
        <w:rPr>
          <w:rFonts w:eastAsia="Times New Roman"/>
          <w:iCs/>
          <w:szCs w:val="20"/>
        </w:rPr>
        <w:t xml:space="preserve"> </w:t>
      </w:r>
      <w:r w:rsidRPr="00CB1533">
        <w:rPr>
          <w:rFonts w:eastAsia="Times New Roman"/>
          <w:i/>
          <w:iCs/>
          <w:szCs w:val="20"/>
        </w:rPr>
        <w:t xml:space="preserve">+ </w:t>
      </w:r>
      <w:r w:rsidRPr="00CB1533">
        <w:rPr>
          <w:rFonts w:eastAsia="Times New Roman"/>
          <w:iCs/>
          <w:szCs w:val="20"/>
        </w:rPr>
        <w:t xml:space="preserve">DARUOAWD </w:t>
      </w:r>
      <w:r w:rsidRPr="00CB1533">
        <w:rPr>
          <w:rFonts w:eastAsia="Times New Roman"/>
          <w:i/>
          <w:iCs/>
          <w:szCs w:val="20"/>
          <w:vertAlign w:val="subscript"/>
        </w:rPr>
        <w:t xml:space="preserve">q </w:t>
      </w:r>
      <w:r w:rsidRPr="00CB1533">
        <w:rPr>
          <w:rFonts w:eastAsia="Times New Roman"/>
          <w:iCs/>
          <w:szCs w:val="20"/>
        </w:rPr>
        <w:t>+</w:t>
      </w:r>
      <w:r w:rsidRPr="00CB1533">
        <w:rPr>
          <w:rFonts w:eastAsia="Times New Roman"/>
          <w:i/>
          <w:iCs/>
          <w:szCs w:val="20"/>
          <w:vertAlign w:val="subscript"/>
        </w:rPr>
        <w:t xml:space="preserve"> </w:t>
      </w:r>
      <w:r w:rsidRPr="00CB1533">
        <w:rPr>
          <w:rFonts w:eastAsia="Times New Roman"/>
          <w:iCs/>
          <w:szCs w:val="20"/>
        </w:rPr>
        <w:t xml:space="preserve">DASARUQ </w:t>
      </w:r>
      <w:r w:rsidRPr="00CB1533">
        <w:rPr>
          <w:rFonts w:eastAsia="Times New Roman"/>
          <w:i/>
          <w:iCs/>
          <w:szCs w:val="20"/>
          <w:vertAlign w:val="subscript"/>
        </w:rPr>
        <w:t>q</w:t>
      </w:r>
      <w:r w:rsidRPr="00CB1533">
        <w:rPr>
          <w:rFonts w:eastAsia="Times New Roman"/>
          <w:iCs/>
          <w:color w:val="000000"/>
          <w:szCs w:val="20"/>
        </w:rPr>
        <w:t xml:space="preserve">) </w:t>
      </w:r>
    </w:p>
    <w:p w14:paraId="43C131F9" w14:textId="77777777" w:rsidR="00CB1533" w:rsidRPr="00CB1533" w:rsidRDefault="00CB1533" w:rsidP="00CB1533">
      <w:pPr>
        <w:rPr>
          <w:rFonts w:eastAsia="Times New Roman"/>
        </w:rPr>
      </w:pPr>
      <w:r w:rsidRPr="00CB1533">
        <w:rPr>
          <w:rFonts w:eastAsia="Times New Roman"/>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1"/>
        <w:gridCol w:w="970"/>
        <w:gridCol w:w="6394"/>
      </w:tblGrid>
      <w:tr w:rsidR="00CB1533" w:rsidRPr="00CB1533" w14:paraId="1654DFD4" w14:textId="77777777" w:rsidTr="00D34EC1">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65A6E576" w14:textId="77777777" w:rsidR="00CB1533" w:rsidRPr="00CB1533" w:rsidRDefault="00CB1533" w:rsidP="00CB1533">
            <w:pPr>
              <w:spacing w:after="120"/>
              <w:rPr>
                <w:rFonts w:eastAsia="Times New Roman"/>
                <w:b/>
                <w:iCs/>
                <w:sz w:val="20"/>
                <w:szCs w:val="20"/>
              </w:rPr>
            </w:pPr>
            <w:r w:rsidRPr="00CB1533">
              <w:rPr>
                <w:rFonts w:eastAsia="Times New Roma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4EBDCF0F" w14:textId="77777777" w:rsidR="00CB1533" w:rsidRPr="00CB1533" w:rsidRDefault="00CB1533" w:rsidP="00CB1533">
            <w:pPr>
              <w:spacing w:after="120"/>
              <w:rPr>
                <w:rFonts w:eastAsia="Times New Roman"/>
                <w:b/>
                <w:iCs/>
                <w:sz w:val="20"/>
                <w:szCs w:val="20"/>
              </w:rPr>
            </w:pPr>
            <w:r w:rsidRPr="00CB1533">
              <w:rPr>
                <w:rFonts w:eastAsia="Times New Roma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62BD6191" w14:textId="77777777" w:rsidR="00CB1533" w:rsidRPr="00CB1533" w:rsidRDefault="00CB1533" w:rsidP="00CB1533">
            <w:pPr>
              <w:spacing w:after="120"/>
              <w:rPr>
                <w:rFonts w:eastAsia="Times New Roman"/>
                <w:b/>
                <w:iCs/>
                <w:sz w:val="20"/>
                <w:szCs w:val="20"/>
              </w:rPr>
            </w:pPr>
            <w:r w:rsidRPr="00CB1533">
              <w:rPr>
                <w:rFonts w:eastAsia="Times New Roman"/>
                <w:b/>
                <w:iCs/>
                <w:sz w:val="20"/>
                <w:szCs w:val="20"/>
              </w:rPr>
              <w:t>Description</w:t>
            </w:r>
          </w:p>
        </w:tc>
      </w:tr>
      <w:tr w:rsidR="00CB1533" w:rsidRPr="00CB1533" w14:paraId="406026F1" w14:textId="77777777" w:rsidTr="00D34EC1">
        <w:trPr>
          <w:cantSplit/>
        </w:trPr>
        <w:tc>
          <w:tcPr>
            <w:tcW w:w="1883" w:type="dxa"/>
            <w:tcBorders>
              <w:top w:val="single" w:sz="4" w:space="0" w:color="auto"/>
              <w:left w:val="single" w:sz="4" w:space="0" w:color="auto"/>
              <w:bottom w:val="single" w:sz="4" w:space="0" w:color="auto"/>
              <w:right w:val="single" w:sz="4" w:space="0" w:color="auto"/>
            </w:tcBorders>
            <w:hideMark/>
          </w:tcPr>
          <w:p w14:paraId="511B8DEC"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 xml:space="preserve">DARTPCRUAMT </w:t>
            </w:r>
            <w:r w:rsidRPr="00CB1533">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292082A2"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5F4049E8" w14:textId="77777777" w:rsidR="00CB1533" w:rsidRPr="00CB1533" w:rsidRDefault="00CB1533" w:rsidP="00CB1533">
            <w:pPr>
              <w:spacing w:after="60"/>
              <w:rPr>
                <w:rFonts w:eastAsia="Times New Roman"/>
                <w:iCs/>
                <w:sz w:val="20"/>
                <w:szCs w:val="20"/>
              </w:rPr>
            </w:pPr>
            <w:r w:rsidRPr="00CB1533">
              <w:rPr>
                <w:rFonts w:eastAsia="Times New Roman"/>
                <w:i/>
                <w:iCs/>
                <w:sz w:val="20"/>
                <w:szCs w:val="20"/>
              </w:rPr>
              <w:t>Day-Ahead Updated Real-Time Procured Capacity for Reg-Up Amount by QSE</w:t>
            </w:r>
            <w:r w:rsidRPr="00CB1533">
              <w:rPr>
                <w:rFonts w:eastAsia="Times New Roman"/>
                <w:iCs/>
                <w:sz w:val="20"/>
                <w:szCs w:val="20"/>
              </w:rPr>
              <w:t xml:space="preserve">—The payment or charge to QSE </w:t>
            </w:r>
            <w:r w:rsidRPr="00CB1533">
              <w:rPr>
                <w:rFonts w:eastAsia="Times New Roman"/>
                <w:i/>
                <w:iCs/>
                <w:sz w:val="20"/>
                <w:szCs w:val="20"/>
              </w:rPr>
              <w:t>q</w:t>
            </w:r>
            <w:r w:rsidRPr="00CB1533">
              <w:rPr>
                <w:rFonts w:eastAsia="Times New Roman"/>
                <w:iCs/>
                <w:sz w:val="20"/>
                <w:szCs w:val="20"/>
              </w:rPr>
              <w:t xml:space="preserve"> for Reg-Up, for the re-calculated Real-Time obligation, for the Operating Hour.</w:t>
            </w:r>
          </w:p>
        </w:tc>
      </w:tr>
      <w:tr w:rsidR="00CB1533" w:rsidRPr="00CB1533" w14:paraId="0A5D5BD4" w14:textId="77777777" w:rsidTr="00D34EC1">
        <w:trPr>
          <w:cantSplit/>
        </w:trPr>
        <w:tc>
          <w:tcPr>
            <w:tcW w:w="1883" w:type="dxa"/>
            <w:tcBorders>
              <w:top w:val="single" w:sz="4" w:space="0" w:color="auto"/>
              <w:left w:val="single" w:sz="4" w:space="0" w:color="auto"/>
              <w:bottom w:val="single" w:sz="4" w:space="0" w:color="auto"/>
              <w:right w:val="single" w:sz="4" w:space="0" w:color="auto"/>
            </w:tcBorders>
            <w:hideMark/>
          </w:tcPr>
          <w:p w14:paraId="43C2C757"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DARUPR</w:t>
            </w:r>
          </w:p>
        </w:tc>
        <w:tc>
          <w:tcPr>
            <w:tcW w:w="990" w:type="dxa"/>
            <w:tcBorders>
              <w:top w:val="single" w:sz="4" w:space="0" w:color="auto"/>
              <w:left w:val="single" w:sz="4" w:space="0" w:color="auto"/>
              <w:bottom w:val="single" w:sz="4" w:space="0" w:color="auto"/>
              <w:right w:val="single" w:sz="4" w:space="0" w:color="auto"/>
            </w:tcBorders>
            <w:hideMark/>
          </w:tcPr>
          <w:p w14:paraId="22661BA4"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423F1D8C" w14:textId="77777777" w:rsidR="00CB1533" w:rsidRPr="00CB1533" w:rsidRDefault="00CB1533" w:rsidP="00CB1533">
            <w:pPr>
              <w:spacing w:after="60"/>
              <w:rPr>
                <w:rFonts w:eastAsia="Times New Roman"/>
                <w:i/>
                <w:iCs/>
                <w:sz w:val="20"/>
                <w:szCs w:val="20"/>
              </w:rPr>
            </w:pPr>
            <w:r w:rsidRPr="00CB1533">
              <w:rPr>
                <w:rFonts w:eastAsia="Times New Roman"/>
                <w:i/>
                <w:iCs/>
                <w:sz w:val="20"/>
                <w:szCs w:val="20"/>
              </w:rPr>
              <w:t>Day-Ahead Reg-Up Price</w:t>
            </w:r>
            <w:r w:rsidRPr="00CB1533">
              <w:rPr>
                <w:rFonts w:eastAsia="Times New Roman"/>
                <w:iCs/>
                <w:sz w:val="20"/>
                <w:szCs w:val="20"/>
              </w:rPr>
              <w:t>—The DAM Reg-Up price for the Operating Hour.</w:t>
            </w:r>
          </w:p>
        </w:tc>
      </w:tr>
      <w:tr w:rsidR="00CB1533" w:rsidRPr="00CB1533" w14:paraId="596BCA9C" w14:textId="77777777" w:rsidTr="00D34EC1">
        <w:trPr>
          <w:cantSplit/>
        </w:trPr>
        <w:tc>
          <w:tcPr>
            <w:tcW w:w="1883" w:type="dxa"/>
            <w:tcBorders>
              <w:top w:val="single" w:sz="4" w:space="0" w:color="auto"/>
              <w:left w:val="single" w:sz="4" w:space="0" w:color="auto"/>
              <w:bottom w:val="single" w:sz="4" w:space="0" w:color="auto"/>
              <w:right w:val="single" w:sz="4" w:space="0" w:color="auto"/>
            </w:tcBorders>
            <w:hideMark/>
          </w:tcPr>
          <w:p w14:paraId="3A9890EF"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DARUNOBL</w:t>
            </w:r>
            <w:r w:rsidRPr="00CB1533">
              <w:rPr>
                <w:rFonts w:eastAsia="Times New Roman"/>
                <w:iCs/>
                <w:sz w:val="20"/>
                <w:szCs w:val="20"/>
                <w:vertAlign w:val="subscript"/>
              </w:rPr>
              <w:t xml:space="preserve"> </w:t>
            </w:r>
            <w:r w:rsidRPr="00CB1533">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9FCEE27"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7491307" w14:textId="77777777" w:rsidR="00CB1533" w:rsidRPr="00CB1533" w:rsidRDefault="00CB1533" w:rsidP="00CB1533">
            <w:pPr>
              <w:spacing w:after="60"/>
              <w:rPr>
                <w:rFonts w:eastAsia="Times New Roman"/>
                <w:i/>
                <w:iCs/>
                <w:sz w:val="20"/>
                <w:szCs w:val="20"/>
              </w:rPr>
            </w:pPr>
            <w:r w:rsidRPr="00CB1533">
              <w:rPr>
                <w:rFonts w:eastAsia="Times New Roman"/>
                <w:i/>
                <w:iCs/>
                <w:sz w:val="20"/>
                <w:szCs w:val="20"/>
              </w:rPr>
              <w:t>Day-Ahead Reg-Up New Obligation per QSE—</w:t>
            </w:r>
            <w:r w:rsidRPr="00CB1533">
              <w:rPr>
                <w:rFonts w:eastAsia="Times New Roman"/>
                <w:iCs/>
                <w:sz w:val="20"/>
                <w:szCs w:val="20"/>
              </w:rPr>
              <w:t xml:space="preserve">The updated Reg-Up Ancillary Service Obligation in Real-Time for QSE </w:t>
            </w:r>
            <w:r w:rsidRPr="00CB1533">
              <w:rPr>
                <w:rFonts w:eastAsia="Times New Roman"/>
                <w:i/>
                <w:iCs/>
                <w:sz w:val="20"/>
                <w:szCs w:val="20"/>
              </w:rPr>
              <w:t>q</w:t>
            </w:r>
            <w:r w:rsidRPr="00CB1533">
              <w:rPr>
                <w:rFonts w:eastAsia="Times New Roman"/>
                <w:iCs/>
                <w:sz w:val="20"/>
                <w:szCs w:val="20"/>
              </w:rPr>
              <w:t xml:space="preserve"> for the Operating Hour.</w:t>
            </w:r>
          </w:p>
        </w:tc>
      </w:tr>
      <w:tr w:rsidR="00CB1533" w:rsidRPr="00CB1533" w14:paraId="18FA490E" w14:textId="77777777" w:rsidTr="00D34EC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7489F10" w14:textId="77777777" w:rsidR="00CB1533" w:rsidRPr="00CB1533" w:rsidRDefault="00CB1533" w:rsidP="00CB1533">
            <w:pPr>
              <w:spacing w:after="60"/>
              <w:rPr>
                <w:rFonts w:eastAsia="Times New Roman"/>
                <w:i/>
                <w:iCs/>
                <w:sz w:val="20"/>
                <w:szCs w:val="20"/>
              </w:rPr>
            </w:pPr>
            <w:r w:rsidRPr="00CB1533">
              <w:rPr>
                <w:rFonts w:eastAsia="Times New Roman"/>
                <w:iCs/>
                <w:sz w:val="20"/>
                <w:szCs w:val="20"/>
              </w:rPr>
              <w:t xml:space="preserve">DARUAMT </w:t>
            </w:r>
            <w:r w:rsidRPr="00CB1533">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80ADADD"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337B3703" w14:textId="77777777" w:rsidR="00CB1533" w:rsidRPr="00CB1533" w:rsidRDefault="00CB1533" w:rsidP="00CB1533">
            <w:pPr>
              <w:spacing w:after="60"/>
              <w:rPr>
                <w:rFonts w:eastAsia="Times New Roman"/>
                <w:iCs/>
                <w:sz w:val="20"/>
                <w:szCs w:val="20"/>
              </w:rPr>
            </w:pPr>
            <w:r w:rsidRPr="00CB1533">
              <w:rPr>
                <w:rFonts w:eastAsia="Times New Roman"/>
                <w:i/>
                <w:iCs/>
                <w:sz w:val="20"/>
                <w:szCs w:val="20"/>
              </w:rPr>
              <w:t>Day-Ahead Reg-Up Amount per QSE</w:t>
            </w:r>
            <w:r w:rsidRPr="00CB1533">
              <w:rPr>
                <w:rFonts w:eastAsia="Times New Roman"/>
                <w:iCs/>
                <w:sz w:val="20"/>
                <w:szCs w:val="20"/>
              </w:rPr>
              <w:t xml:space="preserve">—QSE </w:t>
            </w:r>
            <w:r w:rsidRPr="00CB1533">
              <w:rPr>
                <w:rFonts w:eastAsia="Times New Roman"/>
                <w:i/>
                <w:iCs/>
                <w:sz w:val="20"/>
                <w:szCs w:val="20"/>
              </w:rPr>
              <w:t>q</w:t>
            </w:r>
            <w:r w:rsidRPr="00CB1533">
              <w:rPr>
                <w:rFonts w:eastAsia="Times New Roman"/>
                <w:iCs/>
                <w:sz w:val="20"/>
                <w:szCs w:val="20"/>
              </w:rPr>
              <w:t>’s share of the DAM costs for Reg-Up for the Operating Hour.</w:t>
            </w:r>
          </w:p>
        </w:tc>
      </w:tr>
      <w:tr w:rsidR="00CB1533" w:rsidRPr="00CB1533" w14:paraId="5FC6688A" w14:textId="77777777" w:rsidTr="00D34EC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4D16531"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 xml:space="preserve">PCRUR </w:t>
            </w:r>
            <w:r w:rsidRPr="00CB1533">
              <w:rPr>
                <w:rFonts w:eastAsia="Times New Roman"/>
                <w:i/>
                <w:iCs/>
                <w:sz w:val="20"/>
                <w:szCs w:val="20"/>
                <w:vertAlign w:val="subscript"/>
              </w:rPr>
              <w:t>r,</w:t>
            </w:r>
            <w:r w:rsidRPr="00CB1533">
              <w:rPr>
                <w:rFonts w:eastAsia="Times New Roman"/>
                <w:i/>
                <w:iCs/>
                <w:sz w:val="20"/>
                <w:szCs w:val="20"/>
              </w:rPr>
              <w:t xml:space="preserve"> </w:t>
            </w:r>
            <w:r w:rsidRPr="00CB1533">
              <w:rPr>
                <w:rFonts w:eastAsia="Times New Roma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0023F11B"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DE54649" w14:textId="77777777" w:rsidR="00CB1533" w:rsidRPr="00CB1533" w:rsidRDefault="00CB1533" w:rsidP="00CB1533">
            <w:pPr>
              <w:spacing w:after="60"/>
              <w:rPr>
                <w:rFonts w:eastAsia="Times New Roman"/>
                <w:i/>
                <w:iCs/>
                <w:sz w:val="20"/>
                <w:szCs w:val="20"/>
              </w:rPr>
            </w:pPr>
            <w:r w:rsidRPr="00CB1533">
              <w:rPr>
                <w:rFonts w:eastAsia="Times New Roman"/>
                <w:i/>
                <w:iCs/>
                <w:sz w:val="20"/>
                <w:szCs w:val="20"/>
              </w:rPr>
              <w:t>Procured Capacity for Reg-Up per Resource per QSE in DAM</w:t>
            </w:r>
            <w:r w:rsidRPr="00CB1533">
              <w:rPr>
                <w:rFonts w:eastAsia="Times New Roman"/>
                <w:iCs/>
                <w:sz w:val="20"/>
                <w:szCs w:val="20"/>
              </w:rPr>
              <w:t xml:space="preserve">—The Reg-Up capacity awarded to QSE </w:t>
            </w:r>
            <w:r w:rsidRPr="00CB1533">
              <w:rPr>
                <w:rFonts w:eastAsia="Times New Roman"/>
                <w:i/>
                <w:iCs/>
                <w:sz w:val="20"/>
                <w:szCs w:val="20"/>
              </w:rPr>
              <w:t>q</w:t>
            </w:r>
            <w:r w:rsidRPr="00CB1533">
              <w:rPr>
                <w:rFonts w:eastAsia="Times New Roman"/>
                <w:iCs/>
                <w:sz w:val="20"/>
                <w:szCs w:val="20"/>
              </w:rPr>
              <w:t xml:space="preserve"> in the DAM for Resource </w:t>
            </w:r>
            <w:r w:rsidRPr="00CB1533">
              <w:rPr>
                <w:rFonts w:eastAsia="Times New Roman"/>
                <w:i/>
                <w:iCs/>
                <w:sz w:val="20"/>
                <w:szCs w:val="20"/>
              </w:rPr>
              <w:t>r</w:t>
            </w:r>
            <w:r w:rsidRPr="00CB1533">
              <w:rPr>
                <w:rFonts w:eastAsia="Times New Roman"/>
                <w:iCs/>
                <w:sz w:val="20"/>
                <w:szCs w:val="20"/>
              </w:rPr>
              <w:t xml:space="preserve"> for the Operating Hour.  Where for a Combined Cycle Train, the Resource </w:t>
            </w:r>
            <w:r w:rsidRPr="00CB1533">
              <w:rPr>
                <w:rFonts w:eastAsia="Times New Roman"/>
                <w:i/>
                <w:iCs/>
                <w:sz w:val="20"/>
                <w:szCs w:val="20"/>
              </w:rPr>
              <w:t>r</w:t>
            </w:r>
            <w:r w:rsidRPr="00CB1533">
              <w:rPr>
                <w:rFonts w:eastAsia="Times New Roman"/>
                <w:iCs/>
                <w:sz w:val="20"/>
                <w:szCs w:val="20"/>
              </w:rPr>
              <w:t xml:space="preserve"> is a Combined Cycle Generation Resource within the Combined Cycle Train.</w:t>
            </w:r>
          </w:p>
        </w:tc>
      </w:tr>
      <w:tr w:rsidR="00CB1533" w:rsidRPr="00CB1533" w14:paraId="0A8E6F02" w14:textId="77777777" w:rsidTr="00D34EC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9A54E52"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 xml:space="preserve">DARUOAWD </w:t>
            </w:r>
            <w:r w:rsidRPr="00CB1533">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5BA97FA"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26512C8" w14:textId="77777777" w:rsidR="00CB1533" w:rsidRPr="00CB1533" w:rsidRDefault="00CB1533" w:rsidP="00CB1533">
            <w:pPr>
              <w:spacing w:after="60"/>
              <w:rPr>
                <w:rFonts w:eastAsia="Times New Roman"/>
                <w:i/>
                <w:iCs/>
                <w:sz w:val="20"/>
                <w:szCs w:val="20"/>
              </w:rPr>
            </w:pPr>
            <w:r w:rsidRPr="00CB1533">
              <w:rPr>
                <w:rFonts w:eastAsia="Times New Roman"/>
                <w:i/>
                <w:iCs/>
                <w:sz w:val="20"/>
                <w:szCs w:val="20"/>
              </w:rPr>
              <w:t>Day-Ahead Reg-Up Award for the QSE</w:t>
            </w:r>
            <w:r w:rsidRPr="00CB1533">
              <w:rPr>
                <w:rFonts w:eastAsia="Times New Roman"/>
                <w:iCs/>
                <w:sz w:val="20"/>
                <w:szCs w:val="20"/>
              </w:rPr>
              <w:t xml:space="preserve">—The Reg-Up Only capacity awarded in the DAM to QSE </w:t>
            </w:r>
            <w:r w:rsidRPr="00CB1533">
              <w:rPr>
                <w:rFonts w:eastAsia="Times New Roman"/>
                <w:i/>
                <w:iCs/>
                <w:sz w:val="20"/>
                <w:szCs w:val="20"/>
              </w:rPr>
              <w:t>q</w:t>
            </w:r>
            <w:r w:rsidRPr="00CB1533">
              <w:rPr>
                <w:rFonts w:eastAsia="Times New Roman"/>
                <w:iCs/>
                <w:sz w:val="20"/>
                <w:szCs w:val="20"/>
              </w:rPr>
              <w:t xml:space="preserve"> for the Operating Hour.</w:t>
            </w:r>
          </w:p>
        </w:tc>
      </w:tr>
      <w:tr w:rsidR="00CB1533" w:rsidRPr="00CB1533" w14:paraId="2254B787" w14:textId="77777777" w:rsidTr="00D34EC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54545DE"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HLRS</w:t>
            </w:r>
            <w:r w:rsidRPr="00CB1533">
              <w:rPr>
                <w:rFonts w:eastAsia="Times New Roma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1D961A96"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2286A42B" w14:textId="77777777" w:rsidR="00CB1533" w:rsidRPr="00CB1533" w:rsidRDefault="00CB1533" w:rsidP="00CB1533">
            <w:pPr>
              <w:spacing w:after="60"/>
              <w:rPr>
                <w:rFonts w:eastAsia="Times New Roman"/>
                <w:iCs/>
                <w:sz w:val="20"/>
                <w:szCs w:val="20"/>
              </w:rPr>
            </w:pPr>
            <w:r w:rsidRPr="00CB1533">
              <w:rPr>
                <w:rFonts w:eastAsia="Times New Roman"/>
                <w:i/>
                <w:iCs/>
                <w:sz w:val="20"/>
                <w:szCs w:val="20"/>
              </w:rPr>
              <w:t>Hourly Load Ratio Share per QSE</w:t>
            </w:r>
            <w:r w:rsidRPr="00CB1533">
              <w:rPr>
                <w:rFonts w:eastAsia="Times New Roman"/>
                <w:iCs/>
                <w:sz w:val="20"/>
                <w:szCs w:val="20"/>
              </w:rPr>
              <w:t xml:space="preserve">—The Real-Time LRS as defined in Section 6.6.2.4, QSE Load Ratio Share for an Operating Hour, for QSE </w:t>
            </w:r>
            <w:r w:rsidRPr="00CB1533">
              <w:rPr>
                <w:rFonts w:eastAsia="Times New Roman"/>
                <w:i/>
                <w:iCs/>
                <w:sz w:val="20"/>
                <w:szCs w:val="20"/>
              </w:rPr>
              <w:t>q</w:t>
            </w:r>
            <w:r w:rsidRPr="00CB1533">
              <w:rPr>
                <w:rFonts w:eastAsia="Times New Roman"/>
                <w:iCs/>
                <w:sz w:val="20"/>
                <w:szCs w:val="20"/>
              </w:rPr>
              <w:t>, for the Operating Hour.</w:t>
            </w:r>
          </w:p>
        </w:tc>
      </w:tr>
      <w:tr w:rsidR="00CB1533" w:rsidRPr="00CB1533" w14:paraId="3A66D05C" w14:textId="77777777" w:rsidTr="00D34EC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7116879"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lastRenderedPageBreak/>
              <w:t xml:space="preserve">DAPCRUQTOT  </w:t>
            </w:r>
          </w:p>
        </w:tc>
        <w:tc>
          <w:tcPr>
            <w:tcW w:w="990" w:type="dxa"/>
            <w:tcBorders>
              <w:top w:val="single" w:sz="4" w:space="0" w:color="auto"/>
              <w:left w:val="single" w:sz="4" w:space="0" w:color="auto"/>
              <w:bottom w:val="single" w:sz="4" w:space="0" w:color="auto"/>
              <w:right w:val="single" w:sz="4" w:space="0" w:color="auto"/>
            </w:tcBorders>
            <w:hideMark/>
          </w:tcPr>
          <w:p w14:paraId="61E1A6CC"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8C8CCD5" w14:textId="77777777" w:rsidR="00CB1533" w:rsidRPr="00CB1533" w:rsidRDefault="00CB1533" w:rsidP="00CB1533">
            <w:pPr>
              <w:spacing w:after="60"/>
              <w:rPr>
                <w:rFonts w:eastAsia="Times New Roman"/>
                <w:i/>
                <w:iCs/>
                <w:sz w:val="20"/>
                <w:szCs w:val="20"/>
              </w:rPr>
            </w:pPr>
            <w:r w:rsidRPr="00CB1533">
              <w:rPr>
                <w:rFonts w:eastAsia="Times New Roman"/>
                <w:i/>
                <w:iCs/>
                <w:sz w:val="20"/>
                <w:szCs w:val="20"/>
              </w:rPr>
              <w:t>Day-Ahead Procured Capacity for Reg-Up Total</w:t>
            </w:r>
            <w:r w:rsidRPr="00CB1533">
              <w:rPr>
                <w:rFonts w:eastAsia="Times New Roman"/>
                <w:iCs/>
                <w:sz w:val="20"/>
                <w:szCs w:val="20"/>
              </w:rPr>
              <w:t>—The total Reg-Up capacity for all QSEs for all Reg-Up awarded and self-arranged in the DAM for the Operating Hour.</w:t>
            </w:r>
          </w:p>
        </w:tc>
      </w:tr>
      <w:tr w:rsidR="00CB1533" w:rsidRPr="00CB1533" w14:paraId="62926B64" w14:textId="77777777" w:rsidTr="00D34EC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554301E"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 xml:space="preserve">DASARUQ </w:t>
            </w:r>
            <w:r w:rsidRPr="00CB1533">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9C6A871"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538E413" w14:textId="77777777" w:rsidR="00CB1533" w:rsidRPr="00CB1533" w:rsidRDefault="00CB1533" w:rsidP="00CB1533">
            <w:pPr>
              <w:spacing w:after="60"/>
              <w:rPr>
                <w:rFonts w:eastAsia="Times New Roman"/>
                <w:i/>
                <w:iCs/>
                <w:sz w:val="20"/>
                <w:szCs w:val="20"/>
              </w:rPr>
            </w:pPr>
            <w:r w:rsidRPr="00CB1533">
              <w:rPr>
                <w:rFonts w:eastAsia="Times New Roman"/>
                <w:i/>
                <w:iCs/>
                <w:sz w:val="20"/>
                <w:szCs w:val="20"/>
              </w:rPr>
              <w:t>Day-Ahead Self-Arranged Reg-Up Quantity per QSE</w:t>
            </w:r>
            <w:r w:rsidRPr="00CB1533">
              <w:rPr>
                <w:rFonts w:eastAsia="Times New Roman"/>
                <w:iCs/>
                <w:sz w:val="20"/>
                <w:szCs w:val="20"/>
              </w:rPr>
              <w:t xml:space="preserve">—The self-arranged Reg-Up capacity submitted by QSE </w:t>
            </w:r>
            <w:r w:rsidRPr="00CB1533">
              <w:rPr>
                <w:rFonts w:eastAsia="Times New Roman"/>
                <w:i/>
                <w:iCs/>
                <w:sz w:val="20"/>
                <w:szCs w:val="20"/>
              </w:rPr>
              <w:t>q</w:t>
            </w:r>
            <w:r w:rsidRPr="00CB1533">
              <w:rPr>
                <w:rFonts w:eastAsia="Times New Roman"/>
                <w:iCs/>
                <w:sz w:val="20"/>
                <w:szCs w:val="20"/>
              </w:rPr>
              <w:t xml:space="preserve"> before 1000 in the DAM for the Operating Hour.</w:t>
            </w:r>
          </w:p>
        </w:tc>
      </w:tr>
      <w:tr w:rsidR="00CB1533" w:rsidRPr="00CB1533" w14:paraId="2197B035" w14:textId="77777777" w:rsidTr="00D34EC1">
        <w:trPr>
          <w:cantSplit/>
        </w:trPr>
        <w:tc>
          <w:tcPr>
            <w:tcW w:w="1883" w:type="dxa"/>
            <w:tcBorders>
              <w:top w:val="single" w:sz="4" w:space="0" w:color="auto"/>
              <w:left w:val="single" w:sz="4" w:space="0" w:color="auto"/>
              <w:bottom w:val="single" w:sz="4" w:space="0" w:color="auto"/>
              <w:right w:val="single" w:sz="4" w:space="0" w:color="auto"/>
            </w:tcBorders>
            <w:hideMark/>
          </w:tcPr>
          <w:p w14:paraId="262EC7E7" w14:textId="77777777" w:rsidR="00CB1533" w:rsidRPr="00CB1533" w:rsidRDefault="00CB1533" w:rsidP="00CB1533">
            <w:pPr>
              <w:spacing w:after="60"/>
              <w:rPr>
                <w:rFonts w:eastAsia="Times New Roman"/>
                <w:i/>
                <w:iCs/>
                <w:sz w:val="20"/>
                <w:szCs w:val="20"/>
              </w:rPr>
            </w:pPr>
            <w:r w:rsidRPr="00CB1533">
              <w:rPr>
                <w:rFonts w:eastAsia="Times New Roma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6BB7A3F6"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F19F34C"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A QSE.</w:t>
            </w:r>
          </w:p>
        </w:tc>
      </w:tr>
      <w:tr w:rsidR="00CB1533" w:rsidRPr="00CB1533" w14:paraId="35695548" w14:textId="77777777" w:rsidTr="00D34EC1">
        <w:trPr>
          <w:cantSplit/>
        </w:trPr>
        <w:tc>
          <w:tcPr>
            <w:tcW w:w="1883" w:type="dxa"/>
            <w:tcBorders>
              <w:top w:val="single" w:sz="4" w:space="0" w:color="auto"/>
              <w:left w:val="single" w:sz="4" w:space="0" w:color="auto"/>
              <w:bottom w:val="single" w:sz="4" w:space="0" w:color="auto"/>
              <w:right w:val="single" w:sz="4" w:space="0" w:color="auto"/>
            </w:tcBorders>
            <w:hideMark/>
          </w:tcPr>
          <w:p w14:paraId="534FB5FF" w14:textId="77777777" w:rsidR="00CB1533" w:rsidRPr="00CB1533" w:rsidRDefault="00CB1533" w:rsidP="00CB1533">
            <w:pPr>
              <w:spacing w:after="60"/>
              <w:rPr>
                <w:rFonts w:eastAsia="Times New Roman"/>
                <w:i/>
                <w:iCs/>
                <w:sz w:val="20"/>
                <w:szCs w:val="20"/>
              </w:rPr>
            </w:pPr>
            <w:r w:rsidRPr="00CB1533">
              <w:rPr>
                <w:rFonts w:eastAsia="Times New Roma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3405E230"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0C30A27"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A Resource.</w:t>
            </w:r>
          </w:p>
        </w:tc>
      </w:tr>
    </w:tbl>
    <w:p w14:paraId="24F98034" w14:textId="77777777" w:rsidR="00CB1533" w:rsidRPr="00CB1533" w:rsidRDefault="00CB1533" w:rsidP="00CB1533">
      <w:pPr>
        <w:spacing w:before="240" w:after="240"/>
        <w:ind w:left="1440" w:hanging="720"/>
        <w:rPr>
          <w:rFonts w:eastAsia="Times New Roman"/>
          <w:iCs/>
          <w:szCs w:val="20"/>
        </w:rPr>
      </w:pPr>
      <w:r w:rsidRPr="00CB1533">
        <w:rPr>
          <w:rFonts w:eastAsia="Times New Roman"/>
          <w:iCs/>
          <w:szCs w:val="20"/>
        </w:rPr>
        <w:t>(b)</w:t>
      </w:r>
      <w:r w:rsidRPr="00CB1533">
        <w:rPr>
          <w:rFonts w:eastAsia="Times New Roman"/>
          <w:iCs/>
          <w:szCs w:val="20"/>
        </w:rPr>
        <w:tab/>
        <w:t>For Regulation Down Service (Reg-Down), if applicable:</w:t>
      </w:r>
    </w:p>
    <w:p w14:paraId="12B80497" w14:textId="77777777" w:rsidR="00CB1533" w:rsidRPr="00CB1533" w:rsidRDefault="00CB1533" w:rsidP="00CB1533">
      <w:pPr>
        <w:spacing w:after="240"/>
        <w:ind w:left="1440" w:hanging="720"/>
        <w:rPr>
          <w:rFonts w:eastAsia="Times New Roman"/>
          <w:iCs/>
          <w:szCs w:val="20"/>
        </w:rPr>
      </w:pPr>
      <w:r w:rsidRPr="00CB1533">
        <w:rPr>
          <w:rFonts w:eastAsia="Times New Roman"/>
          <w:iCs/>
          <w:szCs w:val="20"/>
        </w:rPr>
        <w:t xml:space="preserve">DARTPCRDAMT </w:t>
      </w:r>
      <w:r w:rsidRPr="00CB1533">
        <w:rPr>
          <w:rFonts w:eastAsia="Times New Roman"/>
          <w:i/>
          <w:iCs/>
          <w:szCs w:val="20"/>
          <w:vertAlign w:val="subscript"/>
        </w:rPr>
        <w:t>q</w:t>
      </w:r>
      <w:r w:rsidRPr="00CB1533">
        <w:rPr>
          <w:rFonts w:eastAsia="Times New Roman"/>
          <w:iCs/>
          <w:szCs w:val="20"/>
          <w:vertAlign w:val="subscript"/>
        </w:rPr>
        <w:t xml:space="preserve"> </w:t>
      </w:r>
      <w:r w:rsidRPr="00CB1533">
        <w:rPr>
          <w:rFonts w:eastAsia="Times New Roman"/>
          <w:iCs/>
          <w:szCs w:val="20"/>
        </w:rPr>
        <w:t>= (DARDNOBL</w:t>
      </w:r>
      <w:r w:rsidRPr="00CB1533">
        <w:rPr>
          <w:rFonts w:eastAsia="Times New Roman"/>
          <w:iCs/>
          <w:szCs w:val="20"/>
          <w:vertAlign w:val="subscript"/>
        </w:rPr>
        <w:t xml:space="preserve"> </w:t>
      </w:r>
      <w:r w:rsidRPr="00CB1533">
        <w:rPr>
          <w:rFonts w:eastAsia="Times New Roman"/>
          <w:i/>
          <w:iCs/>
          <w:szCs w:val="20"/>
          <w:vertAlign w:val="subscript"/>
        </w:rPr>
        <w:t>q</w:t>
      </w:r>
      <w:r w:rsidRPr="00CB1533">
        <w:rPr>
          <w:rFonts w:eastAsia="Times New Roman"/>
          <w:iCs/>
          <w:szCs w:val="20"/>
          <w:vertAlign w:val="subscript"/>
        </w:rPr>
        <w:t xml:space="preserve"> </w:t>
      </w:r>
      <w:r w:rsidRPr="00CB1533">
        <w:rPr>
          <w:rFonts w:eastAsia="Times New Roman"/>
          <w:iCs/>
          <w:szCs w:val="20"/>
        </w:rPr>
        <w:t xml:space="preserve">- DASARDQ </w:t>
      </w:r>
      <w:r w:rsidRPr="00CB1533">
        <w:rPr>
          <w:rFonts w:eastAsia="Times New Roman"/>
          <w:i/>
          <w:iCs/>
          <w:szCs w:val="20"/>
          <w:vertAlign w:val="subscript"/>
        </w:rPr>
        <w:t>q</w:t>
      </w:r>
      <w:r w:rsidRPr="00CB1533">
        <w:rPr>
          <w:rFonts w:eastAsia="Times New Roman"/>
          <w:iCs/>
          <w:szCs w:val="20"/>
        </w:rPr>
        <w:t xml:space="preserve">) * DARDPR - DARDAMT </w:t>
      </w:r>
      <w:r w:rsidRPr="00CB1533">
        <w:rPr>
          <w:rFonts w:eastAsia="Times New Roman"/>
          <w:i/>
          <w:iCs/>
          <w:szCs w:val="20"/>
          <w:vertAlign w:val="subscript"/>
        </w:rPr>
        <w:t>q</w:t>
      </w:r>
    </w:p>
    <w:p w14:paraId="3894C316" w14:textId="77777777" w:rsidR="00CB1533" w:rsidRPr="00CB1533" w:rsidRDefault="00CB1533" w:rsidP="00CB1533">
      <w:pPr>
        <w:spacing w:after="240"/>
        <w:rPr>
          <w:rFonts w:eastAsia="Times New Roman"/>
          <w:lang w:val="pt-BR"/>
        </w:rPr>
      </w:pPr>
      <w:r w:rsidRPr="00CB1533">
        <w:rPr>
          <w:rFonts w:eastAsia="Times New Roman"/>
          <w:iCs/>
          <w:szCs w:val="20"/>
          <w:lang w:val="pt-BR"/>
        </w:rPr>
        <w:t>Where:</w:t>
      </w:r>
    </w:p>
    <w:p w14:paraId="3E0CFF9B" w14:textId="77777777" w:rsidR="00CB1533" w:rsidRPr="00CB1533" w:rsidRDefault="00CB1533" w:rsidP="00CB1533">
      <w:pPr>
        <w:spacing w:after="240"/>
        <w:ind w:left="1440" w:hanging="720"/>
        <w:rPr>
          <w:rFonts w:eastAsia="Times New Roman"/>
          <w:iCs/>
          <w:szCs w:val="20"/>
        </w:rPr>
      </w:pPr>
      <w:r w:rsidRPr="00CB1533">
        <w:rPr>
          <w:rFonts w:eastAsia="Times New Roman"/>
          <w:iCs/>
          <w:szCs w:val="20"/>
        </w:rPr>
        <w:t xml:space="preserve">DARDNOBL </w:t>
      </w:r>
      <w:r w:rsidRPr="00CB1533">
        <w:rPr>
          <w:rFonts w:eastAsia="Times New Roman"/>
          <w:i/>
          <w:iCs/>
          <w:szCs w:val="20"/>
          <w:vertAlign w:val="subscript"/>
        </w:rPr>
        <w:t xml:space="preserve">q     </w:t>
      </w:r>
      <w:r w:rsidRPr="00CB1533">
        <w:rPr>
          <w:rFonts w:eastAsia="Times New Roman"/>
          <w:iCs/>
          <w:szCs w:val="20"/>
        </w:rPr>
        <w:t xml:space="preserve">=  DAPCRDQTOT * HLRS </w:t>
      </w:r>
      <w:r w:rsidRPr="00CB1533">
        <w:rPr>
          <w:rFonts w:eastAsia="Times New Roman"/>
          <w:i/>
          <w:iCs/>
          <w:szCs w:val="20"/>
          <w:vertAlign w:val="subscript"/>
        </w:rPr>
        <w:t>q</w:t>
      </w:r>
      <w:r w:rsidRPr="00CB1533">
        <w:rPr>
          <w:rFonts w:eastAsia="Times New Roman"/>
          <w:iCs/>
          <w:szCs w:val="20"/>
        </w:rPr>
        <w:t xml:space="preserve"> </w:t>
      </w:r>
    </w:p>
    <w:p w14:paraId="13B6A445" w14:textId="77777777" w:rsidR="00CB1533" w:rsidRPr="00CB1533" w:rsidRDefault="00CB1533" w:rsidP="00CB1533">
      <w:pPr>
        <w:spacing w:after="240"/>
        <w:ind w:left="1440" w:hanging="720"/>
        <w:rPr>
          <w:rFonts w:eastAsia="Times New Roman"/>
          <w:iCs/>
          <w:szCs w:val="20"/>
        </w:rPr>
      </w:pPr>
      <w:r w:rsidRPr="00CB1533">
        <w:rPr>
          <w:rFonts w:eastAsia="Times New Roman"/>
          <w:iCs/>
          <w:szCs w:val="20"/>
        </w:rPr>
        <w:t xml:space="preserve">DAPCRDQTOT       = </w:t>
      </w:r>
      <w:r w:rsidRPr="00CB1533">
        <w:rPr>
          <w:rFonts w:eastAsia="Times New Roman"/>
          <w:iCs/>
          <w:position w:val="-22"/>
          <w:szCs w:val="20"/>
        </w:rPr>
        <w:object w:dxaOrig="285" w:dyaOrig="285" w14:anchorId="5128C487">
          <v:shape id="_x0000_i1127" type="#_x0000_t75" style="width:30pt;height:30pt" o:ole="">
            <v:imagedata r:id="rId150" o:title=""/>
          </v:shape>
          <o:OLEObject Type="Embed" ProgID="Equation.3" ShapeID="_x0000_i1127" DrawAspect="Content" ObjectID="_1827312234" r:id="rId154"/>
        </w:object>
      </w:r>
      <w:r w:rsidRPr="00CB1533">
        <w:rPr>
          <w:rFonts w:eastAsia="Times New Roman"/>
          <w:iCs/>
          <w:szCs w:val="20"/>
        </w:rPr>
        <w:t xml:space="preserve"> (</w:t>
      </w:r>
      <w:r w:rsidRPr="00CB1533">
        <w:rPr>
          <w:rFonts w:eastAsia="Times New Roman"/>
          <w:iCs/>
          <w:position w:val="-18"/>
          <w:szCs w:val="20"/>
        </w:rPr>
        <w:object w:dxaOrig="285" w:dyaOrig="570" w14:anchorId="24085672">
          <v:shape id="_x0000_i1128" type="#_x0000_t75" style="width:12pt;height:30pt" o:ole="">
            <v:imagedata r:id="rId152" o:title=""/>
          </v:shape>
          <o:OLEObject Type="Embed" ProgID="Equation.3" ShapeID="_x0000_i1128" DrawAspect="Content" ObjectID="_1827312235" r:id="rId155"/>
        </w:object>
      </w:r>
      <w:r w:rsidRPr="00CB1533">
        <w:rPr>
          <w:rFonts w:eastAsia="Times New Roman"/>
          <w:iCs/>
          <w:szCs w:val="20"/>
        </w:rPr>
        <w:t>PCRDR</w:t>
      </w:r>
      <w:r w:rsidRPr="00CB1533">
        <w:rPr>
          <w:rFonts w:eastAsia="Times New Roman"/>
          <w:i/>
          <w:iCs/>
          <w:szCs w:val="20"/>
        </w:rPr>
        <w:t xml:space="preserve"> </w:t>
      </w:r>
      <w:r w:rsidRPr="00CB1533">
        <w:rPr>
          <w:rFonts w:eastAsia="Times New Roman"/>
          <w:i/>
          <w:iCs/>
          <w:szCs w:val="20"/>
          <w:vertAlign w:val="subscript"/>
        </w:rPr>
        <w:t>r, q, DAM</w:t>
      </w:r>
      <w:r w:rsidRPr="00CB1533">
        <w:rPr>
          <w:rFonts w:eastAsia="Times New Roman"/>
          <w:iCs/>
          <w:szCs w:val="20"/>
        </w:rPr>
        <w:t xml:space="preserve"> + DARDOAWD </w:t>
      </w:r>
      <w:r w:rsidRPr="00CB1533">
        <w:rPr>
          <w:rFonts w:eastAsia="Times New Roman"/>
          <w:i/>
          <w:iCs/>
          <w:szCs w:val="20"/>
          <w:vertAlign w:val="subscript"/>
        </w:rPr>
        <w:t>q</w:t>
      </w:r>
      <w:r w:rsidRPr="00CB1533">
        <w:rPr>
          <w:rFonts w:eastAsia="Times New Roman"/>
          <w:iCs/>
          <w:szCs w:val="20"/>
        </w:rPr>
        <w:t xml:space="preserve"> + DASARDQ </w:t>
      </w:r>
      <w:r w:rsidRPr="00CB1533">
        <w:rPr>
          <w:rFonts w:eastAsia="Times New Roman"/>
          <w:i/>
          <w:iCs/>
          <w:szCs w:val="20"/>
          <w:vertAlign w:val="subscript"/>
        </w:rPr>
        <w:t>q</w:t>
      </w:r>
      <w:r w:rsidRPr="00CB1533">
        <w:rPr>
          <w:rFonts w:eastAsia="Times New Roman"/>
          <w:iCs/>
          <w:szCs w:val="20"/>
        </w:rPr>
        <w:t>)</w:t>
      </w:r>
    </w:p>
    <w:p w14:paraId="60C89F11" w14:textId="77777777" w:rsidR="00CB1533" w:rsidRPr="00CB1533" w:rsidRDefault="00CB1533" w:rsidP="00CB1533">
      <w:pPr>
        <w:rPr>
          <w:rFonts w:eastAsia="Times New Roman"/>
        </w:rPr>
      </w:pPr>
      <w:r w:rsidRPr="00CB1533">
        <w:rPr>
          <w:rFonts w:eastAsia="Times New Roman"/>
          <w:iCs/>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1"/>
        <w:gridCol w:w="970"/>
        <w:gridCol w:w="6394"/>
      </w:tblGrid>
      <w:tr w:rsidR="00CB1533" w:rsidRPr="00CB1533" w14:paraId="292D8ED7" w14:textId="77777777" w:rsidTr="00D34EC1">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0B8B2B44" w14:textId="77777777" w:rsidR="00CB1533" w:rsidRPr="00CB1533" w:rsidRDefault="00CB1533" w:rsidP="00CB1533">
            <w:pPr>
              <w:spacing w:after="120"/>
              <w:rPr>
                <w:rFonts w:eastAsia="Times New Roman"/>
                <w:b/>
                <w:iCs/>
                <w:sz w:val="20"/>
                <w:szCs w:val="20"/>
              </w:rPr>
            </w:pPr>
            <w:r w:rsidRPr="00CB1533">
              <w:rPr>
                <w:rFonts w:eastAsia="Times New Roma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75078C3E" w14:textId="77777777" w:rsidR="00CB1533" w:rsidRPr="00CB1533" w:rsidRDefault="00CB1533" w:rsidP="00CB1533">
            <w:pPr>
              <w:spacing w:after="120"/>
              <w:rPr>
                <w:rFonts w:eastAsia="Times New Roman"/>
                <w:b/>
                <w:iCs/>
                <w:sz w:val="20"/>
                <w:szCs w:val="20"/>
              </w:rPr>
            </w:pPr>
            <w:r w:rsidRPr="00CB1533">
              <w:rPr>
                <w:rFonts w:eastAsia="Times New Roma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3D9C1DBC" w14:textId="77777777" w:rsidR="00CB1533" w:rsidRPr="00CB1533" w:rsidRDefault="00CB1533" w:rsidP="00CB1533">
            <w:pPr>
              <w:spacing w:after="120"/>
              <w:rPr>
                <w:rFonts w:eastAsia="Times New Roman"/>
                <w:b/>
                <w:iCs/>
                <w:sz w:val="20"/>
                <w:szCs w:val="20"/>
              </w:rPr>
            </w:pPr>
            <w:r w:rsidRPr="00CB1533">
              <w:rPr>
                <w:rFonts w:eastAsia="Times New Roman"/>
                <w:b/>
                <w:iCs/>
                <w:sz w:val="20"/>
                <w:szCs w:val="20"/>
              </w:rPr>
              <w:t>Description</w:t>
            </w:r>
          </w:p>
        </w:tc>
      </w:tr>
      <w:tr w:rsidR="00CB1533" w:rsidRPr="00CB1533" w14:paraId="3679E1CC" w14:textId="77777777" w:rsidTr="00D34EC1">
        <w:trPr>
          <w:cantSplit/>
        </w:trPr>
        <w:tc>
          <w:tcPr>
            <w:tcW w:w="1883" w:type="dxa"/>
            <w:tcBorders>
              <w:top w:val="single" w:sz="4" w:space="0" w:color="auto"/>
              <w:left w:val="single" w:sz="4" w:space="0" w:color="auto"/>
              <w:bottom w:val="single" w:sz="4" w:space="0" w:color="auto"/>
              <w:right w:val="single" w:sz="4" w:space="0" w:color="auto"/>
            </w:tcBorders>
            <w:hideMark/>
          </w:tcPr>
          <w:p w14:paraId="53CD83E7"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 xml:space="preserve">DARTPCRDAMT </w:t>
            </w:r>
            <w:r w:rsidRPr="00CB1533">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E4A1ECC"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4C8C1E79" w14:textId="77777777" w:rsidR="00CB1533" w:rsidRPr="00CB1533" w:rsidRDefault="00CB1533" w:rsidP="00CB1533">
            <w:pPr>
              <w:spacing w:after="60"/>
              <w:rPr>
                <w:rFonts w:eastAsia="Times New Roman"/>
                <w:iCs/>
                <w:sz w:val="20"/>
                <w:szCs w:val="20"/>
              </w:rPr>
            </w:pPr>
            <w:r w:rsidRPr="00CB1533">
              <w:rPr>
                <w:rFonts w:eastAsia="Times New Roman"/>
                <w:i/>
                <w:iCs/>
                <w:sz w:val="20"/>
                <w:szCs w:val="20"/>
              </w:rPr>
              <w:t>Day-Ahead Updated Real-Time Procured Capacity for Reg-Down Amount by QSE</w:t>
            </w:r>
            <w:r w:rsidRPr="00CB1533">
              <w:rPr>
                <w:rFonts w:eastAsia="Times New Roman"/>
                <w:iCs/>
                <w:sz w:val="20"/>
                <w:szCs w:val="20"/>
              </w:rPr>
              <w:t xml:space="preserve">—The payment or charge to QSE </w:t>
            </w:r>
            <w:r w:rsidRPr="00CB1533">
              <w:rPr>
                <w:rFonts w:eastAsia="Times New Roman"/>
                <w:i/>
                <w:iCs/>
                <w:sz w:val="20"/>
                <w:szCs w:val="20"/>
              </w:rPr>
              <w:t>q</w:t>
            </w:r>
            <w:r w:rsidRPr="00CB1533">
              <w:rPr>
                <w:rFonts w:eastAsia="Times New Roman"/>
                <w:iCs/>
                <w:sz w:val="20"/>
                <w:szCs w:val="20"/>
              </w:rPr>
              <w:t xml:space="preserve"> for Reg-Down, for the re-calculated Real-Time obligation, for the Operating Hour.</w:t>
            </w:r>
          </w:p>
        </w:tc>
      </w:tr>
      <w:tr w:rsidR="00CB1533" w:rsidRPr="00CB1533" w14:paraId="63319A1D" w14:textId="77777777" w:rsidTr="00D34EC1">
        <w:trPr>
          <w:cantSplit/>
        </w:trPr>
        <w:tc>
          <w:tcPr>
            <w:tcW w:w="1883" w:type="dxa"/>
            <w:tcBorders>
              <w:top w:val="single" w:sz="4" w:space="0" w:color="auto"/>
              <w:left w:val="single" w:sz="4" w:space="0" w:color="auto"/>
              <w:bottom w:val="single" w:sz="4" w:space="0" w:color="auto"/>
              <w:right w:val="single" w:sz="4" w:space="0" w:color="auto"/>
            </w:tcBorders>
            <w:hideMark/>
          </w:tcPr>
          <w:p w14:paraId="7CD820C7"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DARDPR</w:t>
            </w:r>
          </w:p>
        </w:tc>
        <w:tc>
          <w:tcPr>
            <w:tcW w:w="990" w:type="dxa"/>
            <w:tcBorders>
              <w:top w:val="single" w:sz="4" w:space="0" w:color="auto"/>
              <w:left w:val="single" w:sz="4" w:space="0" w:color="auto"/>
              <w:bottom w:val="single" w:sz="4" w:space="0" w:color="auto"/>
              <w:right w:val="single" w:sz="4" w:space="0" w:color="auto"/>
            </w:tcBorders>
            <w:hideMark/>
          </w:tcPr>
          <w:p w14:paraId="0A6E720D"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4A1A04A9" w14:textId="77777777" w:rsidR="00CB1533" w:rsidRPr="00CB1533" w:rsidRDefault="00CB1533" w:rsidP="00CB1533">
            <w:pPr>
              <w:spacing w:after="60"/>
              <w:rPr>
                <w:rFonts w:eastAsia="Times New Roman"/>
                <w:i/>
                <w:iCs/>
                <w:sz w:val="20"/>
                <w:szCs w:val="20"/>
              </w:rPr>
            </w:pPr>
            <w:r w:rsidRPr="00CB1533">
              <w:rPr>
                <w:rFonts w:eastAsia="Times New Roman"/>
                <w:i/>
                <w:iCs/>
                <w:sz w:val="20"/>
                <w:szCs w:val="20"/>
              </w:rPr>
              <w:t>Day-Ahead Reg-Down Price</w:t>
            </w:r>
            <w:r w:rsidRPr="00CB1533">
              <w:rPr>
                <w:rFonts w:eastAsia="Times New Roman"/>
                <w:iCs/>
                <w:sz w:val="20"/>
                <w:szCs w:val="20"/>
              </w:rPr>
              <w:t>—The DAM Reg-Down price for the Operating Hour.</w:t>
            </w:r>
          </w:p>
        </w:tc>
      </w:tr>
      <w:tr w:rsidR="00CB1533" w:rsidRPr="00CB1533" w14:paraId="03883418" w14:textId="77777777" w:rsidTr="00D34EC1">
        <w:trPr>
          <w:cantSplit/>
        </w:trPr>
        <w:tc>
          <w:tcPr>
            <w:tcW w:w="1883" w:type="dxa"/>
            <w:tcBorders>
              <w:top w:val="single" w:sz="4" w:space="0" w:color="auto"/>
              <w:left w:val="single" w:sz="4" w:space="0" w:color="auto"/>
              <w:bottom w:val="single" w:sz="4" w:space="0" w:color="auto"/>
              <w:right w:val="single" w:sz="4" w:space="0" w:color="auto"/>
            </w:tcBorders>
            <w:hideMark/>
          </w:tcPr>
          <w:p w14:paraId="00F238C2"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DARDNOBL</w:t>
            </w:r>
            <w:r w:rsidRPr="00CB1533">
              <w:rPr>
                <w:rFonts w:eastAsia="Times New Roman"/>
                <w:iCs/>
                <w:sz w:val="20"/>
                <w:szCs w:val="20"/>
                <w:vertAlign w:val="subscript"/>
              </w:rPr>
              <w:t xml:space="preserve"> </w:t>
            </w:r>
            <w:r w:rsidRPr="00CB1533">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778255E"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73E7E84" w14:textId="77777777" w:rsidR="00CB1533" w:rsidRPr="00CB1533" w:rsidRDefault="00CB1533" w:rsidP="00CB1533">
            <w:pPr>
              <w:spacing w:after="60"/>
              <w:rPr>
                <w:rFonts w:eastAsia="Times New Roman"/>
                <w:i/>
                <w:iCs/>
                <w:sz w:val="20"/>
                <w:szCs w:val="20"/>
              </w:rPr>
            </w:pPr>
            <w:r w:rsidRPr="00CB1533">
              <w:rPr>
                <w:rFonts w:eastAsia="Times New Roman"/>
                <w:i/>
                <w:iCs/>
                <w:sz w:val="20"/>
                <w:szCs w:val="20"/>
              </w:rPr>
              <w:t>Day-Ahead Reg-Down New Obligation per QSE—</w:t>
            </w:r>
            <w:r w:rsidRPr="00CB1533">
              <w:rPr>
                <w:rFonts w:eastAsia="Times New Roman"/>
                <w:iCs/>
                <w:sz w:val="20"/>
                <w:szCs w:val="20"/>
              </w:rPr>
              <w:t xml:space="preserve">The updated Reg-Down Ancillary Service Obligation in Real-Time, for QSE </w:t>
            </w:r>
            <w:r w:rsidRPr="00CB1533">
              <w:rPr>
                <w:rFonts w:eastAsia="Times New Roman"/>
                <w:i/>
                <w:iCs/>
                <w:sz w:val="20"/>
                <w:szCs w:val="20"/>
              </w:rPr>
              <w:t>q</w:t>
            </w:r>
            <w:r w:rsidRPr="00CB1533">
              <w:rPr>
                <w:rFonts w:eastAsia="Times New Roman"/>
                <w:iCs/>
                <w:sz w:val="20"/>
                <w:szCs w:val="20"/>
              </w:rPr>
              <w:t>, for the Operating Hour.</w:t>
            </w:r>
          </w:p>
        </w:tc>
      </w:tr>
      <w:tr w:rsidR="00CB1533" w:rsidRPr="00CB1533" w14:paraId="6DCF3BF8" w14:textId="77777777" w:rsidTr="00D34EC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B4341A8" w14:textId="77777777" w:rsidR="00CB1533" w:rsidRPr="00CB1533" w:rsidRDefault="00CB1533" w:rsidP="00CB1533">
            <w:pPr>
              <w:spacing w:after="60"/>
              <w:rPr>
                <w:rFonts w:eastAsia="Times New Roman"/>
                <w:i/>
                <w:iCs/>
                <w:sz w:val="20"/>
                <w:szCs w:val="20"/>
              </w:rPr>
            </w:pPr>
            <w:r w:rsidRPr="00CB1533">
              <w:rPr>
                <w:rFonts w:eastAsia="Times New Roman"/>
                <w:iCs/>
                <w:sz w:val="20"/>
                <w:szCs w:val="20"/>
              </w:rPr>
              <w:t xml:space="preserve">DARDAMT </w:t>
            </w:r>
            <w:r w:rsidRPr="00CB1533">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E3A81B3"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258EAEA8" w14:textId="77777777" w:rsidR="00CB1533" w:rsidRPr="00CB1533" w:rsidRDefault="00CB1533" w:rsidP="00CB1533">
            <w:pPr>
              <w:spacing w:after="60"/>
              <w:rPr>
                <w:rFonts w:eastAsia="Times New Roman"/>
                <w:iCs/>
                <w:sz w:val="20"/>
                <w:szCs w:val="20"/>
              </w:rPr>
            </w:pPr>
            <w:r w:rsidRPr="00CB1533">
              <w:rPr>
                <w:rFonts w:eastAsia="Times New Roman"/>
                <w:i/>
                <w:iCs/>
                <w:sz w:val="20"/>
                <w:szCs w:val="20"/>
              </w:rPr>
              <w:t>Day-Ahead Reg-Down Amount per QSE</w:t>
            </w:r>
            <w:r w:rsidRPr="00CB1533">
              <w:rPr>
                <w:rFonts w:eastAsia="Times New Roman"/>
                <w:iCs/>
                <w:sz w:val="20"/>
                <w:szCs w:val="20"/>
              </w:rPr>
              <w:t xml:space="preserve">—QSE </w:t>
            </w:r>
            <w:r w:rsidRPr="00CB1533">
              <w:rPr>
                <w:rFonts w:eastAsia="Times New Roman"/>
                <w:i/>
                <w:iCs/>
                <w:sz w:val="20"/>
                <w:szCs w:val="20"/>
              </w:rPr>
              <w:t>q</w:t>
            </w:r>
            <w:r w:rsidRPr="00CB1533">
              <w:rPr>
                <w:rFonts w:eastAsia="Times New Roman"/>
                <w:iCs/>
                <w:sz w:val="20"/>
                <w:szCs w:val="20"/>
              </w:rPr>
              <w:t>’s share of the DAM cost for Reg-Down, for the Operating Hour.</w:t>
            </w:r>
          </w:p>
        </w:tc>
      </w:tr>
      <w:tr w:rsidR="00CB1533" w:rsidRPr="00CB1533" w14:paraId="2865751D" w14:textId="77777777" w:rsidTr="00D34EC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23C8A3C"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 xml:space="preserve">PCRDR </w:t>
            </w:r>
            <w:r w:rsidRPr="00CB1533">
              <w:rPr>
                <w:rFonts w:eastAsia="Times New Roman"/>
                <w:i/>
                <w:iCs/>
                <w:sz w:val="20"/>
                <w:szCs w:val="20"/>
                <w:vertAlign w:val="subscript"/>
              </w:rPr>
              <w:t>r,</w:t>
            </w:r>
            <w:r w:rsidRPr="00CB1533">
              <w:rPr>
                <w:rFonts w:eastAsia="Times New Roman"/>
                <w:i/>
                <w:iCs/>
                <w:sz w:val="20"/>
                <w:szCs w:val="20"/>
              </w:rPr>
              <w:t xml:space="preserve"> </w:t>
            </w:r>
            <w:r w:rsidRPr="00CB1533">
              <w:rPr>
                <w:rFonts w:eastAsia="Times New Roma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2790046D"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B06A143" w14:textId="77777777" w:rsidR="00CB1533" w:rsidRPr="00CB1533" w:rsidRDefault="00CB1533" w:rsidP="00CB1533">
            <w:pPr>
              <w:spacing w:after="60"/>
              <w:rPr>
                <w:rFonts w:eastAsia="Times New Roman"/>
                <w:i/>
                <w:iCs/>
                <w:sz w:val="20"/>
                <w:szCs w:val="20"/>
              </w:rPr>
            </w:pPr>
            <w:r w:rsidRPr="00CB1533">
              <w:rPr>
                <w:rFonts w:eastAsia="Times New Roman"/>
                <w:i/>
                <w:iCs/>
                <w:sz w:val="20"/>
                <w:szCs w:val="20"/>
              </w:rPr>
              <w:t>Procured Capacity for Reg-Down per Resource per QSE in DAM</w:t>
            </w:r>
            <w:r w:rsidRPr="00CB1533">
              <w:rPr>
                <w:rFonts w:eastAsia="Times New Roman"/>
                <w:iCs/>
                <w:sz w:val="20"/>
                <w:szCs w:val="20"/>
              </w:rPr>
              <w:t xml:space="preserve">—The Reg-Down capacity awarded to QSE </w:t>
            </w:r>
            <w:r w:rsidRPr="00CB1533">
              <w:rPr>
                <w:rFonts w:eastAsia="Times New Roman"/>
                <w:i/>
                <w:iCs/>
                <w:sz w:val="20"/>
                <w:szCs w:val="20"/>
              </w:rPr>
              <w:t>q</w:t>
            </w:r>
            <w:r w:rsidRPr="00CB1533">
              <w:rPr>
                <w:rFonts w:eastAsia="Times New Roman"/>
                <w:iCs/>
                <w:sz w:val="20"/>
                <w:szCs w:val="20"/>
              </w:rPr>
              <w:t xml:space="preserve"> in the DAM for Resource </w:t>
            </w:r>
            <w:r w:rsidRPr="00CB1533">
              <w:rPr>
                <w:rFonts w:eastAsia="Times New Roman"/>
                <w:i/>
                <w:iCs/>
                <w:sz w:val="20"/>
                <w:szCs w:val="20"/>
              </w:rPr>
              <w:t>r</w:t>
            </w:r>
            <w:r w:rsidRPr="00CB1533">
              <w:rPr>
                <w:rFonts w:eastAsia="Times New Roman"/>
                <w:iCs/>
                <w:sz w:val="20"/>
                <w:szCs w:val="20"/>
              </w:rPr>
              <w:t xml:space="preserve"> for the Operating Hour.  Where for a Combined Cycle Train, the Resource </w:t>
            </w:r>
            <w:r w:rsidRPr="00CB1533">
              <w:rPr>
                <w:rFonts w:eastAsia="Times New Roman"/>
                <w:i/>
                <w:iCs/>
                <w:sz w:val="20"/>
                <w:szCs w:val="20"/>
              </w:rPr>
              <w:t xml:space="preserve">r </w:t>
            </w:r>
            <w:r w:rsidRPr="00CB1533">
              <w:rPr>
                <w:rFonts w:eastAsia="Times New Roman"/>
                <w:iCs/>
                <w:sz w:val="20"/>
                <w:szCs w:val="20"/>
              </w:rPr>
              <w:t>is a Combined Cycle Generation Resource within the Combined Cycle Train.</w:t>
            </w:r>
          </w:p>
        </w:tc>
      </w:tr>
      <w:tr w:rsidR="00CB1533" w:rsidRPr="00CB1533" w14:paraId="5511EF68" w14:textId="77777777" w:rsidTr="00D34EC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74A90FB"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 xml:space="preserve">DARDOAWD </w:t>
            </w:r>
            <w:r w:rsidRPr="00CB1533">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2A8D6E8"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2496770" w14:textId="77777777" w:rsidR="00CB1533" w:rsidRPr="00CB1533" w:rsidRDefault="00CB1533" w:rsidP="00CB1533">
            <w:pPr>
              <w:spacing w:after="60"/>
              <w:rPr>
                <w:rFonts w:eastAsia="Times New Roman"/>
                <w:iCs/>
                <w:sz w:val="20"/>
                <w:szCs w:val="20"/>
              </w:rPr>
            </w:pPr>
            <w:r w:rsidRPr="00CB1533">
              <w:rPr>
                <w:rFonts w:eastAsia="Times New Roman"/>
                <w:i/>
                <w:iCs/>
                <w:sz w:val="20"/>
                <w:szCs w:val="20"/>
              </w:rPr>
              <w:t>Day-Ahead Reg-Down Only Award for the QSE</w:t>
            </w:r>
            <w:r w:rsidRPr="00CB1533">
              <w:rPr>
                <w:rFonts w:eastAsia="Times New Roman"/>
                <w:iCs/>
                <w:sz w:val="20"/>
                <w:szCs w:val="20"/>
              </w:rPr>
              <w:t xml:space="preserve">—The Reg-Down Only capacity awarded in the DAM to QSE </w:t>
            </w:r>
            <w:r w:rsidRPr="00CB1533">
              <w:rPr>
                <w:rFonts w:eastAsia="Times New Roman"/>
                <w:i/>
                <w:iCs/>
                <w:sz w:val="20"/>
                <w:szCs w:val="20"/>
              </w:rPr>
              <w:t>q</w:t>
            </w:r>
            <w:r w:rsidRPr="00CB1533">
              <w:rPr>
                <w:rFonts w:eastAsia="Times New Roman"/>
                <w:iCs/>
                <w:sz w:val="20"/>
                <w:szCs w:val="20"/>
              </w:rPr>
              <w:t xml:space="preserve"> for the Operating Hour.</w:t>
            </w:r>
          </w:p>
        </w:tc>
      </w:tr>
      <w:tr w:rsidR="00CB1533" w:rsidRPr="00CB1533" w14:paraId="49C17502" w14:textId="77777777" w:rsidTr="00D34EC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C1A39B5"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HLRS</w:t>
            </w:r>
            <w:r w:rsidRPr="00CB1533">
              <w:rPr>
                <w:rFonts w:eastAsia="Times New Roma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0524A5D5"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9FA7E05" w14:textId="77777777" w:rsidR="00CB1533" w:rsidRPr="00CB1533" w:rsidRDefault="00CB1533" w:rsidP="00CB1533">
            <w:pPr>
              <w:spacing w:after="60"/>
              <w:rPr>
                <w:rFonts w:eastAsia="Times New Roman"/>
                <w:iCs/>
                <w:sz w:val="20"/>
                <w:szCs w:val="20"/>
              </w:rPr>
            </w:pPr>
            <w:r w:rsidRPr="00CB1533">
              <w:rPr>
                <w:rFonts w:eastAsia="Times New Roman"/>
                <w:i/>
                <w:iCs/>
                <w:sz w:val="20"/>
                <w:szCs w:val="20"/>
              </w:rPr>
              <w:t>Hourly Load Ratio Share per QSE</w:t>
            </w:r>
            <w:r w:rsidRPr="00CB1533">
              <w:rPr>
                <w:rFonts w:eastAsia="Times New Roman"/>
                <w:iCs/>
                <w:sz w:val="20"/>
                <w:szCs w:val="20"/>
              </w:rPr>
              <w:t xml:space="preserve">—The Real-Time as defined in Section 6.6.2.4, QSE Load Ratio Share for an Operating Hour, for QSE </w:t>
            </w:r>
            <w:r w:rsidRPr="00CB1533">
              <w:rPr>
                <w:rFonts w:eastAsia="Times New Roman"/>
                <w:i/>
                <w:iCs/>
                <w:sz w:val="20"/>
                <w:szCs w:val="20"/>
              </w:rPr>
              <w:t>q</w:t>
            </w:r>
            <w:r w:rsidRPr="00CB1533">
              <w:rPr>
                <w:rFonts w:eastAsia="Times New Roman"/>
                <w:iCs/>
                <w:sz w:val="20"/>
                <w:szCs w:val="20"/>
              </w:rPr>
              <w:t>, for the Operating Hour.</w:t>
            </w:r>
          </w:p>
        </w:tc>
      </w:tr>
      <w:tr w:rsidR="00CB1533" w:rsidRPr="00CB1533" w14:paraId="0EBFC319" w14:textId="77777777" w:rsidTr="00D34EC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DB2BCD9"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 xml:space="preserve">DAPCRDQTOT  </w:t>
            </w:r>
          </w:p>
        </w:tc>
        <w:tc>
          <w:tcPr>
            <w:tcW w:w="990" w:type="dxa"/>
            <w:tcBorders>
              <w:top w:val="single" w:sz="4" w:space="0" w:color="auto"/>
              <w:left w:val="single" w:sz="4" w:space="0" w:color="auto"/>
              <w:bottom w:val="single" w:sz="4" w:space="0" w:color="auto"/>
              <w:right w:val="single" w:sz="4" w:space="0" w:color="auto"/>
            </w:tcBorders>
            <w:hideMark/>
          </w:tcPr>
          <w:p w14:paraId="6D03929E"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D1CA3AC" w14:textId="77777777" w:rsidR="00CB1533" w:rsidRPr="00CB1533" w:rsidRDefault="00CB1533" w:rsidP="00CB1533">
            <w:pPr>
              <w:spacing w:after="60"/>
              <w:rPr>
                <w:rFonts w:eastAsia="Times New Roman"/>
                <w:i/>
                <w:iCs/>
                <w:sz w:val="20"/>
                <w:szCs w:val="20"/>
              </w:rPr>
            </w:pPr>
            <w:r w:rsidRPr="00CB1533">
              <w:rPr>
                <w:rFonts w:eastAsia="Times New Roman"/>
                <w:i/>
                <w:iCs/>
                <w:sz w:val="20"/>
                <w:szCs w:val="20"/>
              </w:rPr>
              <w:t>Day-Ahead Procured Capacity for Reg-Down Total</w:t>
            </w:r>
            <w:r w:rsidRPr="00CB1533">
              <w:rPr>
                <w:rFonts w:eastAsia="Times New Roman"/>
                <w:iCs/>
                <w:sz w:val="20"/>
                <w:szCs w:val="20"/>
              </w:rPr>
              <w:t>—The total Reg-Down capacity for all QSEs for all Reg-Down awarded and self-arranged, in the DAM for the Operating Hour.</w:t>
            </w:r>
          </w:p>
        </w:tc>
      </w:tr>
      <w:tr w:rsidR="00CB1533" w:rsidRPr="00CB1533" w14:paraId="38D538B4" w14:textId="77777777" w:rsidTr="00D34EC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DAC3FBD"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 xml:space="preserve">DASARDQ </w:t>
            </w:r>
            <w:r w:rsidRPr="00CB1533">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4163591"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311B18C" w14:textId="77777777" w:rsidR="00CB1533" w:rsidRPr="00CB1533" w:rsidRDefault="00CB1533" w:rsidP="00CB1533">
            <w:pPr>
              <w:spacing w:after="60"/>
              <w:rPr>
                <w:rFonts w:eastAsia="Times New Roman"/>
                <w:iCs/>
                <w:sz w:val="20"/>
                <w:szCs w:val="20"/>
              </w:rPr>
            </w:pPr>
            <w:r w:rsidRPr="00CB1533">
              <w:rPr>
                <w:rFonts w:eastAsia="Times New Roman"/>
                <w:i/>
                <w:iCs/>
                <w:sz w:val="20"/>
                <w:szCs w:val="20"/>
              </w:rPr>
              <w:t>Day-Ahead Self-Arranged Reg-Down Quantity per QSE</w:t>
            </w:r>
            <w:r w:rsidRPr="00CB1533">
              <w:rPr>
                <w:rFonts w:eastAsia="Times New Roman"/>
                <w:iCs/>
                <w:sz w:val="20"/>
                <w:szCs w:val="20"/>
              </w:rPr>
              <w:t xml:space="preserve">—The self-arranged Reg-Down capacity submitted by QSE </w:t>
            </w:r>
            <w:r w:rsidRPr="00CB1533">
              <w:rPr>
                <w:rFonts w:eastAsia="Times New Roman"/>
                <w:i/>
                <w:iCs/>
                <w:sz w:val="20"/>
                <w:szCs w:val="20"/>
              </w:rPr>
              <w:t>q</w:t>
            </w:r>
            <w:r w:rsidRPr="00CB1533">
              <w:rPr>
                <w:rFonts w:eastAsia="Times New Roman"/>
                <w:iCs/>
                <w:sz w:val="20"/>
                <w:szCs w:val="20"/>
              </w:rPr>
              <w:t xml:space="preserve"> before 1000 in the DAM for the Operating Hour.</w:t>
            </w:r>
          </w:p>
        </w:tc>
      </w:tr>
      <w:tr w:rsidR="00CB1533" w:rsidRPr="00CB1533" w14:paraId="11A61D1F" w14:textId="77777777" w:rsidTr="00D34EC1">
        <w:trPr>
          <w:cantSplit/>
        </w:trPr>
        <w:tc>
          <w:tcPr>
            <w:tcW w:w="1883" w:type="dxa"/>
            <w:tcBorders>
              <w:top w:val="single" w:sz="4" w:space="0" w:color="auto"/>
              <w:left w:val="single" w:sz="4" w:space="0" w:color="auto"/>
              <w:bottom w:val="single" w:sz="4" w:space="0" w:color="auto"/>
              <w:right w:val="single" w:sz="4" w:space="0" w:color="auto"/>
            </w:tcBorders>
            <w:hideMark/>
          </w:tcPr>
          <w:p w14:paraId="66ED19FE" w14:textId="77777777" w:rsidR="00CB1533" w:rsidRPr="00CB1533" w:rsidRDefault="00CB1533" w:rsidP="00CB1533">
            <w:pPr>
              <w:spacing w:after="60"/>
              <w:rPr>
                <w:rFonts w:eastAsia="Times New Roman"/>
                <w:i/>
                <w:iCs/>
                <w:sz w:val="20"/>
                <w:szCs w:val="20"/>
              </w:rPr>
            </w:pPr>
            <w:r w:rsidRPr="00CB1533">
              <w:rPr>
                <w:rFonts w:eastAsia="Times New Roman"/>
                <w:i/>
                <w:iCs/>
                <w:sz w:val="20"/>
                <w:szCs w:val="20"/>
              </w:rPr>
              <w:lastRenderedPageBreak/>
              <w:t>q</w:t>
            </w:r>
          </w:p>
        </w:tc>
        <w:tc>
          <w:tcPr>
            <w:tcW w:w="990" w:type="dxa"/>
            <w:tcBorders>
              <w:top w:val="single" w:sz="4" w:space="0" w:color="auto"/>
              <w:left w:val="single" w:sz="4" w:space="0" w:color="auto"/>
              <w:bottom w:val="single" w:sz="4" w:space="0" w:color="auto"/>
              <w:right w:val="single" w:sz="4" w:space="0" w:color="auto"/>
            </w:tcBorders>
            <w:hideMark/>
          </w:tcPr>
          <w:p w14:paraId="310B25DA"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3B7EA59"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A QSE.</w:t>
            </w:r>
          </w:p>
        </w:tc>
      </w:tr>
      <w:tr w:rsidR="00CB1533" w:rsidRPr="00CB1533" w14:paraId="1C2691EF" w14:textId="77777777" w:rsidTr="00D34EC1">
        <w:trPr>
          <w:cantSplit/>
        </w:trPr>
        <w:tc>
          <w:tcPr>
            <w:tcW w:w="1883" w:type="dxa"/>
            <w:tcBorders>
              <w:top w:val="single" w:sz="4" w:space="0" w:color="auto"/>
              <w:left w:val="single" w:sz="4" w:space="0" w:color="auto"/>
              <w:bottom w:val="single" w:sz="4" w:space="0" w:color="auto"/>
              <w:right w:val="single" w:sz="4" w:space="0" w:color="auto"/>
            </w:tcBorders>
            <w:hideMark/>
          </w:tcPr>
          <w:p w14:paraId="2CB7D800" w14:textId="77777777" w:rsidR="00CB1533" w:rsidRPr="00CB1533" w:rsidRDefault="00CB1533" w:rsidP="00CB1533">
            <w:pPr>
              <w:spacing w:after="60"/>
              <w:rPr>
                <w:rFonts w:eastAsia="Times New Roman"/>
                <w:i/>
                <w:iCs/>
                <w:sz w:val="20"/>
                <w:szCs w:val="20"/>
              </w:rPr>
            </w:pPr>
            <w:r w:rsidRPr="00CB1533">
              <w:rPr>
                <w:rFonts w:eastAsia="Times New Roma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23E63225"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11E8D7B"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A Resource.</w:t>
            </w:r>
          </w:p>
        </w:tc>
      </w:tr>
    </w:tbl>
    <w:p w14:paraId="0EB94708" w14:textId="77777777" w:rsidR="00CB1533" w:rsidRPr="00CB1533" w:rsidRDefault="00CB1533" w:rsidP="00CB1533">
      <w:pPr>
        <w:spacing w:before="240" w:after="240"/>
        <w:ind w:left="1440" w:hanging="720"/>
        <w:rPr>
          <w:rFonts w:eastAsia="Times New Roman"/>
          <w:iCs/>
          <w:szCs w:val="20"/>
        </w:rPr>
      </w:pPr>
      <w:r w:rsidRPr="00CB1533">
        <w:rPr>
          <w:rFonts w:eastAsia="Times New Roman"/>
          <w:iCs/>
          <w:szCs w:val="20"/>
        </w:rPr>
        <w:t>(c)</w:t>
      </w:r>
      <w:r w:rsidRPr="00CB1533">
        <w:rPr>
          <w:rFonts w:eastAsia="Times New Roman"/>
          <w:iCs/>
          <w:szCs w:val="20"/>
        </w:rPr>
        <w:tab/>
        <w:t>For Responsive Reserve (RRS), if applicable:</w:t>
      </w:r>
    </w:p>
    <w:p w14:paraId="74E6C323" w14:textId="77777777" w:rsidR="00CB1533" w:rsidRPr="00CB1533" w:rsidRDefault="00CB1533" w:rsidP="00CB1533">
      <w:pPr>
        <w:spacing w:after="240"/>
        <w:ind w:left="1440" w:hanging="720"/>
        <w:rPr>
          <w:rFonts w:eastAsia="Times New Roman"/>
          <w:iCs/>
          <w:szCs w:val="20"/>
        </w:rPr>
      </w:pPr>
      <w:r w:rsidRPr="00CB1533">
        <w:rPr>
          <w:rFonts w:eastAsia="Times New Roman"/>
          <w:iCs/>
          <w:szCs w:val="20"/>
        </w:rPr>
        <w:t xml:space="preserve">DARTPCRRAMT </w:t>
      </w:r>
      <w:r w:rsidRPr="00CB1533">
        <w:rPr>
          <w:rFonts w:eastAsia="Times New Roman"/>
          <w:i/>
          <w:iCs/>
          <w:szCs w:val="20"/>
          <w:vertAlign w:val="subscript"/>
        </w:rPr>
        <w:t>q</w:t>
      </w:r>
      <w:r w:rsidRPr="00CB1533">
        <w:rPr>
          <w:rFonts w:eastAsia="Times New Roman"/>
          <w:iCs/>
          <w:szCs w:val="20"/>
        </w:rPr>
        <w:t xml:space="preserve">  =  (DARRNOBL </w:t>
      </w:r>
      <w:r w:rsidRPr="00CB1533">
        <w:rPr>
          <w:rFonts w:eastAsia="Times New Roman"/>
          <w:i/>
          <w:iCs/>
          <w:szCs w:val="20"/>
          <w:vertAlign w:val="subscript"/>
        </w:rPr>
        <w:t>q</w:t>
      </w:r>
      <w:r w:rsidRPr="00CB1533">
        <w:rPr>
          <w:rFonts w:eastAsia="Times New Roman"/>
          <w:iCs/>
          <w:szCs w:val="20"/>
        </w:rPr>
        <w:t xml:space="preserve"> – DASARRQ </w:t>
      </w:r>
      <w:r w:rsidRPr="00CB1533">
        <w:rPr>
          <w:rFonts w:eastAsia="Times New Roman"/>
          <w:i/>
          <w:iCs/>
          <w:szCs w:val="20"/>
          <w:vertAlign w:val="subscript"/>
        </w:rPr>
        <w:t>q</w:t>
      </w:r>
      <w:r w:rsidRPr="00CB1533">
        <w:rPr>
          <w:rFonts w:eastAsia="Times New Roman"/>
          <w:iCs/>
          <w:szCs w:val="20"/>
        </w:rPr>
        <w:t xml:space="preserve">) * DARRPR - DARRAMT </w:t>
      </w:r>
      <w:r w:rsidRPr="00CB1533">
        <w:rPr>
          <w:rFonts w:eastAsia="Times New Roman"/>
          <w:i/>
          <w:iCs/>
          <w:szCs w:val="20"/>
          <w:vertAlign w:val="subscript"/>
        </w:rPr>
        <w:t>q</w:t>
      </w:r>
    </w:p>
    <w:p w14:paraId="53D90F9F" w14:textId="77777777" w:rsidR="00CB1533" w:rsidRPr="00CB1533" w:rsidRDefault="00CB1533" w:rsidP="00CB1533">
      <w:pPr>
        <w:spacing w:after="240"/>
        <w:ind w:left="720" w:hanging="720"/>
        <w:rPr>
          <w:rFonts w:eastAsia="Times New Roman"/>
          <w:iCs/>
          <w:szCs w:val="20"/>
        </w:rPr>
      </w:pPr>
      <w:r w:rsidRPr="00CB1533">
        <w:rPr>
          <w:rFonts w:eastAsia="Times New Roman"/>
          <w:iCs/>
          <w:szCs w:val="20"/>
        </w:rPr>
        <w:t>Where:</w:t>
      </w:r>
    </w:p>
    <w:p w14:paraId="493934FB" w14:textId="77777777" w:rsidR="00CB1533" w:rsidRPr="00CB1533" w:rsidRDefault="00CB1533" w:rsidP="00CB1533">
      <w:pPr>
        <w:spacing w:after="240"/>
        <w:ind w:left="1440" w:hanging="720"/>
        <w:rPr>
          <w:rFonts w:eastAsia="Times New Roman"/>
          <w:iCs/>
          <w:szCs w:val="20"/>
        </w:rPr>
      </w:pPr>
      <w:r w:rsidRPr="00CB1533">
        <w:rPr>
          <w:rFonts w:eastAsia="Times New Roman"/>
          <w:iCs/>
          <w:szCs w:val="20"/>
        </w:rPr>
        <w:t xml:space="preserve">DARRNOBL </w:t>
      </w:r>
      <w:r w:rsidRPr="00CB1533">
        <w:rPr>
          <w:rFonts w:eastAsia="Times New Roman"/>
          <w:i/>
          <w:iCs/>
          <w:szCs w:val="20"/>
          <w:vertAlign w:val="subscript"/>
        </w:rPr>
        <w:t>q</w:t>
      </w:r>
      <w:r w:rsidRPr="00CB1533">
        <w:rPr>
          <w:rFonts w:eastAsia="Times New Roman"/>
          <w:iCs/>
          <w:szCs w:val="20"/>
        </w:rPr>
        <w:tab/>
        <w:t xml:space="preserve">=  DAPCRRQTOT * HLRS </w:t>
      </w:r>
      <w:r w:rsidRPr="00CB1533">
        <w:rPr>
          <w:rFonts w:eastAsia="Times New Roman"/>
          <w:i/>
          <w:iCs/>
          <w:szCs w:val="20"/>
          <w:vertAlign w:val="subscript"/>
        </w:rPr>
        <w:t>q</w:t>
      </w:r>
      <w:r w:rsidRPr="00CB1533">
        <w:rPr>
          <w:rFonts w:eastAsia="Times New Roman"/>
          <w:iCs/>
          <w:szCs w:val="20"/>
        </w:rPr>
        <w:t xml:space="preserve"> </w:t>
      </w:r>
    </w:p>
    <w:p w14:paraId="32B26271" w14:textId="77777777" w:rsidR="00CB1533" w:rsidRPr="00CB1533" w:rsidRDefault="00CB1533" w:rsidP="00CB1533">
      <w:pPr>
        <w:spacing w:after="240"/>
        <w:ind w:left="1440" w:hanging="720"/>
        <w:rPr>
          <w:rFonts w:eastAsia="Times New Roman"/>
          <w:iCs/>
          <w:szCs w:val="20"/>
        </w:rPr>
      </w:pPr>
      <w:r w:rsidRPr="00CB1533">
        <w:rPr>
          <w:rFonts w:eastAsia="Times New Roman"/>
          <w:iCs/>
          <w:szCs w:val="20"/>
        </w:rPr>
        <w:t xml:space="preserve">DAPCRRQTOT  =  </w:t>
      </w:r>
      <w:r w:rsidRPr="00CB1533">
        <w:rPr>
          <w:rFonts w:eastAsia="Times New Roman"/>
          <w:iCs/>
          <w:position w:val="-22"/>
          <w:szCs w:val="20"/>
        </w:rPr>
        <w:object w:dxaOrig="285" w:dyaOrig="285" w14:anchorId="6EE9205D">
          <v:shape id="_x0000_i1129" type="#_x0000_t75" style="width:18pt;height:30pt" o:ole="">
            <v:imagedata r:id="rId150" o:title=""/>
          </v:shape>
          <o:OLEObject Type="Embed" ProgID="Equation.3" ShapeID="_x0000_i1129" DrawAspect="Content" ObjectID="_1827312236" r:id="rId156"/>
        </w:object>
      </w:r>
      <w:r w:rsidRPr="00CB1533">
        <w:rPr>
          <w:rFonts w:eastAsia="Times New Roman"/>
          <w:iCs/>
          <w:szCs w:val="20"/>
        </w:rPr>
        <w:t>(</w:t>
      </w:r>
      <w:r w:rsidRPr="00CB1533">
        <w:rPr>
          <w:rFonts w:eastAsia="Times New Roman"/>
          <w:iCs/>
          <w:position w:val="-18"/>
          <w:szCs w:val="20"/>
        </w:rPr>
        <w:object w:dxaOrig="285" w:dyaOrig="570" w14:anchorId="008B7E89">
          <v:shape id="_x0000_i1130" type="#_x0000_t75" style="width:12pt;height:30pt" o:ole="">
            <v:imagedata r:id="rId152" o:title=""/>
          </v:shape>
          <o:OLEObject Type="Embed" ProgID="Equation.3" ShapeID="_x0000_i1130" DrawAspect="Content" ObjectID="_1827312237" r:id="rId157"/>
        </w:object>
      </w:r>
      <w:r w:rsidRPr="00CB1533">
        <w:rPr>
          <w:rFonts w:eastAsia="Times New Roman"/>
          <w:iCs/>
          <w:szCs w:val="20"/>
        </w:rPr>
        <w:fldChar w:fldCharType="begin"/>
      </w:r>
      <w:r w:rsidRPr="00CB1533">
        <w:rPr>
          <w:rFonts w:eastAsia="Times New Roman"/>
          <w:iCs/>
          <w:szCs w:val="20"/>
        </w:rPr>
        <w:fldChar w:fldCharType="separate"/>
      </w:r>
      <w:r w:rsidRPr="00CB1533">
        <w:rPr>
          <w:rFonts w:eastAsia="Times New Roman"/>
          <w:iCs/>
          <w:noProof/>
          <w:position w:val="-18"/>
          <w:szCs w:val="20"/>
        </w:rPr>
        <w:drawing>
          <wp:inline distT="0" distB="0" distL="0" distR="0" wp14:anchorId="37A79C0D" wp14:editId="341A5F89">
            <wp:extent cx="155575" cy="310515"/>
            <wp:effectExtent l="0" t="0" r="0" b="0"/>
            <wp:docPr id="1620291524" name="Picture 1620291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8" cstate="print">
                      <a:extLst>
                        <a:ext uri="{28A0092B-C50C-407E-A947-70E740481C1C}">
                          <a14:useLocalDpi xmlns:a14="http://schemas.microsoft.com/office/drawing/2010/main" val="0"/>
                        </a:ext>
                      </a:extLst>
                    </a:blip>
                    <a:srcRect/>
                    <a:stretch>
                      <a:fillRect/>
                    </a:stretch>
                  </pic:blipFill>
                  <pic:spPr bwMode="auto">
                    <a:xfrm>
                      <a:off x="0" y="0"/>
                      <a:ext cx="155575" cy="310515"/>
                    </a:xfrm>
                    <a:prstGeom prst="rect">
                      <a:avLst/>
                    </a:prstGeom>
                    <a:noFill/>
                    <a:ln>
                      <a:noFill/>
                    </a:ln>
                  </pic:spPr>
                </pic:pic>
              </a:graphicData>
            </a:graphic>
          </wp:inline>
        </w:drawing>
      </w:r>
      <w:r w:rsidRPr="00CB1533">
        <w:rPr>
          <w:rFonts w:eastAsia="Times New Roman"/>
          <w:iCs/>
          <w:szCs w:val="20"/>
        </w:rPr>
        <w:fldChar w:fldCharType="end"/>
      </w:r>
      <w:r w:rsidRPr="00CB1533">
        <w:rPr>
          <w:rFonts w:eastAsia="Times New Roman"/>
          <w:iCs/>
          <w:szCs w:val="20"/>
        </w:rPr>
        <w:t>PCRRR</w:t>
      </w:r>
      <w:r w:rsidRPr="00CB1533">
        <w:rPr>
          <w:rFonts w:eastAsia="Times New Roman"/>
          <w:i/>
          <w:iCs/>
          <w:szCs w:val="20"/>
        </w:rPr>
        <w:t xml:space="preserve"> </w:t>
      </w:r>
      <w:r w:rsidRPr="00CB1533">
        <w:rPr>
          <w:rFonts w:eastAsia="Times New Roman"/>
          <w:i/>
          <w:iCs/>
          <w:szCs w:val="20"/>
          <w:vertAlign w:val="subscript"/>
        </w:rPr>
        <w:t>r, q, DAM</w:t>
      </w:r>
      <w:r w:rsidRPr="00CB1533">
        <w:rPr>
          <w:rFonts w:eastAsia="Times New Roman"/>
          <w:iCs/>
          <w:szCs w:val="20"/>
        </w:rPr>
        <w:t xml:space="preserve"> + DARROAWD </w:t>
      </w:r>
      <w:r w:rsidRPr="00CB1533">
        <w:rPr>
          <w:rFonts w:eastAsia="Times New Roman"/>
          <w:i/>
          <w:iCs/>
          <w:szCs w:val="20"/>
          <w:vertAlign w:val="subscript"/>
        </w:rPr>
        <w:t>q</w:t>
      </w:r>
      <w:r w:rsidRPr="00CB1533">
        <w:rPr>
          <w:rFonts w:eastAsia="Times New Roman"/>
          <w:iCs/>
          <w:szCs w:val="20"/>
        </w:rPr>
        <w:t xml:space="preserve"> + DASARRQ </w:t>
      </w:r>
      <w:r w:rsidRPr="00CB1533">
        <w:rPr>
          <w:rFonts w:eastAsia="Times New Roman"/>
          <w:i/>
          <w:iCs/>
          <w:szCs w:val="20"/>
          <w:vertAlign w:val="subscript"/>
        </w:rPr>
        <w:t>q</w:t>
      </w:r>
      <w:r w:rsidRPr="00CB1533">
        <w:rPr>
          <w:rFonts w:eastAsia="Times New Roman"/>
          <w:iCs/>
          <w:szCs w:val="20"/>
        </w:rPr>
        <w:t>)</w:t>
      </w:r>
    </w:p>
    <w:p w14:paraId="00775A0D" w14:textId="77777777" w:rsidR="00CB1533" w:rsidRPr="00CB1533" w:rsidRDefault="00CB1533" w:rsidP="00CB1533">
      <w:pPr>
        <w:rPr>
          <w:rFonts w:eastAsia="Times New Roman"/>
        </w:rPr>
      </w:pPr>
      <w:r w:rsidRPr="00CB1533">
        <w:rPr>
          <w:rFonts w:eastAsia="Times New Roman"/>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970"/>
        <w:gridCol w:w="6395"/>
      </w:tblGrid>
      <w:tr w:rsidR="00CB1533" w:rsidRPr="00CB1533" w14:paraId="2CB00D41" w14:textId="77777777" w:rsidTr="00D34EC1">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7DC665C2" w14:textId="77777777" w:rsidR="00CB1533" w:rsidRPr="00CB1533" w:rsidRDefault="00CB1533" w:rsidP="00CB1533">
            <w:pPr>
              <w:spacing w:after="120"/>
              <w:rPr>
                <w:rFonts w:eastAsia="Times New Roman"/>
                <w:b/>
                <w:iCs/>
                <w:sz w:val="20"/>
                <w:szCs w:val="20"/>
              </w:rPr>
            </w:pPr>
            <w:r w:rsidRPr="00CB1533">
              <w:rPr>
                <w:rFonts w:eastAsia="Times New Roma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3F3AB6CB" w14:textId="77777777" w:rsidR="00CB1533" w:rsidRPr="00CB1533" w:rsidRDefault="00CB1533" w:rsidP="00CB1533">
            <w:pPr>
              <w:spacing w:after="120"/>
              <w:rPr>
                <w:rFonts w:eastAsia="Times New Roman"/>
                <w:b/>
                <w:iCs/>
                <w:sz w:val="20"/>
                <w:szCs w:val="20"/>
              </w:rPr>
            </w:pPr>
            <w:r w:rsidRPr="00CB1533">
              <w:rPr>
                <w:rFonts w:eastAsia="Times New Roma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4A835DBE" w14:textId="77777777" w:rsidR="00CB1533" w:rsidRPr="00CB1533" w:rsidRDefault="00CB1533" w:rsidP="00CB1533">
            <w:pPr>
              <w:spacing w:after="120"/>
              <w:rPr>
                <w:rFonts w:eastAsia="Times New Roman"/>
                <w:b/>
                <w:iCs/>
                <w:sz w:val="20"/>
                <w:szCs w:val="20"/>
              </w:rPr>
            </w:pPr>
            <w:r w:rsidRPr="00CB1533">
              <w:rPr>
                <w:rFonts w:eastAsia="Times New Roman"/>
                <w:b/>
                <w:iCs/>
                <w:sz w:val="20"/>
                <w:szCs w:val="20"/>
              </w:rPr>
              <w:t>Description</w:t>
            </w:r>
          </w:p>
        </w:tc>
      </w:tr>
      <w:tr w:rsidR="00CB1533" w:rsidRPr="00CB1533" w14:paraId="0CF2ABEA" w14:textId="77777777" w:rsidTr="00D34EC1">
        <w:trPr>
          <w:cantSplit/>
        </w:trPr>
        <w:tc>
          <w:tcPr>
            <w:tcW w:w="1883" w:type="dxa"/>
            <w:tcBorders>
              <w:top w:val="single" w:sz="4" w:space="0" w:color="auto"/>
              <w:left w:val="single" w:sz="4" w:space="0" w:color="auto"/>
              <w:bottom w:val="single" w:sz="4" w:space="0" w:color="auto"/>
              <w:right w:val="single" w:sz="4" w:space="0" w:color="auto"/>
            </w:tcBorders>
            <w:hideMark/>
          </w:tcPr>
          <w:p w14:paraId="78F9382C"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 xml:space="preserve">DARTPCRRAMT </w:t>
            </w:r>
            <w:r w:rsidRPr="00CB1533">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BECEDB8"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1B685788" w14:textId="77777777" w:rsidR="00CB1533" w:rsidRPr="00CB1533" w:rsidRDefault="00CB1533" w:rsidP="00CB1533">
            <w:pPr>
              <w:spacing w:after="60"/>
              <w:rPr>
                <w:rFonts w:eastAsia="Times New Roman"/>
                <w:iCs/>
                <w:sz w:val="20"/>
                <w:szCs w:val="20"/>
              </w:rPr>
            </w:pPr>
            <w:r w:rsidRPr="00CB1533">
              <w:rPr>
                <w:rFonts w:eastAsia="Times New Roman"/>
                <w:i/>
                <w:iCs/>
                <w:sz w:val="20"/>
                <w:szCs w:val="20"/>
              </w:rPr>
              <w:t>Day-Ahead Updated Real-Time Procured Capacity for Responsive Reserve Amount by QSE</w:t>
            </w:r>
            <w:r w:rsidRPr="00CB1533">
              <w:rPr>
                <w:rFonts w:eastAsia="Times New Roman"/>
                <w:iCs/>
                <w:sz w:val="20"/>
                <w:szCs w:val="20"/>
              </w:rPr>
              <w:t xml:space="preserve">—The payment or charge to QSE </w:t>
            </w:r>
            <w:r w:rsidRPr="00CB1533">
              <w:rPr>
                <w:rFonts w:eastAsia="Times New Roman"/>
                <w:i/>
                <w:iCs/>
                <w:sz w:val="20"/>
                <w:szCs w:val="20"/>
              </w:rPr>
              <w:t>q</w:t>
            </w:r>
            <w:r w:rsidRPr="00CB1533">
              <w:rPr>
                <w:rFonts w:eastAsia="Times New Roman"/>
                <w:iCs/>
                <w:sz w:val="20"/>
                <w:szCs w:val="20"/>
              </w:rPr>
              <w:t xml:space="preserve"> for RRS, for the re-calculated Real-Time obligation, for the Operating Hour.</w:t>
            </w:r>
          </w:p>
        </w:tc>
      </w:tr>
      <w:tr w:rsidR="00CB1533" w:rsidRPr="00CB1533" w14:paraId="152D3DBA" w14:textId="77777777" w:rsidTr="00D34EC1">
        <w:trPr>
          <w:cantSplit/>
        </w:trPr>
        <w:tc>
          <w:tcPr>
            <w:tcW w:w="1883" w:type="dxa"/>
            <w:tcBorders>
              <w:top w:val="single" w:sz="4" w:space="0" w:color="auto"/>
              <w:left w:val="single" w:sz="4" w:space="0" w:color="auto"/>
              <w:bottom w:val="single" w:sz="4" w:space="0" w:color="auto"/>
              <w:right w:val="single" w:sz="4" w:space="0" w:color="auto"/>
            </w:tcBorders>
            <w:hideMark/>
          </w:tcPr>
          <w:p w14:paraId="54B9E9A0"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DARRPR</w:t>
            </w:r>
          </w:p>
        </w:tc>
        <w:tc>
          <w:tcPr>
            <w:tcW w:w="990" w:type="dxa"/>
            <w:tcBorders>
              <w:top w:val="single" w:sz="4" w:space="0" w:color="auto"/>
              <w:left w:val="single" w:sz="4" w:space="0" w:color="auto"/>
              <w:bottom w:val="single" w:sz="4" w:space="0" w:color="auto"/>
              <w:right w:val="single" w:sz="4" w:space="0" w:color="auto"/>
            </w:tcBorders>
            <w:hideMark/>
          </w:tcPr>
          <w:p w14:paraId="7B44931C"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0CCA045" w14:textId="77777777" w:rsidR="00CB1533" w:rsidRPr="00CB1533" w:rsidRDefault="00CB1533" w:rsidP="00CB1533">
            <w:pPr>
              <w:spacing w:after="60"/>
              <w:rPr>
                <w:rFonts w:eastAsia="Times New Roman"/>
                <w:i/>
                <w:iCs/>
                <w:sz w:val="20"/>
                <w:szCs w:val="20"/>
              </w:rPr>
            </w:pPr>
            <w:r w:rsidRPr="00CB1533">
              <w:rPr>
                <w:rFonts w:eastAsia="Times New Roman"/>
                <w:i/>
                <w:iCs/>
                <w:sz w:val="20"/>
                <w:szCs w:val="20"/>
              </w:rPr>
              <w:t>Day-Ahead Responsive Reserve Price</w:t>
            </w:r>
            <w:r w:rsidRPr="00CB1533">
              <w:rPr>
                <w:rFonts w:eastAsia="Times New Roman"/>
                <w:iCs/>
                <w:sz w:val="20"/>
                <w:szCs w:val="20"/>
              </w:rPr>
              <w:t>—The DAM RRS price for the Operating Hour.</w:t>
            </w:r>
          </w:p>
        </w:tc>
      </w:tr>
      <w:tr w:rsidR="00CB1533" w:rsidRPr="00CB1533" w14:paraId="560955A4" w14:textId="77777777" w:rsidTr="00D34EC1">
        <w:trPr>
          <w:cantSplit/>
        </w:trPr>
        <w:tc>
          <w:tcPr>
            <w:tcW w:w="1883" w:type="dxa"/>
            <w:tcBorders>
              <w:top w:val="single" w:sz="4" w:space="0" w:color="auto"/>
              <w:left w:val="single" w:sz="4" w:space="0" w:color="auto"/>
              <w:bottom w:val="single" w:sz="4" w:space="0" w:color="auto"/>
              <w:right w:val="single" w:sz="4" w:space="0" w:color="auto"/>
            </w:tcBorders>
            <w:hideMark/>
          </w:tcPr>
          <w:p w14:paraId="03A5C711"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DARRNOBL</w:t>
            </w:r>
            <w:r w:rsidRPr="00CB1533">
              <w:rPr>
                <w:rFonts w:eastAsia="Times New Roman"/>
                <w:iCs/>
                <w:sz w:val="20"/>
                <w:szCs w:val="20"/>
                <w:vertAlign w:val="subscript"/>
              </w:rPr>
              <w:t xml:space="preserve"> </w:t>
            </w:r>
            <w:r w:rsidRPr="00CB1533">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9D27706"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A2CDC39" w14:textId="77777777" w:rsidR="00CB1533" w:rsidRPr="00CB1533" w:rsidRDefault="00CB1533" w:rsidP="00CB1533">
            <w:pPr>
              <w:spacing w:after="60"/>
              <w:rPr>
                <w:rFonts w:eastAsia="Times New Roman"/>
                <w:i/>
                <w:iCs/>
                <w:sz w:val="20"/>
                <w:szCs w:val="20"/>
              </w:rPr>
            </w:pPr>
            <w:r w:rsidRPr="00CB1533">
              <w:rPr>
                <w:rFonts w:eastAsia="Times New Roman"/>
                <w:i/>
                <w:iCs/>
                <w:sz w:val="20"/>
                <w:szCs w:val="20"/>
              </w:rPr>
              <w:t>Day-Ahead Responsive Reserve New Obligation per QSE—</w:t>
            </w:r>
            <w:r w:rsidRPr="00CB1533">
              <w:rPr>
                <w:rFonts w:eastAsia="Times New Roman"/>
                <w:iCs/>
                <w:sz w:val="20"/>
                <w:szCs w:val="20"/>
              </w:rPr>
              <w:t xml:space="preserve">The updated RRS Ancillary Service Obligation in Real-Time for QSE </w:t>
            </w:r>
            <w:r w:rsidRPr="00CB1533">
              <w:rPr>
                <w:rFonts w:eastAsia="Times New Roman"/>
                <w:i/>
                <w:iCs/>
                <w:sz w:val="20"/>
                <w:szCs w:val="20"/>
              </w:rPr>
              <w:t>q</w:t>
            </w:r>
            <w:r w:rsidRPr="00CB1533">
              <w:rPr>
                <w:rFonts w:eastAsia="Times New Roman"/>
                <w:iCs/>
                <w:sz w:val="20"/>
                <w:szCs w:val="20"/>
              </w:rPr>
              <w:t xml:space="preserve"> for the Operating Hour.</w:t>
            </w:r>
          </w:p>
        </w:tc>
      </w:tr>
      <w:tr w:rsidR="00CB1533" w:rsidRPr="00CB1533" w14:paraId="57909A16" w14:textId="77777777" w:rsidTr="00D34EC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F2753BD"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 xml:space="preserve">DARRAMT </w:t>
            </w:r>
            <w:r w:rsidRPr="00CB1533">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2C4475C"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1EF27C20" w14:textId="77777777" w:rsidR="00CB1533" w:rsidRPr="00CB1533" w:rsidRDefault="00CB1533" w:rsidP="00CB1533">
            <w:pPr>
              <w:spacing w:after="60"/>
              <w:rPr>
                <w:rFonts w:eastAsia="Times New Roman"/>
                <w:i/>
                <w:iCs/>
                <w:sz w:val="20"/>
                <w:szCs w:val="20"/>
              </w:rPr>
            </w:pPr>
            <w:r w:rsidRPr="00CB1533">
              <w:rPr>
                <w:rFonts w:eastAsia="Times New Roman"/>
                <w:i/>
                <w:iCs/>
                <w:sz w:val="20"/>
                <w:szCs w:val="20"/>
              </w:rPr>
              <w:t>Day-Ahead Responsive Reserve Amount per QSE</w:t>
            </w:r>
            <w:r w:rsidRPr="00CB1533">
              <w:rPr>
                <w:rFonts w:eastAsia="Times New Roman"/>
                <w:iCs/>
                <w:sz w:val="20"/>
                <w:szCs w:val="20"/>
              </w:rPr>
              <w:t xml:space="preserve">—QSE </w:t>
            </w:r>
            <w:r w:rsidRPr="00CB1533">
              <w:rPr>
                <w:rFonts w:eastAsia="Times New Roman"/>
                <w:i/>
                <w:iCs/>
                <w:sz w:val="20"/>
                <w:szCs w:val="20"/>
              </w:rPr>
              <w:t>q</w:t>
            </w:r>
            <w:r w:rsidRPr="00CB1533">
              <w:rPr>
                <w:rFonts w:eastAsia="Times New Roman"/>
                <w:iCs/>
                <w:sz w:val="20"/>
                <w:szCs w:val="20"/>
              </w:rPr>
              <w:t>’s share of the DAM cost for RRS for the Operating Hour.</w:t>
            </w:r>
          </w:p>
        </w:tc>
      </w:tr>
      <w:tr w:rsidR="00CB1533" w:rsidRPr="00CB1533" w14:paraId="533596B9" w14:textId="77777777" w:rsidTr="00D34EC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1741C40"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 xml:space="preserve">PCRRR </w:t>
            </w:r>
            <w:r w:rsidRPr="00CB1533">
              <w:rPr>
                <w:rFonts w:eastAsia="Times New Roman"/>
                <w:i/>
                <w:iCs/>
                <w:sz w:val="20"/>
                <w:szCs w:val="20"/>
                <w:vertAlign w:val="subscript"/>
              </w:rPr>
              <w:t>r,</w:t>
            </w:r>
            <w:r w:rsidRPr="00CB1533">
              <w:rPr>
                <w:rFonts w:eastAsia="Times New Roman"/>
                <w:i/>
                <w:iCs/>
                <w:sz w:val="20"/>
                <w:szCs w:val="20"/>
              </w:rPr>
              <w:t xml:space="preserve"> </w:t>
            </w:r>
            <w:r w:rsidRPr="00CB1533">
              <w:rPr>
                <w:rFonts w:eastAsia="Times New Roma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3E6CB06C"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AB8EBA9" w14:textId="77777777" w:rsidR="00CB1533" w:rsidRPr="00CB1533" w:rsidRDefault="00CB1533" w:rsidP="00CB1533">
            <w:pPr>
              <w:spacing w:after="60"/>
              <w:rPr>
                <w:rFonts w:eastAsia="Times New Roman"/>
                <w:i/>
                <w:iCs/>
                <w:sz w:val="20"/>
                <w:szCs w:val="20"/>
              </w:rPr>
            </w:pPr>
            <w:r w:rsidRPr="00CB1533">
              <w:rPr>
                <w:rFonts w:eastAsia="Times New Roman"/>
                <w:i/>
                <w:iCs/>
                <w:sz w:val="20"/>
                <w:szCs w:val="20"/>
              </w:rPr>
              <w:t>Procured Capacity for Responsive Reserve per Resource per QSE in DAM</w:t>
            </w:r>
            <w:r w:rsidRPr="00CB1533">
              <w:rPr>
                <w:rFonts w:eastAsia="Times New Roman"/>
                <w:iCs/>
                <w:sz w:val="20"/>
                <w:szCs w:val="20"/>
              </w:rPr>
              <w:t xml:space="preserve">—The RRS capacity awarded to QSE </w:t>
            </w:r>
            <w:r w:rsidRPr="00CB1533">
              <w:rPr>
                <w:rFonts w:eastAsia="Times New Roman"/>
                <w:i/>
                <w:iCs/>
                <w:sz w:val="20"/>
                <w:szCs w:val="20"/>
              </w:rPr>
              <w:t>q</w:t>
            </w:r>
            <w:r w:rsidRPr="00CB1533">
              <w:rPr>
                <w:rFonts w:eastAsia="Times New Roman"/>
                <w:iCs/>
                <w:sz w:val="20"/>
                <w:szCs w:val="20"/>
              </w:rPr>
              <w:t xml:space="preserve"> in the DAM for Resource </w:t>
            </w:r>
            <w:r w:rsidRPr="00CB1533">
              <w:rPr>
                <w:rFonts w:eastAsia="Times New Roman"/>
                <w:i/>
                <w:iCs/>
                <w:sz w:val="20"/>
                <w:szCs w:val="20"/>
              </w:rPr>
              <w:t>r</w:t>
            </w:r>
            <w:r w:rsidRPr="00CB1533">
              <w:rPr>
                <w:rFonts w:eastAsia="Times New Roman"/>
                <w:iCs/>
                <w:sz w:val="20"/>
                <w:szCs w:val="20"/>
              </w:rPr>
              <w:t xml:space="preserve"> for the Operating Hour.  Where for a Combined Cycle Train, the Resource </w:t>
            </w:r>
            <w:r w:rsidRPr="00CB1533">
              <w:rPr>
                <w:rFonts w:eastAsia="Times New Roman"/>
                <w:i/>
                <w:iCs/>
                <w:sz w:val="20"/>
                <w:szCs w:val="20"/>
              </w:rPr>
              <w:t xml:space="preserve">r </w:t>
            </w:r>
            <w:r w:rsidRPr="00CB1533">
              <w:rPr>
                <w:rFonts w:eastAsia="Times New Roman"/>
                <w:iCs/>
                <w:sz w:val="20"/>
                <w:szCs w:val="20"/>
              </w:rPr>
              <w:t>is a Combined Cycle Generation Resource within the Combined Cycle Train.</w:t>
            </w:r>
          </w:p>
        </w:tc>
      </w:tr>
      <w:tr w:rsidR="00CB1533" w:rsidRPr="00CB1533" w14:paraId="7FEDB757" w14:textId="77777777" w:rsidTr="00D34EC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9E4195D"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 xml:space="preserve">DARROAWD </w:t>
            </w:r>
            <w:r w:rsidRPr="00CB1533">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EADDCAD"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EF7B528" w14:textId="77777777" w:rsidR="00CB1533" w:rsidRPr="00CB1533" w:rsidRDefault="00CB1533" w:rsidP="00CB1533">
            <w:pPr>
              <w:spacing w:after="60"/>
              <w:rPr>
                <w:rFonts w:eastAsia="Times New Roman"/>
                <w:iCs/>
                <w:sz w:val="20"/>
                <w:szCs w:val="20"/>
              </w:rPr>
            </w:pPr>
            <w:r w:rsidRPr="00CB1533">
              <w:rPr>
                <w:rFonts w:eastAsia="Times New Roman"/>
                <w:i/>
                <w:iCs/>
                <w:sz w:val="20"/>
                <w:szCs w:val="20"/>
              </w:rPr>
              <w:t>Day-Ahead Responsive Reserve Only Award for the QSE</w:t>
            </w:r>
            <w:r w:rsidRPr="00CB1533">
              <w:rPr>
                <w:rFonts w:eastAsia="Times New Roman"/>
                <w:iCs/>
                <w:sz w:val="20"/>
                <w:szCs w:val="20"/>
              </w:rPr>
              <w:t xml:space="preserve">—The RRS Only capacity awarded in the DAM to QSE </w:t>
            </w:r>
            <w:r w:rsidRPr="00CB1533">
              <w:rPr>
                <w:rFonts w:eastAsia="Times New Roman"/>
                <w:i/>
                <w:iCs/>
                <w:sz w:val="20"/>
                <w:szCs w:val="20"/>
              </w:rPr>
              <w:t>q</w:t>
            </w:r>
            <w:r w:rsidRPr="00CB1533">
              <w:rPr>
                <w:rFonts w:eastAsia="Times New Roman"/>
                <w:iCs/>
                <w:sz w:val="20"/>
                <w:szCs w:val="20"/>
              </w:rPr>
              <w:t xml:space="preserve"> for the Operating Hour.  </w:t>
            </w:r>
          </w:p>
        </w:tc>
      </w:tr>
      <w:tr w:rsidR="00CB1533" w:rsidRPr="00CB1533" w14:paraId="3A46FBF3" w14:textId="77777777" w:rsidTr="00D34EC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D9F6F87"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HLRS</w:t>
            </w:r>
            <w:r w:rsidRPr="00CB1533">
              <w:rPr>
                <w:rFonts w:eastAsia="Times New Roma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48866FAD"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8770D52" w14:textId="77777777" w:rsidR="00CB1533" w:rsidRPr="00CB1533" w:rsidRDefault="00CB1533" w:rsidP="00CB1533">
            <w:pPr>
              <w:spacing w:after="60"/>
              <w:rPr>
                <w:rFonts w:eastAsia="Times New Roman"/>
                <w:iCs/>
                <w:sz w:val="20"/>
                <w:szCs w:val="20"/>
              </w:rPr>
            </w:pPr>
            <w:r w:rsidRPr="00CB1533">
              <w:rPr>
                <w:rFonts w:eastAsia="Times New Roman"/>
                <w:i/>
                <w:sz w:val="20"/>
                <w:szCs w:val="20"/>
              </w:rPr>
              <w:t>Hourly Load Ratio Share per QSE</w:t>
            </w:r>
            <w:r w:rsidRPr="00CB1533">
              <w:rPr>
                <w:rFonts w:eastAsia="Times New Roman"/>
                <w:iCs/>
                <w:sz w:val="20"/>
                <w:szCs w:val="20"/>
              </w:rPr>
              <w:t xml:space="preserve">—The Real-Time LRS as defined in Section 6.6.2.4, QSE Load Ratio Share for an Operating Hour, for QSE </w:t>
            </w:r>
            <w:r w:rsidRPr="00CB1533">
              <w:rPr>
                <w:rFonts w:eastAsia="Times New Roman"/>
                <w:i/>
                <w:iCs/>
                <w:sz w:val="20"/>
                <w:szCs w:val="20"/>
              </w:rPr>
              <w:t>q</w:t>
            </w:r>
            <w:r w:rsidRPr="00CB1533">
              <w:rPr>
                <w:rFonts w:eastAsia="Times New Roman"/>
                <w:iCs/>
                <w:sz w:val="20"/>
                <w:szCs w:val="20"/>
              </w:rPr>
              <w:t xml:space="preserve"> for the Operating Hour.</w:t>
            </w:r>
          </w:p>
        </w:tc>
      </w:tr>
      <w:tr w:rsidR="00CB1533" w:rsidRPr="00CB1533" w14:paraId="0632DD62" w14:textId="77777777" w:rsidTr="00D34EC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03C681A"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 xml:space="preserve">DAPCRRQTOT  </w:t>
            </w:r>
          </w:p>
        </w:tc>
        <w:tc>
          <w:tcPr>
            <w:tcW w:w="990" w:type="dxa"/>
            <w:tcBorders>
              <w:top w:val="single" w:sz="4" w:space="0" w:color="auto"/>
              <w:left w:val="single" w:sz="4" w:space="0" w:color="auto"/>
              <w:bottom w:val="single" w:sz="4" w:space="0" w:color="auto"/>
              <w:right w:val="single" w:sz="4" w:space="0" w:color="auto"/>
            </w:tcBorders>
            <w:hideMark/>
          </w:tcPr>
          <w:p w14:paraId="38728A95"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D3B4781" w14:textId="77777777" w:rsidR="00CB1533" w:rsidRPr="00CB1533" w:rsidRDefault="00CB1533" w:rsidP="00CB1533">
            <w:pPr>
              <w:spacing w:after="60"/>
              <w:rPr>
                <w:rFonts w:eastAsia="Times New Roman"/>
                <w:iCs/>
                <w:sz w:val="20"/>
                <w:szCs w:val="20"/>
              </w:rPr>
            </w:pPr>
            <w:r w:rsidRPr="00CB1533">
              <w:rPr>
                <w:rFonts w:eastAsia="Times New Roman"/>
                <w:i/>
                <w:iCs/>
                <w:sz w:val="20"/>
                <w:szCs w:val="20"/>
              </w:rPr>
              <w:t>Day-Ahead Procured Capacity for Responsive Reserve Total</w:t>
            </w:r>
            <w:r w:rsidRPr="00CB1533">
              <w:rPr>
                <w:rFonts w:eastAsia="Times New Roman"/>
                <w:iCs/>
                <w:sz w:val="20"/>
                <w:szCs w:val="20"/>
              </w:rPr>
              <w:t>—The total RRS capacity for all QSEs for all RRS awarded and self-arranged in the DAM for the Operating Hour.</w:t>
            </w:r>
          </w:p>
        </w:tc>
      </w:tr>
      <w:tr w:rsidR="00CB1533" w:rsidRPr="00CB1533" w14:paraId="596B952B" w14:textId="77777777" w:rsidTr="00D34EC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863B0F2"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 xml:space="preserve">DASARRQ </w:t>
            </w:r>
            <w:r w:rsidRPr="00CB1533">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3882488"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8EE4F79" w14:textId="77777777" w:rsidR="00CB1533" w:rsidRPr="00CB1533" w:rsidRDefault="00CB1533" w:rsidP="00CB1533">
            <w:pPr>
              <w:spacing w:after="60"/>
              <w:rPr>
                <w:rFonts w:eastAsia="Times New Roman"/>
                <w:i/>
                <w:iCs/>
                <w:sz w:val="20"/>
                <w:szCs w:val="20"/>
              </w:rPr>
            </w:pPr>
            <w:r w:rsidRPr="00CB1533">
              <w:rPr>
                <w:rFonts w:eastAsia="Times New Roman"/>
                <w:i/>
                <w:iCs/>
                <w:sz w:val="20"/>
                <w:szCs w:val="20"/>
              </w:rPr>
              <w:t>Day-Ahead Self-Arranged Responsive Reserve Quantity per QSE</w:t>
            </w:r>
            <w:r w:rsidRPr="00CB1533">
              <w:rPr>
                <w:rFonts w:eastAsia="Times New Roman"/>
                <w:iCs/>
                <w:sz w:val="20"/>
                <w:szCs w:val="20"/>
              </w:rPr>
              <w:t xml:space="preserve">—The self-arranged RRS capacity submitted by QSE </w:t>
            </w:r>
            <w:r w:rsidRPr="00CB1533">
              <w:rPr>
                <w:rFonts w:eastAsia="Times New Roman"/>
                <w:i/>
                <w:iCs/>
                <w:sz w:val="20"/>
                <w:szCs w:val="20"/>
              </w:rPr>
              <w:t>q</w:t>
            </w:r>
            <w:r w:rsidRPr="00CB1533">
              <w:rPr>
                <w:rFonts w:eastAsia="Times New Roman"/>
                <w:iCs/>
                <w:sz w:val="20"/>
                <w:szCs w:val="20"/>
              </w:rPr>
              <w:t xml:space="preserve"> before 1000 in the DAM for the Operating Hour.</w:t>
            </w:r>
          </w:p>
        </w:tc>
      </w:tr>
      <w:tr w:rsidR="00CB1533" w:rsidRPr="00CB1533" w14:paraId="79325F0C" w14:textId="77777777" w:rsidTr="00D34EC1">
        <w:trPr>
          <w:cantSplit/>
        </w:trPr>
        <w:tc>
          <w:tcPr>
            <w:tcW w:w="1883" w:type="dxa"/>
            <w:tcBorders>
              <w:top w:val="single" w:sz="4" w:space="0" w:color="auto"/>
              <w:left w:val="single" w:sz="4" w:space="0" w:color="auto"/>
              <w:bottom w:val="single" w:sz="4" w:space="0" w:color="auto"/>
              <w:right w:val="single" w:sz="4" w:space="0" w:color="auto"/>
            </w:tcBorders>
            <w:hideMark/>
          </w:tcPr>
          <w:p w14:paraId="0F468604" w14:textId="77777777" w:rsidR="00CB1533" w:rsidRPr="00CB1533" w:rsidRDefault="00CB1533" w:rsidP="00CB1533">
            <w:pPr>
              <w:spacing w:after="60"/>
              <w:rPr>
                <w:rFonts w:eastAsia="Times New Roman"/>
                <w:i/>
                <w:iCs/>
                <w:sz w:val="20"/>
                <w:szCs w:val="20"/>
              </w:rPr>
            </w:pPr>
            <w:r w:rsidRPr="00CB1533">
              <w:rPr>
                <w:rFonts w:eastAsia="Times New Roma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1F8FF071"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007E03C"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A QSE.</w:t>
            </w:r>
          </w:p>
        </w:tc>
      </w:tr>
      <w:tr w:rsidR="00CB1533" w:rsidRPr="00CB1533" w14:paraId="64A38DF5" w14:textId="77777777" w:rsidTr="00D34EC1">
        <w:trPr>
          <w:cantSplit/>
        </w:trPr>
        <w:tc>
          <w:tcPr>
            <w:tcW w:w="1883" w:type="dxa"/>
            <w:tcBorders>
              <w:top w:val="single" w:sz="4" w:space="0" w:color="auto"/>
              <w:left w:val="single" w:sz="4" w:space="0" w:color="auto"/>
              <w:bottom w:val="single" w:sz="4" w:space="0" w:color="auto"/>
              <w:right w:val="single" w:sz="4" w:space="0" w:color="auto"/>
            </w:tcBorders>
            <w:hideMark/>
          </w:tcPr>
          <w:p w14:paraId="1C7535F0" w14:textId="77777777" w:rsidR="00CB1533" w:rsidRPr="00CB1533" w:rsidRDefault="00CB1533" w:rsidP="00CB1533">
            <w:pPr>
              <w:spacing w:after="60"/>
              <w:rPr>
                <w:rFonts w:eastAsia="Times New Roman"/>
                <w:i/>
                <w:iCs/>
                <w:sz w:val="20"/>
                <w:szCs w:val="20"/>
              </w:rPr>
            </w:pPr>
            <w:r w:rsidRPr="00CB1533">
              <w:rPr>
                <w:rFonts w:eastAsia="Times New Roma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57A3054A"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240EBE34"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A Resource.</w:t>
            </w:r>
          </w:p>
        </w:tc>
      </w:tr>
    </w:tbl>
    <w:p w14:paraId="7189CB44" w14:textId="77777777" w:rsidR="00CB1533" w:rsidRPr="00CB1533" w:rsidRDefault="00CB1533" w:rsidP="00CB1533">
      <w:pPr>
        <w:spacing w:before="240" w:after="240"/>
        <w:ind w:left="1440" w:hanging="720"/>
        <w:rPr>
          <w:rFonts w:eastAsia="Times New Roman"/>
          <w:iCs/>
          <w:szCs w:val="20"/>
        </w:rPr>
      </w:pPr>
      <w:r w:rsidRPr="00CB1533">
        <w:rPr>
          <w:rFonts w:eastAsia="Times New Roman"/>
          <w:iCs/>
          <w:szCs w:val="20"/>
        </w:rPr>
        <w:t>(d)</w:t>
      </w:r>
      <w:r w:rsidRPr="00CB1533">
        <w:rPr>
          <w:rFonts w:eastAsia="Times New Roman"/>
          <w:iCs/>
          <w:szCs w:val="20"/>
        </w:rPr>
        <w:tab/>
        <w:t xml:space="preserve">For Non-Spinning Reserve (Non-Spin), if applicable: </w:t>
      </w:r>
    </w:p>
    <w:p w14:paraId="4E47D2AF" w14:textId="77777777" w:rsidR="00CB1533" w:rsidRPr="00CB1533" w:rsidRDefault="00CB1533" w:rsidP="00CB1533">
      <w:pPr>
        <w:spacing w:after="240"/>
        <w:ind w:left="1440" w:hanging="720"/>
        <w:rPr>
          <w:rFonts w:eastAsia="Times New Roman"/>
          <w:iCs/>
          <w:szCs w:val="20"/>
        </w:rPr>
      </w:pPr>
      <w:r w:rsidRPr="00CB1533">
        <w:rPr>
          <w:rFonts w:eastAsia="Times New Roman"/>
          <w:iCs/>
          <w:szCs w:val="20"/>
        </w:rPr>
        <w:t xml:space="preserve">DARTPCNSAMT </w:t>
      </w:r>
      <w:r w:rsidRPr="00CB1533">
        <w:rPr>
          <w:rFonts w:eastAsia="Times New Roman"/>
          <w:i/>
          <w:iCs/>
          <w:szCs w:val="20"/>
          <w:vertAlign w:val="subscript"/>
        </w:rPr>
        <w:t>q</w:t>
      </w:r>
      <w:r w:rsidRPr="00CB1533">
        <w:rPr>
          <w:rFonts w:eastAsia="Times New Roman"/>
          <w:iCs/>
          <w:szCs w:val="20"/>
        </w:rPr>
        <w:t xml:space="preserve"> = (DANSNOBL </w:t>
      </w:r>
      <w:r w:rsidRPr="00CB1533">
        <w:rPr>
          <w:rFonts w:eastAsia="Times New Roman"/>
          <w:i/>
          <w:iCs/>
          <w:szCs w:val="20"/>
          <w:vertAlign w:val="subscript"/>
        </w:rPr>
        <w:t>q</w:t>
      </w:r>
      <w:r w:rsidRPr="00CB1533">
        <w:rPr>
          <w:rFonts w:eastAsia="Times New Roman"/>
          <w:iCs/>
          <w:szCs w:val="20"/>
        </w:rPr>
        <w:t xml:space="preserve"> – DASANSQ </w:t>
      </w:r>
      <w:r w:rsidRPr="00CB1533">
        <w:rPr>
          <w:rFonts w:eastAsia="Times New Roman"/>
          <w:i/>
          <w:iCs/>
          <w:szCs w:val="20"/>
          <w:vertAlign w:val="subscript"/>
        </w:rPr>
        <w:t>q</w:t>
      </w:r>
      <w:r w:rsidRPr="00CB1533">
        <w:rPr>
          <w:rFonts w:eastAsia="Times New Roman"/>
          <w:iCs/>
          <w:szCs w:val="20"/>
        </w:rPr>
        <w:t xml:space="preserve">) * DANSPR - DANSAMT </w:t>
      </w:r>
      <w:r w:rsidRPr="00CB1533">
        <w:rPr>
          <w:rFonts w:eastAsia="Times New Roman"/>
          <w:i/>
          <w:iCs/>
          <w:szCs w:val="20"/>
          <w:vertAlign w:val="subscript"/>
        </w:rPr>
        <w:t>q</w:t>
      </w:r>
    </w:p>
    <w:p w14:paraId="346A5B77" w14:textId="77777777" w:rsidR="00CB1533" w:rsidRPr="00CB1533" w:rsidRDefault="00CB1533" w:rsidP="00CB1533">
      <w:pPr>
        <w:spacing w:after="240"/>
        <w:ind w:left="720" w:hanging="720"/>
        <w:rPr>
          <w:rFonts w:eastAsia="Times New Roman"/>
          <w:iCs/>
          <w:szCs w:val="20"/>
        </w:rPr>
      </w:pPr>
      <w:r w:rsidRPr="00CB1533">
        <w:rPr>
          <w:rFonts w:eastAsia="Times New Roman"/>
          <w:iCs/>
          <w:szCs w:val="20"/>
        </w:rPr>
        <w:lastRenderedPageBreak/>
        <w:t>Where:</w:t>
      </w:r>
    </w:p>
    <w:p w14:paraId="6F43C08A" w14:textId="77777777" w:rsidR="00CB1533" w:rsidRPr="00CB1533" w:rsidRDefault="00CB1533" w:rsidP="00CB1533">
      <w:pPr>
        <w:spacing w:after="240"/>
        <w:ind w:left="1440" w:hanging="720"/>
        <w:rPr>
          <w:rFonts w:eastAsia="Times New Roman"/>
          <w:iCs/>
          <w:szCs w:val="20"/>
        </w:rPr>
      </w:pPr>
      <w:r w:rsidRPr="00CB1533">
        <w:rPr>
          <w:rFonts w:eastAsia="Times New Roman"/>
          <w:iCs/>
          <w:szCs w:val="20"/>
        </w:rPr>
        <w:t xml:space="preserve">DANSNOBL </w:t>
      </w:r>
      <w:r w:rsidRPr="00CB1533">
        <w:rPr>
          <w:rFonts w:eastAsia="Times New Roman"/>
          <w:i/>
          <w:iCs/>
          <w:szCs w:val="20"/>
          <w:vertAlign w:val="subscript"/>
        </w:rPr>
        <w:t xml:space="preserve">q </w:t>
      </w:r>
      <w:r w:rsidRPr="00CB1533">
        <w:rPr>
          <w:rFonts w:eastAsia="Times New Roman"/>
          <w:iCs/>
          <w:szCs w:val="20"/>
        </w:rPr>
        <w:t xml:space="preserve">    =  DAPCNSQTOT * HLRS </w:t>
      </w:r>
      <w:r w:rsidRPr="00CB1533">
        <w:rPr>
          <w:rFonts w:eastAsia="Times New Roman"/>
          <w:i/>
          <w:iCs/>
          <w:szCs w:val="20"/>
          <w:vertAlign w:val="subscript"/>
        </w:rPr>
        <w:t>q</w:t>
      </w:r>
      <w:r w:rsidRPr="00CB1533">
        <w:rPr>
          <w:rFonts w:eastAsia="Times New Roman"/>
          <w:iCs/>
          <w:szCs w:val="20"/>
        </w:rPr>
        <w:t xml:space="preserve"> </w:t>
      </w:r>
    </w:p>
    <w:p w14:paraId="153E65F2" w14:textId="77777777" w:rsidR="00CB1533" w:rsidRPr="00CB1533" w:rsidRDefault="00CB1533" w:rsidP="00CB1533">
      <w:pPr>
        <w:spacing w:after="240"/>
        <w:ind w:left="1440" w:hanging="720"/>
        <w:rPr>
          <w:rFonts w:eastAsia="Times New Roman"/>
          <w:iCs/>
          <w:szCs w:val="20"/>
        </w:rPr>
      </w:pPr>
      <w:r w:rsidRPr="00CB1533">
        <w:rPr>
          <w:rFonts w:eastAsia="Times New Roman"/>
          <w:iCs/>
          <w:szCs w:val="20"/>
        </w:rPr>
        <w:t xml:space="preserve">DAPCNSQTOT      =  </w:t>
      </w:r>
      <w:r w:rsidRPr="00CB1533">
        <w:rPr>
          <w:rFonts w:eastAsia="Times New Roman"/>
          <w:iCs/>
          <w:position w:val="-22"/>
          <w:szCs w:val="20"/>
        </w:rPr>
        <w:object w:dxaOrig="285" w:dyaOrig="285" w14:anchorId="0281ECDE">
          <v:shape id="_x0000_i1131" type="#_x0000_t75" style="width:30pt;height:30pt" o:ole="">
            <v:imagedata r:id="rId150" o:title=""/>
          </v:shape>
          <o:OLEObject Type="Embed" ProgID="Equation.3" ShapeID="_x0000_i1131" DrawAspect="Content" ObjectID="_1827312238" r:id="rId159"/>
        </w:object>
      </w:r>
      <w:r w:rsidRPr="00CB1533">
        <w:rPr>
          <w:rFonts w:eastAsia="Times New Roman"/>
          <w:iCs/>
          <w:szCs w:val="20"/>
        </w:rPr>
        <w:t xml:space="preserve"> (</w:t>
      </w:r>
      <w:r w:rsidRPr="00CB1533">
        <w:rPr>
          <w:rFonts w:eastAsia="Times New Roman"/>
          <w:iCs/>
          <w:position w:val="-18"/>
          <w:szCs w:val="20"/>
        </w:rPr>
        <w:object w:dxaOrig="285" w:dyaOrig="570" w14:anchorId="4D68C2BC">
          <v:shape id="_x0000_i1132" type="#_x0000_t75" style="width:12pt;height:30pt" o:ole="">
            <v:imagedata r:id="rId152" o:title=""/>
          </v:shape>
          <o:OLEObject Type="Embed" ProgID="Equation.3" ShapeID="_x0000_i1132" DrawAspect="Content" ObjectID="_1827312239" r:id="rId160"/>
        </w:object>
      </w:r>
      <w:r w:rsidRPr="00CB1533">
        <w:rPr>
          <w:rFonts w:eastAsia="Times New Roman"/>
          <w:iCs/>
          <w:szCs w:val="20"/>
        </w:rPr>
        <w:t>PCNSR</w:t>
      </w:r>
      <w:r w:rsidRPr="00CB1533">
        <w:rPr>
          <w:rFonts w:eastAsia="Times New Roman"/>
          <w:i/>
          <w:iCs/>
          <w:szCs w:val="20"/>
        </w:rPr>
        <w:t xml:space="preserve"> </w:t>
      </w:r>
      <w:r w:rsidRPr="00CB1533">
        <w:rPr>
          <w:rFonts w:eastAsia="Times New Roman"/>
          <w:i/>
          <w:iCs/>
          <w:szCs w:val="20"/>
          <w:vertAlign w:val="subscript"/>
        </w:rPr>
        <w:t>r, q, DAM</w:t>
      </w:r>
      <w:r w:rsidRPr="00CB1533">
        <w:rPr>
          <w:rFonts w:eastAsia="Times New Roman"/>
          <w:iCs/>
          <w:szCs w:val="20"/>
        </w:rPr>
        <w:t xml:space="preserve"> + DANSOAWD </w:t>
      </w:r>
      <w:r w:rsidRPr="00CB1533">
        <w:rPr>
          <w:rFonts w:eastAsia="Times New Roman"/>
          <w:i/>
          <w:iCs/>
          <w:szCs w:val="20"/>
          <w:vertAlign w:val="subscript"/>
        </w:rPr>
        <w:t>q</w:t>
      </w:r>
      <w:r w:rsidRPr="00CB1533">
        <w:rPr>
          <w:rFonts w:eastAsia="Times New Roman"/>
          <w:iCs/>
          <w:szCs w:val="20"/>
        </w:rPr>
        <w:t xml:space="preserve"> + DASANSQ </w:t>
      </w:r>
      <w:r w:rsidRPr="00CB1533">
        <w:rPr>
          <w:rFonts w:eastAsia="Times New Roman"/>
          <w:i/>
          <w:iCs/>
          <w:szCs w:val="20"/>
          <w:vertAlign w:val="subscript"/>
        </w:rPr>
        <w:t>q</w:t>
      </w:r>
      <w:r w:rsidRPr="00CB1533">
        <w:rPr>
          <w:rFonts w:eastAsia="Times New Roman"/>
          <w:iCs/>
          <w:szCs w:val="20"/>
        </w:rPr>
        <w:t>)</w:t>
      </w:r>
    </w:p>
    <w:p w14:paraId="15D9B97A" w14:textId="77777777" w:rsidR="00CB1533" w:rsidRPr="00CB1533" w:rsidRDefault="00CB1533" w:rsidP="00CB1533">
      <w:pPr>
        <w:ind w:left="720" w:hanging="720"/>
        <w:rPr>
          <w:rFonts w:eastAsia="Times New Roman"/>
          <w:iCs/>
          <w:szCs w:val="20"/>
        </w:rPr>
      </w:pPr>
      <w:r w:rsidRPr="00CB1533">
        <w:rPr>
          <w:rFonts w:eastAsia="Times New Roman"/>
          <w:iCs/>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9"/>
        <w:gridCol w:w="970"/>
        <w:gridCol w:w="6396"/>
      </w:tblGrid>
      <w:tr w:rsidR="00CB1533" w:rsidRPr="00CB1533" w14:paraId="0F86D479" w14:textId="77777777" w:rsidTr="00D34EC1">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5CAD3883" w14:textId="77777777" w:rsidR="00CB1533" w:rsidRPr="00CB1533" w:rsidRDefault="00CB1533" w:rsidP="00CB1533">
            <w:pPr>
              <w:spacing w:after="120"/>
              <w:rPr>
                <w:rFonts w:eastAsia="Times New Roman"/>
                <w:b/>
                <w:iCs/>
                <w:sz w:val="20"/>
                <w:szCs w:val="20"/>
              </w:rPr>
            </w:pPr>
            <w:r w:rsidRPr="00CB1533">
              <w:rPr>
                <w:rFonts w:eastAsia="Times New Roma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7C5DE675" w14:textId="77777777" w:rsidR="00CB1533" w:rsidRPr="00CB1533" w:rsidRDefault="00CB1533" w:rsidP="00CB1533">
            <w:pPr>
              <w:spacing w:after="120"/>
              <w:rPr>
                <w:rFonts w:eastAsia="Times New Roman"/>
                <w:b/>
                <w:iCs/>
                <w:sz w:val="20"/>
                <w:szCs w:val="20"/>
              </w:rPr>
            </w:pPr>
            <w:r w:rsidRPr="00CB1533">
              <w:rPr>
                <w:rFonts w:eastAsia="Times New Roma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395F13C9" w14:textId="77777777" w:rsidR="00CB1533" w:rsidRPr="00CB1533" w:rsidRDefault="00CB1533" w:rsidP="00CB1533">
            <w:pPr>
              <w:spacing w:after="120"/>
              <w:rPr>
                <w:rFonts w:eastAsia="Times New Roman"/>
                <w:b/>
                <w:iCs/>
                <w:sz w:val="20"/>
                <w:szCs w:val="20"/>
              </w:rPr>
            </w:pPr>
            <w:r w:rsidRPr="00CB1533">
              <w:rPr>
                <w:rFonts w:eastAsia="Times New Roman"/>
                <w:b/>
                <w:iCs/>
                <w:sz w:val="20"/>
                <w:szCs w:val="20"/>
              </w:rPr>
              <w:t>Description</w:t>
            </w:r>
          </w:p>
        </w:tc>
      </w:tr>
      <w:tr w:rsidR="00CB1533" w:rsidRPr="00CB1533" w14:paraId="2B82B539" w14:textId="77777777" w:rsidTr="00D34EC1">
        <w:trPr>
          <w:cantSplit/>
        </w:trPr>
        <w:tc>
          <w:tcPr>
            <w:tcW w:w="1883" w:type="dxa"/>
            <w:tcBorders>
              <w:top w:val="single" w:sz="4" w:space="0" w:color="auto"/>
              <w:left w:val="single" w:sz="4" w:space="0" w:color="auto"/>
              <w:bottom w:val="single" w:sz="4" w:space="0" w:color="auto"/>
              <w:right w:val="single" w:sz="4" w:space="0" w:color="auto"/>
            </w:tcBorders>
            <w:hideMark/>
          </w:tcPr>
          <w:p w14:paraId="4291E040"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 xml:space="preserve">DARTPCNSAMT </w:t>
            </w:r>
            <w:r w:rsidRPr="00CB1533">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154DD3A"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5FB7DC13" w14:textId="77777777" w:rsidR="00CB1533" w:rsidRPr="00CB1533" w:rsidRDefault="00CB1533" w:rsidP="00CB1533">
            <w:pPr>
              <w:spacing w:after="60"/>
              <w:rPr>
                <w:rFonts w:eastAsia="Times New Roman"/>
                <w:iCs/>
                <w:sz w:val="20"/>
                <w:szCs w:val="20"/>
              </w:rPr>
            </w:pPr>
            <w:r w:rsidRPr="00CB1533">
              <w:rPr>
                <w:rFonts w:eastAsia="Times New Roman"/>
                <w:i/>
                <w:iCs/>
                <w:sz w:val="20"/>
                <w:szCs w:val="20"/>
              </w:rPr>
              <w:t>Day-Ahead Updated Real-Time Procured Capacity for Non-Spin Amount by QSE</w:t>
            </w:r>
            <w:r w:rsidRPr="00CB1533">
              <w:rPr>
                <w:rFonts w:eastAsia="Times New Roman"/>
                <w:iCs/>
                <w:sz w:val="20"/>
                <w:szCs w:val="20"/>
              </w:rPr>
              <w:t xml:space="preserve">—The payment or charge to QSE </w:t>
            </w:r>
            <w:r w:rsidRPr="00CB1533">
              <w:rPr>
                <w:rFonts w:eastAsia="Times New Roman"/>
                <w:i/>
                <w:iCs/>
                <w:sz w:val="20"/>
                <w:szCs w:val="20"/>
              </w:rPr>
              <w:t>q</w:t>
            </w:r>
            <w:r w:rsidRPr="00CB1533">
              <w:rPr>
                <w:rFonts w:eastAsia="Times New Roman"/>
                <w:iCs/>
                <w:sz w:val="20"/>
                <w:szCs w:val="20"/>
              </w:rPr>
              <w:t xml:space="preserve"> for Non-Spin for the re-calculated Real-Time obligation for the Operating Hour.</w:t>
            </w:r>
          </w:p>
        </w:tc>
      </w:tr>
      <w:tr w:rsidR="00CB1533" w:rsidRPr="00CB1533" w14:paraId="7F12BC83" w14:textId="77777777" w:rsidTr="00D34EC1">
        <w:trPr>
          <w:cantSplit/>
        </w:trPr>
        <w:tc>
          <w:tcPr>
            <w:tcW w:w="1883" w:type="dxa"/>
            <w:tcBorders>
              <w:top w:val="single" w:sz="4" w:space="0" w:color="auto"/>
              <w:left w:val="single" w:sz="4" w:space="0" w:color="auto"/>
              <w:bottom w:val="single" w:sz="4" w:space="0" w:color="auto"/>
              <w:right w:val="single" w:sz="4" w:space="0" w:color="auto"/>
            </w:tcBorders>
            <w:hideMark/>
          </w:tcPr>
          <w:p w14:paraId="506F09E6"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DANSPR</w:t>
            </w:r>
          </w:p>
        </w:tc>
        <w:tc>
          <w:tcPr>
            <w:tcW w:w="990" w:type="dxa"/>
            <w:tcBorders>
              <w:top w:val="single" w:sz="4" w:space="0" w:color="auto"/>
              <w:left w:val="single" w:sz="4" w:space="0" w:color="auto"/>
              <w:bottom w:val="single" w:sz="4" w:space="0" w:color="auto"/>
              <w:right w:val="single" w:sz="4" w:space="0" w:color="auto"/>
            </w:tcBorders>
            <w:hideMark/>
          </w:tcPr>
          <w:p w14:paraId="4EDB8D40"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7C6C224" w14:textId="77777777" w:rsidR="00CB1533" w:rsidRPr="00CB1533" w:rsidRDefault="00CB1533" w:rsidP="00CB1533">
            <w:pPr>
              <w:spacing w:after="60"/>
              <w:rPr>
                <w:rFonts w:eastAsia="Times New Roman"/>
                <w:i/>
                <w:iCs/>
                <w:sz w:val="20"/>
                <w:szCs w:val="20"/>
              </w:rPr>
            </w:pPr>
            <w:r w:rsidRPr="00CB1533">
              <w:rPr>
                <w:rFonts w:eastAsia="Times New Roman"/>
                <w:i/>
                <w:iCs/>
                <w:sz w:val="20"/>
                <w:szCs w:val="20"/>
              </w:rPr>
              <w:t>Day-Ahead Non-Spin Price</w:t>
            </w:r>
            <w:r w:rsidRPr="00CB1533">
              <w:rPr>
                <w:rFonts w:eastAsia="Times New Roman"/>
                <w:iCs/>
                <w:sz w:val="20"/>
                <w:szCs w:val="20"/>
              </w:rPr>
              <w:t>—The DAM Non-Spin price for the Operating Hour.</w:t>
            </w:r>
          </w:p>
        </w:tc>
      </w:tr>
      <w:tr w:rsidR="00CB1533" w:rsidRPr="00CB1533" w14:paraId="1C99090D" w14:textId="77777777" w:rsidTr="00D34EC1">
        <w:trPr>
          <w:cantSplit/>
        </w:trPr>
        <w:tc>
          <w:tcPr>
            <w:tcW w:w="1883" w:type="dxa"/>
            <w:tcBorders>
              <w:top w:val="single" w:sz="4" w:space="0" w:color="auto"/>
              <w:left w:val="single" w:sz="4" w:space="0" w:color="auto"/>
              <w:bottom w:val="single" w:sz="4" w:space="0" w:color="auto"/>
              <w:right w:val="single" w:sz="4" w:space="0" w:color="auto"/>
            </w:tcBorders>
            <w:hideMark/>
          </w:tcPr>
          <w:p w14:paraId="0CD6DAD7"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DANSNOBL</w:t>
            </w:r>
            <w:r w:rsidRPr="00CB1533">
              <w:rPr>
                <w:rFonts w:eastAsia="Times New Roman"/>
                <w:iCs/>
                <w:sz w:val="20"/>
                <w:szCs w:val="20"/>
                <w:vertAlign w:val="subscript"/>
              </w:rPr>
              <w:t xml:space="preserve"> </w:t>
            </w:r>
            <w:r w:rsidRPr="00CB1533">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2996174A"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E0839A9" w14:textId="77777777" w:rsidR="00CB1533" w:rsidRPr="00CB1533" w:rsidRDefault="00CB1533" w:rsidP="00CB1533">
            <w:pPr>
              <w:spacing w:after="60"/>
              <w:rPr>
                <w:rFonts w:eastAsia="Times New Roman"/>
                <w:i/>
                <w:iCs/>
                <w:sz w:val="20"/>
                <w:szCs w:val="20"/>
              </w:rPr>
            </w:pPr>
            <w:r w:rsidRPr="00CB1533">
              <w:rPr>
                <w:rFonts w:eastAsia="Times New Roman"/>
                <w:i/>
                <w:iCs/>
                <w:sz w:val="20"/>
                <w:szCs w:val="20"/>
              </w:rPr>
              <w:t>Day-Ahead Non-Spin New Obligation per QSE—</w:t>
            </w:r>
            <w:r w:rsidRPr="00CB1533">
              <w:rPr>
                <w:rFonts w:eastAsia="Times New Roman"/>
                <w:iCs/>
                <w:sz w:val="20"/>
                <w:szCs w:val="20"/>
              </w:rPr>
              <w:t xml:space="preserve">The updated Non-Spin Ancillary Service Obligation in Real-Time for QSE </w:t>
            </w:r>
            <w:r w:rsidRPr="00CB1533">
              <w:rPr>
                <w:rFonts w:eastAsia="Times New Roman"/>
                <w:i/>
                <w:iCs/>
                <w:sz w:val="20"/>
                <w:szCs w:val="20"/>
              </w:rPr>
              <w:t>q</w:t>
            </w:r>
            <w:r w:rsidRPr="00CB1533">
              <w:rPr>
                <w:rFonts w:eastAsia="Times New Roman"/>
                <w:iCs/>
                <w:sz w:val="20"/>
                <w:szCs w:val="20"/>
              </w:rPr>
              <w:t xml:space="preserve"> for the Operating Hour.</w:t>
            </w:r>
          </w:p>
        </w:tc>
      </w:tr>
      <w:tr w:rsidR="00CB1533" w:rsidRPr="00CB1533" w14:paraId="6E6B3F06" w14:textId="77777777" w:rsidTr="00D34EC1">
        <w:trPr>
          <w:cantSplit/>
        </w:trPr>
        <w:tc>
          <w:tcPr>
            <w:tcW w:w="1883" w:type="dxa"/>
            <w:tcBorders>
              <w:top w:val="single" w:sz="4" w:space="0" w:color="auto"/>
              <w:left w:val="single" w:sz="4" w:space="0" w:color="auto"/>
              <w:bottom w:val="single" w:sz="4" w:space="0" w:color="auto"/>
              <w:right w:val="single" w:sz="4" w:space="0" w:color="auto"/>
            </w:tcBorders>
            <w:hideMark/>
          </w:tcPr>
          <w:p w14:paraId="35FCE68E"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 xml:space="preserve">PCNSR </w:t>
            </w:r>
            <w:r w:rsidRPr="00CB1533">
              <w:rPr>
                <w:rFonts w:eastAsia="Times New Roman"/>
                <w:i/>
                <w:iCs/>
                <w:sz w:val="20"/>
                <w:szCs w:val="20"/>
                <w:vertAlign w:val="subscript"/>
              </w:rPr>
              <w:t>r,</w:t>
            </w:r>
            <w:r w:rsidRPr="00CB1533">
              <w:rPr>
                <w:rFonts w:eastAsia="Times New Roman"/>
                <w:i/>
                <w:iCs/>
                <w:sz w:val="20"/>
                <w:szCs w:val="20"/>
              </w:rPr>
              <w:t xml:space="preserve"> </w:t>
            </w:r>
            <w:r w:rsidRPr="00CB1533">
              <w:rPr>
                <w:rFonts w:eastAsia="Times New Roma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42259D38"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80D39B2" w14:textId="77777777" w:rsidR="00CB1533" w:rsidRPr="00CB1533" w:rsidRDefault="00CB1533" w:rsidP="00CB1533">
            <w:pPr>
              <w:spacing w:after="60"/>
              <w:rPr>
                <w:rFonts w:eastAsia="Times New Roman"/>
                <w:i/>
                <w:iCs/>
                <w:sz w:val="20"/>
                <w:szCs w:val="20"/>
              </w:rPr>
            </w:pPr>
            <w:r w:rsidRPr="00CB1533">
              <w:rPr>
                <w:rFonts w:eastAsia="Times New Roman"/>
                <w:i/>
                <w:iCs/>
                <w:sz w:val="20"/>
                <w:szCs w:val="20"/>
              </w:rPr>
              <w:t>Procured Capacity for Non-Spin per Resource per QSE in DAM</w:t>
            </w:r>
            <w:r w:rsidRPr="00CB1533">
              <w:rPr>
                <w:rFonts w:eastAsia="Times New Roman"/>
                <w:iCs/>
                <w:sz w:val="20"/>
                <w:szCs w:val="20"/>
              </w:rPr>
              <w:t xml:space="preserve">—The Non-Spin capacity awarded to QSE </w:t>
            </w:r>
            <w:r w:rsidRPr="00CB1533">
              <w:rPr>
                <w:rFonts w:eastAsia="Times New Roman"/>
                <w:i/>
                <w:iCs/>
                <w:sz w:val="20"/>
                <w:szCs w:val="20"/>
              </w:rPr>
              <w:t>q</w:t>
            </w:r>
            <w:r w:rsidRPr="00CB1533">
              <w:rPr>
                <w:rFonts w:eastAsia="Times New Roman"/>
                <w:iCs/>
                <w:sz w:val="20"/>
                <w:szCs w:val="20"/>
              </w:rPr>
              <w:t xml:space="preserve"> in the DAM for Resource </w:t>
            </w:r>
            <w:r w:rsidRPr="00CB1533">
              <w:rPr>
                <w:rFonts w:eastAsia="Times New Roman"/>
                <w:i/>
                <w:iCs/>
                <w:sz w:val="20"/>
                <w:szCs w:val="20"/>
              </w:rPr>
              <w:t>r</w:t>
            </w:r>
            <w:r w:rsidRPr="00CB1533">
              <w:rPr>
                <w:rFonts w:eastAsia="Times New Roman"/>
                <w:iCs/>
                <w:sz w:val="20"/>
                <w:szCs w:val="20"/>
              </w:rPr>
              <w:t xml:space="preserve"> for the Operating Hour.  Where for a Combined Cycle Train, the Resource </w:t>
            </w:r>
            <w:r w:rsidRPr="00CB1533">
              <w:rPr>
                <w:rFonts w:eastAsia="Times New Roman"/>
                <w:i/>
                <w:iCs/>
                <w:sz w:val="20"/>
                <w:szCs w:val="20"/>
              </w:rPr>
              <w:t xml:space="preserve">r </w:t>
            </w:r>
            <w:r w:rsidRPr="00CB1533">
              <w:rPr>
                <w:rFonts w:eastAsia="Times New Roman"/>
                <w:iCs/>
                <w:sz w:val="20"/>
                <w:szCs w:val="20"/>
              </w:rPr>
              <w:t>is a Combined Cycle Generation Resource within the Combined Cycle Train.</w:t>
            </w:r>
          </w:p>
        </w:tc>
      </w:tr>
      <w:tr w:rsidR="00CB1533" w:rsidRPr="00CB1533" w14:paraId="593EBE3F" w14:textId="77777777" w:rsidTr="00D34EC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35DAF75"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 xml:space="preserve">DANSOAWD </w:t>
            </w:r>
            <w:r w:rsidRPr="00CB1533">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C20F318"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71AC684" w14:textId="77777777" w:rsidR="00CB1533" w:rsidRPr="00CB1533" w:rsidRDefault="00CB1533" w:rsidP="00CB1533">
            <w:pPr>
              <w:spacing w:after="60"/>
              <w:rPr>
                <w:rFonts w:eastAsia="Times New Roman"/>
                <w:i/>
                <w:iCs/>
                <w:sz w:val="20"/>
                <w:szCs w:val="20"/>
              </w:rPr>
            </w:pPr>
            <w:r w:rsidRPr="00CB1533">
              <w:rPr>
                <w:rFonts w:eastAsia="Times New Roman"/>
                <w:i/>
                <w:iCs/>
                <w:sz w:val="20"/>
                <w:szCs w:val="20"/>
              </w:rPr>
              <w:t>Day-Ahead Non-Spin Only Award for the QSE</w:t>
            </w:r>
            <w:r w:rsidRPr="00CB1533">
              <w:rPr>
                <w:rFonts w:eastAsia="Times New Roman"/>
                <w:iCs/>
                <w:sz w:val="20"/>
                <w:szCs w:val="20"/>
              </w:rPr>
              <w:t xml:space="preserve">—The Non-Spin Only capacity awarded in the DAM to QSE </w:t>
            </w:r>
            <w:r w:rsidRPr="00CB1533">
              <w:rPr>
                <w:rFonts w:eastAsia="Times New Roman"/>
                <w:i/>
                <w:iCs/>
                <w:sz w:val="20"/>
                <w:szCs w:val="20"/>
              </w:rPr>
              <w:t>q</w:t>
            </w:r>
            <w:r w:rsidRPr="00CB1533">
              <w:rPr>
                <w:rFonts w:eastAsia="Times New Roman"/>
                <w:iCs/>
                <w:sz w:val="20"/>
                <w:szCs w:val="20"/>
              </w:rPr>
              <w:t xml:space="preserve"> for the Operating Hour.  </w:t>
            </w:r>
          </w:p>
        </w:tc>
      </w:tr>
      <w:tr w:rsidR="00CB1533" w:rsidRPr="00CB1533" w14:paraId="1FF84969" w14:textId="77777777" w:rsidTr="00D34EC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715604F" w14:textId="77777777" w:rsidR="00CB1533" w:rsidRPr="00CB1533" w:rsidRDefault="00CB1533" w:rsidP="00CB1533">
            <w:pPr>
              <w:spacing w:after="60"/>
              <w:rPr>
                <w:rFonts w:eastAsia="Times New Roman"/>
                <w:i/>
                <w:iCs/>
                <w:sz w:val="20"/>
                <w:szCs w:val="20"/>
              </w:rPr>
            </w:pPr>
            <w:r w:rsidRPr="00CB1533">
              <w:rPr>
                <w:rFonts w:eastAsia="Times New Roman"/>
                <w:iCs/>
                <w:sz w:val="20"/>
                <w:szCs w:val="20"/>
              </w:rPr>
              <w:t xml:space="preserve">DANSAMT </w:t>
            </w:r>
            <w:r w:rsidRPr="00CB1533">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A1CA657"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68264A2B" w14:textId="77777777" w:rsidR="00CB1533" w:rsidRPr="00CB1533" w:rsidRDefault="00CB1533" w:rsidP="00CB1533">
            <w:pPr>
              <w:spacing w:after="60"/>
              <w:rPr>
                <w:rFonts w:eastAsia="Times New Roman"/>
                <w:iCs/>
                <w:sz w:val="20"/>
                <w:szCs w:val="20"/>
              </w:rPr>
            </w:pPr>
            <w:r w:rsidRPr="00CB1533">
              <w:rPr>
                <w:rFonts w:eastAsia="Times New Roman"/>
                <w:i/>
                <w:iCs/>
                <w:sz w:val="20"/>
                <w:szCs w:val="20"/>
              </w:rPr>
              <w:t>Day-Ahead Non-Spin Amount per QSE</w:t>
            </w:r>
            <w:r w:rsidRPr="00CB1533">
              <w:rPr>
                <w:rFonts w:eastAsia="Times New Roman"/>
                <w:iCs/>
                <w:sz w:val="20"/>
                <w:szCs w:val="20"/>
              </w:rPr>
              <w:t xml:space="preserve">—QSE </w:t>
            </w:r>
            <w:r w:rsidRPr="00CB1533">
              <w:rPr>
                <w:rFonts w:eastAsia="Times New Roman"/>
                <w:i/>
                <w:iCs/>
                <w:sz w:val="20"/>
                <w:szCs w:val="20"/>
              </w:rPr>
              <w:t>q</w:t>
            </w:r>
            <w:r w:rsidRPr="00CB1533">
              <w:rPr>
                <w:rFonts w:eastAsia="Times New Roman"/>
                <w:iCs/>
                <w:sz w:val="20"/>
                <w:szCs w:val="20"/>
              </w:rPr>
              <w:t>’s share of the DAM cost for Non-Spin for the Operating Hour.</w:t>
            </w:r>
          </w:p>
        </w:tc>
      </w:tr>
      <w:tr w:rsidR="00CB1533" w:rsidRPr="00CB1533" w14:paraId="3655B2AC" w14:textId="77777777" w:rsidTr="00D34EC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325094E"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HLRS</w:t>
            </w:r>
            <w:r w:rsidRPr="00CB1533">
              <w:rPr>
                <w:rFonts w:eastAsia="Times New Roma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0EE2A5BE"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27FD2A8A" w14:textId="77777777" w:rsidR="00CB1533" w:rsidRPr="00CB1533" w:rsidRDefault="00CB1533" w:rsidP="00CB1533">
            <w:pPr>
              <w:spacing w:after="60"/>
              <w:rPr>
                <w:rFonts w:eastAsia="Times New Roman"/>
                <w:iCs/>
                <w:sz w:val="20"/>
                <w:szCs w:val="20"/>
              </w:rPr>
            </w:pPr>
            <w:r w:rsidRPr="00CB1533">
              <w:rPr>
                <w:rFonts w:eastAsia="Times New Roman"/>
                <w:i/>
                <w:iCs/>
                <w:sz w:val="20"/>
                <w:szCs w:val="20"/>
              </w:rPr>
              <w:t>Hourly Load Ratio Share per QSE</w:t>
            </w:r>
            <w:r w:rsidRPr="00CB1533">
              <w:rPr>
                <w:rFonts w:eastAsia="Times New Roman"/>
                <w:iCs/>
                <w:sz w:val="20"/>
                <w:szCs w:val="20"/>
              </w:rPr>
              <w:t xml:space="preserve">—The Real-Time LRS as defined in Section 6.6.2.4, QSE Load Ratio Share for an Operating Hour, for QSE </w:t>
            </w:r>
            <w:r w:rsidRPr="00CB1533">
              <w:rPr>
                <w:rFonts w:eastAsia="Times New Roman"/>
                <w:i/>
                <w:iCs/>
                <w:sz w:val="20"/>
                <w:szCs w:val="20"/>
              </w:rPr>
              <w:t>q</w:t>
            </w:r>
            <w:r w:rsidRPr="00CB1533">
              <w:rPr>
                <w:rFonts w:eastAsia="Times New Roman"/>
                <w:iCs/>
                <w:sz w:val="20"/>
                <w:szCs w:val="20"/>
              </w:rPr>
              <w:t xml:space="preserve"> for the Operating Hour.</w:t>
            </w:r>
          </w:p>
        </w:tc>
      </w:tr>
      <w:tr w:rsidR="00CB1533" w:rsidRPr="00CB1533" w14:paraId="06DBBE4E" w14:textId="77777777" w:rsidTr="00D34EC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0B42F5A"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 xml:space="preserve">DAPCNSQTOT  </w:t>
            </w:r>
          </w:p>
        </w:tc>
        <w:tc>
          <w:tcPr>
            <w:tcW w:w="990" w:type="dxa"/>
            <w:tcBorders>
              <w:top w:val="single" w:sz="4" w:space="0" w:color="auto"/>
              <w:left w:val="single" w:sz="4" w:space="0" w:color="auto"/>
              <w:bottom w:val="single" w:sz="4" w:space="0" w:color="auto"/>
              <w:right w:val="single" w:sz="4" w:space="0" w:color="auto"/>
            </w:tcBorders>
            <w:hideMark/>
          </w:tcPr>
          <w:p w14:paraId="6B895261"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E2A4668" w14:textId="77777777" w:rsidR="00CB1533" w:rsidRPr="00CB1533" w:rsidRDefault="00CB1533" w:rsidP="00CB1533">
            <w:pPr>
              <w:spacing w:after="60"/>
              <w:rPr>
                <w:rFonts w:eastAsia="Times New Roman"/>
                <w:iCs/>
                <w:sz w:val="20"/>
                <w:szCs w:val="20"/>
              </w:rPr>
            </w:pPr>
            <w:r w:rsidRPr="00CB1533">
              <w:rPr>
                <w:rFonts w:eastAsia="Times New Roman"/>
                <w:i/>
                <w:iCs/>
                <w:sz w:val="20"/>
                <w:szCs w:val="20"/>
              </w:rPr>
              <w:t>Day-Ahead Procured Capacity for Non-Spin Total</w:t>
            </w:r>
            <w:r w:rsidRPr="00CB1533">
              <w:rPr>
                <w:rFonts w:eastAsia="Times New Roman"/>
                <w:iCs/>
                <w:sz w:val="20"/>
                <w:szCs w:val="20"/>
              </w:rPr>
              <w:t>—The total Non-Spin capacity for all QSEs for all Non-Spin awarded and self-arranged in the DAM for the Operating Hour.</w:t>
            </w:r>
          </w:p>
        </w:tc>
      </w:tr>
      <w:tr w:rsidR="00CB1533" w:rsidRPr="00CB1533" w14:paraId="48BF8E6A" w14:textId="77777777" w:rsidTr="00D34EC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720647E"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 xml:space="preserve">DASANSQ </w:t>
            </w:r>
            <w:r w:rsidRPr="00CB1533">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0BC0B6A"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90ED2F2" w14:textId="77777777" w:rsidR="00CB1533" w:rsidRPr="00CB1533" w:rsidRDefault="00CB1533" w:rsidP="00CB1533">
            <w:pPr>
              <w:spacing w:after="60"/>
              <w:rPr>
                <w:rFonts w:eastAsia="Times New Roman"/>
                <w:iCs/>
                <w:sz w:val="20"/>
                <w:szCs w:val="20"/>
              </w:rPr>
            </w:pPr>
            <w:r w:rsidRPr="00CB1533">
              <w:rPr>
                <w:rFonts w:eastAsia="Times New Roman"/>
                <w:i/>
                <w:iCs/>
                <w:sz w:val="20"/>
                <w:szCs w:val="20"/>
              </w:rPr>
              <w:t>Day-Ahead Self-Arranged Non-Spin Quantity per QSE</w:t>
            </w:r>
            <w:r w:rsidRPr="00CB1533">
              <w:rPr>
                <w:rFonts w:eastAsia="Times New Roman"/>
                <w:iCs/>
                <w:sz w:val="20"/>
                <w:szCs w:val="20"/>
              </w:rPr>
              <w:t xml:space="preserve">—The self-arranged Non-Spin capacity submitted by QSE </w:t>
            </w:r>
            <w:r w:rsidRPr="00CB1533">
              <w:rPr>
                <w:rFonts w:eastAsia="Times New Roman"/>
                <w:i/>
                <w:iCs/>
                <w:sz w:val="20"/>
                <w:szCs w:val="20"/>
              </w:rPr>
              <w:t>q</w:t>
            </w:r>
            <w:r w:rsidRPr="00CB1533">
              <w:rPr>
                <w:rFonts w:eastAsia="Times New Roman"/>
                <w:iCs/>
                <w:sz w:val="20"/>
                <w:szCs w:val="20"/>
              </w:rPr>
              <w:t xml:space="preserve"> before 1000 in the DAM for the Operating Hour.</w:t>
            </w:r>
          </w:p>
        </w:tc>
      </w:tr>
      <w:tr w:rsidR="00CB1533" w:rsidRPr="00CB1533" w14:paraId="577AD49C" w14:textId="77777777" w:rsidTr="00D34EC1">
        <w:trPr>
          <w:cantSplit/>
        </w:trPr>
        <w:tc>
          <w:tcPr>
            <w:tcW w:w="1883" w:type="dxa"/>
            <w:tcBorders>
              <w:top w:val="single" w:sz="4" w:space="0" w:color="auto"/>
              <w:left w:val="single" w:sz="4" w:space="0" w:color="auto"/>
              <w:bottom w:val="single" w:sz="4" w:space="0" w:color="auto"/>
              <w:right w:val="single" w:sz="4" w:space="0" w:color="auto"/>
            </w:tcBorders>
            <w:hideMark/>
          </w:tcPr>
          <w:p w14:paraId="77C76620" w14:textId="77777777" w:rsidR="00CB1533" w:rsidRPr="00CB1533" w:rsidRDefault="00CB1533" w:rsidP="00CB1533">
            <w:pPr>
              <w:spacing w:after="60"/>
              <w:rPr>
                <w:rFonts w:eastAsia="Times New Roman"/>
                <w:i/>
                <w:iCs/>
                <w:sz w:val="20"/>
                <w:szCs w:val="20"/>
              </w:rPr>
            </w:pPr>
            <w:r w:rsidRPr="00CB1533">
              <w:rPr>
                <w:rFonts w:eastAsia="Times New Roma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37A5CFDD"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F241D09"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A QSE.</w:t>
            </w:r>
          </w:p>
        </w:tc>
      </w:tr>
      <w:tr w:rsidR="00CB1533" w:rsidRPr="00CB1533" w14:paraId="1CC2DFA0" w14:textId="77777777" w:rsidTr="00D34EC1">
        <w:trPr>
          <w:cantSplit/>
        </w:trPr>
        <w:tc>
          <w:tcPr>
            <w:tcW w:w="1883" w:type="dxa"/>
            <w:tcBorders>
              <w:top w:val="single" w:sz="4" w:space="0" w:color="auto"/>
              <w:left w:val="single" w:sz="4" w:space="0" w:color="auto"/>
              <w:bottom w:val="single" w:sz="4" w:space="0" w:color="auto"/>
              <w:right w:val="single" w:sz="4" w:space="0" w:color="auto"/>
            </w:tcBorders>
            <w:hideMark/>
          </w:tcPr>
          <w:p w14:paraId="1E3B45B5" w14:textId="77777777" w:rsidR="00CB1533" w:rsidRPr="00CB1533" w:rsidRDefault="00CB1533" w:rsidP="00CB1533">
            <w:pPr>
              <w:spacing w:after="60"/>
              <w:rPr>
                <w:rFonts w:eastAsia="Times New Roman"/>
                <w:i/>
                <w:iCs/>
                <w:sz w:val="20"/>
                <w:szCs w:val="20"/>
              </w:rPr>
            </w:pPr>
            <w:r w:rsidRPr="00CB1533">
              <w:rPr>
                <w:rFonts w:eastAsia="Times New Roma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62EDECD8"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CA40E3B"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A Resource.</w:t>
            </w:r>
          </w:p>
        </w:tc>
      </w:tr>
    </w:tbl>
    <w:p w14:paraId="7B09D011" w14:textId="77777777" w:rsidR="00CB1533" w:rsidRPr="00CB1533" w:rsidRDefault="00CB1533" w:rsidP="00CB1533">
      <w:pPr>
        <w:spacing w:before="240" w:after="240"/>
        <w:ind w:left="1440" w:hanging="720"/>
        <w:rPr>
          <w:rFonts w:eastAsia="Times New Roman"/>
          <w:iCs/>
          <w:szCs w:val="20"/>
        </w:rPr>
      </w:pPr>
      <w:r w:rsidRPr="00CB1533">
        <w:rPr>
          <w:rFonts w:eastAsia="Times New Roman"/>
          <w:iCs/>
          <w:szCs w:val="20"/>
        </w:rPr>
        <w:t>(e)</w:t>
      </w:r>
      <w:r w:rsidRPr="00CB1533">
        <w:rPr>
          <w:rFonts w:eastAsia="Times New Roman"/>
          <w:iCs/>
          <w:szCs w:val="20"/>
        </w:rPr>
        <w:tab/>
        <w:t>For ERCOT Contingency Reserve Service</w:t>
      </w:r>
      <w:r w:rsidRPr="00CB1533">
        <w:rPr>
          <w:rFonts w:eastAsia="Times New Roman"/>
          <w:i/>
          <w:sz w:val="20"/>
          <w:szCs w:val="20"/>
        </w:rPr>
        <w:t xml:space="preserve"> </w:t>
      </w:r>
      <w:r w:rsidRPr="00CB1533">
        <w:rPr>
          <w:rFonts w:eastAsia="Times New Roman"/>
          <w:iCs/>
          <w:szCs w:val="20"/>
        </w:rPr>
        <w:t>(ECRS), if applicable:</w:t>
      </w:r>
    </w:p>
    <w:p w14:paraId="42801F4D" w14:textId="77777777" w:rsidR="00CB1533" w:rsidRPr="00CB1533" w:rsidRDefault="00CB1533" w:rsidP="00CB1533">
      <w:pPr>
        <w:ind w:left="1440" w:hanging="720"/>
        <w:rPr>
          <w:rFonts w:eastAsia="Times New Roman"/>
          <w:iCs/>
          <w:szCs w:val="20"/>
        </w:rPr>
      </w:pPr>
      <w:r w:rsidRPr="00CB1533">
        <w:rPr>
          <w:rFonts w:eastAsia="Times New Roman"/>
          <w:iCs/>
          <w:szCs w:val="20"/>
        </w:rPr>
        <w:t xml:space="preserve">DARTPCECRAMT </w:t>
      </w:r>
      <w:r w:rsidRPr="00CB1533">
        <w:rPr>
          <w:rFonts w:eastAsia="Times New Roman"/>
          <w:i/>
          <w:iCs/>
          <w:szCs w:val="20"/>
          <w:vertAlign w:val="subscript"/>
        </w:rPr>
        <w:t>q</w:t>
      </w:r>
      <w:r w:rsidRPr="00CB1533">
        <w:rPr>
          <w:rFonts w:eastAsia="Times New Roman"/>
          <w:iCs/>
          <w:szCs w:val="20"/>
        </w:rPr>
        <w:t xml:space="preserve"> = (DAECRNOBL </w:t>
      </w:r>
      <w:r w:rsidRPr="00CB1533">
        <w:rPr>
          <w:rFonts w:eastAsia="Times New Roman"/>
          <w:i/>
          <w:iCs/>
          <w:szCs w:val="20"/>
          <w:vertAlign w:val="subscript"/>
        </w:rPr>
        <w:t>q</w:t>
      </w:r>
      <w:r w:rsidRPr="00CB1533">
        <w:rPr>
          <w:rFonts w:eastAsia="Times New Roman"/>
          <w:iCs/>
          <w:szCs w:val="20"/>
        </w:rPr>
        <w:t xml:space="preserve"> – DASAECRQ </w:t>
      </w:r>
      <w:r w:rsidRPr="00CB1533">
        <w:rPr>
          <w:rFonts w:eastAsia="Times New Roman"/>
          <w:i/>
          <w:iCs/>
          <w:szCs w:val="20"/>
          <w:vertAlign w:val="subscript"/>
        </w:rPr>
        <w:t>q</w:t>
      </w:r>
      <w:r w:rsidRPr="00CB1533">
        <w:rPr>
          <w:rFonts w:eastAsia="Times New Roman"/>
          <w:iCs/>
          <w:szCs w:val="20"/>
        </w:rPr>
        <w:t xml:space="preserve">) * DAECRPR –  </w:t>
      </w:r>
    </w:p>
    <w:p w14:paraId="483DA204" w14:textId="77777777" w:rsidR="00CB1533" w:rsidRPr="00CB1533" w:rsidRDefault="00CB1533" w:rsidP="00CB1533">
      <w:pPr>
        <w:spacing w:after="240"/>
        <w:ind w:left="2880"/>
        <w:rPr>
          <w:rFonts w:eastAsia="Times New Roman"/>
          <w:iCs/>
          <w:szCs w:val="20"/>
        </w:rPr>
      </w:pPr>
      <w:r w:rsidRPr="00CB1533">
        <w:rPr>
          <w:rFonts w:eastAsia="Times New Roman"/>
          <w:iCs/>
          <w:szCs w:val="20"/>
        </w:rPr>
        <w:t xml:space="preserve">      DAECRAMT </w:t>
      </w:r>
      <w:r w:rsidRPr="00CB1533">
        <w:rPr>
          <w:rFonts w:eastAsia="Times New Roman"/>
          <w:i/>
          <w:iCs/>
          <w:szCs w:val="20"/>
          <w:vertAlign w:val="subscript"/>
        </w:rPr>
        <w:t>q</w:t>
      </w:r>
    </w:p>
    <w:p w14:paraId="7F7D5382" w14:textId="77777777" w:rsidR="00CB1533" w:rsidRPr="00CB1533" w:rsidRDefault="00CB1533" w:rsidP="00CB1533">
      <w:pPr>
        <w:spacing w:after="240"/>
        <w:ind w:left="720" w:hanging="720"/>
        <w:rPr>
          <w:rFonts w:eastAsia="Times New Roman"/>
          <w:iCs/>
          <w:szCs w:val="20"/>
        </w:rPr>
      </w:pPr>
      <w:r w:rsidRPr="00CB1533">
        <w:rPr>
          <w:rFonts w:eastAsia="Times New Roman"/>
          <w:iCs/>
          <w:szCs w:val="20"/>
        </w:rPr>
        <w:t>Where:</w:t>
      </w:r>
    </w:p>
    <w:p w14:paraId="05F99D30" w14:textId="77777777" w:rsidR="00CB1533" w:rsidRPr="00CB1533" w:rsidRDefault="00CB1533" w:rsidP="00CB1533">
      <w:pPr>
        <w:spacing w:after="240"/>
        <w:ind w:left="1440" w:hanging="720"/>
        <w:rPr>
          <w:rFonts w:eastAsia="Times New Roman"/>
          <w:iCs/>
          <w:szCs w:val="20"/>
        </w:rPr>
      </w:pPr>
      <w:r w:rsidRPr="00CB1533">
        <w:rPr>
          <w:rFonts w:eastAsia="Times New Roman"/>
          <w:iCs/>
          <w:szCs w:val="20"/>
        </w:rPr>
        <w:t xml:space="preserve">DAECRNOBL </w:t>
      </w:r>
      <w:r w:rsidRPr="00CB1533">
        <w:rPr>
          <w:rFonts w:eastAsia="Times New Roman"/>
          <w:i/>
          <w:iCs/>
          <w:szCs w:val="20"/>
          <w:vertAlign w:val="subscript"/>
        </w:rPr>
        <w:t>q</w:t>
      </w:r>
      <w:r w:rsidRPr="00CB1533">
        <w:rPr>
          <w:rFonts w:eastAsia="Times New Roman"/>
          <w:iCs/>
          <w:szCs w:val="20"/>
        </w:rPr>
        <w:t xml:space="preserve"> = DAPCECRQTOT * HLRS </w:t>
      </w:r>
      <w:r w:rsidRPr="00CB1533">
        <w:rPr>
          <w:rFonts w:eastAsia="Times New Roman"/>
          <w:i/>
          <w:iCs/>
          <w:szCs w:val="20"/>
          <w:vertAlign w:val="subscript"/>
        </w:rPr>
        <w:t>q</w:t>
      </w:r>
      <w:r w:rsidRPr="00CB1533">
        <w:rPr>
          <w:rFonts w:eastAsia="Times New Roman"/>
          <w:iCs/>
          <w:szCs w:val="20"/>
        </w:rPr>
        <w:t xml:space="preserve"> </w:t>
      </w:r>
    </w:p>
    <w:p w14:paraId="540FF0C2" w14:textId="77777777" w:rsidR="00CB1533" w:rsidRPr="00CB1533" w:rsidRDefault="00CB1533" w:rsidP="00CB1533">
      <w:pPr>
        <w:spacing w:after="240"/>
        <w:ind w:left="1440" w:hanging="720"/>
        <w:rPr>
          <w:rFonts w:eastAsia="Times New Roman"/>
          <w:iCs/>
          <w:szCs w:val="20"/>
        </w:rPr>
      </w:pPr>
      <w:r w:rsidRPr="00CB1533">
        <w:rPr>
          <w:rFonts w:eastAsia="Times New Roman"/>
          <w:iCs/>
          <w:szCs w:val="20"/>
        </w:rPr>
        <w:t xml:space="preserve">DAPCECRQTOT  =  </w:t>
      </w:r>
      <w:r w:rsidRPr="00CB1533">
        <w:rPr>
          <w:rFonts w:eastAsia="Times New Roman"/>
          <w:iCs/>
          <w:position w:val="-22"/>
          <w:szCs w:val="20"/>
        </w:rPr>
        <w:object w:dxaOrig="285" w:dyaOrig="285" w14:anchorId="47039394">
          <v:shape id="_x0000_i1133" type="#_x0000_t75" style="width:30pt;height:30pt" o:ole="">
            <v:imagedata r:id="rId150" o:title=""/>
          </v:shape>
          <o:OLEObject Type="Embed" ProgID="Equation.3" ShapeID="_x0000_i1133" DrawAspect="Content" ObjectID="_1827312240" r:id="rId161"/>
        </w:object>
      </w:r>
      <w:r w:rsidRPr="00CB1533">
        <w:rPr>
          <w:rFonts w:eastAsia="Times New Roman"/>
          <w:iCs/>
          <w:szCs w:val="20"/>
        </w:rPr>
        <w:t>(</w:t>
      </w:r>
      <w:r w:rsidRPr="00CB1533">
        <w:rPr>
          <w:rFonts w:eastAsia="Times New Roman"/>
          <w:iCs/>
          <w:position w:val="-18"/>
          <w:szCs w:val="20"/>
        </w:rPr>
        <w:object w:dxaOrig="285" w:dyaOrig="570" w14:anchorId="6F4167DC">
          <v:shape id="_x0000_i1134" type="#_x0000_t75" style="width:12pt;height:30pt" o:ole="">
            <v:imagedata r:id="rId152" o:title=""/>
          </v:shape>
          <o:OLEObject Type="Embed" ProgID="Equation.3" ShapeID="_x0000_i1134" DrawAspect="Content" ObjectID="_1827312241" r:id="rId162"/>
        </w:object>
      </w:r>
      <w:r w:rsidRPr="00CB1533">
        <w:rPr>
          <w:rFonts w:eastAsia="Times New Roman"/>
          <w:bCs/>
          <w:iCs/>
          <w:szCs w:val="20"/>
        </w:rPr>
        <w:t>PCECRR</w:t>
      </w:r>
      <w:r w:rsidRPr="00CB1533">
        <w:rPr>
          <w:rFonts w:eastAsia="Times New Roman"/>
          <w:bCs/>
          <w:i/>
          <w:iCs/>
          <w:szCs w:val="20"/>
        </w:rPr>
        <w:t xml:space="preserve"> </w:t>
      </w:r>
      <w:r w:rsidRPr="00CB1533">
        <w:rPr>
          <w:rFonts w:eastAsia="Times New Roman"/>
          <w:bCs/>
          <w:i/>
          <w:iCs/>
          <w:szCs w:val="20"/>
          <w:vertAlign w:val="subscript"/>
        </w:rPr>
        <w:t>r, q, DAM</w:t>
      </w:r>
      <w:r w:rsidRPr="00CB1533">
        <w:rPr>
          <w:rFonts w:eastAsia="Times New Roman"/>
          <w:iCs/>
          <w:szCs w:val="20"/>
        </w:rPr>
        <w:t xml:space="preserve"> + DAECROAWD </w:t>
      </w:r>
      <w:r w:rsidRPr="00CB1533">
        <w:rPr>
          <w:rFonts w:eastAsia="Times New Roman"/>
          <w:i/>
          <w:iCs/>
          <w:szCs w:val="20"/>
          <w:vertAlign w:val="subscript"/>
        </w:rPr>
        <w:t>q</w:t>
      </w:r>
      <w:r w:rsidRPr="00CB1533">
        <w:rPr>
          <w:rFonts w:eastAsia="Times New Roman"/>
          <w:iCs/>
          <w:szCs w:val="20"/>
        </w:rPr>
        <w:t xml:space="preserve"> + DASAECRQ </w:t>
      </w:r>
      <w:r w:rsidRPr="00CB1533">
        <w:rPr>
          <w:rFonts w:eastAsia="Times New Roman"/>
          <w:i/>
          <w:iCs/>
          <w:szCs w:val="20"/>
          <w:vertAlign w:val="subscript"/>
        </w:rPr>
        <w:t>q</w:t>
      </w:r>
      <w:r w:rsidRPr="00CB1533">
        <w:rPr>
          <w:rFonts w:eastAsia="Times New Roman"/>
          <w:iCs/>
          <w:szCs w:val="20"/>
        </w:rPr>
        <w:t>)</w:t>
      </w:r>
    </w:p>
    <w:p w14:paraId="029436C5" w14:textId="77777777" w:rsidR="00CB1533" w:rsidRPr="00CB1533" w:rsidRDefault="00CB1533" w:rsidP="00CB1533">
      <w:pPr>
        <w:rPr>
          <w:rFonts w:eastAsia="Times New Roman"/>
        </w:rPr>
      </w:pPr>
      <w:r w:rsidRPr="00CB1533">
        <w:rPr>
          <w:rFonts w:eastAsia="Times New Roman"/>
          <w:szCs w:val="20"/>
        </w:rPr>
        <w:lastRenderedPageBreak/>
        <w:t>The above variables are defined as follows:</w:t>
      </w:r>
    </w:p>
    <w:tbl>
      <w:tblPr>
        <w:tblW w:w="923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2"/>
        <w:gridCol w:w="887"/>
        <w:gridCol w:w="6386"/>
      </w:tblGrid>
      <w:tr w:rsidR="00CB1533" w:rsidRPr="00CB1533" w14:paraId="447F1984" w14:textId="77777777" w:rsidTr="00CB1533">
        <w:trPr>
          <w:cantSplit/>
          <w:tblHeader/>
        </w:trPr>
        <w:tc>
          <w:tcPr>
            <w:tcW w:w="1962" w:type="dxa"/>
            <w:tcBorders>
              <w:top w:val="single" w:sz="4" w:space="0" w:color="auto"/>
              <w:left w:val="single" w:sz="4" w:space="0" w:color="auto"/>
              <w:bottom w:val="single" w:sz="4" w:space="0" w:color="auto"/>
              <w:right w:val="single" w:sz="4" w:space="0" w:color="auto"/>
            </w:tcBorders>
            <w:hideMark/>
          </w:tcPr>
          <w:p w14:paraId="0B05D373" w14:textId="77777777" w:rsidR="00CB1533" w:rsidRPr="00CB1533" w:rsidRDefault="00CB1533" w:rsidP="00CB1533">
            <w:pPr>
              <w:spacing w:after="120"/>
              <w:rPr>
                <w:rFonts w:eastAsia="Times New Roman"/>
                <w:b/>
                <w:iCs/>
                <w:sz w:val="20"/>
                <w:szCs w:val="20"/>
              </w:rPr>
            </w:pPr>
            <w:r w:rsidRPr="00CB1533">
              <w:rPr>
                <w:rFonts w:eastAsia="Times New Roman"/>
                <w:b/>
                <w:sz w:val="20"/>
                <w:szCs w:val="20"/>
              </w:rPr>
              <w:t>Variable</w:t>
            </w:r>
          </w:p>
        </w:tc>
        <w:tc>
          <w:tcPr>
            <w:tcW w:w="887" w:type="dxa"/>
            <w:tcBorders>
              <w:top w:val="single" w:sz="4" w:space="0" w:color="auto"/>
              <w:left w:val="single" w:sz="4" w:space="0" w:color="auto"/>
              <w:bottom w:val="single" w:sz="4" w:space="0" w:color="auto"/>
              <w:right w:val="single" w:sz="4" w:space="0" w:color="auto"/>
            </w:tcBorders>
            <w:hideMark/>
          </w:tcPr>
          <w:p w14:paraId="798D98E0" w14:textId="77777777" w:rsidR="00CB1533" w:rsidRPr="00CB1533" w:rsidRDefault="00CB1533" w:rsidP="00CB1533">
            <w:pPr>
              <w:spacing w:after="120"/>
              <w:rPr>
                <w:rFonts w:eastAsia="Times New Roman"/>
                <w:b/>
                <w:iCs/>
                <w:sz w:val="20"/>
                <w:szCs w:val="20"/>
              </w:rPr>
            </w:pPr>
            <w:r w:rsidRPr="00CB1533">
              <w:rPr>
                <w:rFonts w:eastAsia="Times New Roman"/>
                <w:b/>
                <w:iCs/>
                <w:sz w:val="20"/>
                <w:szCs w:val="20"/>
              </w:rPr>
              <w:t>Unit</w:t>
            </w:r>
          </w:p>
        </w:tc>
        <w:tc>
          <w:tcPr>
            <w:tcW w:w="6386" w:type="dxa"/>
            <w:tcBorders>
              <w:top w:val="single" w:sz="4" w:space="0" w:color="auto"/>
              <w:left w:val="single" w:sz="4" w:space="0" w:color="auto"/>
              <w:bottom w:val="single" w:sz="4" w:space="0" w:color="auto"/>
              <w:right w:val="single" w:sz="4" w:space="0" w:color="auto"/>
            </w:tcBorders>
            <w:hideMark/>
          </w:tcPr>
          <w:p w14:paraId="482EBFC1" w14:textId="77777777" w:rsidR="00CB1533" w:rsidRPr="00CB1533" w:rsidRDefault="00CB1533" w:rsidP="00CB1533">
            <w:pPr>
              <w:spacing w:after="120"/>
              <w:rPr>
                <w:rFonts w:eastAsia="Times New Roman"/>
                <w:b/>
                <w:iCs/>
                <w:sz w:val="20"/>
                <w:szCs w:val="20"/>
              </w:rPr>
            </w:pPr>
            <w:r w:rsidRPr="00CB1533">
              <w:rPr>
                <w:rFonts w:eastAsia="Times New Roman"/>
                <w:b/>
                <w:iCs/>
                <w:sz w:val="20"/>
                <w:szCs w:val="20"/>
              </w:rPr>
              <w:t>Description</w:t>
            </w:r>
          </w:p>
        </w:tc>
      </w:tr>
      <w:tr w:rsidR="00CB1533" w:rsidRPr="00CB1533" w14:paraId="58B19BE3" w14:textId="77777777" w:rsidTr="00CB1533">
        <w:trPr>
          <w:cantSplit/>
        </w:trPr>
        <w:tc>
          <w:tcPr>
            <w:tcW w:w="1962" w:type="dxa"/>
            <w:tcBorders>
              <w:top w:val="single" w:sz="4" w:space="0" w:color="auto"/>
              <w:left w:val="single" w:sz="4" w:space="0" w:color="auto"/>
              <w:bottom w:val="single" w:sz="4" w:space="0" w:color="auto"/>
              <w:right w:val="single" w:sz="4" w:space="0" w:color="auto"/>
            </w:tcBorders>
            <w:hideMark/>
          </w:tcPr>
          <w:p w14:paraId="5B02C4F4"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 xml:space="preserve">DARTPCECRAMT </w:t>
            </w:r>
            <w:r w:rsidRPr="00CB1533">
              <w:rPr>
                <w:rFonts w:eastAsia="Times New Roman"/>
                <w:i/>
                <w:iCs/>
                <w:sz w:val="20"/>
                <w:szCs w:val="20"/>
                <w:vertAlign w:val="subscript"/>
              </w:rPr>
              <w:t>q</w:t>
            </w:r>
          </w:p>
        </w:tc>
        <w:tc>
          <w:tcPr>
            <w:tcW w:w="887" w:type="dxa"/>
            <w:tcBorders>
              <w:top w:val="single" w:sz="4" w:space="0" w:color="auto"/>
              <w:left w:val="single" w:sz="4" w:space="0" w:color="auto"/>
              <w:bottom w:val="single" w:sz="4" w:space="0" w:color="auto"/>
              <w:right w:val="single" w:sz="4" w:space="0" w:color="auto"/>
            </w:tcBorders>
            <w:hideMark/>
          </w:tcPr>
          <w:p w14:paraId="144AA2FA"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w:t>
            </w:r>
          </w:p>
        </w:tc>
        <w:tc>
          <w:tcPr>
            <w:tcW w:w="6386" w:type="dxa"/>
            <w:tcBorders>
              <w:top w:val="single" w:sz="4" w:space="0" w:color="auto"/>
              <w:left w:val="single" w:sz="4" w:space="0" w:color="auto"/>
              <w:bottom w:val="single" w:sz="4" w:space="0" w:color="auto"/>
              <w:right w:val="single" w:sz="4" w:space="0" w:color="auto"/>
            </w:tcBorders>
            <w:hideMark/>
          </w:tcPr>
          <w:p w14:paraId="0E5B1E99" w14:textId="77777777" w:rsidR="00CB1533" w:rsidRPr="00CB1533" w:rsidRDefault="00CB1533" w:rsidP="00CB1533">
            <w:pPr>
              <w:spacing w:after="60"/>
              <w:rPr>
                <w:rFonts w:eastAsia="Times New Roman"/>
                <w:iCs/>
                <w:sz w:val="20"/>
                <w:szCs w:val="20"/>
              </w:rPr>
            </w:pPr>
            <w:r w:rsidRPr="00CB1533">
              <w:rPr>
                <w:rFonts w:eastAsia="Times New Roman"/>
                <w:i/>
                <w:iCs/>
                <w:sz w:val="20"/>
                <w:szCs w:val="20"/>
              </w:rPr>
              <w:t xml:space="preserve">Day-Ahead Updated Real-Time Procured Capacity for </w:t>
            </w:r>
            <w:r w:rsidRPr="00CB1533">
              <w:rPr>
                <w:rFonts w:eastAsia="Times New Roman"/>
                <w:i/>
                <w:sz w:val="20"/>
                <w:szCs w:val="20"/>
              </w:rPr>
              <w:t xml:space="preserve">ERCOT Contingency Reserve Service </w:t>
            </w:r>
            <w:r w:rsidRPr="00CB1533">
              <w:rPr>
                <w:rFonts w:eastAsia="Times New Roman"/>
                <w:i/>
                <w:iCs/>
                <w:sz w:val="20"/>
                <w:szCs w:val="20"/>
              </w:rPr>
              <w:t>Amount by QSE</w:t>
            </w:r>
            <w:r w:rsidRPr="00CB1533">
              <w:rPr>
                <w:rFonts w:eastAsia="Times New Roman"/>
                <w:iCs/>
                <w:sz w:val="20"/>
                <w:szCs w:val="20"/>
              </w:rPr>
              <w:t xml:space="preserve">—The payment or charge to QSE </w:t>
            </w:r>
            <w:r w:rsidRPr="00CB1533">
              <w:rPr>
                <w:rFonts w:eastAsia="Times New Roman"/>
                <w:i/>
                <w:iCs/>
                <w:sz w:val="20"/>
                <w:szCs w:val="20"/>
              </w:rPr>
              <w:t>q</w:t>
            </w:r>
            <w:r w:rsidRPr="00CB1533">
              <w:rPr>
                <w:rFonts w:eastAsia="Times New Roman"/>
                <w:iCs/>
                <w:sz w:val="20"/>
                <w:szCs w:val="20"/>
              </w:rPr>
              <w:t xml:space="preserve"> for ECRS for the re-calculated Real-Time obligation for the Operating Hour.</w:t>
            </w:r>
          </w:p>
        </w:tc>
      </w:tr>
      <w:tr w:rsidR="00CB1533" w:rsidRPr="00CB1533" w14:paraId="7AA47B85" w14:textId="77777777" w:rsidTr="00CB1533">
        <w:trPr>
          <w:cantSplit/>
        </w:trPr>
        <w:tc>
          <w:tcPr>
            <w:tcW w:w="1962" w:type="dxa"/>
            <w:tcBorders>
              <w:top w:val="single" w:sz="4" w:space="0" w:color="auto"/>
              <w:left w:val="single" w:sz="4" w:space="0" w:color="auto"/>
              <w:bottom w:val="single" w:sz="4" w:space="0" w:color="auto"/>
              <w:right w:val="single" w:sz="4" w:space="0" w:color="auto"/>
            </w:tcBorders>
            <w:hideMark/>
          </w:tcPr>
          <w:p w14:paraId="30B6382B"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DAECRPR</w:t>
            </w:r>
          </w:p>
        </w:tc>
        <w:tc>
          <w:tcPr>
            <w:tcW w:w="887" w:type="dxa"/>
            <w:tcBorders>
              <w:top w:val="single" w:sz="4" w:space="0" w:color="auto"/>
              <w:left w:val="single" w:sz="4" w:space="0" w:color="auto"/>
              <w:bottom w:val="single" w:sz="4" w:space="0" w:color="auto"/>
              <w:right w:val="single" w:sz="4" w:space="0" w:color="auto"/>
            </w:tcBorders>
            <w:hideMark/>
          </w:tcPr>
          <w:p w14:paraId="5995A841"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5D64AF43" w14:textId="77777777" w:rsidR="00CB1533" w:rsidRPr="00CB1533" w:rsidRDefault="00CB1533" w:rsidP="00CB1533">
            <w:pPr>
              <w:spacing w:after="60"/>
              <w:rPr>
                <w:rFonts w:eastAsia="Times New Roman"/>
                <w:i/>
                <w:iCs/>
                <w:sz w:val="20"/>
                <w:szCs w:val="20"/>
              </w:rPr>
            </w:pPr>
            <w:r w:rsidRPr="00CB1533">
              <w:rPr>
                <w:rFonts w:eastAsia="Times New Roman"/>
                <w:i/>
                <w:iCs/>
                <w:sz w:val="20"/>
                <w:szCs w:val="20"/>
              </w:rPr>
              <w:t>Day-Ahead ERCOT Contingency Reserve Price</w:t>
            </w:r>
            <w:r w:rsidRPr="00CB1533">
              <w:rPr>
                <w:rFonts w:eastAsia="Times New Roman"/>
                <w:iCs/>
                <w:sz w:val="20"/>
                <w:szCs w:val="20"/>
              </w:rPr>
              <w:t>—The DAM ECRS price for the Operating Hour.</w:t>
            </w:r>
          </w:p>
        </w:tc>
      </w:tr>
      <w:tr w:rsidR="00CB1533" w:rsidRPr="00CB1533" w14:paraId="39BDE8A8" w14:textId="77777777" w:rsidTr="00CB1533">
        <w:trPr>
          <w:cantSplit/>
        </w:trPr>
        <w:tc>
          <w:tcPr>
            <w:tcW w:w="1962" w:type="dxa"/>
            <w:tcBorders>
              <w:top w:val="single" w:sz="4" w:space="0" w:color="auto"/>
              <w:left w:val="single" w:sz="4" w:space="0" w:color="auto"/>
              <w:bottom w:val="single" w:sz="4" w:space="0" w:color="auto"/>
              <w:right w:val="single" w:sz="4" w:space="0" w:color="auto"/>
            </w:tcBorders>
            <w:hideMark/>
          </w:tcPr>
          <w:p w14:paraId="1323A9E3"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DAECRNOBL</w:t>
            </w:r>
            <w:r w:rsidRPr="00CB1533">
              <w:rPr>
                <w:rFonts w:eastAsia="Times New Roman"/>
                <w:iCs/>
                <w:sz w:val="20"/>
                <w:szCs w:val="20"/>
                <w:vertAlign w:val="subscript"/>
              </w:rPr>
              <w:t xml:space="preserve"> </w:t>
            </w:r>
            <w:r w:rsidRPr="00CB1533">
              <w:rPr>
                <w:rFonts w:eastAsia="Times New Roman"/>
                <w:i/>
                <w:iCs/>
                <w:sz w:val="20"/>
                <w:szCs w:val="20"/>
                <w:vertAlign w:val="subscript"/>
              </w:rPr>
              <w:t>q</w:t>
            </w:r>
          </w:p>
        </w:tc>
        <w:tc>
          <w:tcPr>
            <w:tcW w:w="887" w:type="dxa"/>
            <w:tcBorders>
              <w:top w:val="single" w:sz="4" w:space="0" w:color="auto"/>
              <w:left w:val="single" w:sz="4" w:space="0" w:color="auto"/>
              <w:bottom w:val="single" w:sz="4" w:space="0" w:color="auto"/>
              <w:right w:val="single" w:sz="4" w:space="0" w:color="auto"/>
            </w:tcBorders>
            <w:hideMark/>
          </w:tcPr>
          <w:p w14:paraId="5A3913A6"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5AB3AB42" w14:textId="77777777" w:rsidR="00CB1533" w:rsidRPr="00CB1533" w:rsidRDefault="00CB1533" w:rsidP="00CB1533">
            <w:pPr>
              <w:spacing w:after="60"/>
              <w:rPr>
                <w:rFonts w:eastAsia="Times New Roman"/>
                <w:iCs/>
                <w:sz w:val="20"/>
                <w:szCs w:val="20"/>
              </w:rPr>
            </w:pPr>
            <w:r w:rsidRPr="00CB1533">
              <w:rPr>
                <w:rFonts w:eastAsia="Times New Roman"/>
                <w:i/>
                <w:iCs/>
                <w:sz w:val="20"/>
                <w:szCs w:val="20"/>
              </w:rPr>
              <w:t>Day-Ahead ERCOT Contingency Reserve Service New Obligation per QSE</w:t>
            </w:r>
            <w:r w:rsidRPr="00CB1533">
              <w:rPr>
                <w:rFonts w:eastAsia="Times New Roman"/>
                <w:iCs/>
                <w:sz w:val="20"/>
                <w:szCs w:val="20"/>
              </w:rPr>
              <w:t xml:space="preserve">—The updated ECRS Ancillary Service Obligation in Real-Time for QSE </w:t>
            </w:r>
            <w:r w:rsidRPr="00CB1533">
              <w:rPr>
                <w:rFonts w:eastAsia="Times New Roman"/>
                <w:i/>
                <w:iCs/>
                <w:sz w:val="20"/>
                <w:szCs w:val="20"/>
              </w:rPr>
              <w:t>q</w:t>
            </w:r>
            <w:r w:rsidRPr="00CB1533">
              <w:rPr>
                <w:rFonts w:eastAsia="Times New Roman"/>
                <w:iCs/>
                <w:sz w:val="20"/>
                <w:szCs w:val="20"/>
              </w:rPr>
              <w:t xml:space="preserve"> for the Operating Hour.</w:t>
            </w:r>
          </w:p>
        </w:tc>
      </w:tr>
      <w:tr w:rsidR="00CB1533" w:rsidRPr="00CB1533" w14:paraId="5A1298A0" w14:textId="77777777" w:rsidTr="00CB1533">
        <w:trPr>
          <w:cantSplit/>
        </w:trPr>
        <w:tc>
          <w:tcPr>
            <w:tcW w:w="1962" w:type="dxa"/>
            <w:tcBorders>
              <w:top w:val="single" w:sz="4" w:space="0" w:color="auto"/>
              <w:left w:val="single" w:sz="4" w:space="0" w:color="auto"/>
              <w:bottom w:val="single" w:sz="4" w:space="0" w:color="auto"/>
              <w:right w:val="single" w:sz="4" w:space="0" w:color="auto"/>
            </w:tcBorders>
            <w:hideMark/>
          </w:tcPr>
          <w:p w14:paraId="45933B2A" w14:textId="77777777" w:rsidR="00CB1533" w:rsidRPr="00CB1533" w:rsidRDefault="00CB1533" w:rsidP="00CB1533">
            <w:pPr>
              <w:spacing w:after="60"/>
              <w:rPr>
                <w:rFonts w:eastAsia="Times New Roman"/>
                <w:sz w:val="20"/>
                <w:szCs w:val="20"/>
              </w:rPr>
            </w:pPr>
            <w:r w:rsidRPr="00CB1533">
              <w:rPr>
                <w:rFonts w:eastAsia="Times New Roman"/>
                <w:iCs/>
                <w:sz w:val="20"/>
                <w:szCs w:val="20"/>
              </w:rPr>
              <w:t xml:space="preserve">PCECRR </w:t>
            </w:r>
            <w:r w:rsidRPr="00CB1533">
              <w:rPr>
                <w:rFonts w:eastAsia="Times New Roman"/>
                <w:i/>
                <w:iCs/>
                <w:sz w:val="20"/>
                <w:szCs w:val="20"/>
                <w:vertAlign w:val="subscript"/>
              </w:rPr>
              <w:t>r,</w:t>
            </w:r>
            <w:r w:rsidRPr="00CB1533">
              <w:rPr>
                <w:rFonts w:eastAsia="Times New Roman"/>
                <w:i/>
                <w:iCs/>
                <w:sz w:val="20"/>
                <w:szCs w:val="20"/>
              </w:rPr>
              <w:t xml:space="preserve"> </w:t>
            </w:r>
            <w:r w:rsidRPr="00CB1533">
              <w:rPr>
                <w:rFonts w:eastAsia="Times New Roman"/>
                <w:i/>
                <w:iCs/>
                <w:sz w:val="20"/>
                <w:szCs w:val="20"/>
                <w:vertAlign w:val="subscript"/>
              </w:rPr>
              <w:t>q, DAM</w:t>
            </w:r>
          </w:p>
        </w:tc>
        <w:tc>
          <w:tcPr>
            <w:tcW w:w="887" w:type="dxa"/>
            <w:tcBorders>
              <w:top w:val="single" w:sz="4" w:space="0" w:color="auto"/>
              <w:left w:val="single" w:sz="4" w:space="0" w:color="auto"/>
              <w:bottom w:val="single" w:sz="4" w:space="0" w:color="auto"/>
              <w:right w:val="single" w:sz="4" w:space="0" w:color="auto"/>
            </w:tcBorders>
            <w:hideMark/>
          </w:tcPr>
          <w:p w14:paraId="3C5194B2" w14:textId="77777777" w:rsidR="00CB1533" w:rsidRPr="00CB1533" w:rsidRDefault="00CB1533" w:rsidP="00CB1533">
            <w:pPr>
              <w:spacing w:after="60"/>
              <w:rPr>
                <w:rFonts w:eastAsia="Times New Roman"/>
                <w:sz w:val="20"/>
                <w:szCs w:val="20"/>
              </w:rPr>
            </w:pPr>
            <w:r w:rsidRPr="00CB1533">
              <w:rPr>
                <w:rFonts w:eastAsia="Times New Roman"/>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20C253B9" w14:textId="77777777" w:rsidR="00CB1533" w:rsidRPr="00CB1533" w:rsidRDefault="00CB1533" w:rsidP="00CB1533">
            <w:pPr>
              <w:spacing w:after="60"/>
              <w:rPr>
                <w:rFonts w:eastAsia="Times New Roman"/>
                <w:i/>
                <w:iCs/>
                <w:sz w:val="20"/>
                <w:szCs w:val="20"/>
              </w:rPr>
            </w:pPr>
            <w:r w:rsidRPr="00CB1533">
              <w:rPr>
                <w:rFonts w:eastAsia="Times New Roman"/>
                <w:i/>
                <w:sz w:val="20"/>
                <w:szCs w:val="20"/>
              </w:rPr>
              <w:t>Procured Capacity for ERCOT Contingency Reserve Service per Resource per QSE in DAM</w:t>
            </w:r>
            <w:r w:rsidRPr="00CB1533">
              <w:rPr>
                <w:rFonts w:eastAsia="Times New Roman"/>
                <w:sz w:val="20"/>
                <w:szCs w:val="20"/>
              </w:rPr>
              <w:t xml:space="preserve">—The ECRS capacity awarded to QSE </w:t>
            </w:r>
            <w:r w:rsidRPr="00CB1533">
              <w:rPr>
                <w:rFonts w:eastAsia="Times New Roman"/>
                <w:i/>
                <w:sz w:val="20"/>
                <w:szCs w:val="20"/>
              </w:rPr>
              <w:t>q</w:t>
            </w:r>
            <w:r w:rsidRPr="00CB1533">
              <w:rPr>
                <w:rFonts w:eastAsia="Times New Roman"/>
                <w:sz w:val="20"/>
                <w:szCs w:val="20"/>
              </w:rPr>
              <w:t xml:space="preserve"> in the DAM for Resource </w:t>
            </w:r>
            <w:r w:rsidRPr="00CB1533">
              <w:rPr>
                <w:rFonts w:eastAsia="Times New Roman"/>
                <w:i/>
                <w:sz w:val="20"/>
                <w:szCs w:val="20"/>
              </w:rPr>
              <w:t>r</w:t>
            </w:r>
            <w:r w:rsidRPr="00CB1533">
              <w:rPr>
                <w:rFonts w:eastAsia="Times New Roman"/>
                <w:sz w:val="20"/>
                <w:szCs w:val="20"/>
              </w:rPr>
              <w:t xml:space="preserve"> for the </w:t>
            </w:r>
            <w:r w:rsidRPr="00CB1533">
              <w:rPr>
                <w:rFonts w:eastAsia="Times New Roman"/>
                <w:iCs/>
                <w:sz w:val="20"/>
                <w:szCs w:val="20"/>
              </w:rPr>
              <w:t>Operating Hour</w:t>
            </w:r>
            <w:r w:rsidRPr="00CB1533">
              <w:rPr>
                <w:rFonts w:eastAsia="Times New Roman"/>
                <w:sz w:val="20"/>
                <w:szCs w:val="20"/>
              </w:rPr>
              <w:t xml:space="preserve">.  Where for a Combined Cycle Train, the Resource </w:t>
            </w:r>
            <w:r w:rsidRPr="00CB1533">
              <w:rPr>
                <w:rFonts w:eastAsia="Times New Roman"/>
                <w:i/>
                <w:sz w:val="20"/>
                <w:szCs w:val="20"/>
              </w:rPr>
              <w:t xml:space="preserve">r </w:t>
            </w:r>
            <w:r w:rsidRPr="00CB1533">
              <w:rPr>
                <w:rFonts w:eastAsia="Times New Roman"/>
                <w:sz w:val="20"/>
                <w:szCs w:val="20"/>
              </w:rPr>
              <w:t>is a Combined Cycle Generation Resource within the Combined Cycle Train.</w:t>
            </w:r>
          </w:p>
        </w:tc>
      </w:tr>
      <w:tr w:rsidR="00CB1533" w:rsidRPr="00CB1533" w14:paraId="0DC1CFED" w14:textId="77777777" w:rsidTr="00CB1533">
        <w:trPr>
          <w:cantSplit/>
          <w:trHeight w:val="440"/>
        </w:trPr>
        <w:tc>
          <w:tcPr>
            <w:tcW w:w="1962" w:type="dxa"/>
            <w:tcBorders>
              <w:top w:val="single" w:sz="4" w:space="0" w:color="auto"/>
              <w:left w:val="single" w:sz="4" w:space="0" w:color="auto"/>
              <w:bottom w:val="single" w:sz="4" w:space="0" w:color="auto"/>
              <w:right w:val="single" w:sz="4" w:space="0" w:color="auto"/>
            </w:tcBorders>
            <w:hideMark/>
          </w:tcPr>
          <w:p w14:paraId="167629B7" w14:textId="77777777" w:rsidR="00CB1533" w:rsidRPr="00CB1533" w:rsidRDefault="00CB1533" w:rsidP="00CB1533">
            <w:pPr>
              <w:spacing w:after="60"/>
              <w:rPr>
                <w:rFonts w:eastAsia="Times New Roman"/>
                <w:sz w:val="20"/>
                <w:szCs w:val="20"/>
              </w:rPr>
            </w:pPr>
            <w:r w:rsidRPr="00CB1533">
              <w:rPr>
                <w:rFonts w:eastAsia="Times New Roman"/>
                <w:iCs/>
                <w:sz w:val="20"/>
                <w:szCs w:val="20"/>
              </w:rPr>
              <w:t>DAECROAWD</w:t>
            </w:r>
            <w:r w:rsidRPr="00CB1533">
              <w:rPr>
                <w:rFonts w:eastAsia="Times New Roman"/>
                <w:i/>
                <w:sz w:val="20"/>
                <w:szCs w:val="20"/>
              </w:rPr>
              <w:t xml:space="preserve"> </w:t>
            </w:r>
            <w:r w:rsidRPr="00CB1533">
              <w:rPr>
                <w:rFonts w:eastAsia="Times New Roman"/>
                <w:i/>
                <w:sz w:val="20"/>
                <w:szCs w:val="20"/>
                <w:vertAlign w:val="subscript"/>
              </w:rPr>
              <w:t>q</w:t>
            </w:r>
          </w:p>
        </w:tc>
        <w:tc>
          <w:tcPr>
            <w:tcW w:w="887" w:type="dxa"/>
            <w:tcBorders>
              <w:top w:val="single" w:sz="4" w:space="0" w:color="auto"/>
              <w:left w:val="single" w:sz="4" w:space="0" w:color="auto"/>
              <w:bottom w:val="single" w:sz="4" w:space="0" w:color="auto"/>
              <w:right w:val="single" w:sz="4" w:space="0" w:color="auto"/>
            </w:tcBorders>
            <w:hideMark/>
          </w:tcPr>
          <w:p w14:paraId="4E2B010F"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62D48366" w14:textId="77777777" w:rsidR="00CB1533" w:rsidRPr="00CB1533" w:rsidRDefault="00CB1533" w:rsidP="00CB1533">
            <w:pPr>
              <w:spacing w:after="60"/>
              <w:rPr>
                <w:rFonts w:eastAsia="Times New Roman"/>
                <w:i/>
                <w:iCs/>
                <w:sz w:val="20"/>
                <w:szCs w:val="20"/>
              </w:rPr>
            </w:pPr>
            <w:r w:rsidRPr="00CB1533">
              <w:rPr>
                <w:rFonts w:eastAsia="Times New Roman"/>
                <w:i/>
                <w:iCs/>
                <w:sz w:val="20"/>
                <w:szCs w:val="20"/>
              </w:rPr>
              <w:t xml:space="preserve">Day-Ahead </w:t>
            </w:r>
            <w:r w:rsidRPr="00CB1533">
              <w:rPr>
                <w:rFonts w:eastAsia="Times New Roman"/>
                <w:i/>
                <w:sz w:val="20"/>
                <w:szCs w:val="20"/>
              </w:rPr>
              <w:t>ERCOT Contingency Reserve Service Only</w:t>
            </w:r>
            <w:r w:rsidRPr="00CB1533">
              <w:rPr>
                <w:rFonts w:eastAsia="Times New Roman"/>
                <w:i/>
                <w:iCs/>
                <w:sz w:val="20"/>
                <w:szCs w:val="20"/>
              </w:rPr>
              <w:t xml:space="preserve"> Award for the QSE—</w:t>
            </w:r>
            <w:r w:rsidRPr="00CB1533">
              <w:rPr>
                <w:rFonts w:eastAsia="Times New Roman"/>
                <w:iCs/>
                <w:sz w:val="20"/>
                <w:szCs w:val="20"/>
              </w:rPr>
              <w:t xml:space="preserve">The </w:t>
            </w:r>
            <w:r w:rsidRPr="00CB1533">
              <w:rPr>
                <w:rFonts w:eastAsia="Times New Roman"/>
                <w:sz w:val="20"/>
                <w:szCs w:val="20"/>
              </w:rPr>
              <w:t>ECRS</w:t>
            </w:r>
            <w:r w:rsidRPr="00CB1533">
              <w:rPr>
                <w:rFonts w:eastAsia="Times New Roman"/>
                <w:iCs/>
                <w:sz w:val="20"/>
                <w:szCs w:val="20"/>
              </w:rPr>
              <w:t xml:space="preserve"> Only capacity awarded in the DAM to QSE </w:t>
            </w:r>
            <w:r w:rsidRPr="00CB1533">
              <w:rPr>
                <w:rFonts w:eastAsia="Times New Roman"/>
                <w:i/>
                <w:iCs/>
                <w:sz w:val="20"/>
                <w:szCs w:val="20"/>
              </w:rPr>
              <w:t>q</w:t>
            </w:r>
            <w:r w:rsidRPr="00CB1533">
              <w:rPr>
                <w:rFonts w:eastAsia="Times New Roman"/>
                <w:iCs/>
                <w:sz w:val="20"/>
                <w:szCs w:val="20"/>
              </w:rPr>
              <w:t xml:space="preserve"> for the Operating Hour.  </w:t>
            </w:r>
          </w:p>
        </w:tc>
      </w:tr>
      <w:tr w:rsidR="00CB1533" w:rsidRPr="00CB1533" w14:paraId="111F8C4B" w14:textId="77777777" w:rsidTr="00CB1533">
        <w:trPr>
          <w:cantSplit/>
          <w:trHeight w:val="440"/>
        </w:trPr>
        <w:tc>
          <w:tcPr>
            <w:tcW w:w="1962" w:type="dxa"/>
            <w:tcBorders>
              <w:top w:val="single" w:sz="4" w:space="0" w:color="auto"/>
              <w:left w:val="single" w:sz="4" w:space="0" w:color="auto"/>
              <w:bottom w:val="single" w:sz="4" w:space="0" w:color="auto"/>
              <w:right w:val="single" w:sz="4" w:space="0" w:color="auto"/>
            </w:tcBorders>
            <w:hideMark/>
          </w:tcPr>
          <w:p w14:paraId="5F5271D7" w14:textId="77777777" w:rsidR="00CB1533" w:rsidRPr="00CB1533" w:rsidRDefault="00CB1533" w:rsidP="00CB1533">
            <w:pPr>
              <w:spacing w:after="60"/>
              <w:rPr>
                <w:rFonts w:eastAsia="Times New Roman"/>
                <w:i/>
                <w:iCs/>
                <w:sz w:val="20"/>
                <w:szCs w:val="20"/>
              </w:rPr>
            </w:pPr>
            <w:r w:rsidRPr="00CB1533">
              <w:rPr>
                <w:rFonts w:eastAsia="Times New Roman"/>
                <w:sz w:val="20"/>
                <w:szCs w:val="20"/>
              </w:rPr>
              <w:t xml:space="preserve">DAECRAMT </w:t>
            </w:r>
            <w:r w:rsidRPr="00CB1533">
              <w:rPr>
                <w:rFonts w:eastAsia="Times New Roman"/>
                <w:i/>
                <w:iCs/>
                <w:sz w:val="20"/>
                <w:szCs w:val="20"/>
                <w:vertAlign w:val="subscript"/>
              </w:rPr>
              <w:t>q</w:t>
            </w:r>
          </w:p>
        </w:tc>
        <w:tc>
          <w:tcPr>
            <w:tcW w:w="887" w:type="dxa"/>
            <w:tcBorders>
              <w:top w:val="single" w:sz="4" w:space="0" w:color="auto"/>
              <w:left w:val="single" w:sz="4" w:space="0" w:color="auto"/>
              <w:bottom w:val="single" w:sz="4" w:space="0" w:color="auto"/>
              <w:right w:val="single" w:sz="4" w:space="0" w:color="auto"/>
            </w:tcBorders>
            <w:hideMark/>
          </w:tcPr>
          <w:p w14:paraId="78E62E87"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w:t>
            </w:r>
          </w:p>
        </w:tc>
        <w:tc>
          <w:tcPr>
            <w:tcW w:w="6386" w:type="dxa"/>
            <w:tcBorders>
              <w:top w:val="single" w:sz="4" w:space="0" w:color="auto"/>
              <w:left w:val="single" w:sz="4" w:space="0" w:color="auto"/>
              <w:bottom w:val="single" w:sz="4" w:space="0" w:color="auto"/>
              <w:right w:val="single" w:sz="4" w:space="0" w:color="auto"/>
            </w:tcBorders>
            <w:hideMark/>
          </w:tcPr>
          <w:p w14:paraId="3193E0B0" w14:textId="77777777" w:rsidR="00CB1533" w:rsidRPr="00CB1533" w:rsidRDefault="00CB1533" w:rsidP="00CB1533">
            <w:pPr>
              <w:spacing w:after="60"/>
              <w:rPr>
                <w:rFonts w:eastAsia="Times New Roman"/>
                <w:iCs/>
                <w:sz w:val="20"/>
                <w:szCs w:val="20"/>
              </w:rPr>
            </w:pPr>
            <w:r w:rsidRPr="00CB1533">
              <w:rPr>
                <w:rFonts w:eastAsia="Times New Roman"/>
                <w:i/>
                <w:iCs/>
                <w:sz w:val="20"/>
                <w:szCs w:val="20"/>
              </w:rPr>
              <w:t>Day-Ahead ERCOT Contingency Reserve Amount per QSE</w:t>
            </w:r>
            <w:r w:rsidRPr="00CB1533">
              <w:rPr>
                <w:rFonts w:eastAsia="Times New Roman"/>
                <w:iCs/>
                <w:sz w:val="20"/>
                <w:szCs w:val="20"/>
              </w:rPr>
              <w:t xml:space="preserve">—QSE </w:t>
            </w:r>
            <w:r w:rsidRPr="00CB1533">
              <w:rPr>
                <w:rFonts w:eastAsia="Times New Roman"/>
                <w:i/>
                <w:iCs/>
                <w:sz w:val="20"/>
                <w:szCs w:val="20"/>
              </w:rPr>
              <w:t>q</w:t>
            </w:r>
            <w:r w:rsidRPr="00CB1533">
              <w:rPr>
                <w:rFonts w:eastAsia="Times New Roman"/>
                <w:iCs/>
                <w:sz w:val="20"/>
                <w:szCs w:val="20"/>
              </w:rPr>
              <w:t>’s share of the DAM cost for ECRS for the Operating Hour.</w:t>
            </w:r>
          </w:p>
        </w:tc>
      </w:tr>
      <w:tr w:rsidR="00CB1533" w:rsidRPr="00CB1533" w14:paraId="6D4893BE" w14:textId="77777777" w:rsidTr="00CB1533">
        <w:trPr>
          <w:cantSplit/>
          <w:trHeight w:val="440"/>
        </w:trPr>
        <w:tc>
          <w:tcPr>
            <w:tcW w:w="1962" w:type="dxa"/>
            <w:tcBorders>
              <w:top w:val="single" w:sz="4" w:space="0" w:color="auto"/>
              <w:left w:val="single" w:sz="4" w:space="0" w:color="auto"/>
              <w:bottom w:val="single" w:sz="4" w:space="0" w:color="auto"/>
              <w:right w:val="single" w:sz="4" w:space="0" w:color="auto"/>
            </w:tcBorders>
            <w:hideMark/>
          </w:tcPr>
          <w:p w14:paraId="0255D03F"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HLRS</w:t>
            </w:r>
            <w:r w:rsidRPr="00CB1533">
              <w:rPr>
                <w:rFonts w:eastAsia="Times New Roman"/>
                <w:i/>
                <w:iCs/>
                <w:sz w:val="20"/>
                <w:szCs w:val="20"/>
                <w:vertAlign w:val="subscript"/>
              </w:rPr>
              <w:t xml:space="preserve"> q</w:t>
            </w:r>
          </w:p>
        </w:tc>
        <w:tc>
          <w:tcPr>
            <w:tcW w:w="887" w:type="dxa"/>
            <w:tcBorders>
              <w:top w:val="single" w:sz="4" w:space="0" w:color="auto"/>
              <w:left w:val="single" w:sz="4" w:space="0" w:color="auto"/>
              <w:bottom w:val="single" w:sz="4" w:space="0" w:color="auto"/>
              <w:right w:val="single" w:sz="4" w:space="0" w:color="auto"/>
            </w:tcBorders>
            <w:hideMark/>
          </w:tcPr>
          <w:p w14:paraId="3122C0CD"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none</w:t>
            </w:r>
          </w:p>
        </w:tc>
        <w:tc>
          <w:tcPr>
            <w:tcW w:w="6386" w:type="dxa"/>
            <w:tcBorders>
              <w:top w:val="single" w:sz="4" w:space="0" w:color="auto"/>
              <w:left w:val="single" w:sz="4" w:space="0" w:color="auto"/>
              <w:bottom w:val="single" w:sz="4" w:space="0" w:color="auto"/>
              <w:right w:val="single" w:sz="4" w:space="0" w:color="auto"/>
            </w:tcBorders>
            <w:hideMark/>
          </w:tcPr>
          <w:p w14:paraId="1D4B4FFE" w14:textId="77777777" w:rsidR="00CB1533" w:rsidRPr="00CB1533" w:rsidRDefault="00CB1533" w:rsidP="00CB1533">
            <w:pPr>
              <w:spacing w:after="60"/>
              <w:rPr>
                <w:rFonts w:eastAsia="Times New Roman"/>
                <w:iCs/>
                <w:sz w:val="20"/>
                <w:szCs w:val="20"/>
              </w:rPr>
            </w:pPr>
            <w:r w:rsidRPr="00CB1533">
              <w:rPr>
                <w:rFonts w:eastAsia="Times New Roman"/>
                <w:i/>
                <w:iCs/>
                <w:sz w:val="20"/>
                <w:szCs w:val="20"/>
              </w:rPr>
              <w:t>Hourly Load Ratio Share per QSE</w:t>
            </w:r>
            <w:r w:rsidRPr="00CB1533">
              <w:rPr>
                <w:rFonts w:eastAsia="Times New Roman"/>
                <w:iCs/>
                <w:sz w:val="20"/>
                <w:szCs w:val="20"/>
              </w:rPr>
              <w:t xml:space="preserve">—The Real-Time LRS as defined in Section 6.6.2.4, QSE Load Ratio Share for an Operating Hour, for QSE </w:t>
            </w:r>
            <w:r w:rsidRPr="00CB1533">
              <w:rPr>
                <w:rFonts w:eastAsia="Times New Roman"/>
                <w:i/>
                <w:iCs/>
                <w:sz w:val="20"/>
                <w:szCs w:val="20"/>
              </w:rPr>
              <w:t>q</w:t>
            </w:r>
            <w:r w:rsidRPr="00CB1533">
              <w:rPr>
                <w:rFonts w:eastAsia="Times New Roman"/>
                <w:iCs/>
                <w:sz w:val="20"/>
                <w:szCs w:val="20"/>
              </w:rPr>
              <w:t xml:space="preserve"> for the Operating Hour.</w:t>
            </w:r>
          </w:p>
        </w:tc>
      </w:tr>
      <w:tr w:rsidR="00CB1533" w:rsidRPr="00CB1533" w14:paraId="2BB07F24" w14:textId="77777777" w:rsidTr="00CB1533">
        <w:trPr>
          <w:cantSplit/>
          <w:trHeight w:val="440"/>
        </w:trPr>
        <w:tc>
          <w:tcPr>
            <w:tcW w:w="1962" w:type="dxa"/>
            <w:tcBorders>
              <w:top w:val="single" w:sz="4" w:space="0" w:color="auto"/>
              <w:left w:val="single" w:sz="4" w:space="0" w:color="auto"/>
              <w:bottom w:val="single" w:sz="4" w:space="0" w:color="auto"/>
              <w:right w:val="single" w:sz="4" w:space="0" w:color="auto"/>
            </w:tcBorders>
            <w:hideMark/>
          </w:tcPr>
          <w:p w14:paraId="1458E360"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 xml:space="preserve">DAPCECRQTOT  </w:t>
            </w:r>
          </w:p>
        </w:tc>
        <w:tc>
          <w:tcPr>
            <w:tcW w:w="887" w:type="dxa"/>
            <w:tcBorders>
              <w:top w:val="single" w:sz="4" w:space="0" w:color="auto"/>
              <w:left w:val="single" w:sz="4" w:space="0" w:color="auto"/>
              <w:bottom w:val="single" w:sz="4" w:space="0" w:color="auto"/>
              <w:right w:val="single" w:sz="4" w:space="0" w:color="auto"/>
            </w:tcBorders>
            <w:hideMark/>
          </w:tcPr>
          <w:p w14:paraId="31179D63"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71FDABB0" w14:textId="77777777" w:rsidR="00CB1533" w:rsidRPr="00CB1533" w:rsidRDefault="00CB1533" w:rsidP="00CB1533">
            <w:pPr>
              <w:spacing w:after="60"/>
              <w:rPr>
                <w:rFonts w:eastAsia="Times New Roman"/>
                <w:iCs/>
                <w:sz w:val="20"/>
                <w:szCs w:val="20"/>
              </w:rPr>
            </w:pPr>
            <w:r w:rsidRPr="00CB1533">
              <w:rPr>
                <w:rFonts w:eastAsia="Times New Roman"/>
                <w:i/>
                <w:iCs/>
                <w:sz w:val="20"/>
                <w:szCs w:val="20"/>
              </w:rPr>
              <w:t>Day-Ahead Procured Capacity for ERCOT Contingency Reserve Total</w:t>
            </w:r>
            <w:r w:rsidRPr="00CB1533">
              <w:rPr>
                <w:rFonts w:eastAsia="Times New Roman"/>
                <w:iCs/>
                <w:sz w:val="20"/>
                <w:szCs w:val="20"/>
              </w:rPr>
              <w:t>—The total ECRS capacity for all QSEs for all ECRS awarded and self-arranged in the DAM for the Operating Hour.</w:t>
            </w:r>
          </w:p>
        </w:tc>
      </w:tr>
      <w:tr w:rsidR="00CB1533" w:rsidRPr="00CB1533" w14:paraId="285FE74B" w14:textId="77777777" w:rsidTr="00CB1533">
        <w:trPr>
          <w:cantSplit/>
          <w:trHeight w:val="440"/>
        </w:trPr>
        <w:tc>
          <w:tcPr>
            <w:tcW w:w="1962" w:type="dxa"/>
            <w:tcBorders>
              <w:top w:val="single" w:sz="4" w:space="0" w:color="auto"/>
              <w:left w:val="single" w:sz="4" w:space="0" w:color="auto"/>
              <w:bottom w:val="single" w:sz="4" w:space="0" w:color="auto"/>
              <w:right w:val="single" w:sz="4" w:space="0" w:color="auto"/>
            </w:tcBorders>
            <w:hideMark/>
          </w:tcPr>
          <w:p w14:paraId="2D0A59D4"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 xml:space="preserve">DASAECRQ </w:t>
            </w:r>
            <w:r w:rsidRPr="00CB1533">
              <w:rPr>
                <w:rFonts w:eastAsia="Times New Roman"/>
                <w:i/>
                <w:iCs/>
                <w:sz w:val="20"/>
                <w:szCs w:val="20"/>
                <w:vertAlign w:val="subscript"/>
              </w:rPr>
              <w:t>q</w:t>
            </w:r>
          </w:p>
        </w:tc>
        <w:tc>
          <w:tcPr>
            <w:tcW w:w="887" w:type="dxa"/>
            <w:tcBorders>
              <w:top w:val="single" w:sz="4" w:space="0" w:color="auto"/>
              <w:left w:val="single" w:sz="4" w:space="0" w:color="auto"/>
              <w:bottom w:val="single" w:sz="4" w:space="0" w:color="auto"/>
              <w:right w:val="single" w:sz="4" w:space="0" w:color="auto"/>
            </w:tcBorders>
            <w:hideMark/>
          </w:tcPr>
          <w:p w14:paraId="0124D404"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7CE64131" w14:textId="77777777" w:rsidR="00CB1533" w:rsidRPr="00CB1533" w:rsidRDefault="00CB1533" w:rsidP="00CB1533">
            <w:pPr>
              <w:spacing w:after="60"/>
              <w:rPr>
                <w:rFonts w:eastAsia="Times New Roman"/>
                <w:iCs/>
                <w:sz w:val="20"/>
                <w:szCs w:val="20"/>
              </w:rPr>
            </w:pPr>
            <w:r w:rsidRPr="00CB1533">
              <w:rPr>
                <w:rFonts w:eastAsia="Times New Roman"/>
                <w:i/>
                <w:iCs/>
                <w:sz w:val="20"/>
                <w:szCs w:val="20"/>
              </w:rPr>
              <w:t>Day-Ahead Self-Arranged ERCOT Contingency Reserve Quantity per QSE</w:t>
            </w:r>
            <w:r w:rsidRPr="00CB1533">
              <w:rPr>
                <w:rFonts w:eastAsia="Times New Roman"/>
                <w:iCs/>
                <w:sz w:val="20"/>
                <w:szCs w:val="20"/>
              </w:rPr>
              <w:t xml:space="preserve">—The self-arranged ECRS capacity submitted by QSE </w:t>
            </w:r>
            <w:r w:rsidRPr="00CB1533">
              <w:rPr>
                <w:rFonts w:eastAsia="Times New Roman"/>
                <w:i/>
                <w:iCs/>
                <w:sz w:val="20"/>
                <w:szCs w:val="20"/>
              </w:rPr>
              <w:t>q</w:t>
            </w:r>
            <w:r w:rsidRPr="00CB1533">
              <w:rPr>
                <w:rFonts w:eastAsia="Times New Roman"/>
                <w:iCs/>
                <w:sz w:val="20"/>
                <w:szCs w:val="20"/>
              </w:rPr>
              <w:t xml:space="preserve"> before 1000 in the DAM for the Operating Hour.</w:t>
            </w:r>
          </w:p>
        </w:tc>
      </w:tr>
      <w:tr w:rsidR="00CB1533" w:rsidRPr="00CB1533" w14:paraId="29CD1D38" w14:textId="77777777" w:rsidTr="00CB1533">
        <w:trPr>
          <w:cantSplit/>
        </w:trPr>
        <w:tc>
          <w:tcPr>
            <w:tcW w:w="1962" w:type="dxa"/>
            <w:tcBorders>
              <w:top w:val="single" w:sz="4" w:space="0" w:color="auto"/>
              <w:left w:val="single" w:sz="4" w:space="0" w:color="auto"/>
              <w:bottom w:val="single" w:sz="4" w:space="0" w:color="auto"/>
              <w:right w:val="single" w:sz="4" w:space="0" w:color="auto"/>
            </w:tcBorders>
            <w:hideMark/>
          </w:tcPr>
          <w:p w14:paraId="0238FC3F" w14:textId="77777777" w:rsidR="00CB1533" w:rsidRPr="00CB1533" w:rsidRDefault="00CB1533" w:rsidP="00CB1533">
            <w:pPr>
              <w:spacing w:after="60"/>
              <w:rPr>
                <w:rFonts w:eastAsia="Times New Roman"/>
                <w:i/>
                <w:iCs/>
                <w:sz w:val="20"/>
                <w:szCs w:val="20"/>
              </w:rPr>
            </w:pPr>
            <w:r w:rsidRPr="00CB1533">
              <w:rPr>
                <w:rFonts w:eastAsia="Times New Roman"/>
                <w:i/>
                <w:iCs/>
                <w:sz w:val="20"/>
                <w:szCs w:val="20"/>
              </w:rPr>
              <w:t>q</w:t>
            </w:r>
          </w:p>
        </w:tc>
        <w:tc>
          <w:tcPr>
            <w:tcW w:w="887" w:type="dxa"/>
            <w:tcBorders>
              <w:top w:val="single" w:sz="4" w:space="0" w:color="auto"/>
              <w:left w:val="single" w:sz="4" w:space="0" w:color="auto"/>
              <w:bottom w:val="single" w:sz="4" w:space="0" w:color="auto"/>
              <w:right w:val="single" w:sz="4" w:space="0" w:color="auto"/>
            </w:tcBorders>
            <w:hideMark/>
          </w:tcPr>
          <w:p w14:paraId="5F31A1C0"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none</w:t>
            </w:r>
          </w:p>
        </w:tc>
        <w:tc>
          <w:tcPr>
            <w:tcW w:w="6386" w:type="dxa"/>
            <w:tcBorders>
              <w:top w:val="single" w:sz="4" w:space="0" w:color="auto"/>
              <w:left w:val="single" w:sz="4" w:space="0" w:color="auto"/>
              <w:bottom w:val="single" w:sz="4" w:space="0" w:color="auto"/>
              <w:right w:val="single" w:sz="4" w:space="0" w:color="auto"/>
            </w:tcBorders>
            <w:hideMark/>
          </w:tcPr>
          <w:p w14:paraId="0E172AAE"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A QSE.</w:t>
            </w:r>
          </w:p>
        </w:tc>
      </w:tr>
      <w:tr w:rsidR="00CB1533" w:rsidRPr="00CB1533" w14:paraId="455DB9A4" w14:textId="77777777" w:rsidTr="00CB1533">
        <w:trPr>
          <w:cantSplit/>
        </w:trPr>
        <w:tc>
          <w:tcPr>
            <w:tcW w:w="1962" w:type="dxa"/>
            <w:tcBorders>
              <w:top w:val="single" w:sz="4" w:space="0" w:color="auto"/>
              <w:left w:val="single" w:sz="4" w:space="0" w:color="auto"/>
              <w:bottom w:val="single" w:sz="4" w:space="0" w:color="auto"/>
              <w:right w:val="single" w:sz="4" w:space="0" w:color="auto"/>
            </w:tcBorders>
            <w:hideMark/>
          </w:tcPr>
          <w:p w14:paraId="3CE6B62D" w14:textId="77777777" w:rsidR="00CB1533" w:rsidRPr="00CB1533" w:rsidRDefault="00CB1533" w:rsidP="00CB1533">
            <w:pPr>
              <w:spacing w:after="60"/>
              <w:rPr>
                <w:rFonts w:eastAsia="Times New Roman"/>
                <w:i/>
                <w:iCs/>
                <w:sz w:val="20"/>
                <w:szCs w:val="20"/>
              </w:rPr>
            </w:pPr>
            <w:r w:rsidRPr="00CB1533">
              <w:rPr>
                <w:rFonts w:eastAsia="Times New Roman"/>
                <w:i/>
                <w:iCs/>
                <w:sz w:val="20"/>
                <w:szCs w:val="20"/>
              </w:rPr>
              <w:t>r</w:t>
            </w:r>
          </w:p>
        </w:tc>
        <w:tc>
          <w:tcPr>
            <w:tcW w:w="887" w:type="dxa"/>
            <w:tcBorders>
              <w:top w:val="single" w:sz="4" w:space="0" w:color="auto"/>
              <w:left w:val="single" w:sz="4" w:space="0" w:color="auto"/>
              <w:bottom w:val="single" w:sz="4" w:space="0" w:color="auto"/>
              <w:right w:val="single" w:sz="4" w:space="0" w:color="auto"/>
            </w:tcBorders>
            <w:hideMark/>
          </w:tcPr>
          <w:p w14:paraId="79E7A51A"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none</w:t>
            </w:r>
          </w:p>
        </w:tc>
        <w:tc>
          <w:tcPr>
            <w:tcW w:w="6386" w:type="dxa"/>
            <w:tcBorders>
              <w:top w:val="single" w:sz="4" w:space="0" w:color="auto"/>
              <w:left w:val="single" w:sz="4" w:space="0" w:color="auto"/>
              <w:bottom w:val="single" w:sz="4" w:space="0" w:color="auto"/>
              <w:right w:val="single" w:sz="4" w:space="0" w:color="auto"/>
            </w:tcBorders>
            <w:hideMark/>
          </w:tcPr>
          <w:p w14:paraId="46B5BE98" w14:textId="77777777" w:rsidR="00CB1533" w:rsidRPr="00CB1533" w:rsidRDefault="00CB1533" w:rsidP="00CB1533">
            <w:pPr>
              <w:spacing w:after="60"/>
              <w:rPr>
                <w:rFonts w:eastAsia="Times New Roman"/>
                <w:iCs/>
                <w:sz w:val="20"/>
                <w:szCs w:val="20"/>
              </w:rPr>
            </w:pPr>
            <w:r w:rsidRPr="00CB1533">
              <w:rPr>
                <w:rFonts w:eastAsia="Times New Roman"/>
                <w:iCs/>
                <w:sz w:val="20"/>
                <w:szCs w:val="20"/>
              </w:rPr>
              <w:t>A Resource.</w:t>
            </w:r>
          </w:p>
        </w:tc>
      </w:tr>
    </w:tbl>
    <w:p w14:paraId="0F7F5B31" w14:textId="77777777" w:rsidR="00CB1533" w:rsidRDefault="00CB1533" w:rsidP="00CB1533">
      <w:pPr>
        <w:pStyle w:val="BodyTextNumbered"/>
        <w:spacing w:before="240"/>
        <w:ind w:left="1440"/>
        <w:rPr>
          <w:ins w:id="1078" w:author="ERCOT" w:date="2024-01-22T09:50:00Z"/>
          <w:iCs w:val="0"/>
        </w:rPr>
      </w:pPr>
      <w:ins w:id="1079" w:author="ERCOT" w:date="2024-01-22T09:50:00Z">
        <w:r>
          <w:t>(</w:t>
        </w:r>
      </w:ins>
      <w:ins w:id="1080" w:author="ERCOT" w:date="2024-02-01T14:16:00Z">
        <w:r>
          <w:t>f</w:t>
        </w:r>
      </w:ins>
      <w:ins w:id="1081" w:author="ERCOT" w:date="2024-01-22T09:50:00Z">
        <w:r>
          <w:t>)</w:t>
        </w:r>
        <w:r>
          <w:tab/>
          <w:t>For Dispatchable Reliability Reserve Service (DRRS), if applicable:</w:t>
        </w:r>
      </w:ins>
    </w:p>
    <w:p w14:paraId="23DA303C" w14:textId="77777777" w:rsidR="00CB1533" w:rsidRDefault="00CB1533" w:rsidP="00CB1533">
      <w:pPr>
        <w:pStyle w:val="BodyTextNumbered"/>
        <w:spacing w:after="0"/>
        <w:ind w:left="1440"/>
        <w:rPr>
          <w:ins w:id="1082" w:author="ERCOT" w:date="2024-01-22T09:50:00Z"/>
          <w:iCs w:val="0"/>
        </w:rPr>
      </w:pPr>
      <w:ins w:id="1083" w:author="ERCOT" w:date="2024-01-22T09:50:00Z">
        <w:r>
          <w:t>DARTPC</w:t>
        </w:r>
      </w:ins>
      <w:ins w:id="1084" w:author="ERCOT" w:date="2024-01-22T09:51:00Z">
        <w:r>
          <w:t>DRR</w:t>
        </w:r>
      </w:ins>
      <w:ins w:id="1085" w:author="ERCOT" w:date="2024-01-22T09:50:00Z">
        <w:r>
          <w:t xml:space="preserve">AMT </w:t>
        </w:r>
        <w:r>
          <w:rPr>
            <w:i/>
            <w:vertAlign w:val="subscript"/>
          </w:rPr>
          <w:t>q</w:t>
        </w:r>
        <w:r>
          <w:t xml:space="preserve"> = (DA</w:t>
        </w:r>
      </w:ins>
      <w:ins w:id="1086" w:author="ERCOT" w:date="2024-01-22T09:51:00Z">
        <w:r>
          <w:t>DRR</w:t>
        </w:r>
      </w:ins>
      <w:ins w:id="1087" w:author="ERCOT" w:date="2024-01-22T09:50:00Z">
        <w:r>
          <w:t xml:space="preserve">NOBL </w:t>
        </w:r>
        <w:r>
          <w:rPr>
            <w:i/>
            <w:vertAlign w:val="subscript"/>
          </w:rPr>
          <w:t>q</w:t>
        </w:r>
        <w:r>
          <w:t xml:space="preserve"> – DASA</w:t>
        </w:r>
      </w:ins>
      <w:ins w:id="1088" w:author="ERCOT" w:date="2024-01-22T09:51:00Z">
        <w:r>
          <w:t>DRR</w:t>
        </w:r>
      </w:ins>
      <w:ins w:id="1089" w:author="ERCOT" w:date="2024-01-22T09:50:00Z">
        <w:r>
          <w:t xml:space="preserve">Q </w:t>
        </w:r>
        <w:r>
          <w:rPr>
            <w:i/>
            <w:vertAlign w:val="subscript"/>
          </w:rPr>
          <w:t>q</w:t>
        </w:r>
        <w:r>
          <w:t xml:space="preserve">) * </w:t>
        </w:r>
      </w:ins>
      <w:ins w:id="1090" w:author="ERCOT" w:date="2024-02-05T09:44:00Z">
        <w:r>
          <w:t xml:space="preserve">                           </w:t>
        </w:r>
      </w:ins>
      <w:ins w:id="1091" w:author="ERCOT" w:date="2024-01-22T09:50:00Z">
        <w:r>
          <w:t>DA</w:t>
        </w:r>
      </w:ins>
      <w:ins w:id="1092" w:author="ERCOT" w:date="2024-01-22T09:51:00Z">
        <w:r>
          <w:t>DR</w:t>
        </w:r>
      </w:ins>
      <w:ins w:id="1093" w:author="ERCOT" w:date="2024-01-22T09:50:00Z">
        <w:r>
          <w:t xml:space="preserve">RPR </w:t>
        </w:r>
      </w:ins>
      <w:ins w:id="1094" w:author="ERCOT" w:date="2024-02-05T09:44:00Z">
        <w:r>
          <w:t xml:space="preserve"> </w:t>
        </w:r>
      </w:ins>
      <w:ins w:id="1095" w:author="ERCOT" w:date="2024-01-22T09:50:00Z">
        <w:r>
          <w:t>–   DA</w:t>
        </w:r>
      </w:ins>
      <w:ins w:id="1096" w:author="ERCOT" w:date="2024-01-22T09:51:00Z">
        <w:r>
          <w:t>DRR</w:t>
        </w:r>
      </w:ins>
      <w:ins w:id="1097" w:author="ERCOT" w:date="2024-01-22T09:50:00Z">
        <w:r>
          <w:t xml:space="preserve">AMT </w:t>
        </w:r>
        <w:r>
          <w:rPr>
            <w:i/>
            <w:vertAlign w:val="subscript"/>
          </w:rPr>
          <w:t>q</w:t>
        </w:r>
      </w:ins>
    </w:p>
    <w:p w14:paraId="04792194" w14:textId="77777777" w:rsidR="00CB1533" w:rsidRDefault="00CB1533" w:rsidP="00CB1533">
      <w:pPr>
        <w:pStyle w:val="BodyTextNumbered"/>
        <w:rPr>
          <w:ins w:id="1098" w:author="ERCOT" w:date="2024-01-22T09:50:00Z"/>
          <w:iCs w:val="0"/>
        </w:rPr>
      </w:pPr>
      <w:ins w:id="1099" w:author="ERCOT" w:date="2024-01-22T09:50:00Z">
        <w:r>
          <w:t>Where:</w:t>
        </w:r>
      </w:ins>
    </w:p>
    <w:p w14:paraId="3609CB96" w14:textId="77777777" w:rsidR="00CB1533" w:rsidRDefault="00CB1533" w:rsidP="00CB1533">
      <w:pPr>
        <w:pStyle w:val="BodyTextNumbered"/>
        <w:ind w:left="1440"/>
        <w:rPr>
          <w:ins w:id="1100" w:author="ERCOT" w:date="2024-01-22T09:50:00Z"/>
          <w:iCs w:val="0"/>
        </w:rPr>
      </w:pPr>
      <w:del w:id="1101" w:author="ERCOT" w:date="2024-02-07T15:43:00Z">
        <w:r w:rsidRPr="00F80C33" w:rsidDel="00895676">
          <w:fldChar w:fldCharType="begin"/>
        </w:r>
        <w:r w:rsidRPr="00F80C33" w:rsidDel="00895676">
          <w:fldChar w:fldCharType="separate"/>
        </w:r>
        <w:r w:rsidRPr="00F80C33" w:rsidDel="00895676">
          <w:fldChar w:fldCharType="end"/>
        </w:r>
      </w:del>
      <w:ins w:id="1102" w:author="ERCOT" w:date="2024-01-22T09:50:00Z">
        <w:r>
          <w:t>DA</w:t>
        </w:r>
      </w:ins>
      <w:ins w:id="1103" w:author="ERCOT" w:date="2024-01-22T09:51:00Z">
        <w:r>
          <w:t>DR</w:t>
        </w:r>
      </w:ins>
      <w:ins w:id="1104" w:author="ERCOT" w:date="2024-01-22T09:50:00Z">
        <w:r>
          <w:t xml:space="preserve">RNOBL </w:t>
        </w:r>
        <w:r>
          <w:rPr>
            <w:i/>
            <w:vertAlign w:val="subscript"/>
          </w:rPr>
          <w:t>q</w:t>
        </w:r>
        <w:r>
          <w:t xml:space="preserve"> = DAPC</w:t>
        </w:r>
      </w:ins>
      <w:ins w:id="1105" w:author="ERCOT" w:date="2024-01-22T09:51:00Z">
        <w:r>
          <w:t>DR</w:t>
        </w:r>
      </w:ins>
      <w:ins w:id="1106" w:author="ERCOT" w:date="2024-01-22T09:50:00Z">
        <w:r>
          <w:t xml:space="preserve">RQTOT * HLRS </w:t>
        </w:r>
        <w:r>
          <w:rPr>
            <w:i/>
            <w:vertAlign w:val="subscript"/>
          </w:rPr>
          <w:t>q</w:t>
        </w:r>
      </w:ins>
    </w:p>
    <w:p w14:paraId="30D40266" w14:textId="77777777" w:rsidR="00CB1533" w:rsidRDefault="00CB1533" w:rsidP="00CB1533">
      <w:pPr>
        <w:pStyle w:val="BodyTextNumbered"/>
        <w:ind w:left="1440"/>
        <w:rPr>
          <w:ins w:id="1107" w:author="ERCOT" w:date="2024-01-22T09:50:00Z"/>
        </w:rPr>
      </w:pPr>
      <w:ins w:id="1108" w:author="ERCOT" w:date="2024-01-22T09:50:00Z">
        <w:r>
          <w:t>DAPC</w:t>
        </w:r>
      </w:ins>
      <w:ins w:id="1109" w:author="ERCOT" w:date="2024-01-22T09:52:00Z">
        <w:r>
          <w:t>DR</w:t>
        </w:r>
      </w:ins>
      <w:ins w:id="1110" w:author="ERCOT" w:date="2024-01-22T09:50:00Z">
        <w:r>
          <w:t xml:space="preserve">RQTOT  =  </w:t>
        </w:r>
      </w:ins>
      <w:ins w:id="1111" w:author="ERCOT" w:date="2025-11-20T07:08:00Z" w16du:dateUtc="2025-11-20T13:08:00Z">
        <w:r w:rsidRPr="00F80C33">
          <w:rPr>
            <w:position w:val="-22"/>
          </w:rPr>
          <w:object w:dxaOrig="220" w:dyaOrig="460" w14:anchorId="0A44D2BB">
            <v:shape id="_x0000_i1135" type="#_x0000_t75" style="width:20.4pt;height:27pt" o:ole="">
              <v:imagedata r:id="rId163" o:title=""/>
            </v:shape>
            <o:OLEObject Type="Embed" ProgID="Equation.3" ShapeID="_x0000_i1135" DrawAspect="Content" ObjectID="_1827312242" r:id="rId164"/>
          </w:object>
        </w:r>
      </w:ins>
      <w:ins w:id="1112" w:author="ERCOT" w:date="2024-01-22T09:50:00Z">
        <w:r>
          <w:t>(</w:t>
        </w:r>
      </w:ins>
      <w:r>
        <w:rPr>
          <w:position w:val="-18"/>
        </w:rPr>
        <w:object w:dxaOrig="285" w:dyaOrig="570" w14:anchorId="0D54F673">
          <v:shape id="_x0000_i1136" type="#_x0000_t75" style="width:15.6pt;height:26.4pt" o:ole="">
            <v:imagedata r:id="rId152" o:title=""/>
          </v:shape>
          <o:OLEObject Type="Embed" ProgID="Equation.3" ShapeID="_x0000_i1136" DrawAspect="Content" ObjectID="_1827312243" r:id="rId165"/>
        </w:object>
      </w:r>
      <w:ins w:id="1113" w:author="ERCOT" w:date="2024-01-22T09:50:00Z">
        <w:r>
          <w:t>PC</w:t>
        </w:r>
      </w:ins>
      <w:ins w:id="1114" w:author="ERCOT" w:date="2024-01-22T09:52:00Z">
        <w:r>
          <w:t>DR</w:t>
        </w:r>
      </w:ins>
      <w:ins w:id="1115" w:author="ERCOT" w:date="2024-01-22T09:50:00Z">
        <w:r>
          <w:t>RR</w:t>
        </w:r>
        <w:r w:rsidRPr="47A0B24F">
          <w:rPr>
            <w:i/>
          </w:rPr>
          <w:t xml:space="preserve"> </w:t>
        </w:r>
        <w:r w:rsidRPr="47A0B24F">
          <w:rPr>
            <w:i/>
            <w:vertAlign w:val="subscript"/>
          </w:rPr>
          <w:t>r, q, DAM</w:t>
        </w:r>
        <w:r>
          <w:t xml:space="preserve"> + </w:t>
        </w:r>
      </w:ins>
      <w:ins w:id="1116" w:author="ERCOT" w:date="2025-07-28T10:51:00Z" w16du:dateUtc="2025-07-28T15:51:00Z">
        <w:r>
          <w:t xml:space="preserve">DAECROAWD </w:t>
        </w:r>
        <w:r w:rsidRPr="47A0B24F">
          <w:rPr>
            <w:i/>
            <w:vertAlign w:val="subscript"/>
          </w:rPr>
          <w:t>q</w:t>
        </w:r>
        <w:r>
          <w:t xml:space="preserve"> + </w:t>
        </w:r>
      </w:ins>
      <w:ins w:id="1117" w:author="ERCOT" w:date="2024-01-22T09:50:00Z">
        <w:r>
          <w:t>DASA</w:t>
        </w:r>
      </w:ins>
      <w:ins w:id="1118" w:author="ERCOT" w:date="2024-01-22T09:52:00Z">
        <w:r>
          <w:t>DR</w:t>
        </w:r>
      </w:ins>
      <w:ins w:id="1119" w:author="ERCOT" w:date="2024-01-22T09:50:00Z">
        <w:r>
          <w:t xml:space="preserve">RQ </w:t>
        </w:r>
        <w:r w:rsidRPr="47A0B24F">
          <w:rPr>
            <w:i/>
            <w:vertAlign w:val="subscript"/>
          </w:rPr>
          <w:t>q</w:t>
        </w:r>
        <w:r>
          <w:t>)</w:t>
        </w:r>
      </w:ins>
    </w:p>
    <w:p w14:paraId="506CD2C7" w14:textId="77777777" w:rsidR="00CB1533" w:rsidRDefault="00CB1533" w:rsidP="00CB1533">
      <w:pPr>
        <w:rPr>
          <w:ins w:id="1120" w:author="ERCOT" w:date="2024-01-22T09:50:00Z"/>
        </w:rPr>
      </w:pPr>
      <w:ins w:id="1121" w:author="ERCOT" w:date="2024-01-22T09:50:00Z">
        <w:r>
          <w:t>The above variables are defined as follows:</w:t>
        </w:r>
      </w:ins>
    </w:p>
    <w:tbl>
      <w:tblPr>
        <w:tblW w:w="909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755"/>
        <w:gridCol w:w="6235"/>
      </w:tblGrid>
      <w:tr w:rsidR="00CB1533" w14:paraId="1E68F5A9" w14:textId="77777777" w:rsidTr="00D34EC1">
        <w:trPr>
          <w:cantSplit/>
          <w:tblHeader/>
          <w:ins w:id="1122"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79DF0052" w14:textId="77777777" w:rsidR="00CB1533" w:rsidRPr="008E28C2" w:rsidRDefault="00CB1533" w:rsidP="00D34EC1">
            <w:pPr>
              <w:pStyle w:val="TableHead"/>
              <w:rPr>
                <w:ins w:id="1123" w:author="ERCOT" w:date="2024-01-22T09:50:00Z"/>
              </w:rPr>
            </w:pPr>
            <w:ins w:id="1124" w:author="ERCOT" w:date="2024-01-22T09:50:00Z">
              <w:r w:rsidRPr="00221A13">
                <w:rPr>
                  <w:iCs w:val="0"/>
                </w:rPr>
                <w:lastRenderedPageBreak/>
                <w:t>Variable</w:t>
              </w:r>
            </w:ins>
          </w:p>
        </w:tc>
        <w:tc>
          <w:tcPr>
            <w:tcW w:w="755" w:type="dxa"/>
            <w:tcBorders>
              <w:top w:val="single" w:sz="4" w:space="0" w:color="auto"/>
              <w:left w:val="single" w:sz="4" w:space="0" w:color="auto"/>
              <w:bottom w:val="single" w:sz="4" w:space="0" w:color="auto"/>
              <w:right w:val="single" w:sz="4" w:space="0" w:color="auto"/>
            </w:tcBorders>
            <w:hideMark/>
          </w:tcPr>
          <w:p w14:paraId="7B1C366F" w14:textId="77777777" w:rsidR="00CB1533" w:rsidRDefault="00CB1533" w:rsidP="00D34EC1">
            <w:pPr>
              <w:pStyle w:val="TableHead"/>
              <w:rPr>
                <w:ins w:id="1125" w:author="ERCOT" w:date="2024-01-22T09:50:00Z"/>
              </w:rPr>
            </w:pPr>
            <w:ins w:id="1126" w:author="ERCOT" w:date="2024-01-22T09:50:00Z">
              <w:r>
                <w:t>Unit</w:t>
              </w:r>
            </w:ins>
          </w:p>
        </w:tc>
        <w:tc>
          <w:tcPr>
            <w:tcW w:w="6235" w:type="dxa"/>
            <w:tcBorders>
              <w:top w:val="single" w:sz="4" w:space="0" w:color="auto"/>
              <w:left w:val="single" w:sz="4" w:space="0" w:color="auto"/>
              <w:bottom w:val="single" w:sz="4" w:space="0" w:color="auto"/>
              <w:right w:val="single" w:sz="4" w:space="0" w:color="auto"/>
            </w:tcBorders>
            <w:hideMark/>
          </w:tcPr>
          <w:p w14:paraId="046128DA" w14:textId="77777777" w:rsidR="00CB1533" w:rsidRDefault="00CB1533" w:rsidP="00D34EC1">
            <w:pPr>
              <w:pStyle w:val="TableHead"/>
              <w:rPr>
                <w:ins w:id="1127" w:author="ERCOT" w:date="2024-01-22T09:50:00Z"/>
              </w:rPr>
            </w:pPr>
            <w:ins w:id="1128" w:author="ERCOT" w:date="2024-01-22T09:50:00Z">
              <w:r>
                <w:t>Description</w:t>
              </w:r>
            </w:ins>
          </w:p>
        </w:tc>
      </w:tr>
      <w:tr w:rsidR="00CB1533" w14:paraId="21F016EC" w14:textId="77777777" w:rsidTr="00D34EC1">
        <w:trPr>
          <w:cantSplit/>
          <w:ins w:id="1129"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3BA50C4B" w14:textId="77777777" w:rsidR="00CB1533" w:rsidRPr="008E28C2" w:rsidRDefault="00CB1533" w:rsidP="00D34EC1">
            <w:pPr>
              <w:pStyle w:val="TableBody"/>
              <w:rPr>
                <w:ins w:id="1130" w:author="ERCOT" w:date="2024-01-22T09:50:00Z"/>
              </w:rPr>
            </w:pPr>
            <w:ins w:id="1131" w:author="ERCOT" w:date="2024-01-22T09:50:00Z">
              <w:r w:rsidRPr="00221A13">
                <w:t>DARTPC</w:t>
              </w:r>
            </w:ins>
            <w:ins w:id="1132" w:author="ERCOT" w:date="2024-01-22T09:57:00Z">
              <w:r>
                <w:t>DRR</w:t>
              </w:r>
            </w:ins>
            <w:ins w:id="1133" w:author="ERCOT" w:date="2024-01-22T09:50:00Z">
              <w:r w:rsidRPr="00221A13">
                <w:t xml:space="preserve">AMT </w:t>
              </w:r>
              <w:r w:rsidRPr="00221A13">
                <w:rPr>
                  <w:i/>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45D5600E" w14:textId="77777777" w:rsidR="00CB1533" w:rsidRDefault="00CB1533" w:rsidP="00D34EC1">
            <w:pPr>
              <w:pStyle w:val="TableBody"/>
              <w:rPr>
                <w:ins w:id="1134" w:author="ERCOT" w:date="2024-01-22T09:50:00Z"/>
              </w:rPr>
            </w:pPr>
            <w:ins w:id="1135" w:author="ERCOT" w:date="2024-01-22T09:50:00Z">
              <w:r>
                <w:t>$</w:t>
              </w:r>
            </w:ins>
          </w:p>
        </w:tc>
        <w:tc>
          <w:tcPr>
            <w:tcW w:w="6235" w:type="dxa"/>
            <w:tcBorders>
              <w:top w:val="single" w:sz="4" w:space="0" w:color="auto"/>
              <w:left w:val="single" w:sz="4" w:space="0" w:color="auto"/>
              <w:bottom w:val="single" w:sz="4" w:space="0" w:color="auto"/>
              <w:right w:val="single" w:sz="4" w:space="0" w:color="auto"/>
            </w:tcBorders>
            <w:hideMark/>
          </w:tcPr>
          <w:p w14:paraId="25D2C584" w14:textId="77777777" w:rsidR="00CB1533" w:rsidRDefault="00CB1533" w:rsidP="00D34EC1">
            <w:pPr>
              <w:pStyle w:val="TableBody"/>
              <w:rPr>
                <w:ins w:id="1136" w:author="ERCOT" w:date="2024-01-22T09:50:00Z"/>
              </w:rPr>
            </w:pPr>
            <w:ins w:id="1137" w:author="ERCOT" w:date="2024-01-22T09:50:00Z">
              <w:r>
                <w:rPr>
                  <w:i/>
                </w:rPr>
                <w:t xml:space="preserve">Day-Ahead Updated Real-Time Procured Capacity for </w:t>
              </w:r>
            </w:ins>
            <w:ins w:id="1138" w:author="ERCOT" w:date="2024-01-22T09:58:00Z">
              <w:r>
                <w:rPr>
                  <w:i/>
                  <w:iCs w:val="0"/>
                </w:rPr>
                <w:t>Dispatchable Reliability Reserve</w:t>
              </w:r>
            </w:ins>
            <w:ins w:id="1139" w:author="ERCOT" w:date="2024-01-22T09:50:00Z">
              <w:r>
                <w:rPr>
                  <w:i/>
                  <w:iCs w:val="0"/>
                </w:rPr>
                <w:t xml:space="preserve"> Service </w:t>
              </w:r>
              <w:r>
                <w:rPr>
                  <w:i/>
                </w:rPr>
                <w:t>Amount by QSE</w:t>
              </w:r>
              <w:r>
                <w:t xml:space="preserve">—The payment or charge to QSE </w:t>
              </w:r>
              <w:r w:rsidRPr="00221A13">
                <w:rPr>
                  <w:i/>
                </w:rPr>
                <w:t>q</w:t>
              </w:r>
              <w:r>
                <w:t xml:space="preserve"> for </w:t>
              </w:r>
            </w:ins>
            <w:ins w:id="1140" w:author="ERCOT" w:date="2024-01-22T09:58:00Z">
              <w:r>
                <w:t>DRRS</w:t>
              </w:r>
            </w:ins>
            <w:ins w:id="1141" w:author="ERCOT" w:date="2024-01-22T09:50:00Z">
              <w:r>
                <w:t xml:space="preserve"> for the re-calculated Real-Time obligation for the Operating Hour.</w:t>
              </w:r>
            </w:ins>
          </w:p>
        </w:tc>
      </w:tr>
      <w:tr w:rsidR="00CB1533" w14:paraId="1F047E2A" w14:textId="77777777" w:rsidTr="00D34EC1">
        <w:trPr>
          <w:cantSplit/>
          <w:ins w:id="1142"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12AC1788" w14:textId="77777777" w:rsidR="00CB1533" w:rsidRDefault="00CB1533" w:rsidP="00D34EC1">
            <w:pPr>
              <w:pStyle w:val="TableBody"/>
              <w:rPr>
                <w:ins w:id="1143" w:author="ERCOT" w:date="2024-01-22T09:50:00Z"/>
              </w:rPr>
            </w:pPr>
            <w:ins w:id="1144" w:author="ERCOT" w:date="2024-01-22T09:50:00Z">
              <w:r>
                <w:t>DA</w:t>
              </w:r>
            </w:ins>
            <w:ins w:id="1145" w:author="ERCOT" w:date="2024-01-22T09:57:00Z">
              <w:r>
                <w:t>DRR</w:t>
              </w:r>
            </w:ins>
            <w:ins w:id="1146" w:author="ERCOT" w:date="2024-01-22T09:50:00Z">
              <w:r>
                <w:t>PR</w:t>
              </w:r>
            </w:ins>
          </w:p>
        </w:tc>
        <w:tc>
          <w:tcPr>
            <w:tcW w:w="755" w:type="dxa"/>
            <w:tcBorders>
              <w:top w:val="single" w:sz="4" w:space="0" w:color="auto"/>
              <w:left w:val="single" w:sz="4" w:space="0" w:color="auto"/>
              <w:bottom w:val="single" w:sz="4" w:space="0" w:color="auto"/>
              <w:right w:val="single" w:sz="4" w:space="0" w:color="auto"/>
            </w:tcBorders>
            <w:hideMark/>
          </w:tcPr>
          <w:p w14:paraId="6F0F6DEE" w14:textId="77777777" w:rsidR="00CB1533" w:rsidRDefault="00CB1533" w:rsidP="00D34EC1">
            <w:pPr>
              <w:pStyle w:val="TableBody"/>
              <w:rPr>
                <w:ins w:id="1147" w:author="ERCOT" w:date="2024-01-22T09:50:00Z"/>
              </w:rPr>
            </w:pPr>
            <w:ins w:id="1148" w:author="ERCOT" w:date="2024-01-22T09:50:00Z">
              <w:r>
                <w:t>$/MW</w:t>
              </w:r>
            </w:ins>
          </w:p>
        </w:tc>
        <w:tc>
          <w:tcPr>
            <w:tcW w:w="6235" w:type="dxa"/>
            <w:tcBorders>
              <w:top w:val="single" w:sz="4" w:space="0" w:color="auto"/>
              <w:left w:val="single" w:sz="4" w:space="0" w:color="auto"/>
              <w:bottom w:val="single" w:sz="4" w:space="0" w:color="auto"/>
              <w:right w:val="single" w:sz="4" w:space="0" w:color="auto"/>
            </w:tcBorders>
            <w:hideMark/>
          </w:tcPr>
          <w:p w14:paraId="3DF94623" w14:textId="77777777" w:rsidR="00CB1533" w:rsidRDefault="00CB1533" w:rsidP="00D34EC1">
            <w:pPr>
              <w:pStyle w:val="TableBody"/>
              <w:rPr>
                <w:ins w:id="1149" w:author="ERCOT" w:date="2024-01-22T09:50:00Z"/>
                <w:i/>
              </w:rPr>
            </w:pPr>
            <w:ins w:id="1150" w:author="ERCOT" w:date="2024-01-22T09:50:00Z">
              <w:r>
                <w:rPr>
                  <w:i/>
                </w:rPr>
                <w:t xml:space="preserve">Day-Ahead </w:t>
              </w:r>
            </w:ins>
            <w:ins w:id="1151" w:author="ERCOT" w:date="2024-01-22T09:58:00Z">
              <w:r>
                <w:rPr>
                  <w:i/>
                </w:rPr>
                <w:t xml:space="preserve">Dispatchable Reliability Reserve Service </w:t>
              </w:r>
            </w:ins>
            <w:ins w:id="1152" w:author="ERCOT" w:date="2024-01-22T09:50:00Z">
              <w:r>
                <w:rPr>
                  <w:i/>
                </w:rPr>
                <w:t>Price</w:t>
              </w:r>
              <w:r>
                <w:t xml:space="preserve">—The DAM </w:t>
              </w:r>
            </w:ins>
            <w:ins w:id="1153" w:author="ERCOT" w:date="2024-01-22T10:02:00Z">
              <w:r>
                <w:t xml:space="preserve">DRRS </w:t>
              </w:r>
            </w:ins>
            <w:ins w:id="1154" w:author="ERCOT" w:date="2024-01-22T09:50:00Z">
              <w:r>
                <w:t>price for the Operating Hour.</w:t>
              </w:r>
            </w:ins>
          </w:p>
        </w:tc>
      </w:tr>
      <w:tr w:rsidR="00CB1533" w14:paraId="478B114D" w14:textId="77777777" w:rsidTr="00D34EC1">
        <w:trPr>
          <w:cantSplit/>
          <w:ins w:id="1155"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0A68D5BF" w14:textId="77777777" w:rsidR="00CB1533" w:rsidRDefault="00CB1533" w:rsidP="00D34EC1">
            <w:pPr>
              <w:pStyle w:val="TableBody"/>
              <w:rPr>
                <w:ins w:id="1156" w:author="ERCOT" w:date="2024-01-22T09:50:00Z"/>
              </w:rPr>
            </w:pPr>
            <w:ins w:id="1157" w:author="ERCOT" w:date="2024-01-22T09:50:00Z">
              <w:r>
                <w:t>DA</w:t>
              </w:r>
            </w:ins>
            <w:ins w:id="1158" w:author="ERCOT" w:date="2024-01-22T10:02:00Z">
              <w:r>
                <w:t>DRR</w:t>
              </w:r>
            </w:ins>
            <w:ins w:id="1159" w:author="ERCOT" w:date="2024-01-22T09:50:00Z">
              <w:r>
                <w:t>NOBL</w:t>
              </w:r>
              <w:r>
                <w:rPr>
                  <w:vertAlign w:val="subscript"/>
                </w:rPr>
                <w:t xml:space="preserve"> </w:t>
              </w:r>
              <w:r>
                <w:rPr>
                  <w:i/>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72DCB49C" w14:textId="77777777" w:rsidR="00CB1533" w:rsidRDefault="00CB1533" w:rsidP="00D34EC1">
            <w:pPr>
              <w:pStyle w:val="TableBody"/>
              <w:rPr>
                <w:ins w:id="1160" w:author="ERCOT" w:date="2024-01-22T09:50:00Z"/>
              </w:rPr>
            </w:pPr>
            <w:ins w:id="1161" w:author="ERCOT" w:date="2024-01-22T09:50:00Z">
              <w:r>
                <w:t>MW</w:t>
              </w:r>
            </w:ins>
          </w:p>
        </w:tc>
        <w:tc>
          <w:tcPr>
            <w:tcW w:w="6235" w:type="dxa"/>
            <w:tcBorders>
              <w:top w:val="single" w:sz="4" w:space="0" w:color="auto"/>
              <w:left w:val="single" w:sz="4" w:space="0" w:color="auto"/>
              <w:bottom w:val="single" w:sz="4" w:space="0" w:color="auto"/>
              <w:right w:val="single" w:sz="4" w:space="0" w:color="auto"/>
            </w:tcBorders>
            <w:hideMark/>
          </w:tcPr>
          <w:p w14:paraId="1809B5AB" w14:textId="77777777" w:rsidR="00CB1533" w:rsidRDefault="00CB1533" w:rsidP="00D34EC1">
            <w:pPr>
              <w:pStyle w:val="TableBody"/>
              <w:rPr>
                <w:ins w:id="1162" w:author="ERCOT" w:date="2024-01-22T09:50:00Z"/>
              </w:rPr>
            </w:pPr>
            <w:ins w:id="1163" w:author="ERCOT" w:date="2024-01-22T09:50:00Z">
              <w:r>
                <w:rPr>
                  <w:i/>
                </w:rPr>
                <w:t xml:space="preserve">Day-Ahead </w:t>
              </w:r>
            </w:ins>
            <w:ins w:id="1164" w:author="ERCOT" w:date="2024-01-22T09:58:00Z">
              <w:r>
                <w:rPr>
                  <w:i/>
                </w:rPr>
                <w:t xml:space="preserve">Dispatchable Reliability Reserve Service </w:t>
              </w:r>
            </w:ins>
            <w:ins w:id="1165" w:author="ERCOT" w:date="2024-01-22T09:50:00Z">
              <w:r>
                <w:rPr>
                  <w:i/>
                </w:rPr>
                <w:t>New Obligation per QSE</w:t>
              </w:r>
              <w:r>
                <w:t xml:space="preserve">—The updated </w:t>
              </w:r>
            </w:ins>
            <w:ins w:id="1166" w:author="ERCOT" w:date="2024-01-22T10:02:00Z">
              <w:r>
                <w:t xml:space="preserve">DRRS </w:t>
              </w:r>
            </w:ins>
            <w:ins w:id="1167" w:author="ERCOT" w:date="2024-01-22T09:50:00Z">
              <w:r>
                <w:t xml:space="preserve">Ancillary Service Obligation in Real-Time for QSE </w:t>
              </w:r>
              <w:r>
                <w:rPr>
                  <w:i/>
                </w:rPr>
                <w:t>q</w:t>
              </w:r>
              <w:r>
                <w:t xml:space="preserve"> for the Operating Hour.</w:t>
              </w:r>
            </w:ins>
          </w:p>
        </w:tc>
      </w:tr>
      <w:tr w:rsidR="00CB1533" w14:paraId="1224AA60" w14:textId="77777777" w:rsidTr="00D34EC1">
        <w:trPr>
          <w:cantSplit/>
          <w:ins w:id="1168"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3D2388F2" w14:textId="77777777" w:rsidR="00CB1533" w:rsidRDefault="00CB1533" w:rsidP="00D34EC1">
            <w:pPr>
              <w:pStyle w:val="TableBody"/>
              <w:rPr>
                <w:ins w:id="1169" w:author="ERCOT" w:date="2024-01-22T09:50:00Z"/>
                <w:iCs w:val="0"/>
              </w:rPr>
            </w:pPr>
            <w:ins w:id="1170" w:author="ERCOT" w:date="2024-01-22T09:50:00Z">
              <w:r>
                <w:t>PC</w:t>
              </w:r>
            </w:ins>
            <w:ins w:id="1171" w:author="ERCOT" w:date="2024-01-22T10:02:00Z">
              <w:r>
                <w:t>DRR</w:t>
              </w:r>
            </w:ins>
            <w:ins w:id="1172" w:author="ERCOT" w:date="2024-01-22T09:50:00Z">
              <w:r>
                <w:t xml:space="preserve">R </w:t>
              </w:r>
              <w:r>
                <w:rPr>
                  <w:i/>
                  <w:vertAlign w:val="subscript"/>
                </w:rPr>
                <w:t>r,</w:t>
              </w:r>
              <w:r>
                <w:rPr>
                  <w:i/>
                </w:rPr>
                <w:t xml:space="preserve"> </w:t>
              </w:r>
              <w:r>
                <w:rPr>
                  <w:i/>
                  <w:vertAlign w:val="subscript"/>
                </w:rPr>
                <w:t>q, DAM</w:t>
              </w:r>
            </w:ins>
          </w:p>
        </w:tc>
        <w:tc>
          <w:tcPr>
            <w:tcW w:w="755" w:type="dxa"/>
            <w:tcBorders>
              <w:top w:val="single" w:sz="4" w:space="0" w:color="auto"/>
              <w:left w:val="single" w:sz="4" w:space="0" w:color="auto"/>
              <w:bottom w:val="single" w:sz="4" w:space="0" w:color="auto"/>
              <w:right w:val="single" w:sz="4" w:space="0" w:color="auto"/>
            </w:tcBorders>
            <w:hideMark/>
          </w:tcPr>
          <w:p w14:paraId="17497AD1" w14:textId="77777777" w:rsidR="00CB1533" w:rsidRDefault="00CB1533" w:rsidP="00D34EC1">
            <w:pPr>
              <w:pStyle w:val="TableBody"/>
              <w:rPr>
                <w:ins w:id="1173" w:author="ERCOT" w:date="2024-01-22T09:50:00Z"/>
                <w:iCs w:val="0"/>
              </w:rPr>
            </w:pPr>
            <w:ins w:id="1174" w:author="ERCOT" w:date="2024-01-22T09:50:00Z">
              <w:r>
                <w:t>MW</w:t>
              </w:r>
            </w:ins>
          </w:p>
        </w:tc>
        <w:tc>
          <w:tcPr>
            <w:tcW w:w="6235" w:type="dxa"/>
            <w:tcBorders>
              <w:top w:val="single" w:sz="4" w:space="0" w:color="auto"/>
              <w:left w:val="single" w:sz="4" w:space="0" w:color="auto"/>
              <w:bottom w:val="single" w:sz="4" w:space="0" w:color="auto"/>
              <w:right w:val="single" w:sz="4" w:space="0" w:color="auto"/>
            </w:tcBorders>
            <w:hideMark/>
          </w:tcPr>
          <w:p w14:paraId="78F961AA" w14:textId="77777777" w:rsidR="00CB1533" w:rsidRDefault="00CB1533" w:rsidP="00D34EC1">
            <w:pPr>
              <w:pStyle w:val="TableBody"/>
              <w:rPr>
                <w:ins w:id="1175" w:author="ERCOT" w:date="2024-01-22T09:50:00Z"/>
                <w:i/>
              </w:rPr>
            </w:pPr>
            <w:ins w:id="1176" w:author="ERCOT" w:date="2024-01-22T09:50:00Z">
              <w:r>
                <w:rPr>
                  <w:i/>
                  <w:iCs w:val="0"/>
                </w:rPr>
                <w:t xml:space="preserve">Procured Capacity for </w:t>
              </w:r>
            </w:ins>
            <w:ins w:id="1177" w:author="ERCOT" w:date="2024-01-22T09:59:00Z">
              <w:r>
                <w:rPr>
                  <w:i/>
                </w:rPr>
                <w:t xml:space="preserve">Dispatchable Reliability Reserve Service </w:t>
              </w:r>
            </w:ins>
            <w:ins w:id="1178" w:author="ERCOT" w:date="2024-01-22T09:50:00Z">
              <w:r>
                <w:rPr>
                  <w:i/>
                  <w:iCs w:val="0"/>
                </w:rPr>
                <w:t>per Resource per QSE in DAM</w:t>
              </w:r>
              <w:r>
                <w:rPr>
                  <w:iCs w:val="0"/>
                </w:rPr>
                <w:t xml:space="preserve">—The </w:t>
              </w:r>
            </w:ins>
            <w:ins w:id="1179" w:author="ERCOT" w:date="2024-01-22T10:02:00Z">
              <w:r>
                <w:t>DRRS</w:t>
              </w:r>
              <w:r>
                <w:rPr>
                  <w:iCs w:val="0"/>
                </w:rPr>
                <w:t xml:space="preserve"> </w:t>
              </w:r>
            </w:ins>
            <w:ins w:id="1180" w:author="ERCOT" w:date="2024-01-22T09:50:00Z">
              <w:r>
                <w:rPr>
                  <w:iCs w:val="0"/>
                </w:rPr>
                <w:t xml:space="preserve">capacity awarded to QSE </w:t>
              </w:r>
              <w:r>
                <w:rPr>
                  <w:i/>
                  <w:iCs w:val="0"/>
                </w:rPr>
                <w:t>q</w:t>
              </w:r>
              <w:r>
                <w:rPr>
                  <w:iCs w:val="0"/>
                </w:rPr>
                <w:t xml:space="preserve"> in the DAM for Resource </w:t>
              </w:r>
              <w:r>
                <w:rPr>
                  <w:i/>
                  <w:iCs w:val="0"/>
                </w:rPr>
                <w:t>r</w:t>
              </w:r>
              <w:r>
                <w:rPr>
                  <w:iCs w:val="0"/>
                </w:rPr>
                <w:t xml:space="preserve"> for the </w:t>
              </w:r>
              <w:r>
                <w:t>Operating Hour</w:t>
              </w:r>
              <w:r>
                <w:rPr>
                  <w:iCs w:val="0"/>
                </w:rPr>
                <w:t xml:space="preserve">.  Where for a Combined Cycle Train, the Resource </w:t>
              </w:r>
              <w:r>
                <w:rPr>
                  <w:i/>
                  <w:iCs w:val="0"/>
                </w:rPr>
                <w:t xml:space="preserve">r </w:t>
              </w:r>
              <w:r>
                <w:rPr>
                  <w:iCs w:val="0"/>
                </w:rPr>
                <w:t>is a Combined Cycle Generation Resource within the Combined Cycle Train.</w:t>
              </w:r>
            </w:ins>
          </w:p>
        </w:tc>
      </w:tr>
      <w:tr w:rsidR="00CB1533" w14:paraId="4969A1BF" w14:textId="77777777" w:rsidTr="00D34EC1">
        <w:trPr>
          <w:cantSplit/>
          <w:ins w:id="1181" w:author="ERCOT" w:date="2025-07-28T10:52:00Z"/>
        </w:trPr>
        <w:tc>
          <w:tcPr>
            <w:tcW w:w="2100" w:type="dxa"/>
            <w:tcBorders>
              <w:top w:val="single" w:sz="4" w:space="0" w:color="auto"/>
              <w:left w:val="single" w:sz="4" w:space="0" w:color="auto"/>
              <w:bottom w:val="single" w:sz="4" w:space="0" w:color="auto"/>
              <w:right w:val="single" w:sz="4" w:space="0" w:color="auto"/>
            </w:tcBorders>
          </w:tcPr>
          <w:p w14:paraId="23A8E2D8" w14:textId="77777777" w:rsidR="00CB1533" w:rsidRDefault="00CB1533" w:rsidP="00D34EC1">
            <w:pPr>
              <w:pStyle w:val="TableBody"/>
              <w:rPr>
                <w:ins w:id="1182" w:author="ERCOT" w:date="2025-07-28T10:52:00Z" w16du:dateUtc="2025-07-28T15:52:00Z"/>
              </w:rPr>
            </w:pPr>
            <w:ins w:id="1183" w:author="ERCOT" w:date="2025-07-28T10:52:00Z" w16du:dateUtc="2025-07-28T15:52:00Z">
              <w:r>
                <w:t>DADRROAWD</w:t>
              </w:r>
              <w:r>
                <w:rPr>
                  <w:i/>
                  <w:iCs w:val="0"/>
                </w:rPr>
                <w:t xml:space="preserve"> </w:t>
              </w:r>
              <w:r>
                <w:rPr>
                  <w:i/>
                  <w:iCs w:val="0"/>
                  <w:vertAlign w:val="subscript"/>
                </w:rPr>
                <w:t>q</w:t>
              </w:r>
            </w:ins>
          </w:p>
        </w:tc>
        <w:tc>
          <w:tcPr>
            <w:tcW w:w="755" w:type="dxa"/>
            <w:tcBorders>
              <w:top w:val="single" w:sz="4" w:space="0" w:color="auto"/>
              <w:left w:val="single" w:sz="4" w:space="0" w:color="auto"/>
              <w:bottom w:val="single" w:sz="4" w:space="0" w:color="auto"/>
              <w:right w:val="single" w:sz="4" w:space="0" w:color="auto"/>
            </w:tcBorders>
          </w:tcPr>
          <w:p w14:paraId="21133444" w14:textId="77777777" w:rsidR="00CB1533" w:rsidRDefault="00CB1533" w:rsidP="00D34EC1">
            <w:pPr>
              <w:pStyle w:val="TableBody"/>
              <w:rPr>
                <w:ins w:id="1184" w:author="ERCOT" w:date="2025-07-28T10:52:00Z" w16du:dateUtc="2025-07-28T15:52:00Z"/>
              </w:rPr>
            </w:pPr>
            <w:ins w:id="1185" w:author="ERCOT" w:date="2025-07-28T10:52:00Z" w16du:dateUtc="2025-07-28T15:52:00Z">
              <w:r>
                <w:t>MW</w:t>
              </w:r>
            </w:ins>
          </w:p>
        </w:tc>
        <w:tc>
          <w:tcPr>
            <w:tcW w:w="6235" w:type="dxa"/>
            <w:tcBorders>
              <w:top w:val="single" w:sz="4" w:space="0" w:color="auto"/>
              <w:left w:val="single" w:sz="4" w:space="0" w:color="auto"/>
              <w:bottom w:val="single" w:sz="4" w:space="0" w:color="auto"/>
              <w:right w:val="single" w:sz="4" w:space="0" w:color="auto"/>
            </w:tcBorders>
          </w:tcPr>
          <w:p w14:paraId="78C8C63A" w14:textId="77777777" w:rsidR="00CB1533" w:rsidRDefault="00CB1533" w:rsidP="00D34EC1">
            <w:pPr>
              <w:pStyle w:val="TableBody"/>
              <w:rPr>
                <w:ins w:id="1186" w:author="ERCOT" w:date="2025-07-28T10:52:00Z" w16du:dateUtc="2025-07-28T15:52:00Z"/>
                <w:i/>
                <w:iCs w:val="0"/>
              </w:rPr>
            </w:pPr>
            <w:ins w:id="1187" w:author="ERCOT" w:date="2025-07-28T10:52:00Z" w16du:dateUtc="2025-07-28T15:52:00Z">
              <w:r>
                <w:rPr>
                  <w:i/>
                </w:rPr>
                <w:t xml:space="preserve">Day-Ahead Dispatchable Reliability </w:t>
              </w:r>
              <w:r>
                <w:rPr>
                  <w:i/>
                  <w:iCs w:val="0"/>
                </w:rPr>
                <w:t>Reserve Service</w:t>
              </w:r>
            </w:ins>
            <w:ins w:id="1188" w:author="ERCOT" w:date="2025-10-24T21:13:00Z">
              <w:r w:rsidRPr="4CD90589">
                <w:rPr>
                  <w:i/>
                </w:rPr>
                <w:t>-</w:t>
              </w:r>
            </w:ins>
            <w:ins w:id="1189" w:author="ERCOT" w:date="2025-07-28T10:52:00Z">
              <w:del w:id="1190" w:author="ERCOT" w:date="2025-10-24T21:13:00Z">
                <w:r>
                  <w:rPr>
                    <w:i/>
                    <w:iCs w:val="0"/>
                  </w:rPr>
                  <w:delText xml:space="preserve"> </w:delText>
                </w:r>
              </w:del>
            </w:ins>
            <w:ins w:id="1191" w:author="ERCOT" w:date="2025-07-28T10:52:00Z" w16du:dateUtc="2025-07-28T15:52:00Z">
              <w:r>
                <w:rPr>
                  <w:i/>
                  <w:iCs w:val="0"/>
                </w:rPr>
                <w:t>Only</w:t>
              </w:r>
              <w:r>
                <w:rPr>
                  <w:i/>
                </w:rPr>
                <w:t xml:space="preserve"> Award for the QSE — </w:t>
              </w:r>
              <w:r>
                <w:t xml:space="preserve">The </w:t>
              </w:r>
              <w:r>
                <w:rPr>
                  <w:iCs w:val="0"/>
                </w:rPr>
                <w:t>DRRS</w:t>
              </w:r>
            </w:ins>
            <w:ins w:id="1192" w:author="ERCOT" w:date="2025-10-24T21:13:00Z">
              <w:r>
                <w:t>-o</w:t>
              </w:r>
            </w:ins>
            <w:ins w:id="1193" w:author="ERCOT" w:date="2025-07-28T10:52:00Z">
              <w:r>
                <w:t>nly</w:t>
              </w:r>
            </w:ins>
            <w:ins w:id="1194" w:author="ERCOT" w:date="2025-07-28T10:52:00Z" w16du:dateUtc="2025-07-28T15:52:00Z">
              <w:r>
                <w:t xml:space="preserve"> capacity awarded in the DAM to QSE </w:t>
              </w:r>
              <w:r>
                <w:rPr>
                  <w:i/>
                </w:rPr>
                <w:t>q</w:t>
              </w:r>
              <w:r>
                <w:t xml:space="preserve"> for the Operating Hour.  </w:t>
              </w:r>
            </w:ins>
          </w:p>
        </w:tc>
      </w:tr>
      <w:tr w:rsidR="00CB1533" w14:paraId="052603C5" w14:textId="77777777" w:rsidTr="00D34EC1">
        <w:trPr>
          <w:cantSplit/>
          <w:trHeight w:val="440"/>
          <w:ins w:id="1195"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746EEDD5" w14:textId="77777777" w:rsidR="00CB1533" w:rsidRDefault="00CB1533" w:rsidP="00D34EC1">
            <w:pPr>
              <w:pStyle w:val="TableBody"/>
              <w:rPr>
                <w:ins w:id="1196" w:author="ERCOT" w:date="2024-01-22T09:50:00Z"/>
                <w:i/>
              </w:rPr>
            </w:pPr>
            <w:ins w:id="1197" w:author="ERCOT" w:date="2024-01-22T09:50:00Z">
              <w:r>
                <w:rPr>
                  <w:iCs w:val="0"/>
                </w:rPr>
                <w:t>DA</w:t>
              </w:r>
            </w:ins>
            <w:ins w:id="1198" w:author="ERCOT" w:date="2024-01-22T10:02:00Z">
              <w:r>
                <w:rPr>
                  <w:iCs w:val="0"/>
                </w:rPr>
                <w:t>DRR</w:t>
              </w:r>
            </w:ins>
            <w:ins w:id="1199" w:author="ERCOT" w:date="2024-01-22T09:50:00Z">
              <w:r>
                <w:rPr>
                  <w:iCs w:val="0"/>
                </w:rPr>
                <w:t xml:space="preserve">AMT </w:t>
              </w:r>
              <w:r>
                <w:rPr>
                  <w:i/>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5EA6EF3A" w14:textId="77777777" w:rsidR="00CB1533" w:rsidRDefault="00CB1533" w:rsidP="00D34EC1">
            <w:pPr>
              <w:pStyle w:val="TableBody"/>
              <w:rPr>
                <w:ins w:id="1200" w:author="ERCOT" w:date="2024-01-22T09:50:00Z"/>
              </w:rPr>
            </w:pPr>
            <w:ins w:id="1201" w:author="ERCOT" w:date="2024-01-22T09:50:00Z">
              <w:r>
                <w:t>$</w:t>
              </w:r>
            </w:ins>
          </w:p>
        </w:tc>
        <w:tc>
          <w:tcPr>
            <w:tcW w:w="6235" w:type="dxa"/>
            <w:tcBorders>
              <w:top w:val="single" w:sz="4" w:space="0" w:color="auto"/>
              <w:left w:val="single" w:sz="4" w:space="0" w:color="auto"/>
              <w:bottom w:val="single" w:sz="4" w:space="0" w:color="auto"/>
              <w:right w:val="single" w:sz="4" w:space="0" w:color="auto"/>
            </w:tcBorders>
            <w:hideMark/>
          </w:tcPr>
          <w:p w14:paraId="45345ECF" w14:textId="77777777" w:rsidR="00CB1533" w:rsidRDefault="00CB1533" w:rsidP="00D34EC1">
            <w:pPr>
              <w:pStyle w:val="TableBody"/>
              <w:rPr>
                <w:ins w:id="1202" w:author="ERCOT" w:date="2024-01-22T09:50:00Z"/>
              </w:rPr>
            </w:pPr>
            <w:ins w:id="1203" w:author="ERCOT" w:date="2024-01-22T09:50:00Z">
              <w:r>
                <w:rPr>
                  <w:i/>
                </w:rPr>
                <w:t xml:space="preserve">Day-Ahead </w:t>
              </w:r>
            </w:ins>
            <w:ins w:id="1204" w:author="ERCOT" w:date="2024-01-22T10:01:00Z">
              <w:r>
                <w:rPr>
                  <w:i/>
                </w:rPr>
                <w:t xml:space="preserve">Dispatchable Reliability Reserve Service </w:t>
              </w:r>
            </w:ins>
            <w:ins w:id="1205" w:author="ERCOT" w:date="2024-01-22T09:50:00Z">
              <w:r>
                <w:rPr>
                  <w:i/>
                </w:rPr>
                <w:t>Amount per QSE</w:t>
              </w:r>
              <w:r>
                <w:t xml:space="preserve">—QSE </w:t>
              </w:r>
              <w:r>
                <w:rPr>
                  <w:i/>
                </w:rPr>
                <w:t>q</w:t>
              </w:r>
              <w:r>
                <w:t xml:space="preserve">’s share of the DAM cost for </w:t>
              </w:r>
            </w:ins>
            <w:ins w:id="1206" w:author="ERCOT" w:date="2024-01-22T10:02:00Z">
              <w:r>
                <w:t xml:space="preserve">DRRS </w:t>
              </w:r>
            </w:ins>
            <w:ins w:id="1207" w:author="ERCOT" w:date="2024-01-22T09:50:00Z">
              <w:r>
                <w:t>for the Operating Hour.</w:t>
              </w:r>
            </w:ins>
          </w:p>
        </w:tc>
      </w:tr>
      <w:tr w:rsidR="00CB1533" w14:paraId="45F72497" w14:textId="77777777" w:rsidTr="00D34EC1">
        <w:trPr>
          <w:cantSplit/>
          <w:trHeight w:val="440"/>
          <w:ins w:id="1208"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1E6B4481" w14:textId="77777777" w:rsidR="00CB1533" w:rsidRDefault="00CB1533" w:rsidP="00D34EC1">
            <w:pPr>
              <w:pStyle w:val="TableBody"/>
              <w:rPr>
                <w:ins w:id="1209" w:author="ERCOT" w:date="2024-01-22T09:50:00Z"/>
              </w:rPr>
            </w:pPr>
            <w:ins w:id="1210" w:author="ERCOT" w:date="2024-01-22T09:50:00Z">
              <w:r>
                <w:t>HLRS</w:t>
              </w:r>
              <w:r>
                <w:rPr>
                  <w:i/>
                  <w:vertAlign w:val="subscript"/>
                </w:rPr>
                <w:t xml:space="preserve"> q</w:t>
              </w:r>
            </w:ins>
          </w:p>
        </w:tc>
        <w:tc>
          <w:tcPr>
            <w:tcW w:w="755" w:type="dxa"/>
            <w:tcBorders>
              <w:top w:val="single" w:sz="4" w:space="0" w:color="auto"/>
              <w:left w:val="single" w:sz="4" w:space="0" w:color="auto"/>
              <w:bottom w:val="single" w:sz="4" w:space="0" w:color="auto"/>
              <w:right w:val="single" w:sz="4" w:space="0" w:color="auto"/>
            </w:tcBorders>
            <w:hideMark/>
          </w:tcPr>
          <w:p w14:paraId="142FDB96" w14:textId="77777777" w:rsidR="00CB1533" w:rsidRDefault="00CB1533" w:rsidP="00D34EC1">
            <w:pPr>
              <w:pStyle w:val="TableBody"/>
              <w:rPr>
                <w:ins w:id="1211" w:author="ERCOT" w:date="2024-01-22T09:50:00Z"/>
              </w:rPr>
            </w:pPr>
            <w:ins w:id="1212" w:author="ERCOT" w:date="2024-01-22T09:50:00Z">
              <w:r>
                <w:t>none</w:t>
              </w:r>
            </w:ins>
          </w:p>
        </w:tc>
        <w:tc>
          <w:tcPr>
            <w:tcW w:w="6235" w:type="dxa"/>
            <w:tcBorders>
              <w:top w:val="single" w:sz="4" w:space="0" w:color="auto"/>
              <w:left w:val="single" w:sz="4" w:space="0" w:color="auto"/>
              <w:bottom w:val="single" w:sz="4" w:space="0" w:color="auto"/>
              <w:right w:val="single" w:sz="4" w:space="0" w:color="auto"/>
            </w:tcBorders>
            <w:hideMark/>
          </w:tcPr>
          <w:p w14:paraId="0B07D15A" w14:textId="77777777" w:rsidR="00CB1533" w:rsidRDefault="00CB1533" w:rsidP="00D34EC1">
            <w:pPr>
              <w:pStyle w:val="TableBody"/>
              <w:rPr>
                <w:ins w:id="1213" w:author="ERCOT" w:date="2024-01-22T09:50:00Z"/>
              </w:rPr>
            </w:pPr>
            <w:ins w:id="1214" w:author="ERCOT" w:date="2024-01-22T09:50:00Z">
              <w:r>
                <w:rPr>
                  <w:i/>
                </w:rPr>
                <w:t>Hourly Load Ratio Share per QSE</w:t>
              </w:r>
              <w:r>
                <w:t xml:space="preserve">—The Real-Time LRS as defined in Section 6.6.2.4, QSE Load Ratio Share for an Operating Hour for QSE </w:t>
              </w:r>
              <w:r>
                <w:rPr>
                  <w:i/>
                </w:rPr>
                <w:t>q</w:t>
              </w:r>
              <w:r>
                <w:t xml:space="preserve"> for the Operating Hour.</w:t>
              </w:r>
            </w:ins>
          </w:p>
        </w:tc>
      </w:tr>
      <w:tr w:rsidR="00CB1533" w14:paraId="17831D3A" w14:textId="77777777" w:rsidTr="00D34EC1">
        <w:trPr>
          <w:cantSplit/>
          <w:trHeight w:val="440"/>
          <w:ins w:id="1215"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354385DB" w14:textId="77777777" w:rsidR="00CB1533" w:rsidRDefault="00CB1533" w:rsidP="00D34EC1">
            <w:pPr>
              <w:pStyle w:val="TableBody"/>
              <w:rPr>
                <w:ins w:id="1216" w:author="ERCOT" w:date="2024-01-22T09:50:00Z"/>
              </w:rPr>
            </w:pPr>
            <w:ins w:id="1217" w:author="ERCOT" w:date="2024-01-22T09:50:00Z">
              <w:r>
                <w:t>DAPC</w:t>
              </w:r>
            </w:ins>
            <w:ins w:id="1218" w:author="ERCOT" w:date="2024-01-22T10:02:00Z">
              <w:r>
                <w:t>DRR</w:t>
              </w:r>
            </w:ins>
            <w:ins w:id="1219" w:author="ERCOT" w:date="2024-01-22T09:50:00Z">
              <w:r>
                <w:t xml:space="preserve">QTOT  </w:t>
              </w:r>
            </w:ins>
          </w:p>
        </w:tc>
        <w:tc>
          <w:tcPr>
            <w:tcW w:w="755" w:type="dxa"/>
            <w:tcBorders>
              <w:top w:val="single" w:sz="4" w:space="0" w:color="auto"/>
              <w:left w:val="single" w:sz="4" w:space="0" w:color="auto"/>
              <w:bottom w:val="single" w:sz="4" w:space="0" w:color="auto"/>
              <w:right w:val="single" w:sz="4" w:space="0" w:color="auto"/>
            </w:tcBorders>
            <w:hideMark/>
          </w:tcPr>
          <w:p w14:paraId="7A72E398" w14:textId="77777777" w:rsidR="00CB1533" w:rsidRDefault="00CB1533" w:rsidP="00D34EC1">
            <w:pPr>
              <w:pStyle w:val="TableBody"/>
              <w:rPr>
                <w:ins w:id="1220" w:author="ERCOT" w:date="2024-01-22T09:50:00Z"/>
              </w:rPr>
            </w:pPr>
            <w:ins w:id="1221" w:author="ERCOT" w:date="2024-01-22T09:50:00Z">
              <w:r>
                <w:t>MW</w:t>
              </w:r>
            </w:ins>
          </w:p>
        </w:tc>
        <w:tc>
          <w:tcPr>
            <w:tcW w:w="6235" w:type="dxa"/>
            <w:tcBorders>
              <w:top w:val="single" w:sz="4" w:space="0" w:color="auto"/>
              <w:left w:val="single" w:sz="4" w:space="0" w:color="auto"/>
              <w:bottom w:val="single" w:sz="4" w:space="0" w:color="auto"/>
              <w:right w:val="single" w:sz="4" w:space="0" w:color="auto"/>
            </w:tcBorders>
            <w:hideMark/>
          </w:tcPr>
          <w:p w14:paraId="24923189" w14:textId="77777777" w:rsidR="00CB1533" w:rsidRDefault="00CB1533" w:rsidP="00D34EC1">
            <w:pPr>
              <w:pStyle w:val="TableBody"/>
              <w:rPr>
                <w:ins w:id="1222" w:author="ERCOT" w:date="2024-01-22T09:50:00Z"/>
              </w:rPr>
            </w:pPr>
            <w:ins w:id="1223" w:author="ERCOT" w:date="2024-01-22T09:50:00Z">
              <w:r>
                <w:rPr>
                  <w:i/>
                </w:rPr>
                <w:t xml:space="preserve">Day-Ahead Procured Capacity for </w:t>
              </w:r>
            </w:ins>
            <w:ins w:id="1224" w:author="ERCOT" w:date="2024-01-22T10:01:00Z">
              <w:r>
                <w:rPr>
                  <w:i/>
                </w:rPr>
                <w:t xml:space="preserve">Dispatchable Reliability Reserve Service </w:t>
              </w:r>
            </w:ins>
            <w:ins w:id="1225" w:author="ERCOT" w:date="2024-01-22T09:50:00Z">
              <w:r>
                <w:rPr>
                  <w:i/>
                </w:rPr>
                <w:t>Total</w:t>
              </w:r>
              <w:r>
                <w:t xml:space="preserve">—The total </w:t>
              </w:r>
            </w:ins>
            <w:ins w:id="1226" w:author="ERCOT" w:date="2024-02-01T14:50:00Z">
              <w:r>
                <w:t>DRRS</w:t>
              </w:r>
            </w:ins>
            <w:ins w:id="1227" w:author="ERCOT" w:date="2024-01-22T09:50:00Z">
              <w:r>
                <w:t xml:space="preserve"> capacity for all QSEs for all </w:t>
              </w:r>
            </w:ins>
            <w:ins w:id="1228" w:author="ERCOT" w:date="2024-01-22T10:02:00Z">
              <w:r>
                <w:t xml:space="preserve">DRRS </w:t>
              </w:r>
            </w:ins>
            <w:ins w:id="1229" w:author="ERCOT" w:date="2024-01-22T09:50:00Z">
              <w:r>
                <w:t>awarded and self-arranged in the DAM for the Operating Hour.</w:t>
              </w:r>
            </w:ins>
          </w:p>
        </w:tc>
      </w:tr>
      <w:tr w:rsidR="00CB1533" w14:paraId="59EAF273" w14:textId="77777777" w:rsidTr="00D34EC1">
        <w:trPr>
          <w:cantSplit/>
          <w:trHeight w:val="440"/>
          <w:ins w:id="1230"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1C05065A" w14:textId="77777777" w:rsidR="00CB1533" w:rsidRDefault="00CB1533" w:rsidP="00D34EC1">
            <w:pPr>
              <w:pStyle w:val="TableBody"/>
              <w:rPr>
                <w:ins w:id="1231" w:author="ERCOT" w:date="2024-01-22T09:50:00Z"/>
              </w:rPr>
            </w:pPr>
            <w:ins w:id="1232" w:author="ERCOT" w:date="2024-01-22T09:50:00Z">
              <w:r>
                <w:t>DASA</w:t>
              </w:r>
            </w:ins>
            <w:ins w:id="1233" w:author="ERCOT" w:date="2024-01-22T10:03:00Z">
              <w:r>
                <w:t>DRR</w:t>
              </w:r>
            </w:ins>
            <w:ins w:id="1234" w:author="ERCOT" w:date="2024-01-22T09:50:00Z">
              <w:r>
                <w:t xml:space="preserve">Q </w:t>
              </w:r>
              <w:r>
                <w:rPr>
                  <w:i/>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07D15ABA" w14:textId="77777777" w:rsidR="00CB1533" w:rsidRDefault="00CB1533" w:rsidP="00D34EC1">
            <w:pPr>
              <w:pStyle w:val="TableBody"/>
              <w:rPr>
                <w:ins w:id="1235" w:author="ERCOT" w:date="2024-01-22T09:50:00Z"/>
              </w:rPr>
            </w:pPr>
            <w:ins w:id="1236" w:author="ERCOT" w:date="2024-01-22T09:50:00Z">
              <w:r>
                <w:t>MW</w:t>
              </w:r>
            </w:ins>
          </w:p>
        </w:tc>
        <w:tc>
          <w:tcPr>
            <w:tcW w:w="6235" w:type="dxa"/>
            <w:tcBorders>
              <w:top w:val="single" w:sz="4" w:space="0" w:color="auto"/>
              <w:left w:val="single" w:sz="4" w:space="0" w:color="auto"/>
              <w:bottom w:val="single" w:sz="4" w:space="0" w:color="auto"/>
              <w:right w:val="single" w:sz="4" w:space="0" w:color="auto"/>
            </w:tcBorders>
            <w:hideMark/>
          </w:tcPr>
          <w:p w14:paraId="0592559C" w14:textId="77777777" w:rsidR="00CB1533" w:rsidRDefault="00CB1533" w:rsidP="00D34EC1">
            <w:pPr>
              <w:pStyle w:val="TableBody"/>
              <w:rPr>
                <w:ins w:id="1237" w:author="ERCOT" w:date="2024-01-22T09:50:00Z"/>
              </w:rPr>
            </w:pPr>
            <w:ins w:id="1238" w:author="ERCOT" w:date="2024-01-22T09:50:00Z">
              <w:r>
                <w:rPr>
                  <w:i/>
                </w:rPr>
                <w:t xml:space="preserve">Day-Ahead Self-Arranged </w:t>
              </w:r>
            </w:ins>
            <w:ins w:id="1239" w:author="ERCOT" w:date="2024-01-22T10:01:00Z">
              <w:r>
                <w:rPr>
                  <w:i/>
                </w:rPr>
                <w:t xml:space="preserve">Dispatchable Reliability Reserve Service </w:t>
              </w:r>
            </w:ins>
            <w:ins w:id="1240" w:author="ERCOT" w:date="2024-01-22T09:50:00Z">
              <w:r>
                <w:rPr>
                  <w:i/>
                </w:rPr>
                <w:t>Quantity per QSE</w:t>
              </w:r>
              <w:r>
                <w:t xml:space="preserve">—The self-arranged </w:t>
              </w:r>
            </w:ins>
            <w:ins w:id="1241" w:author="ERCOT" w:date="2024-01-22T10:01:00Z">
              <w:r>
                <w:t>DRRS</w:t>
              </w:r>
            </w:ins>
            <w:ins w:id="1242" w:author="ERCOT" w:date="2024-01-22T09:50:00Z">
              <w:r>
                <w:t xml:space="preserve"> capacity submitted by QSE </w:t>
              </w:r>
              <w:r>
                <w:rPr>
                  <w:i/>
                </w:rPr>
                <w:t>q</w:t>
              </w:r>
              <w:r>
                <w:t xml:space="preserve"> before 1000 in the DAM for the Operating Hour.</w:t>
              </w:r>
            </w:ins>
          </w:p>
        </w:tc>
      </w:tr>
      <w:tr w:rsidR="00CB1533" w14:paraId="6AEA736F" w14:textId="77777777" w:rsidTr="00D34EC1">
        <w:trPr>
          <w:cantSplit/>
          <w:ins w:id="1243"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25640922" w14:textId="77777777" w:rsidR="00CB1533" w:rsidRDefault="00CB1533" w:rsidP="00D34EC1">
            <w:pPr>
              <w:pStyle w:val="TableBody"/>
              <w:rPr>
                <w:ins w:id="1244" w:author="ERCOT" w:date="2024-01-22T09:50:00Z"/>
                <w:i/>
              </w:rPr>
            </w:pPr>
            <w:ins w:id="1245" w:author="ERCOT" w:date="2024-01-22T09:50:00Z">
              <w:r>
                <w:rPr>
                  <w:i/>
                </w:rPr>
                <w:t>q</w:t>
              </w:r>
            </w:ins>
          </w:p>
        </w:tc>
        <w:tc>
          <w:tcPr>
            <w:tcW w:w="755" w:type="dxa"/>
            <w:tcBorders>
              <w:top w:val="single" w:sz="4" w:space="0" w:color="auto"/>
              <w:left w:val="single" w:sz="4" w:space="0" w:color="auto"/>
              <w:bottom w:val="single" w:sz="4" w:space="0" w:color="auto"/>
              <w:right w:val="single" w:sz="4" w:space="0" w:color="auto"/>
            </w:tcBorders>
            <w:hideMark/>
          </w:tcPr>
          <w:p w14:paraId="09BF31A6" w14:textId="77777777" w:rsidR="00CB1533" w:rsidRDefault="00CB1533" w:rsidP="00D34EC1">
            <w:pPr>
              <w:pStyle w:val="TableBody"/>
              <w:rPr>
                <w:ins w:id="1246" w:author="ERCOT" w:date="2024-01-22T09:50:00Z"/>
              </w:rPr>
            </w:pPr>
            <w:ins w:id="1247" w:author="ERCOT" w:date="2024-01-22T09:50:00Z">
              <w:r>
                <w:t>none</w:t>
              </w:r>
            </w:ins>
          </w:p>
        </w:tc>
        <w:tc>
          <w:tcPr>
            <w:tcW w:w="6235" w:type="dxa"/>
            <w:tcBorders>
              <w:top w:val="single" w:sz="4" w:space="0" w:color="auto"/>
              <w:left w:val="single" w:sz="4" w:space="0" w:color="auto"/>
              <w:bottom w:val="single" w:sz="4" w:space="0" w:color="auto"/>
              <w:right w:val="single" w:sz="4" w:space="0" w:color="auto"/>
            </w:tcBorders>
            <w:hideMark/>
          </w:tcPr>
          <w:p w14:paraId="06E06E0C" w14:textId="77777777" w:rsidR="00CB1533" w:rsidRDefault="00CB1533" w:rsidP="00D34EC1">
            <w:pPr>
              <w:pStyle w:val="TableBody"/>
              <w:rPr>
                <w:ins w:id="1248" w:author="ERCOT" w:date="2024-01-22T09:50:00Z"/>
              </w:rPr>
            </w:pPr>
            <w:ins w:id="1249" w:author="ERCOT" w:date="2024-01-22T09:50:00Z">
              <w:r>
                <w:t>A QSE.</w:t>
              </w:r>
            </w:ins>
          </w:p>
        </w:tc>
      </w:tr>
      <w:tr w:rsidR="00CB1533" w14:paraId="7D598461" w14:textId="77777777" w:rsidTr="00D34EC1">
        <w:trPr>
          <w:cantSplit/>
          <w:ins w:id="1250"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3F5B688E" w14:textId="77777777" w:rsidR="00CB1533" w:rsidRDefault="00CB1533" w:rsidP="00D34EC1">
            <w:pPr>
              <w:pStyle w:val="TableBody"/>
              <w:rPr>
                <w:ins w:id="1251" w:author="ERCOT" w:date="2024-01-22T09:50:00Z"/>
                <w:i/>
              </w:rPr>
            </w:pPr>
            <w:ins w:id="1252" w:author="ERCOT" w:date="2024-01-22T09:50:00Z">
              <w:r>
                <w:rPr>
                  <w:i/>
                </w:rPr>
                <w:t>r</w:t>
              </w:r>
            </w:ins>
          </w:p>
        </w:tc>
        <w:tc>
          <w:tcPr>
            <w:tcW w:w="755" w:type="dxa"/>
            <w:tcBorders>
              <w:top w:val="single" w:sz="4" w:space="0" w:color="auto"/>
              <w:left w:val="single" w:sz="4" w:space="0" w:color="auto"/>
              <w:bottom w:val="single" w:sz="4" w:space="0" w:color="auto"/>
              <w:right w:val="single" w:sz="4" w:space="0" w:color="auto"/>
            </w:tcBorders>
            <w:hideMark/>
          </w:tcPr>
          <w:p w14:paraId="30C6D38C" w14:textId="77777777" w:rsidR="00CB1533" w:rsidRDefault="00CB1533" w:rsidP="00D34EC1">
            <w:pPr>
              <w:pStyle w:val="TableBody"/>
              <w:rPr>
                <w:ins w:id="1253" w:author="ERCOT" w:date="2024-01-22T09:50:00Z"/>
              </w:rPr>
            </w:pPr>
            <w:ins w:id="1254" w:author="ERCOT" w:date="2024-01-22T09:50:00Z">
              <w:r>
                <w:t>none</w:t>
              </w:r>
            </w:ins>
          </w:p>
        </w:tc>
        <w:tc>
          <w:tcPr>
            <w:tcW w:w="6235" w:type="dxa"/>
            <w:tcBorders>
              <w:top w:val="single" w:sz="4" w:space="0" w:color="auto"/>
              <w:left w:val="single" w:sz="4" w:space="0" w:color="auto"/>
              <w:bottom w:val="single" w:sz="4" w:space="0" w:color="auto"/>
              <w:right w:val="single" w:sz="4" w:space="0" w:color="auto"/>
            </w:tcBorders>
            <w:hideMark/>
          </w:tcPr>
          <w:p w14:paraId="56AE7208" w14:textId="77777777" w:rsidR="00CB1533" w:rsidRDefault="00CB1533" w:rsidP="00D34EC1">
            <w:pPr>
              <w:pStyle w:val="TableBody"/>
              <w:rPr>
                <w:ins w:id="1255" w:author="ERCOT" w:date="2024-01-22T09:50:00Z"/>
              </w:rPr>
            </w:pPr>
            <w:ins w:id="1256" w:author="ERCOT" w:date="2024-01-22T09:50:00Z">
              <w:r>
                <w:t>A Resource.</w:t>
              </w:r>
            </w:ins>
          </w:p>
        </w:tc>
      </w:tr>
    </w:tbl>
    <w:p w14:paraId="65AB16A7" w14:textId="5EB3CFB7" w:rsidR="00723B44" w:rsidRPr="0086647C" w:rsidRDefault="00723B44" w:rsidP="00723B44">
      <w:pPr>
        <w:keepNext/>
        <w:widowControl w:val="0"/>
        <w:tabs>
          <w:tab w:val="left" w:pos="1260"/>
        </w:tabs>
        <w:spacing w:before="480" w:after="240"/>
        <w:ind w:left="1260" w:hanging="1260"/>
        <w:outlineLvl w:val="3"/>
        <w:rPr>
          <w:ins w:id="1257" w:author="ERCOT" w:date="2025-09-18T20:17:00Z" w16du:dateUtc="2025-09-19T01:17:00Z"/>
          <w:rFonts w:eastAsia="Times New Roman"/>
          <w:b/>
          <w:bCs/>
          <w:snapToGrid w:val="0"/>
          <w:szCs w:val="20"/>
        </w:rPr>
      </w:pPr>
      <w:bookmarkStart w:id="1258" w:name="_Toc60045906"/>
      <w:bookmarkStart w:id="1259" w:name="_Toc65157801"/>
      <w:bookmarkStart w:id="1260" w:name="_Toc116564825"/>
      <w:bookmarkStart w:id="1261" w:name="_Toc135994482"/>
      <w:bookmarkStart w:id="1262" w:name="_Toc138931493"/>
      <w:commentRangeStart w:id="1263"/>
      <w:ins w:id="1264" w:author="ERCOT" w:date="2025-09-18T20:17:00Z" w16du:dateUtc="2025-09-19T01:17:00Z">
        <w:r w:rsidRPr="0086647C">
          <w:rPr>
            <w:rFonts w:eastAsia="Times New Roman"/>
            <w:b/>
            <w:bCs/>
            <w:snapToGrid w:val="0"/>
            <w:szCs w:val="20"/>
          </w:rPr>
          <w:t>6.7.</w:t>
        </w:r>
      </w:ins>
      <w:ins w:id="1265" w:author="ERCOT Market Rules" w:date="2025-12-09T11:57:00Z" w16du:dateUtc="2025-12-09T17:57:00Z">
        <w:r w:rsidR="00A85AD1">
          <w:rPr>
            <w:rFonts w:eastAsia="Times New Roman"/>
            <w:b/>
            <w:bCs/>
            <w:snapToGrid w:val="0"/>
            <w:szCs w:val="20"/>
          </w:rPr>
          <w:t>2</w:t>
        </w:r>
      </w:ins>
      <w:ins w:id="1266" w:author="ERCOT" w:date="2025-09-18T20:17:00Z" w16du:dateUtc="2025-09-19T01:17:00Z">
        <w:del w:id="1267" w:author="ERCOT Market Rules" w:date="2025-12-09T11:57:00Z" w16du:dateUtc="2025-12-09T17:57:00Z">
          <w:r w:rsidRPr="0086647C" w:rsidDel="00A85AD1">
            <w:rPr>
              <w:rFonts w:eastAsia="Times New Roman"/>
              <w:b/>
              <w:bCs/>
              <w:snapToGrid w:val="0"/>
              <w:szCs w:val="20"/>
            </w:rPr>
            <w:delText>5</w:delText>
          </w:r>
        </w:del>
        <w:r w:rsidRPr="0086647C">
          <w:rPr>
            <w:rFonts w:eastAsia="Times New Roman"/>
            <w:b/>
            <w:bCs/>
            <w:snapToGrid w:val="0"/>
            <w:szCs w:val="20"/>
          </w:rPr>
          <w:t>.</w:t>
        </w:r>
        <w:r>
          <w:rPr>
            <w:rFonts w:eastAsia="Times New Roman"/>
            <w:b/>
            <w:bCs/>
            <w:snapToGrid w:val="0"/>
            <w:szCs w:val="20"/>
          </w:rPr>
          <w:t>7</w:t>
        </w:r>
      </w:ins>
      <w:commentRangeEnd w:id="1263"/>
      <w:r w:rsidR="00AE2304">
        <w:rPr>
          <w:rStyle w:val="CommentReference"/>
        </w:rPr>
        <w:commentReference w:id="1263"/>
      </w:r>
      <w:ins w:id="1268" w:author="ERCOT" w:date="2025-09-18T20:17:00Z" w16du:dateUtc="2025-09-19T01:17:00Z">
        <w:r w:rsidRPr="0086647C">
          <w:rPr>
            <w:rFonts w:eastAsia="Times New Roman"/>
            <w:b/>
            <w:bCs/>
            <w:snapToGrid w:val="0"/>
            <w:szCs w:val="20"/>
          </w:rPr>
          <w:tab/>
        </w:r>
        <w:r>
          <w:rPr>
            <w:rFonts w:eastAsia="Times New Roman"/>
            <w:b/>
            <w:bCs/>
            <w:snapToGrid w:val="0"/>
            <w:szCs w:val="20"/>
          </w:rPr>
          <w:t>Dispatchable Reliability</w:t>
        </w:r>
        <w:r w:rsidRPr="0086647C">
          <w:rPr>
            <w:rFonts w:eastAsia="Times New Roman"/>
            <w:b/>
            <w:bCs/>
            <w:snapToGrid w:val="0"/>
            <w:szCs w:val="20"/>
          </w:rPr>
          <w:t xml:space="preserve"> Reserve Service Payments and Charges</w:t>
        </w:r>
      </w:ins>
    </w:p>
    <w:p w14:paraId="6F90E1A7" w14:textId="0A339130" w:rsidR="00723B44" w:rsidRPr="0086647C" w:rsidRDefault="00723B44" w:rsidP="00723B44">
      <w:pPr>
        <w:rPr>
          <w:ins w:id="1269" w:author="ERCOT" w:date="2025-09-18T20:17:00Z" w16du:dateUtc="2025-09-19T01:17:00Z"/>
          <w:rFonts w:eastAsia="Times New Roman"/>
        </w:rPr>
      </w:pPr>
      <w:ins w:id="1270" w:author="ERCOT" w:date="2025-09-18T20:17:00Z" w16du:dateUtc="2025-09-19T01:17:00Z">
        <w:r w:rsidRPr="4CD90589">
          <w:rPr>
            <w:rFonts w:eastAsia="Times New Roman"/>
          </w:rPr>
          <w:t>(1)</w:t>
        </w:r>
        <w:r>
          <w:tab/>
        </w:r>
      </w:ins>
      <w:ins w:id="1271" w:author="ERCOT" w:date="2025-10-24T21:13:00Z">
        <w:r w:rsidR="5BA9B12B" w:rsidRPr="4CD90589">
          <w:rPr>
            <w:rFonts w:eastAsia="Times New Roman"/>
          </w:rPr>
          <w:t>Dispatchable Reliability Reserve Service (</w:t>
        </w:r>
      </w:ins>
      <w:ins w:id="1272" w:author="ERCOT" w:date="2025-09-18T20:17:00Z" w16du:dateUtc="2025-09-19T01:17:00Z">
        <w:r w:rsidRPr="4CD90589">
          <w:rPr>
            <w:rFonts w:eastAsia="Times New Roman"/>
          </w:rPr>
          <w:t>DRRS</w:t>
        </w:r>
      </w:ins>
      <w:ins w:id="1273" w:author="ERCOT" w:date="2025-10-24T21:13:00Z">
        <w:r w:rsidR="3E231F26" w:rsidRPr="4CD90589">
          <w:rPr>
            <w:rFonts w:eastAsia="Times New Roman"/>
          </w:rPr>
          <w:t>)</w:t>
        </w:r>
      </w:ins>
      <w:ins w:id="1274" w:author="ERCOT" w:date="2025-09-18T20:17:00Z" w16du:dateUtc="2025-09-19T01:17:00Z">
        <w:r w:rsidRPr="4CD90589">
          <w:rPr>
            <w:rFonts w:eastAsia="Times New Roman"/>
          </w:rPr>
          <w:t xml:space="preserve"> Imbalance Payment or Charge:</w:t>
        </w:r>
      </w:ins>
    </w:p>
    <w:p w14:paraId="242DAD78" w14:textId="5289B124" w:rsidR="00723B44" w:rsidRPr="0086647C" w:rsidRDefault="0C96DEE4" w:rsidP="00723B44">
      <w:pPr>
        <w:tabs>
          <w:tab w:val="left" w:pos="2250"/>
          <w:tab w:val="left" w:pos="3150"/>
          <w:tab w:val="left" w:pos="3960"/>
        </w:tabs>
        <w:spacing w:after="240"/>
        <w:ind w:left="2340" w:hanging="1620"/>
        <w:rPr>
          <w:ins w:id="1275" w:author="ERCOT" w:date="2025-09-18T20:17:00Z" w16du:dateUtc="2025-09-19T01:17:00Z"/>
          <w:rFonts w:eastAsia="Times New Roman"/>
          <w:b/>
          <w:bCs/>
        </w:rPr>
      </w:pPr>
      <w:ins w:id="1276" w:author="ERCOT" w:date="2025-09-18T20:17:00Z" w16du:dateUtc="2025-09-19T01:17:00Z">
        <w:r w:rsidRPr="47A0B24F">
          <w:rPr>
            <w:rFonts w:eastAsia="Times New Roman"/>
            <w:b/>
            <w:bCs/>
          </w:rPr>
          <w:t>RTDRRIMBAMT</w:t>
        </w:r>
        <w:r w:rsidRPr="47A0B24F">
          <w:rPr>
            <w:rFonts w:eastAsia="Times New Roman"/>
            <w:b/>
            <w:bCs/>
            <w:i/>
            <w:iCs/>
            <w:vertAlign w:val="subscript"/>
          </w:rPr>
          <w:t xml:space="preserve"> q </w:t>
        </w:r>
        <w:r w:rsidRPr="47A0B24F">
          <w:rPr>
            <w:rFonts w:eastAsia="Times New Roman"/>
            <w:b/>
            <w:bCs/>
          </w:rPr>
          <w:t>= (-1) * [</w:t>
        </w:r>
        <w:r>
          <w:rPr>
            <w:noProof/>
          </w:rPr>
          <w:drawing>
            <wp:inline distT="0" distB="0" distL="0" distR="0" wp14:anchorId="11181B56" wp14:editId="517848BD">
              <wp:extent cx="182880" cy="358140"/>
              <wp:effectExtent l="0" t="0" r="7620" b="3810"/>
              <wp:docPr id="98956508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66">
                        <a:extLst>
                          <a:ext uri="{28A0092B-C50C-407E-A947-70E740481C1C}">
                            <a14:useLocalDpi xmlns:a14="http://schemas.microsoft.com/office/drawing/2010/main" val="0"/>
                          </a:ext>
                        </a:extLst>
                      </a:blip>
                      <a:stretch>
                        <a:fillRect/>
                      </a:stretch>
                    </pic:blipFill>
                    <pic:spPr>
                      <a:xfrm>
                        <a:off x="0" y="0"/>
                        <a:ext cx="182880" cy="358140"/>
                      </a:xfrm>
                      <a:prstGeom prst="rect">
                        <a:avLst/>
                      </a:prstGeom>
                    </pic:spPr>
                  </pic:pic>
                </a:graphicData>
              </a:graphic>
            </wp:inline>
          </w:drawing>
        </w:r>
        <w:r w:rsidRPr="47A0B24F">
          <w:rPr>
            <w:rFonts w:eastAsia="Times New Roman"/>
            <w:b/>
            <w:bCs/>
          </w:rPr>
          <w:t xml:space="preserve">[RTDRRREV </w:t>
        </w:r>
        <w:r w:rsidRPr="47A0B24F">
          <w:rPr>
            <w:rFonts w:eastAsia="Times New Roman"/>
            <w:b/>
            <w:bCs/>
            <w:i/>
            <w:iCs/>
            <w:vertAlign w:val="subscript"/>
          </w:rPr>
          <w:t xml:space="preserve">q, r </w:t>
        </w:r>
        <w:r w:rsidRPr="47A0B24F">
          <w:rPr>
            <w:rFonts w:eastAsia="Times New Roman"/>
            <w:b/>
            <w:bCs/>
          </w:rPr>
          <w:t>– (1/4) * (PCDRRR</w:t>
        </w:r>
        <w:r w:rsidRPr="47A0B24F">
          <w:rPr>
            <w:rFonts w:eastAsia="Times New Roman"/>
            <w:b/>
            <w:bCs/>
            <w:i/>
            <w:iCs/>
          </w:rPr>
          <w:t xml:space="preserve"> </w:t>
        </w:r>
        <w:r w:rsidRPr="47A0B24F">
          <w:rPr>
            <w:rFonts w:eastAsia="Times New Roman"/>
            <w:b/>
            <w:bCs/>
            <w:i/>
            <w:iCs/>
            <w:vertAlign w:val="subscript"/>
          </w:rPr>
          <w:t>r, q, DAM</w:t>
        </w:r>
        <w:r w:rsidRPr="47A0B24F">
          <w:rPr>
            <w:rFonts w:eastAsia="Times New Roman"/>
            <w:b/>
            <w:bCs/>
          </w:rPr>
          <w:t xml:space="preserve"> *</w:t>
        </w:r>
      </w:ins>
    </w:p>
    <w:p w14:paraId="07649A5B" w14:textId="77777777" w:rsidR="00723B44" w:rsidRPr="0086647C" w:rsidRDefault="00723B44" w:rsidP="00723B44">
      <w:pPr>
        <w:tabs>
          <w:tab w:val="left" w:pos="2250"/>
          <w:tab w:val="left" w:pos="3150"/>
          <w:tab w:val="left" w:pos="3960"/>
        </w:tabs>
        <w:spacing w:after="240"/>
        <w:ind w:left="2340" w:firstLine="270"/>
        <w:rPr>
          <w:ins w:id="1277" w:author="ERCOT" w:date="2025-09-18T20:17:00Z" w16du:dateUtc="2025-09-19T01:17:00Z"/>
          <w:rFonts w:eastAsia="Times New Roman"/>
          <w:b/>
          <w:bCs/>
        </w:rPr>
      </w:pPr>
      <w:ins w:id="1278" w:author="ERCOT" w:date="2025-09-18T20:17:00Z" w16du:dateUtc="2025-09-19T01:17:00Z">
        <w:r w:rsidRPr="0086647C">
          <w:rPr>
            <w:rFonts w:eastAsia="Times New Roman"/>
            <w:b/>
            <w:bCs/>
          </w:rPr>
          <w:t>RTMCPC</w:t>
        </w:r>
        <w:r>
          <w:rPr>
            <w:rFonts w:eastAsia="Times New Roman"/>
            <w:b/>
            <w:bCs/>
          </w:rPr>
          <w:t>DR</w:t>
        </w:r>
        <w:r w:rsidRPr="0086647C">
          <w:rPr>
            <w:rFonts w:eastAsia="Times New Roman"/>
            <w:b/>
            <w:bCs/>
          </w:rPr>
          <w:t>R)] – (1/4) * (DASA</w:t>
        </w:r>
        <w:r>
          <w:rPr>
            <w:rFonts w:eastAsia="Times New Roman"/>
            <w:b/>
            <w:bCs/>
          </w:rPr>
          <w:t>DR</w:t>
        </w:r>
        <w:r w:rsidRPr="0086647C">
          <w:rPr>
            <w:rFonts w:eastAsia="Times New Roman"/>
            <w:b/>
            <w:bCs/>
          </w:rPr>
          <w:t xml:space="preserve">RQ </w:t>
        </w:r>
        <w:r w:rsidRPr="0086647C">
          <w:rPr>
            <w:rFonts w:eastAsia="Times New Roman"/>
            <w:b/>
            <w:bCs/>
            <w:i/>
            <w:vertAlign w:val="subscript"/>
          </w:rPr>
          <w:t>q</w:t>
        </w:r>
        <w:r w:rsidRPr="0086647C">
          <w:rPr>
            <w:rFonts w:eastAsia="Times New Roman"/>
            <w:b/>
            <w:bCs/>
          </w:rPr>
          <w:t xml:space="preserve"> * RTMCPC</w:t>
        </w:r>
        <w:r>
          <w:rPr>
            <w:rFonts w:eastAsia="Times New Roman"/>
            <w:b/>
            <w:bCs/>
          </w:rPr>
          <w:t>DR</w:t>
        </w:r>
        <w:r w:rsidRPr="0086647C">
          <w:rPr>
            <w:rFonts w:eastAsia="Times New Roman"/>
            <w:b/>
            <w:bCs/>
          </w:rPr>
          <w:t>R) + (1/4) * (</w:t>
        </w:r>
        <w:r>
          <w:rPr>
            <w:rFonts w:eastAsia="Times New Roman"/>
            <w:b/>
            <w:bCs/>
          </w:rPr>
          <w:t>DR</w:t>
        </w:r>
        <w:r w:rsidRPr="0086647C">
          <w:rPr>
            <w:rFonts w:eastAsia="Times New Roman"/>
            <w:b/>
            <w:bCs/>
          </w:rPr>
          <w:t xml:space="preserve">RTP </w:t>
        </w:r>
        <w:r w:rsidRPr="0086647C">
          <w:rPr>
            <w:rFonts w:eastAsia="Times New Roman"/>
            <w:b/>
            <w:bCs/>
            <w:i/>
            <w:vertAlign w:val="subscript"/>
          </w:rPr>
          <w:t>q</w:t>
        </w:r>
        <w:r w:rsidRPr="0086647C">
          <w:rPr>
            <w:rFonts w:eastAsia="Times New Roman"/>
            <w:b/>
            <w:bCs/>
          </w:rPr>
          <w:t xml:space="preserve"> – </w:t>
        </w:r>
        <w:r>
          <w:rPr>
            <w:rFonts w:eastAsia="Times New Roman"/>
            <w:b/>
            <w:bCs/>
          </w:rPr>
          <w:t>DR</w:t>
        </w:r>
        <w:r w:rsidRPr="0086647C">
          <w:rPr>
            <w:rFonts w:eastAsia="Times New Roman"/>
            <w:b/>
            <w:bCs/>
          </w:rPr>
          <w:t xml:space="preserve">RTS </w:t>
        </w:r>
        <w:r w:rsidRPr="0086647C">
          <w:rPr>
            <w:rFonts w:eastAsia="Times New Roman"/>
            <w:b/>
            <w:bCs/>
            <w:i/>
            <w:vertAlign w:val="subscript"/>
          </w:rPr>
          <w:t>q</w:t>
        </w:r>
        <w:r w:rsidRPr="0086647C">
          <w:rPr>
            <w:rFonts w:eastAsia="Times New Roman"/>
            <w:b/>
            <w:bCs/>
          </w:rPr>
          <w:t>) * RTMCPC</w:t>
        </w:r>
        <w:r>
          <w:rPr>
            <w:rFonts w:eastAsia="Times New Roman"/>
            <w:b/>
            <w:bCs/>
          </w:rPr>
          <w:t>DR</w:t>
        </w:r>
        <w:r w:rsidRPr="0086647C">
          <w:rPr>
            <w:rFonts w:eastAsia="Times New Roman"/>
            <w:b/>
            <w:bCs/>
          </w:rPr>
          <w:t>R]</w:t>
        </w:r>
      </w:ins>
    </w:p>
    <w:p w14:paraId="39824CA8" w14:textId="77777777" w:rsidR="00723B44" w:rsidRPr="0086647C" w:rsidRDefault="00723B44" w:rsidP="00723B44">
      <w:pPr>
        <w:tabs>
          <w:tab w:val="left" w:pos="2250"/>
          <w:tab w:val="left" w:pos="3150"/>
          <w:tab w:val="left" w:pos="3960"/>
        </w:tabs>
        <w:spacing w:after="240"/>
        <w:ind w:left="3960" w:hanging="3240"/>
        <w:rPr>
          <w:ins w:id="1279" w:author="ERCOT" w:date="2025-09-18T20:17:00Z" w16du:dateUtc="2025-09-19T01:17:00Z"/>
          <w:rFonts w:eastAsia="Times New Roman"/>
          <w:b/>
          <w:bCs/>
        </w:rPr>
      </w:pPr>
      <w:ins w:id="1280" w:author="ERCOT" w:date="2025-09-18T20:17:00Z" w16du:dateUtc="2025-09-19T01:17:00Z">
        <w:r w:rsidRPr="0086647C">
          <w:rPr>
            <w:rFonts w:eastAsia="Times New Roman"/>
            <w:b/>
            <w:bCs/>
          </w:rPr>
          <w:t xml:space="preserve">Where:   </w:t>
        </w:r>
      </w:ins>
    </w:p>
    <w:p w14:paraId="56C39A54" w14:textId="77777777" w:rsidR="00723B44" w:rsidRPr="0086647C" w:rsidRDefault="00723B44" w:rsidP="00723B44">
      <w:pPr>
        <w:tabs>
          <w:tab w:val="left" w:pos="2250"/>
          <w:tab w:val="left" w:pos="3150"/>
          <w:tab w:val="left" w:pos="3960"/>
        </w:tabs>
        <w:spacing w:after="240"/>
        <w:ind w:left="3960" w:hanging="3240"/>
        <w:rPr>
          <w:ins w:id="1281" w:author="ERCOT" w:date="2025-09-18T20:17:00Z" w16du:dateUtc="2025-09-19T01:17:00Z"/>
          <w:rFonts w:eastAsia="Times New Roman"/>
          <w:b/>
          <w:bCs/>
        </w:rPr>
      </w:pPr>
      <w:ins w:id="1282" w:author="ERCOT" w:date="2025-09-18T20:17:00Z" w16du:dateUtc="2025-09-19T01:17:00Z">
        <w:r w:rsidRPr="0086647C">
          <w:rPr>
            <w:rFonts w:eastAsia="Times New Roman"/>
            <w:b/>
            <w:bCs/>
            <w:szCs w:val="20"/>
          </w:rPr>
          <w:t>RT</w:t>
        </w:r>
        <w:r>
          <w:rPr>
            <w:rFonts w:eastAsia="Times New Roman"/>
            <w:b/>
            <w:bCs/>
          </w:rPr>
          <w:t>DR</w:t>
        </w:r>
        <w:r w:rsidRPr="0086647C">
          <w:rPr>
            <w:rFonts w:eastAsia="Times New Roman"/>
            <w:b/>
            <w:bCs/>
          </w:rPr>
          <w:t>R</w:t>
        </w:r>
        <w:r w:rsidRPr="0086647C">
          <w:rPr>
            <w:rFonts w:eastAsia="Times New Roman"/>
            <w:b/>
            <w:bCs/>
            <w:szCs w:val="20"/>
          </w:rPr>
          <w:t xml:space="preserve">REV </w:t>
        </w:r>
        <w:r w:rsidRPr="0086647C">
          <w:rPr>
            <w:rFonts w:eastAsia="Times New Roman"/>
            <w:b/>
            <w:bCs/>
            <w:i/>
            <w:vertAlign w:val="subscript"/>
          </w:rPr>
          <w:t xml:space="preserve">q, r </w:t>
        </w:r>
        <w:r w:rsidRPr="0086647C">
          <w:rPr>
            <w:rFonts w:eastAsia="Times New Roman"/>
            <w:b/>
            <w:bCs/>
            <w:i/>
          </w:rPr>
          <w:t xml:space="preserve"> =     </w:t>
        </w:r>
        <w:r w:rsidRPr="0086647C">
          <w:rPr>
            <w:rFonts w:eastAsia="Times New Roman"/>
            <w:b/>
            <w:bCs/>
          </w:rPr>
          <w:t>(1/4) * RT</w:t>
        </w:r>
        <w:r>
          <w:rPr>
            <w:rFonts w:eastAsia="Times New Roman"/>
            <w:b/>
            <w:bCs/>
          </w:rPr>
          <w:t>DR</w:t>
        </w:r>
        <w:r w:rsidRPr="0086647C">
          <w:rPr>
            <w:rFonts w:eastAsia="Times New Roman"/>
            <w:b/>
            <w:bCs/>
          </w:rPr>
          <w:t>RAWD</w:t>
        </w:r>
        <w:r w:rsidRPr="0086647C">
          <w:rPr>
            <w:rFonts w:eastAsia="Times New Roman"/>
            <w:b/>
            <w:bCs/>
            <w:i/>
            <w:vertAlign w:val="subscript"/>
          </w:rPr>
          <w:t xml:space="preserve"> q, r</w:t>
        </w:r>
        <w:r w:rsidRPr="0086647C">
          <w:rPr>
            <w:rFonts w:eastAsia="Times New Roman"/>
            <w:b/>
            <w:bCs/>
          </w:rPr>
          <w:t xml:space="preserve"> * RTMCPC</w:t>
        </w:r>
        <w:r>
          <w:rPr>
            <w:rFonts w:eastAsia="Times New Roman"/>
            <w:b/>
            <w:bCs/>
          </w:rPr>
          <w:t>DR</w:t>
        </w:r>
        <w:r w:rsidRPr="0086647C">
          <w:rPr>
            <w:rFonts w:eastAsia="Times New Roman"/>
            <w:b/>
            <w:bCs/>
          </w:rPr>
          <w:t xml:space="preserve">RR </w:t>
        </w:r>
        <w:r w:rsidRPr="0086647C">
          <w:rPr>
            <w:rFonts w:eastAsia="Times New Roman"/>
            <w:b/>
            <w:bCs/>
            <w:i/>
            <w:vertAlign w:val="subscript"/>
          </w:rPr>
          <w:t>q,</w:t>
        </w:r>
        <w:r w:rsidRPr="0086647C">
          <w:rPr>
            <w:rFonts w:eastAsia="Times New Roman"/>
            <w:b/>
            <w:bCs/>
            <w:i/>
          </w:rPr>
          <w:t xml:space="preserve"> </w:t>
        </w:r>
        <w:r w:rsidRPr="0086647C">
          <w:rPr>
            <w:rFonts w:eastAsia="Times New Roman"/>
            <w:b/>
            <w:bCs/>
            <w:i/>
            <w:vertAlign w:val="subscript"/>
          </w:rPr>
          <w:t>r</w:t>
        </w:r>
      </w:ins>
    </w:p>
    <w:p w14:paraId="2904656E" w14:textId="538CC18B" w:rsidR="00723B44" w:rsidRPr="0086647C" w:rsidRDefault="0C96DEE4" w:rsidP="00723B44">
      <w:pPr>
        <w:tabs>
          <w:tab w:val="left" w:pos="2250"/>
          <w:tab w:val="left" w:pos="3150"/>
          <w:tab w:val="left" w:pos="3960"/>
        </w:tabs>
        <w:spacing w:after="240"/>
        <w:ind w:left="3960" w:hanging="3240"/>
        <w:rPr>
          <w:ins w:id="1283" w:author="ERCOT" w:date="2025-09-18T20:17:00Z" w16du:dateUtc="2025-09-19T01:17:00Z"/>
          <w:rFonts w:eastAsia="Times New Roman"/>
          <w:b/>
          <w:bCs/>
        </w:rPr>
      </w:pPr>
      <w:ins w:id="1284" w:author="ERCOT" w:date="2025-09-18T20:17:00Z" w16du:dateUtc="2025-09-19T01:17:00Z">
        <w:r w:rsidRPr="47A0B24F">
          <w:rPr>
            <w:rFonts w:eastAsia="Times New Roman"/>
            <w:b/>
            <w:bCs/>
          </w:rPr>
          <w:t xml:space="preserve">RTMCPCDRRR </w:t>
        </w:r>
        <w:r w:rsidRPr="47A0B24F">
          <w:rPr>
            <w:rFonts w:eastAsia="Times New Roman"/>
            <w:b/>
            <w:bCs/>
            <w:i/>
            <w:iCs/>
            <w:vertAlign w:val="subscript"/>
          </w:rPr>
          <w:t>q, r</w:t>
        </w:r>
        <w:r w:rsidRPr="47A0B24F">
          <w:rPr>
            <w:rFonts w:eastAsia="Times New Roman"/>
            <w:b/>
            <w:bCs/>
            <w:i/>
            <w:iCs/>
          </w:rPr>
          <w:t xml:space="preserve"> = </w:t>
        </w:r>
        <w:r>
          <w:rPr>
            <w:noProof/>
          </w:rPr>
          <w:drawing>
            <wp:inline distT="0" distB="0" distL="0" distR="0" wp14:anchorId="4DF487C6" wp14:editId="55A5C3B4">
              <wp:extent cx="274320" cy="274320"/>
              <wp:effectExtent l="0" t="0" r="0" b="0"/>
              <wp:docPr id="172967012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67">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r w:rsidRPr="47A0B24F">
          <w:rPr>
            <w:rFonts w:eastAsia="Times New Roman"/>
            <w:b/>
            <w:bCs/>
          </w:rPr>
          <w:t>(DRRRWF</w:t>
        </w:r>
        <w:r w:rsidRPr="47A0B24F">
          <w:rPr>
            <w:rFonts w:eastAsia="Times New Roman"/>
            <w:b/>
            <w:bCs/>
            <w:i/>
            <w:iCs/>
            <w:vertAlign w:val="subscript"/>
          </w:rPr>
          <w:t xml:space="preserve"> q, r, y</w:t>
        </w:r>
        <w:r w:rsidRPr="47A0B24F">
          <w:rPr>
            <w:rFonts w:eastAsia="Times New Roman"/>
            <w:b/>
            <w:bCs/>
          </w:rPr>
          <w:t xml:space="preserve"> * (RTMCPCDRRS</w:t>
        </w:r>
        <w:r w:rsidRPr="47A0B24F">
          <w:rPr>
            <w:rFonts w:eastAsia="Times New Roman"/>
            <w:b/>
            <w:bCs/>
            <w:i/>
            <w:iCs/>
            <w:vertAlign w:val="subscript"/>
          </w:rPr>
          <w:t xml:space="preserve"> y</w:t>
        </w:r>
        <w:r w:rsidRPr="47A0B24F">
          <w:rPr>
            <w:rFonts w:eastAsia="Times New Roman"/>
            <w:b/>
            <w:bCs/>
          </w:rPr>
          <w:t xml:space="preserve"> + RTRDPADRRS </w:t>
        </w:r>
        <w:r w:rsidRPr="47A0B24F">
          <w:rPr>
            <w:rFonts w:eastAsia="Times New Roman"/>
            <w:b/>
            <w:bCs/>
            <w:i/>
            <w:iCs/>
            <w:vertAlign w:val="subscript"/>
          </w:rPr>
          <w:t>y</w:t>
        </w:r>
        <w:r w:rsidRPr="47A0B24F">
          <w:rPr>
            <w:rFonts w:eastAsia="Times New Roman"/>
            <w:b/>
            <w:bCs/>
            <w:i/>
            <w:iCs/>
          </w:rPr>
          <w:t>))</w:t>
        </w:r>
      </w:ins>
    </w:p>
    <w:p w14:paraId="28B3E96E" w14:textId="20A6B532" w:rsidR="00723B44" w:rsidRPr="0086647C" w:rsidRDefault="0C96DEE4" w:rsidP="47A0B24F">
      <w:pPr>
        <w:tabs>
          <w:tab w:val="left" w:pos="2250"/>
          <w:tab w:val="left" w:pos="3150"/>
          <w:tab w:val="left" w:pos="3960"/>
        </w:tabs>
        <w:spacing w:after="240"/>
        <w:ind w:left="3960" w:hanging="3240"/>
        <w:rPr>
          <w:ins w:id="1285" w:author="ERCOT" w:date="2025-09-18T20:17:00Z" w16du:dateUtc="2025-09-19T01:17:00Z"/>
          <w:rFonts w:eastAsia="Times New Roman"/>
          <w:b/>
          <w:bCs/>
          <w:i/>
          <w:iCs/>
          <w:vertAlign w:val="subscript"/>
        </w:rPr>
      </w:pPr>
      <w:ins w:id="1286" w:author="ERCOT" w:date="2025-09-18T20:17:00Z" w16du:dateUtc="2025-09-19T01:17:00Z">
        <w:r w:rsidRPr="47A0B24F">
          <w:rPr>
            <w:rFonts w:eastAsia="Times New Roman"/>
            <w:b/>
            <w:bCs/>
          </w:rPr>
          <w:lastRenderedPageBreak/>
          <w:t>RTDRRAWD</w:t>
        </w:r>
        <w:r w:rsidRPr="47A0B24F">
          <w:rPr>
            <w:rFonts w:eastAsia="Times New Roman"/>
            <w:b/>
            <w:bCs/>
            <w:i/>
            <w:iCs/>
            <w:vertAlign w:val="subscript"/>
          </w:rPr>
          <w:t xml:space="preserve"> q, r  </w:t>
        </w:r>
        <w:r w:rsidRPr="47A0B24F">
          <w:rPr>
            <w:rFonts w:eastAsia="Times New Roman"/>
            <w:b/>
            <w:bCs/>
          </w:rPr>
          <w:t xml:space="preserve"> =  </w:t>
        </w:r>
        <w:r>
          <w:rPr>
            <w:noProof/>
          </w:rPr>
          <w:drawing>
            <wp:inline distT="0" distB="0" distL="0" distR="0" wp14:anchorId="23D9797F" wp14:editId="5FD7E36F">
              <wp:extent cx="274320" cy="274320"/>
              <wp:effectExtent l="0" t="0" r="0" b="0"/>
              <wp:docPr id="555614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67">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r w:rsidRPr="47A0B24F">
          <w:rPr>
            <w:rFonts w:eastAsia="Times New Roman"/>
            <w:b/>
            <w:bCs/>
          </w:rPr>
          <w:t xml:space="preserve"> (RNWF </w:t>
        </w:r>
        <w:r w:rsidRPr="47A0B24F">
          <w:rPr>
            <w:rFonts w:eastAsia="Times New Roman"/>
            <w:b/>
            <w:bCs/>
            <w:i/>
            <w:iCs/>
            <w:vertAlign w:val="subscript"/>
          </w:rPr>
          <w:t>y</w:t>
        </w:r>
        <w:r w:rsidRPr="47A0B24F">
          <w:rPr>
            <w:rFonts w:eastAsia="Times New Roman"/>
            <w:b/>
            <w:bCs/>
            <w:vertAlign w:val="subscript"/>
          </w:rPr>
          <w:t xml:space="preserve"> </w:t>
        </w:r>
        <w:r w:rsidRPr="47A0B24F">
          <w:rPr>
            <w:rFonts w:eastAsia="Times New Roman"/>
            <w:b/>
            <w:bCs/>
          </w:rPr>
          <w:t>* RTDRRAWDS</w:t>
        </w:r>
        <w:r w:rsidRPr="47A0B24F">
          <w:rPr>
            <w:rFonts w:eastAsia="Times New Roman"/>
            <w:b/>
            <w:bCs/>
            <w:i/>
            <w:iCs/>
            <w:vertAlign w:val="subscript"/>
          </w:rPr>
          <w:t xml:space="preserve"> q, r, y</w:t>
        </w:r>
        <w:r w:rsidRPr="47A0B24F">
          <w:rPr>
            <w:rFonts w:eastAsia="Times New Roman"/>
            <w:b/>
            <w:bCs/>
          </w:rPr>
          <w:t>)</w:t>
        </w:r>
      </w:ins>
    </w:p>
    <w:p w14:paraId="190EEAD8" w14:textId="77777777" w:rsidR="00723B44" w:rsidRPr="0086647C" w:rsidRDefault="00723B44" w:rsidP="00723B44">
      <w:pPr>
        <w:spacing w:after="240"/>
        <w:ind w:firstLine="720"/>
        <w:rPr>
          <w:ins w:id="1287" w:author="ERCOT" w:date="2025-09-18T20:17:00Z" w16du:dateUtc="2025-09-19T01:17:00Z"/>
          <w:rFonts w:eastAsia="Times New Roman"/>
          <w:szCs w:val="20"/>
        </w:rPr>
      </w:pPr>
      <w:ins w:id="1288" w:author="ERCOT" w:date="2025-09-18T20:17:00Z" w16du:dateUtc="2025-09-19T01:17:00Z">
        <w:r w:rsidRPr="0086647C">
          <w:rPr>
            <w:rFonts w:eastAsia="Times New Roman"/>
            <w:szCs w:val="20"/>
          </w:rPr>
          <w:t>Where:</w:t>
        </w:r>
      </w:ins>
    </w:p>
    <w:p w14:paraId="6C5417B0" w14:textId="5D3DBB70" w:rsidR="00723B44" w:rsidRPr="0086647C" w:rsidRDefault="0C96DEE4" w:rsidP="00723B44">
      <w:pPr>
        <w:ind w:left="1440" w:hanging="720"/>
        <w:rPr>
          <w:ins w:id="1289" w:author="ERCOT" w:date="2025-09-18T20:17:00Z" w16du:dateUtc="2025-09-19T01:17:00Z"/>
          <w:rFonts w:eastAsia="Times New Roman"/>
        </w:rPr>
      </w:pPr>
      <w:ins w:id="1290" w:author="ERCOT" w:date="2025-09-18T20:17:00Z" w16du:dateUtc="2025-09-19T01:17:00Z">
        <w:r w:rsidRPr="47A0B24F">
          <w:rPr>
            <w:rFonts w:eastAsia="Times New Roman"/>
          </w:rPr>
          <w:t>DRRRWF</w:t>
        </w:r>
        <w:r w:rsidRPr="47A0B24F">
          <w:rPr>
            <w:rFonts w:eastAsia="Times New Roman"/>
            <w:i/>
            <w:iCs/>
            <w:vertAlign w:val="subscript"/>
          </w:rPr>
          <w:t xml:space="preserve"> q, r, y</w:t>
        </w:r>
        <w:r w:rsidRPr="47A0B24F">
          <w:rPr>
            <w:rFonts w:eastAsia="Times New Roman"/>
            <w:vertAlign w:val="subscript"/>
          </w:rPr>
          <w:t xml:space="preserve"> </w:t>
        </w:r>
        <w:r w:rsidRPr="47A0B24F">
          <w:rPr>
            <w:rFonts w:eastAsia="Times New Roman"/>
          </w:rPr>
          <w:t xml:space="preserve"> =    [max(0.001, RTDRRAWDS</w:t>
        </w:r>
        <w:r w:rsidRPr="47A0B24F">
          <w:rPr>
            <w:rFonts w:eastAsia="Times New Roman"/>
            <w:i/>
            <w:iCs/>
            <w:vertAlign w:val="subscript"/>
          </w:rPr>
          <w:t xml:space="preserve"> q, r, y</w:t>
        </w:r>
        <w:r w:rsidRPr="47A0B24F">
          <w:rPr>
            <w:rFonts w:eastAsia="Times New Roman"/>
          </w:rPr>
          <w:t>) * TLMP</w:t>
        </w:r>
        <w:r w:rsidRPr="47A0B24F">
          <w:rPr>
            <w:rFonts w:eastAsia="Times New Roman"/>
            <w:i/>
            <w:iCs/>
            <w:vertAlign w:val="subscript"/>
          </w:rPr>
          <w:t xml:space="preserve"> y</w:t>
        </w:r>
        <w:r w:rsidRPr="47A0B24F">
          <w:rPr>
            <w:rFonts w:eastAsia="Times New Roman"/>
          </w:rPr>
          <w:t>] / [</w:t>
        </w:r>
        <w:r>
          <w:rPr>
            <w:noProof/>
          </w:rPr>
          <w:drawing>
            <wp:inline distT="0" distB="0" distL="0" distR="0" wp14:anchorId="45F004E3" wp14:editId="22B4469B">
              <wp:extent cx="274320" cy="274320"/>
              <wp:effectExtent l="0" t="0" r="0" b="0"/>
              <wp:docPr id="192957610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67">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r w:rsidRPr="47A0B24F">
          <w:rPr>
            <w:rFonts w:eastAsia="Times New Roman"/>
          </w:rPr>
          <w:t>max(0.001,</w:t>
        </w:r>
      </w:ins>
    </w:p>
    <w:p w14:paraId="711DB61E" w14:textId="77777777" w:rsidR="00723B44" w:rsidRPr="0086647C" w:rsidRDefault="00723B44" w:rsidP="00723B44">
      <w:pPr>
        <w:spacing w:after="240"/>
        <w:ind w:left="2160" w:firstLine="720"/>
        <w:rPr>
          <w:ins w:id="1291" w:author="ERCOT" w:date="2025-09-18T20:17:00Z" w16du:dateUtc="2025-09-19T01:17:00Z"/>
          <w:rFonts w:eastAsia="Times New Roman"/>
        </w:rPr>
      </w:pPr>
      <w:ins w:id="1292" w:author="ERCOT" w:date="2025-09-18T20:17:00Z" w16du:dateUtc="2025-09-19T01:17:00Z">
        <w:r w:rsidRPr="0086647C">
          <w:rPr>
            <w:rFonts w:eastAsia="Times New Roman"/>
          </w:rPr>
          <w:t>RT</w:t>
        </w:r>
        <w:r>
          <w:rPr>
            <w:rFonts w:eastAsia="Times New Roman"/>
          </w:rPr>
          <w:t>DR</w:t>
        </w:r>
        <w:r w:rsidRPr="0086647C">
          <w:rPr>
            <w:rFonts w:eastAsia="Times New Roman"/>
          </w:rPr>
          <w:t>RAWDS</w:t>
        </w:r>
        <w:r w:rsidRPr="0086647C">
          <w:rPr>
            <w:rFonts w:eastAsia="Times New Roman"/>
            <w:i/>
            <w:vertAlign w:val="subscript"/>
          </w:rPr>
          <w:t xml:space="preserve"> q, r, y</w:t>
        </w:r>
        <w:r w:rsidRPr="0086647C">
          <w:rPr>
            <w:rFonts w:eastAsia="Times New Roman"/>
          </w:rPr>
          <w:t>) * TLMP</w:t>
        </w:r>
        <w:r w:rsidRPr="0086647C">
          <w:rPr>
            <w:rFonts w:eastAsia="Times New Roman"/>
            <w:i/>
            <w:vertAlign w:val="subscript"/>
          </w:rPr>
          <w:t xml:space="preserve"> y</w:t>
        </w:r>
        <w:r w:rsidRPr="0086647C">
          <w:rPr>
            <w:rFonts w:eastAsia="Times New Roman"/>
          </w:rPr>
          <w:t>]</w:t>
        </w:r>
        <w:r w:rsidRPr="0086647C">
          <w:rPr>
            <w:rFonts w:eastAsia="Times New Roman"/>
            <w:vertAlign w:val="subscript"/>
          </w:rPr>
          <w:t xml:space="preserve"> </w:t>
        </w:r>
      </w:ins>
    </w:p>
    <w:p w14:paraId="1BE08E6B" w14:textId="77777777" w:rsidR="00723B44" w:rsidRPr="0086647C" w:rsidRDefault="00723B44" w:rsidP="00723B44">
      <w:pPr>
        <w:spacing w:after="240"/>
        <w:ind w:left="1440" w:hanging="720"/>
        <w:rPr>
          <w:ins w:id="1293" w:author="ERCOT" w:date="2025-09-18T20:17:00Z" w16du:dateUtc="2025-09-19T01:17:00Z"/>
          <w:rFonts w:eastAsia="Times New Roman"/>
        </w:rPr>
      </w:pPr>
      <w:ins w:id="1294" w:author="ERCOT" w:date="2025-09-18T20:17:00Z" w16du:dateUtc="2025-09-19T01:17:00Z">
        <w:r w:rsidRPr="0086647C">
          <w:rPr>
            <w:rFonts w:eastAsia="Times New Roman"/>
          </w:rPr>
          <w:t>And:</w:t>
        </w:r>
      </w:ins>
    </w:p>
    <w:p w14:paraId="10C4598B" w14:textId="5EC6DE2A" w:rsidR="00723B44" w:rsidRPr="0086647C" w:rsidRDefault="0C96DEE4" w:rsidP="141EBFE9">
      <w:pPr>
        <w:spacing w:after="240"/>
        <w:ind w:left="1440" w:hanging="720"/>
        <w:rPr>
          <w:ins w:id="1295" w:author="ERCOT" w:date="2025-09-18T20:17:00Z" w16du:dateUtc="2025-09-19T01:17:00Z"/>
          <w:rFonts w:eastAsia="Times New Roman"/>
          <w:i/>
          <w:iCs/>
          <w:vertAlign w:val="subscript"/>
        </w:rPr>
      </w:pPr>
      <w:ins w:id="1296" w:author="ERCOT" w:date="2025-09-18T20:17:00Z" w16du:dateUtc="2025-09-19T01:17:00Z">
        <w:r w:rsidRPr="141EBFE9">
          <w:rPr>
            <w:rFonts w:eastAsia="Times New Roman"/>
          </w:rPr>
          <w:t xml:space="preserve">RNWF </w:t>
        </w:r>
        <w:r w:rsidRPr="141EBFE9">
          <w:rPr>
            <w:rFonts w:eastAsia="Times New Roman"/>
            <w:i/>
            <w:iCs/>
            <w:vertAlign w:val="subscript"/>
          </w:rPr>
          <w:t xml:space="preserve">y   </w:t>
        </w:r>
        <w:r w:rsidRPr="141EBFE9">
          <w:rPr>
            <w:rFonts w:eastAsia="Times New Roman"/>
          </w:rPr>
          <w:t xml:space="preserve">=  TLMP </w:t>
        </w:r>
        <w:r w:rsidRPr="141EBFE9">
          <w:rPr>
            <w:rFonts w:eastAsia="Times New Roman"/>
            <w:i/>
            <w:iCs/>
            <w:vertAlign w:val="subscript"/>
          </w:rPr>
          <w:t>y</w:t>
        </w:r>
        <w:r w:rsidRPr="141EBFE9">
          <w:rPr>
            <w:rFonts w:eastAsia="Times New Roman"/>
          </w:rPr>
          <w:t xml:space="preserve"> </w:t>
        </w:r>
        <w:r w:rsidRPr="141EBFE9">
          <w:rPr>
            <w:rFonts w:eastAsia="Times New Roman"/>
            <w:color w:val="000000" w:themeColor="text1"/>
            <w:sz w:val="32"/>
            <w:szCs w:val="32"/>
          </w:rPr>
          <w:t>/</w:t>
        </w:r>
        <w:r w:rsidRPr="141EBFE9">
          <w:rPr>
            <w:rFonts w:eastAsia="Times New Roman"/>
            <w:color w:val="000000" w:themeColor="text1"/>
          </w:rPr>
          <w:t xml:space="preserve"> </w:t>
        </w:r>
        <w:r>
          <w:rPr>
            <w:noProof/>
          </w:rPr>
          <w:drawing>
            <wp:inline distT="0" distB="0" distL="0" distR="0" wp14:anchorId="1B3BBE19" wp14:editId="05D258B3">
              <wp:extent cx="274320" cy="274320"/>
              <wp:effectExtent l="0" t="0" r="0" b="0"/>
              <wp:docPr id="125553123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7">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r w:rsidRPr="141EBFE9">
          <w:rPr>
            <w:rFonts w:eastAsia="Times New Roman"/>
          </w:rPr>
          <w:t xml:space="preserve">TLMP </w:t>
        </w:r>
        <w:r w:rsidRPr="141EBFE9">
          <w:rPr>
            <w:rFonts w:eastAsia="Times New Roman"/>
            <w:i/>
            <w:iCs/>
            <w:vertAlign w:val="subscript"/>
          </w:rPr>
          <w:t>y</w:t>
        </w:r>
      </w:ins>
    </w:p>
    <w:p w14:paraId="57ABE596" w14:textId="77777777" w:rsidR="00723B44" w:rsidRPr="0086647C" w:rsidRDefault="00723B44" w:rsidP="00723B44">
      <w:pPr>
        <w:ind w:left="720" w:hanging="720"/>
        <w:rPr>
          <w:ins w:id="1297" w:author="ERCOT" w:date="2025-09-18T20:17:00Z" w16du:dateUtc="2025-09-19T01:17:00Z"/>
          <w:rFonts w:eastAsia="Times New Roman"/>
          <w:b/>
          <w:iCs/>
        </w:rPr>
      </w:pPr>
      <w:ins w:id="1298" w:author="ERCOT" w:date="2025-09-18T20:17:00Z" w16du:dateUtc="2025-09-19T01:17:00Z">
        <w:r w:rsidRPr="0086647C">
          <w:rPr>
            <w:rFonts w:eastAsia="Times New Roman"/>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723B44" w:rsidRPr="0086647C" w14:paraId="476CA46B" w14:textId="77777777" w:rsidTr="00CF6727">
        <w:trPr>
          <w:cantSplit/>
          <w:tblHeader/>
          <w:ins w:id="1299"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78939F41" w14:textId="77777777" w:rsidR="00723B44" w:rsidRPr="0086647C" w:rsidRDefault="00723B44" w:rsidP="00CF6727">
            <w:pPr>
              <w:spacing w:after="120"/>
              <w:rPr>
                <w:ins w:id="1300" w:author="ERCOT" w:date="2025-09-18T20:17:00Z" w16du:dateUtc="2025-09-19T01:17:00Z"/>
                <w:rFonts w:eastAsia="Times New Roman"/>
                <w:b/>
                <w:iCs/>
                <w:sz w:val="20"/>
                <w:szCs w:val="20"/>
              </w:rPr>
            </w:pPr>
            <w:ins w:id="1301" w:author="ERCOT" w:date="2025-09-18T20:17:00Z" w16du:dateUtc="2025-09-19T01:17:00Z">
              <w:r w:rsidRPr="0086647C">
                <w:rPr>
                  <w:rFonts w:eastAsia="Times New Roman"/>
                  <w:b/>
                  <w:iCs/>
                  <w:sz w:val="20"/>
                  <w:szCs w:val="20"/>
                </w:rPr>
                <w:t>Variable</w:t>
              </w:r>
            </w:ins>
          </w:p>
        </w:tc>
        <w:tc>
          <w:tcPr>
            <w:tcW w:w="623" w:type="pct"/>
            <w:tcBorders>
              <w:top w:val="single" w:sz="4" w:space="0" w:color="auto"/>
              <w:left w:val="single" w:sz="4" w:space="0" w:color="auto"/>
              <w:bottom w:val="single" w:sz="4" w:space="0" w:color="auto"/>
              <w:right w:val="single" w:sz="4" w:space="0" w:color="auto"/>
            </w:tcBorders>
            <w:hideMark/>
          </w:tcPr>
          <w:p w14:paraId="525172CE" w14:textId="77777777" w:rsidR="00723B44" w:rsidRPr="0086647C" w:rsidRDefault="00723B44" w:rsidP="00CF6727">
            <w:pPr>
              <w:spacing w:after="120"/>
              <w:rPr>
                <w:ins w:id="1302" w:author="ERCOT" w:date="2025-09-18T20:17:00Z" w16du:dateUtc="2025-09-19T01:17:00Z"/>
                <w:rFonts w:eastAsia="Times New Roman"/>
                <w:b/>
                <w:iCs/>
                <w:sz w:val="20"/>
                <w:szCs w:val="20"/>
              </w:rPr>
            </w:pPr>
            <w:ins w:id="1303" w:author="ERCOT" w:date="2025-09-18T20:17:00Z" w16du:dateUtc="2025-09-19T01:17:00Z">
              <w:r w:rsidRPr="0086647C">
                <w:rPr>
                  <w:rFonts w:eastAsia="Times New Roman"/>
                  <w:b/>
                  <w:iCs/>
                  <w:sz w:val="20"/>
                  <w:szCs w:val="20"/>
                </w:rPr>
                <w:t>Unit</w:t>
              </w:r>
            </w:ins>
          </w:p>
        </w:tc>
        <w:tc>
          <w:tcPr>
            <w:tcW w:w="3098" w:type="pct"/>
            <w:tcBorders>
              <w:top w:val="single" w:sz="4" w:space="0" w:color="auto"/>
              <w:left w:val="single" w:sz="4" w:space="0" w:color="auto"/>
              <w:bottom w:val="single" w:sz="4" w:space="0" w:color="auto"/>
              <w:right w:val="single" w:sz="4" w:space="0" w:color="auto"/>
            </w:tcBorders>
            <w:hideMark/>
          </w:tcPr>
          <w:p w14:paraId="19AE1BC9" w14:textId="77777777" w:rsidR="00723B44" w:rsidRPr="0086647C" w:rsidRDefault="00723B44" w:rsidP="00CF6727">
            <w:pPr>
              <w:spacing w:after="120"/>
              <w:rPr>
                <w:ins w:id="1304" w:author="ERCOT" w:date="2025-09-18T20:17:00Z" w16du:dateUtc="2025-09-19T01:17:00Z"/>
                <w:rFonts w:eastAsia="Times New Roman"/>
                <w:b/>
                <w:iCs/>
                <w:sz w:val="20"/>
                <w:szCs w:val="20"/>
              </w:rPr>
            </w:pPr>
            <w:ins w:id="1305" w:author="ERCOT" w:date="2025-09-18T20:17:00Z" w16du:dateUtc="2025-09-19T01:17:00Z">
              <w:r w:rsidRPr="0086647C">
                <w:rPr>
                  <w:rFonts w:eastAsia="Times New Roman"/>
                  <w:b/>
                  <w:iCs/>
                  <w:sz w:val="20"/>
                  <w:szCs w:val="20"/>
                </w:rPr>
                <w:t>Description</w:t>
              </w:r>
            </w:ins>
          </w:p>
        </w:tc>
      </w:tr>
      <w:tr w:rsidR="00723B44" w:rsidRPr="0086647C" w14:paraId="7EDF0FC5" w14:textId="77777777" w:rsidTr="00CF6727">
        <w:trPr>
          <w:cantSplit/>
          <w:ins w:id="1306"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2DEC71C4" w14:textId="77777777" w:rsidR="00723B44" w:rsidRPr="0086647C" w:rsidRDefault="00723B44" w:rsidP="00CF6727">
            <w:pPr>
              <w:spacing w:after="60"/>
              <w:rPr>
                <w:ins w:id="1307" w:author="ERCOT" w:date="2025-09-18T20:17:00Z" w16du:dateUtc="2025-09-19T01:17:00Z"/>
                <w:rFonts w:eastAsia="Times New Roman"/>
                <w:sz w:val="20"/>
                <w:szCs w:val="20"/>
              </w:rPr>
            </w:pPr>
            <w:ins w:id="1308" w:author="ERCOT" w:date="2025-09-18T20:17:00Z" w16du:dateUtc="2025-09-19T01:17:00Z">
              <w:r w:rsidRPr="0086647C">
                <w:rPr>
                  <w:rFonts w:eastAsia="Times New Roman"/>
                  <w:sz w:val="20"/>
                  <w:szCs w:val="20"/>
                </w:rPr>
                <w:t>RT</w:t>
              </w:r>
              <w:r>
                <w:rPr>
                  <w:rFonts w:eastAsia="Times New Roman"/>
                  <w:sz w:val="20"/>
                  <w:szCs w:val="20"/>
                </w:rPr>
                <w:t>DR</w:t>
              </w:r>
              <w:r w:rsidRPr="0086647C">
                <w:rPr>
                  <w:rFonts w:eastAsia="Times New Roman"/>
                  <w:sz w:val="20"/>
                  <w:szCs w:val="20"/>
                </w:rPr>
                <w:t xml:space="preserve">RIMBAMT </w:t>
              </w:r>
              <w:r w:rsidRPr="0086647C">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62D53E53" w14:textId="77777777" w:rsidR="00723B44" w:rsidRPr="0086647C" w:rsidRDefault="00723B44" w:rsidP="00CF6727">
            <w:pPr>
              <w:spacing w:after="60"/>
              <w:rPr>
                <w:ins w:id="1309" w:author="ERCOT" w:date="2025-09-18T20:17:00Z" w16du:dateUtc="2025-09-19T01:17:00Z"/>
                <w:rFonts w:eastAsia="Times New Roman"/>
                <w:sz w:val="20"/>
                <w:szCs w:val="20"/>
              </w:rPr>
            </w:pPr>
            <w:ins w:id="1310" w:author="ERCOT" w:date="2025-09-18T20:17:00Z" w16du:dateUtc="2025-09-19T01:17:00Z">
              <w:r w:rsidRPr="0086647C">
                <w:rPr>
                  <w:rFonts w:eastAsia="Times New Roman"/>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29C4D2FD" w14:textId="77777777" w:rsidR="00723B44" w:rsidRPr="0086647C" w:rsidRDefault="00723B44" w:rsidP="00CF6727">
            <w:pPr>
              <w:spacing w:after="60"/>
              <w:rPr>
                <w:ins w:id="1311" w:author="ERCOT" w:date="2025-09-18T20:17:00Z" w16du:dateUtc="2025-09-19T01:17:00Z"/>
                <w:rFonts w:eastAsia="Times New Roman"/>
                <w:i/>
                <w:sz w:val="20"/>
                <w:szCs w:val="20"/>
              </w:rPr>
            </w:pPr>
            <w:ins w:id="1312" w:author="ERCOT" w:date="2025-09-18T20:17:00Z" w16du:dateUtc="2025-09-19T01:17:00Z">
              <w:r w:rsidRPr="0086647C">
                <w:rPr>
                  <w:rFonts w:eastAsia="Times New Roman"/>
                  <w:i/>
                  <w:sz w:val="20"/>
                  <w:szCs w:val="20"/>
                </w:rPr>
                <w:t xml:space="preserve">Real-Time </w:t>
              </w:r>
              <w:r>
                <w:rPr>
                  <w:rFonts w:eastAsia="Times New Roman"/>
                  <w:i/>
                  <w:sz w:val="20"/>
                  <w:szCs w:val="20"/>
                </w:rPr>
                <w:t>Dispatchable Reliability</w:t>
              </w:r>
              <w:r w:rsidRPr="0086647C">
                <w:rPr>
                  <w:rFonts w:eastAsia="Times New Roman"/>
                  <w:i/>
                  <w:sz w:val="20"/>
                  <w:szCs w:val="20"/>
                </w:rPr>
                <w:t xml:space="preserve"> Reserve Service Imbalance Amount for the QSE—</w:t>
              </w:r>
              <w:r w:rsidRPr="0086647C">
                <w:rPr>
                  <w:rFonts w:eastAsia="Times New Roman"/>
                  <w:sz w:val="20"/>
                  <w:szCs w:val="20"/>
                </w:rPr>
                <w:t xml:space="preserve">The total payment or charge to QSE </w:t>
              </w:r>
              <w:r w:rsidRPr="0086647C">
                <w:rPr>
                  <w:rFonts w:eastAsia="Times New Roman"/>
                  <w:i/>
                  <w:sz w:val="20"/>
                  <w:szCs w:val="20"/>
                </w:rPr>
                <w:t>q</w:t>
              </w:r>
              <w:r w:rsidRPr="0086647C">
                <w:rPr>
                  <w:rFonts w:eastAsia="Times New Roman"/>
                  <w:sz w:val="20"/>
                  <w:szCs w:val="20"/>
                </w:rPr>
                <w:t xml:space="preserve"> for the Real-Time </w:t>
              </w:r>
              <w:r>
                <w:rPr>
                  <w:rFonts w:eastAsia="Times New Roman"/>
                  <w:sz w:val="20"/>
                  <w:szCs w:val="20"/>
                </w:rPr>
                <w:t>DRRS</w:t>
              </w:r>
              <w:r w:rsidRPr="0086647C">
                <w:rPr>
                  <w:rFonts w:eastAsia="Times New Roman"/>
                  <w:sz w:val="20"/>
                  <w:szCs w:val="20"/>
                </w:rPr>
                <w:t xml:space="preserve"> imbalance for each 15-minute Settlement Interval.</w:t>
              </w:r>
            </w:ins>
          </w:p>
        </w:tc>
      </w:tr>
      <w:tr w:rsidR="00723B44" w:rsidRPr="0086647C" w14:paraId="2C33E94E" w14:textId="77777777" w:rsidTr="00CF6727">
        <w:trPr>
          <w:cantSplit/>
          <w:ins w:id="1313"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E6CECEE" w14:textId="77777777" w:rsidR="00723B44" w:rsidRPr="0086647C" w:rsidRDefault="00723B44" w:rsidP="00CF6727">
            <w:pPr>
              <w:spacing w:after="60"/>
              <w:rPr>
                <w:ins w:id="1314" w:author="ERCOT" w:date="2025-09-18T20:17:00Z" w16du:dateUtc="2025-09-19T01:17:00Z"/>
                <w:rFonts w:eastAsia="Times New Roman"/>
                <w:sz w:val="20"/>
                <w:szCs w:val="20"/>
              </w:rPr>
            </w:pPr>
            <w:ins w:id="1315" w:author="ERCOT" w:date="2025-09-18T20:17:00Z" w16du:dateUtc="2025-09-19T01:17:00Z">
              <w:r w:rsidRPr="0086647C">
                <w:rPr>
                  <w:rFonts w:eastAsia="Times New Roman"/>
                  <w:sz w:val="20"/>
                  <w:szCs w:val="20"/>
                </w:rPr>
                <w:t>RT</w:t>
              </w:r>
              <w:r>
                <w:rPr>
                  <w:rFonts w:eastAsia="Times New Roman"/>
                  <w:sz w:val="20"/>
                  <w:szCs w:val="20"/>
                </w:rPr>
                <w:t>DR</w:t>
              </w:r>
              <w:r w:rsidRPr="0086647C">
                <w:rPr>
                  <w:rFonts w:eastAsia="Times New Roman"/>
                  <w:sz w:val="20"/>
                  <w:szCs w:val="20"/>
                </w:rPr>
                <w:t xml:space="preserve">RAWD </w:t>
              </w:r>
              <w:r w:rsidRPr="0086647C">
                <w:rPr>
                  <w:rFonts w:eastAsia="Times New Roman"/>
                  <w:sz w:val="20"/>
                  <w:szCs w:val="20"/>
                  <w:vertAlign w:val="subscript"/>
                </w:rPr>
                <w:t>q, r</w:t>
              </w:r>
            </w:ins>
          </w:p>
        </w:tc>
        <w:tc>
          <w:tcPr>
            <w:tcW w:w="623" w:type="pct"/>
            <w:tcBorders>
              <w:top w:val="single" w:sz="4" w:space="0" w:color="auto"/>
              <w:left w:val="single" w:sz="4" w:space="0" w:color="auto"/>
              <w:bottom w:val="single" w:sz="4" w:space="0" w:color="auto"/>
              <w:right w:val="single" w:sz="4" w:space="0" w:color="auto"/>
            </w:tcBorders>
            <w:hideMark/>
          </w:tcPr>
          <w:p w14:paraId="43CA43BF" w14:textId="77777777" w:rsidR="00723B44" w:rsidRPr="0086647C" w:rsidRDefault="00723B44" w:rsidP="00CF6727">
            <w:pPr>
              <w:spacing w:after="60"/>
              <w:rPr>
                <w:ins w:id="1316" w:author="ERCOT" w:date="2025-09-18T20:17:00Z" w16du:dateUtc="2025-09-19T01:17:00Z"/>
                <w:rFonts w:eastAsia="Times New Roman"/>
                <w:sz w:val="20"/>
                <w:szCs w:val="20"/>
              </w:rPr>
            </w:pPr>
            <w:ins w:id="1317"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4195D5B2" w14:textId="77777777" w:rsidR="00723B44" w:rsidRPr="0086647C" w:rsidRDefault="00723B44" w:rsidP="00CF6727">
            <w:pPr>
              <w:spacing w:after="60"/>
              <w:rPr>
                <w:ins w:id="1318" w:author="ERCOT" w:date="2025-09-18T20:17:00Z" w16du:dateUtc="2025-09-19T01:17:00Z"/>
                <w:rFonts w:eastAsia="Times New Roman"/>
                <w:i/>
                <w:sz w:val="20"/>
                <w:szCs w:val="20"/>
              </w:rPr>
            </w:pPr>
            <w:ins w:id="1319" w:author="ERCOT" w:date="2025-09-18T20:17:00Z" w16du:dateUtc="2025-09-19T01:17:00Z">
              <w:r w:rsidRPr="0086647C">
                <w:rPr>
                  <w:rFonts w:eastAsia="Times New Roman"/>
                  <w:i/>
                  <w:sz w:val="20"/>
                  <w:szCs w:val="20"/>
                </w:rPr>
                <w:t xml:space="preserve">Real-Time </w:t>
              </w:r>
              <w:r>
                <w:rPr>
                  <w:rFonts w:eastAsia="Times New Roman"/>
                  <w:i/>
                  <w:sz w:val="20"/>
                  <w:szCs w:val="20"/>
                </w:rPr>
                <w:t>Dispatchable Reliability</w:t>
              </w:r>
              <w:r w:rsidRPr="0086647C">
                <w:rPr>
                  <w:rFonts w:eastAsia="Times New Roman"/>
                  <w:i/>
                  <w:sz w:val="20"/>
                  <w:szCs w:val="20"/>
                </w:rPr>
                <w:t xml:space="preserve"> Reserve Service Award per Resource per </w:t>
              </w:r>
              <w:proofErr w:type="spellStart"/>
              <w:r w:rsidRPr="0086647C">
                <w:rPr>
                  <w:rFonts w:eastAsia="Times New Roman"/>
                  <w:i/>
                  <w:sz w:val="20"/>
                  <w:szCs w:val="20"/>
                </w:rPr>
                <w:t>QSE</w:t>
              </w:r>
              <w:r w:rsidRPr="0086647C">
                <w:rPr>
                  <w:rFonts w:ascii="Symbol" w:eastAsia="Symbol" w:hAnsi="Symbol" w:cs="Symbol"/>
                  <w:sz w:val="20"/>
                  <w:szCs w:val="20"/>
                </w:rPr>
                <w:t>¾</w:t>
              </w:r>
              <w:r w:rsidRPr="0086647C">
                <w:rPr>
                  <w:rFonts w:eastAsia="Times New Roman"/>
                  <w:sz w:val="20"/>
                  <w:szCs w:val="20"/>
                </w:rPr>
                <w:t>The</w:t>
              </w:r>
              <w:proofErr w:type="spellEnd"/>
              <w:r w:rsidRPr="0086647C">
                <w:rPr>
                  <w:rFonts w:eastAsia="Times New Roman"/>
                  <w:sz w:val="20"/>
                  <w:szCs w:val="20"/>
                </w:rPr>
                <w:t xml:space="preserve"> </w:t>
              </w:r>
              <w:r>
                <w:rPr>
                  <w:rFonts w:eastAsia="Times New Roman"/>
                  <w:sz w:val="20"/>
                  <w:szCs w:val="20"/>
                </w:rPr>
                <w:t>DRRS</w:t>
              </w:r>
              <w:r w:rsidRPr="0086647C">
                <w:rPr>
                  <w:rFonts w:eastAsia="Times New Roman"/>
                  <w:sz w:val="20"/>
                  <w:szCs w:val="20"/>
                </w:rPr>
                <w:t xml:space="preserve"> amount awarded to QSE </w:t>
              </w:r>
              <w:r w:rsidRPr="0086647C">
                <w:rPr>
                  <w:rFonts w:eastAsia="Times New Roman"/>
                  <w:i/>
                  <w:sz w:val="20"/>
                  <w:szCs w:val="20"/>
                </w:rPr>
                <w:t>q</w:t>
              </w:r>
              <w:r w:rsidRPr="0086647C">
                <w:rPr>
                  <w:rFonts w:eastAsia="Times New Roman"/>
                  <w:sz w:val="20"/>
                  <w:szCs w:val="20"/>
                </w:rPr>
                <w:t xml:space="preserve"> for Resource </w:t>
              </w:r>
              <w:r w:rsidRPr="0086647C">
                <w:rPr>
                  <w:rFonts w:eastAsia="Times New Roman"/>
                  <w:i/>
                  <w:sz w:val="20"/>
                  <w:szCs w:val="20"/>
                </w:rPr>
                <w:t>r</w:t>
              </w:r>
              <w:r w:rsidRPr="0086647C">
                <w:rPr>
                  <w:rFonts w:eastAsia="Times New Roman"/>
                  <w:sz w:val="20"/>
                  <w:szCs w:val="20"/>
                </w:rPr>
                <w:t xml:space="preserve"> in Real-Time for the 15-minute Settlement Interval.  Where for a Combined Cycle Train, the Resource </w:t>
              </w:r>
              <w:r w:rsidRPr="0086647C">
                <w:rPr>
                  <w:rFonts w:eastAsia="Times New Roman"/>
                  <w:i/>
                  <w:sz w:val="20"/>
                  <w:szCs w:val="20"/>
                </w:rPr>
                <w:t>r</w:t>
              </w:r>
              <w:r w:rsidRPr="0086647C">
                <w:rPr>
                  <w:rFonts w:eastAsia="Times New Roman"/>
                  <w:sz w:val="20"/>
                  <w:szCs w:val="20"/>
                </w:rPr>
                <w:t xml:space="preserve"> is a Combined Cycle Generation Resource within the Combined Cycle Train.</w:t>
              </w:r>
            </w:ins>
          </w:p>
        </w:tc>
      </w:tr>
      <w:tr w:rsidR="00723B44" w:rsidRPr="0086647C" w14:paraId="008D66E0" w14:textId="77777777" w:rsidTr="00CF6727">
        <w:trPr>
          <w:cantSplit/>
          <w:ins w:id="1320"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5E8A0E6E" w14:textId="77777777" w:rsidR="00723B44" w:rsidRPr="0086647C" w:rsidRDefault="00723B44" w:rsidP="00CF6727">
            <w:pPr>
              <w:spacing w:after="60"/>
              <w:rPr>
                <w:ins w:id="1321" w:author="ERCOT" w:date="2025-09-18T20:17:00Z" w16du:dateUtc="2025-09-19T01:17:00Z"/>
                <w:rFonts w:eastAsia="Times New Roman"/>
                <w:sz w:val="20"/>
                <w:szCs w:val="20"/>
              </w:rPr>
            </w:pPr>
            <w:ins w:id="1322" w:author="ERCOT" w:date="2025-09-18T20:17:00Z" w16du:dateUtc="2025-09-19T01:17:00Z">
              <w:r w:rsidRPr="0086647C">
                <w:rPr>
                  <w:rFonts w:eastAsia="Times New Roman"/>
                  <w:sz w:val="20"/>
                  <w:szCs w:val="20"/>
                </w:rPr>
                <w:t>RT</w:t>
              </w:r>
              <w:r>
                <w:rPr>
                  <w:rFonts w:eastAsia="Times New Roman"/>
                  <w:sz w:val="20"/>
                  <w:szCs w:val="20"/>
                </w:rPr>
                <w:t>DR</w:t>
              </w:r>
              <w:r w:rsidRPr="0086647C">
                <w:rPr>
                  <w:rFonts w:eastAsia="Times New Roman"/>
                  <w:sz w:val="20"/>
                  <w:szCs w:val="20"/>
                </w:rPr>
                <w:t xml:space="preserve">RREV </w:t>
              </w:r>
              <w:r w:rsidRPr="0086647C">
                <w:rPr>
                  <w:rFonts w:eastAsia="Times New Roman"/>
                  <w:i/>
                  <w:sz w:val="20"/>
                  <w:szCs w:val="20"/>
                  <w:vertAlign w:val="subscript"/>
                </w:rPr>
                <w:t>q, r</w:t>
              </w:r>
            </w:ins>
          </w:p>
        </w:tc>
        <w:tc>
          <w:tcPr>
            <w:tcW w:w="623" w:type="pct"/>
            <w:tcBorders>
              <w:top w:val="single" w:sz="4" w:space="0" w:color="auto"/>
              <w:left w:val="single" w:sz="4" w:space="0" w:color="auto"/>
              <w:bottom w:val="single" w:sz="4" w:space="0" w:color="auto"/>
              <w:right w:val="single" w:sz="4" w:space="0" w:color="auto"/>
            </w:tcBorders>
            <w:hideMark/>
          </w:tcPr>
          <w:p w14:paraId="71587B88" w14:textId="77777777" w:rsidR="00723B44" w:rsidRPr="0086647C" w:rsidRDefault="00723B44" w:rsidP="00CF6727">
            <w:pPr>
              <w:spacing w:after="60"/>
              <w:rPr>
                <w:ins w:id="1323" w:author="ERCOT" w:date="2025-09-18T20:17:00Z" w16du:dateUtc="2025-09-19T01:17:00Z"/>
                <w:rFonts w:eastAsia="Times New Roman"/>
                <w:sz w:val="20"/>
                <w:szCs w:val="20"/>
              </w:rPr>
            </w:pPr>
            <w:ins w:id="1324" w:author="ERCOT" w:date="2025-09-18T20:17:00Z" w16du:dateUtc="2025-09-19T01:17:00Z">
              <w:r w:rsidRPr="0086647C">
                <w:rPr>
                  <w:rFonts w:eastAsia="Times New Roman"/>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6A880DFC" w14:textId="77777777" w:rsidR="00723B44" w:rsidRPr="0086647C" w:rsidRDefault="00723B44" w:rsidP="00CF6727">
            <w:pPr>
              <w:spacing w:after="60"/>
              <w:rPr>
                <w:ins w:id="1325" w:author="ERCOT" w:date="2025-09-18T20:17:00Z" w16du:dateUtc="2025-09-19T01:17:00Z"/>
                <w:rFonts w:eastAsia="Times New Roman"/>
                <w:i/>
                <w:sz w:val="20"/>
                <w:szCs w:val="20"/>
              </w:rPr>
            </w:pPr>
            <w:ins w:id="1326" w:author="ERCOT" w:date="2025-09-18T20:17:00Z" w16du:dateUtc="2025-09-19T01:17:00Z">
              <w:r w:rsidRPr="0086647C">
                <w:rPr>
                  <w:rFonts w:eastAsia="Times New Roman"/>
                  <w:i/>
                  <w:sz w:val="20"/>
                  <w:szCs w:val="20"/>
                </w:rPr>
                <w:t xml:space="preserve">Real-Time </w:t>
              </w:r>
              <w:r>
                <w:rPr>
                  <w:rFonts w:eastAsia="Times New Roman"/>
                  <w:i/>
                  <w:sz w:val="20"/>
                  <w:szCs w:val="20"/>
                </w:rPr>
                <w:t>Dispatchable Reliability</w:t>
              </w:r>
              <w:r w:rsidRPr="0086647C">
                <w:rPr>
                  <w:rFonts w:eastAsia="Times New Roman"/>
                  <w:i/>
                  <w:sz w:val="20"/>
                  <w:szCs w:val="20"/>
                </w:rPr>
                <w:t xml:space="preserve"> Reserve Service Revenue</w:t>
              </w:r>
              <w:r w:rsidRPr="0086647C">
                <w:rPr>
                  <w:rFonts w:eastAsia="Times New Roman"/>
                  <w:sz w:val="20"/>
                  <w:szCs w:val="20"/>
                </w:rPr>
                <w:t xml:space="preserve">—The Real-Time </w:t>
              </w:r>
              <w:r>
                <w:rPr>
                  <w:rFonts w:eastAsia="Times New Roman"/>
                  <w:sz w:val="20"/>
                  <w:szCs w:val="20"/>
                </w:rPr>
                <w:t>DRRS</w:t>
              </w:r>
              <w:r w:rsidRPr="0086647C">
                <w:rPr>
                  <w:rFonts w:eastAsia="Times New Roman"/>
                  <w:sz w:val="20"/>
                  <w:szCs w:val="20"/>
                </w:rPr>
                <w:t xml:space="preserve"> revenue for QSE </w:t>
              </w:r>
              <w:r w:rsidRPr="0086647C">
                <w:rPr>
                  <w:rFonts w:eastAsia="Times New Roman"/>
                  <w:i/>
                  <w:sz w:val="20"/>
                  <w:szCs w:val="20"/>
                </w:rPr>
                <w:t xml:space="preserve">q </w:t>
              </w:r>
              <w:r w:rsidRPr="0086647C">
                <w:rPr>
                  <w:rFonts w:eastAsia="Times New Roman"/>
                  <w:sz w:val="20"/>
                  <w:szCs w:val="20"/>
                </w:rPr>
                <w:t xml:space="preserve">calculated for Resource </w:t>
              </w:r>
              <w:r w:rsidRPr="0086647C">
                <w:rPr>
                  <w:rFonts w:eastAsia="Times New Roman"/>
                  <w:i/>
                  <w:sz w:val="20"/>
                  <w:szCs w:val="20"/>
                </w:rPr>
                <w:t>r</w:t>
              </w:r>
              <w:r w:rsidRPr="0086647C">
                <w:rPr>
                  <w:rFonts w:eastAsia="Times New Roman"/>
                  <w:sz w:val="20"/>
                  <w:szCs w:val="20"/>
                </w:rPr>
                <w:t xml:space="preserve"> for the 15-minute Settlement Interval.  Where for a Combined Cycle Train, the Resource </w:t>
              </w:r>
              <w:r w:rsidRPr="0086647C">
                <w:rPr>
                  <w:rFonts w:eastAsia="Times New Roman"/>
                  <w:i/>
                  <w:sz w:val="20"/>
                  <w:szCs w:val="20"/>
                </w:rPr>
                <w:t>r</w:t>
              </w:r>
              <w:r w:rsidRPr="0086647C">
                <w:rPr>
                  <w:rFonts w:eastAsia="Times New Roman"/>
                  <w:sz w:val="20"/>
                  <w:szCs w:val="20"/>
                </w:rPr>
                <w:t xml:space="preserve"> is the Combined Cycle Train.</w:t>
              </w:r>
            </w:ins>
          </w:p>
        </w:tc>
      </w:tr>
      <w:tr w:rsidR="00723B44" w:rsidRPr="0086647C" w14:paraId="6B4A8BE9" w14:textId="77777777" w:rsidTr="00CF6727">
        <w:trPr>
          <w:cantSplit/>
          <w:ins w:id="1327"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BB0492F" w14:textId="77777777" w:rsidR="00723B44" w:rsidRPr="0086647C" w:rsidRDefault="00723B44" w:rsidP="00CF6727">
            <w:pPr>
              <w:spacing w:after="60"/>
              <w:rPr>
                <w:ins w:id="1328" w:author="ERCOT" w:date="2025-09-18T20:17:00Z" w16du:dateUtc="2025-09-19T01:17:00Z"/>
                <w:rFonts w:eastAsia="Times New Roman"/>
                <w:sz w:val="20"/>
                <w:szCs w:val="20"/>
              </w:rPr>
            </w:pPr>
            <w:ins w:id="1329" w:author="ERCOT" w:date="2025-09-18T20:17:00Z" w16du:dateUtc="2025-09-19T01:17:00Z">
              <w:r w:rsidRPr="0086647C">
                <w:rPr>
                  <w:rFonts w:eastAsia="Times New Roman"/>
                  <w:sz w:val="20"/>
                  <w:szCs w:val="20"/>
                </w:rPr>
                <w:t>RT</w:t>
              </w:r>
              <w:r>
                <w:rPr>
                  <w:rFonts w:eastAsia="Times New Roman"/>
                  <w:sz w:val="20"/>
                  <w:szCs w:val="20"/>
                </w:rPr>
                <w:t>DR</w:t>
              </w:r>
              <w:r w:rsidRPr="0086647C">
                <w:rPr>
                  <w:rFonts w:eastAsia="Times New Roman"/>
                  <w:sz w:val="20"/>
                  <w:szCs w:val="20"/>
                </w:rPr>
                <w:t xml:space="preserve">RAWDS </w:t>
              </w:r>
              <w:r w:rsidRPr="0086647C">
                <w:rPr>
                  <w:rFonts w:eastAsia="Times New Roman"/>
                  <w:i/>
                  <w:sz w:val="20"/>
                  <w:szCs w:val="20"/>
                  <w:vertAlign w:val="subscript"/>
                </w:rPr>
                <w:t>q, r, y</w:t>
              </w:r>
            </w:ins>
          </w:p>
        </w:tc>
        <w:tc>
          <w:tcPr>
            <w:tcW w:w="623" w:type="pct"/>
            <w:tcBorders>
              <w:top w:val="single" w:sz="4" w:space="0" w:color="auto"/>
              <w:left w:val="single" w:sz="4" w:space="0" w:color="auto"/>
              <w:bottom w:val="single" w:sz="4" w:space="0" w:color="auto"/>
              <w:right w:val="single" w:sz="4" w:space="0" w:color="auto"/>
            </w:tcBorders>
            <w:hideMark/>
          </w:tcPr>
          <w:p w14:paraId="44F4778D" w14:textId="77777777" w:rsidR="00723B44" w:rsidRPr="0086647C" w:rsidRDefault="00723B44" w:rsidP="00CF6727">
            <w:pPr>
              <w:spacing w:after="60"/>
              <w:rPr>
                <w:ins w:id="1330" w:author="ERCOT" w:date="2025-09-18T20:17:00Z" w16du:dateUtc="2025-09-19T01:17:00Z"/>
                <w:rFonts w:eastAsia="Times New Roman"/>
                <w:sz w:val="20"/>
                <w:szCs w:val="20"/>
              </w:rPr>
            </w:pPr>
            <w:ins w:id="1331"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719B3B9B" w14:textId="77777777" w:rsidR="00723B44" w:rsidRPr="0086647C" w:rsidRDefault="00723B44" w:rsidP="00CF6727">
            <w:pPr>
              <w:spacing w:after="60"/>
              <w:rPr>
                <w:ins w:id="1332" w:author="ERCOT" w:date="2025-09-18T20:17:00Z" w16du:dateUtc="2025-09-19T01:17:00Z"/>
                <w:rFonts w:eastAsia="Times New Roman"/>
                <w:i/>
                <w:sz w:val="20"/>
                <w:szCs w:val="20"/>
              </w:rPr>
            </w:pPr>
            <w:ins w:id="1333" w:author="ERCOT" w:date="2025-09-18T20:17:00Z" w16du:dateUtc="2025-09-19T01:17:00Z">
              <w:r w:rsidRPr="0086647C">
                <w:rPr>
                  <w:rFonts w:eastAsia="Times New Roman"/>
                  <w:i/>
                  <w:sz w:val="20"/>
                  <w:szCs w:val="20"/>
                </w:rPr>
                <w:t xml:space="preserve">Real-Time </w:t>
              </w:r>
              <w:r>
                <w:rPr>
                  <w:rFonts w:eastAsia="Times New Roman"/>
                  <w:i/>
                  <w:sz w:val="20"/>
                  <w:szCs w:val="20"/>
                </w:rPr>
                <w:t>Dispatchable Reliability</w:t>
              </w:r>
              <w:r w:rsidRPr="0086647C">
                <w:rPr>
                  <w:rFonts w:eastAsia="Times New Roman"/>
                  <w:i/>
                  <w:sz w:val="20"/>
                  <w:szCs w:val="20"/>
                </w:rPr>
                <w:t xml:space="preserve"> Reserve Service Award per Resource per QSE per SCED interval</w:t>
              </w:r>
              <w:r w:rsidRPr="0086647C">
                <w:rPr>
                  <w:rFonts w:eastAsia="Times New Roman"/>
                  <w:iCs/>
                  <w:sz w:val="20"/>
                  <w:szCs w:val="20"/>
                </w:rPr>
                <w:t>—</w:t>
              </w:r>
              <w:r w:rsidRPr="0086647C">
                <w:rPr>
                  <w:rFonts w:eastAsia="Times New Roman"/>
                  <w:sz w:val="20"/>
                  <w:szCs w:val="20"/>
                </w:rPr>
                <w:t xml:space="preserve">The </w:t>
              </w:r>
              <w:r>
                <w:rPr>
                  <w:rFonts w:eastAsia="Times New Roman"/>
                  <w:sz w:val="20"/>
                  <w:szCs w:val="20"/>
                </w:rPr>
                <w:t>DRRS</w:t>
              </w:r>
              <w:r w:rsidRPr="0086647C">
                <w:rPr>
                  <w:rFonts w:eastAsia="Times New Roman"/>
                  <w:sz w:val="20"/>
                  <w:szCs w:val="20"/>
                </w:rPr>
                <w:t xml:space="preserve"> amount awarded to QSE </w:t>
              </w:r>
              <w:r w:rsidRPr="0086647C">
                <w:rPr>
                  <w:rFonts w:eastAsia="Times New Roman"/>
                  <w:i/>
                  <w:sz w:val="20"/>
                  <w:szCs w:val="20"/>
                </w:rPr>
                <w:t>q</w:t>
              </w:r>
              <w:r w:rsidRPr="0086647C">
                <w:rPr>
                  <w:rFonts w:eastAsia="Times New Roman"/>
                  <w:sz w:val="20"/>
                  <w:szCs w:val="20"/>
                </w:rPr>
                <w:t xml:space="preserve"> for Resource </w:t>
              </w:r>
              <w:r w:rsidRPr="0086647C">
                <w:rPr>
                  <w:rFonts w:eastAsia="Times New Roman"/>
                  <w:i/>
                  <w:sz w:val="20"/>
                  <w:szCs w:val="20"/>
                </w:rPr>
                <w:t>r</w:t>
              </w:r>
              <w:r w:rsidRPr="0086647C">
                <w:rPr>
                  <w:rFonts w:eastAsia="Times New Roman"/>
                  <w:sz w:val="20"/>
                  <w:szCs w:val="20"/>
                </w:rPr>
                <w:t xml:space="preserve"> in Real-Time for the SCED interval </w:t>
              </w:r>
              <w:r w:rsidRPr="0086647C">
                <w:rPr>
                  <w:rFonts w:eastAsia="Times New Roman"/>
                  <w:i/>
                  <w:sz w:val="20"/>
                  <w:szCs w:val="20"/>
                </w:rPr>
                <w:t>y.</w:t>
              </w:r>
              <w:r w:rsidRPr="0086647C">
                <w:rPr>
                  <w:rFonts w:eastAsia="Times New Roman"/>
                  <w:sz w:val="20"/>
                  <w:szCs w:val="20"/>
                </w:rPr>
                <w:t xml:space="preserve">  Where for a Combined Cycle Train, the Resource </w:t>
              </w:r>
              <w:r w:rsidRPr="0086647C">
                <w:rPr>
                  <w:rFonts w:eastAsia="Times New Roman"/>
                  <w:i/>
                  <w:sz w:val="20"/>
                  <w:szCs w:val="20"/>
                </w:rPr>
                <w:t>r</w:t>
              </w:r>
              <w:r w:rsidRPr="0086647C">
                <w:rPr>
                  <w:rFonts w:eastAsia="Times New Roman"/>
                  <w:sz w:val="20"/>
                  <w:szCs w:val="20"/>
                </w:rPr>
                <w:t xml:space="preserve"> is the Combined Cycle Train.</w:t>
              </w:r>
            </w:ins>
          </w:p>
        </w:tc>
      </w:tr>
      <w:tr w:rsidR="00723B44" w:rsidRPr="0086647C" w14:paraId="307682C9" w14:textId="77777777" w:rsidTr="00CF6727">
        <w:trPr>
          <w:cantSplit/>
          <w:ins w:id="1334"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25E66B59" w14:textId="77777777" w:rsidR="00723B44" w:rsidRPr="0086647C" w:rsidRDefault="00723B44" w:rsidP="00CF6727">
            <w:pPr>
              <w:spacing w:after="60"/>
              <w:rPr>
                <w:ins w:id="1335" w:author="ERCOT" w:date="2025-09-18T20:17:00Z" w16du:dateUtc="2025-09-19T01:17:00Z"/>
                <w:rFonts w:eastAsia="Times New Roman"/>
                <w:sz w:val="20"/>
                <w:szCs w:val="20"/>
              </w:rPr>
            </w:pPr>
            <w:ins w:id="1336" w:author="ERCOT" w:date="2025-09-18T20:17:00Z" w16du:dateUtc="2025-09-19T01:17:00Z">
              <w:r w:rsidRPr="0086647C">
                <w:rPr>
                  <w:rFonts w:eastAsia="Times New Roman"/>
                  <w:sz w:val="20"/>
                  <w:szCs w:val="20"/>
                </w:rPr>
                <w:t>RTMCPC</w:t>
              </w:r>
              <w:r>
                <w:rPr>
                  <w:rFonts w:eastAsia="Times New Roman"/>
                  <w:sz w:val="20"/>
                  <w:szCs w:val="20"/>
                </w:rPr>
                <w:t>DR</w:t>
              </w:r>
              <w:r w:rsidRPr="0086647C">
                <w:rPr>
                  <w:rFonts w:eastAsia="Times New Roman"/>
                  <w:sz w:val="20"/>
                  <w:szCs w:val="20"/>
                </w:rPr>
                <w:t xml:space="preserve">RR </w:t>
              </w:r>
              <w:r w:rsidRPr="0086647C">
                <w:rPr>
                  <w:rFonts w:eastAsia="Times New Roman"/>
                  <w:i/>
                  <w:sz w:val="20"/>
                  <w:szCs w:val="20"/>
                  <w:vertAlign w:val="subscript"/>
                </w:rPr>
                <w:t>q, r</w:t>
              </w:r>
            </w:ins>
          </w:p>
        </w:tc>
        <w:tc>
          <w:tcPr>
            <w:tcW w:w="623" w:type="pct"/>
            <w:tcBorders>
              <w:top w:val="single" w:sz="4" w:space="0" w:color="auto"/>
              <w:left w:val="single" w:sz="4" w:space="0" w:color="auto"/>
              <w:bottom w:val="single" w:sz="4" w:space="0" w:color="auto"/>
              <w:right w:val="single" w:sz="4" w:space="0" w:color="auto"/>
            </w:tcBorders>
            <w:hideMark/>
          </w:tcPr>
          <w:p w14:paraId="13B0F8FF" w14:textId="77777777" w:rsidR="00723B44" w:rsidRPr="0086647C" w:rsidRDefault="00723B44" w:rsidP="00CF6727">
            <w:pPr>
              <w:spacing w:after="60"/>
              <w:rPr>
                <w:ins w:id="1337" w:author="ERCOT" w:date="2025-09-18T20:17:00Z" w16du:dateUtc="2025-09-19T01:17:00Z"/>
                <w:rFonts w:eastAsia="Times New Roman"/>
                <w:sz w:val="20"/>
                <w:szCs w:val="20"/>
              </w:rPr>
            </w:pPr>
            <w:ins w:id="1338"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074D02F1" w14:textId="77777777" w:rsidR="00723B44" w:rsidRPr="0086647C" w:rsidRDefault="00723B44" w:rsidP="00CF6727">
            <w:pPr>
              <w:spacing w:after="60"/>
              <w:rPr>
                <w:ins w:id="1339" w:author="ERCOT" w:date="2025-09-18T20:17:00Z" w16du:dateUtc="2025-09-19T01:17:00Z"/>
                <w:rFonts w:eastAsia="Times New Roman"/>
                <w:iCs/>
                <w:sz w:val="20"/>
                <w:szCs w:val="20"/>
              </w:rPr>
            </w:pPr>
            <w:ins w:id="1340" w:author="ERCOT" w:date="2025-09-18T20:17:00Z" w16du:dateUtc="2025-09-19T01:17:00Z">
              <w:r w:rsidRPr="0086647C">
                <w:rPr>
                  <w:rFonts w:eastAsia="Times New Roman"/>
                  <w:i/>
                  <w:sz w:val="20"/>
                  <w:szCs w:val="20"/>
                </w:rPr>
                <w:t xml:space="preserve">Real-Time Market Clearing Price for Capacity for </w:t>
              </w:r>
              <w:r>
                <w:rPr>
                  <w:rFonts w:eastAsia="Times New Roman"/>
                  <w:i/>
                  <w:sz w:val="20"/>
                  <w:szCs w:val="20"/>
                </w:rPr>
                <w:t>Dispatchable Reliability</w:t>
              </w:r>
              <w:r w:rsidRPr="0086647C">
                <w:rPr>
                  <w:rFonts w:eastAsia="Times New Roman"/>
                  <w:i/>
                  <w:sz w:val="20"/>
                  <w:szCs w:val="20"/>
                </w:rPr>
                <w:t xml:space="preserve"> Reserve Service per Resource per </w:t>
              </w:r>
              <w:proofErr w:type="spellStart"/>
              <w:r w:rsidRPr="0086647C">
                <w:rPr>
                  <w:rFonts w:eastAsia="Times New Roman"/>
                  <w:i/>
                  <w:sz w:val="20"/>
                  <w:szCs w:val="20"/>
                </w:rPr>
                <w:t>QSE</w:t>
              </w:r>
              <w:r w:rsidRPr="0086647C">
                <w:rPr>
                  <w:rFonts w:ascii="Symbol" w:eastAsia="Symbol" w:hAnsi="Symbol" w:cs="Symbol"/>
                  <w:sz w:val="20"/>
                  <w:szCs w:val="20"/>
                </w:rPr>
                <w:t>¾</w:t>
              </w:r>
              <w:r w:rsidRPr="0086647C">
                <w:rPr>
                  <w:rFonts w:eastAsia="Times New Roman"/>
                  <w:sz w:val="20"/>
                  <w:szCs w:val="20"/>
                </w:rPr>
                <w:t>The</w:t>
              </w:r>
              <w:proofErr w:type="spellEnd"/>
              <w:r w:rsidRPr="0086647C">
                <w:rPr>
                  <w:rFonts w:eastAsia="Times New Roman"/>
                  <w:sz w:val="20"/>
                  <w:szCs w:val="20"/>
                </w:rPr>
                <w:t xml:space="preserve"> Real-Time MCPC for </w:t>
              </w:r>
              <w:r>
                <w:rPr>
                  <w:rFonts w:eastAsia="Times New Roman"/>
                  <w:sz w:val="20"/>
                  <w:szCs w:val="20"/>
                </w:rPr>
                <w:t>DRRS</w:t>
              </w:r>
              <w:r w:rsidRPr="0086647C">
                <w:rPr>
                  <w:rFonts w:eastAsia="Times New Roman"/>
                  <w:sz w:val="20"/>
                  <w:szCs w:val="20"/>
                </w:rPr>
                <w:t xml:space="preserve"> for Resource </w:t>
              </w:r>
              <w:r w:rsidRPr="0086647C">
                <w:rPr>
                  <w:rFonts w:eastAsia="Times New Roman"/>
                  <w:i/>
                  <w:sz w:val="20"/>
                  <w:szCs w:val="20"/>
                </w:rPr>
                <w:t>r</w:t>
              </w:r>
              <w:r w:rsidRPr="0086647C">
                <w:rPr>
                  <w:rFonts w:eastAsia="Times New Roman"/>
                  <w:sz w:val="20"/>
                  <w:szCs w:val="20"/>
                </w:rPr>
                <w:t xml:space="preserve">, represented by QSE </w:t>
              </w:r>
              <w:r w:rsidRPr="0086647C">
                <w:rPr>
                  <w:rFonts w:eastAsia="Times New Roman"/>
                  <w:i/>
                  <w:sz w:val="20"/>
                  <w:szCs w:val="20"/>
                </w:rPr>
                <w:t xml:space="preserve">q </w:t>
              </w:r>
              <w:r w:rsidRPr="0086647C">
                <w:rPr>
                  <w:rFonts w:eastAsia="Times New Roman"/>
                  <w:sz w:val="20"/>
                  <w:szCs w:val="20"/>
                </w:rPr>
                <w:t xml:space="preserve">for the 15-minute Settlement Interval.  Where for a Combined Cycle Train, the Resource </w:t>
              </w:r>
              <w:r w:rsidRPr="0086647C">
                <w:rPr>
                  <w:rFonts w:eastAsia="Times New Roman"/>
                  <w:i/>
                  <w:sz w:val="20"/>
                  <w:szCs w:val="20"/>
                </w:rPr>
                <w:t>r</w:t>
              </w:r>
              <w:r w:rsidRPr="0086647C">
                <w:rPr>
                  <w:rFonts w:eastAsia="Times New Roman"/>
                  <w:sz w:val="20"/>
                  <w:szCs w:val="20"/>
                </w:rPr>
                <w:t xml:space="preserve"> is the Combined Cycle Train.</w:t>
              </w:r>
            </w:ins>
          </w:p>
        </w:tc>
      </w:tr>
      <w:tr w:rsidR="00723B44" w:rsidRPr="0086647C" w14:paraId="164F15D3" w14:textId="77777777" w:rsidTr="00CF6727">
        <w:trPr>
          <w:cantSplit/>
          <w:ins w:id="1341"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D842B71" w14:textId="77777777" w:rsidR="00723B44" w:rsidRPr="0086647C" w:rsidRDefault="00723B44" w:rsidP="00CF6727">
            <w:pPr>
              <w:spacing w:after="60"/>
              <w:rPr>
                <w:ins w:id="1342" w:author="ERCOT" w:date="2025-09-18T20:17:00Z" w16du:dateUtc="2025-09-19T01:17:00Z"/>
                <w:rFonts w:eastAsia="Times New Roman"/>
                <w:sz w:val="20"/>
                <w:szCs w:val="20"/>
              </w:rPr>
            </w:pPr>
            <w:ins w:id="1343" w:author="ERCOT" w:date="2025-09-18T20:17:00Z" w16du:dateUtc="2025-09-19T01:17:00Z">
              <w:r w:rsidRPr="0086647C">
                <w:rPr>
                  <w:rFonts w:eastAsia="Times New Roman"/>
                  <w:sz w:val="20"/>
                  <w:szCs w:val="20"/>
                </w:rPr>
                <w:t>RTMCPC</w:t>
              </w:r>
              <w:r>
                <w:rPr>
                  <w:rFonts w:eastAsia="Times New Roman"/>
                  <w:sz w:val="20"/>
                  <w:szCs w:val="20"/>
                </w:rPr>
                <w:t>DR</w:t>
              </w:r>
              <w:r w:rsidRPr="0086647C">
                <w:rPr>
                  <w:rFonts w:eastAsia="Times New Roman"/>
                  <w:sz w:val="20"/>
                  <w:szCs w:val="20"/>
                </w:rPr>
                <w:t>RS</w:t>
              </w:r>
              <w:r w:rsidRPr="0086647C">
                <w:rPr>
                  <w:rFonts w:eastAsia="Times New Roman"/>
                  <w:i/>
                  <w:sz w:val="20"/>
                  <w:szCs w:val="20"/>
                  <w:vertAlign w:val="subscript"/>
                </w:rPr>
                <w:t xml:space="preserve"> y</w:t>
              </w:r>
            </w:ins>
          </w:p>
        </w:tc>
        <w:tc>
          <w:tcPr>
            <w:tcW w:w="623" w:type="pct"/>
            <w:tcBorders>
              <w:top w:val="single" w:sz="4" w:space="0" w:color="auto"/>
              <w:left w:val="single" w:sz="4" w:space="0" w:color="auto"/>
              <w:bottom w:val="single" w:sz="4" w:space="0" w:color="auto"/>
              <w:right w:val="single" w:sz="4" w:space="0" w:color="auto"/>
            </w:tcBorders>
            <w:hideMark/>
          </w:tcPr>
          <w:p w14:paraId="62836065" w14:textId="77777777" w:rsidR="00723B44" w:rsidRPr="0086647C" w:rsidRDefault="00723B44" w:rsidP="00CF6727">
            <w:pPr>
              <w:spacing w:after="60"/>
              <w:rPr>
                <w:ins w:id="1344" w:author="ERCOT" w:date="2025-09-18T20:17:00Z" w16du:dateUtc="2025-09-19T01:17:00Z"/>
                <w:rFonts w:eastAsia="Times New Roman"/>
                <w:sz w:val="20"/>
                <w:szCs w:val="20"/>
              </w:rPr>
            </w:pPr>
            <w:ins w:id="1345"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6515F46E" w14:textId="77777777" w:rsidR="00723B44" w:rsidRPr="0086647C" w:rsidRDefault="00723B44" w:rsidP="00CF6727">
            <w:pPr>
              <w:spacing w:after="60"/>
              <w:rPr>
                <w:ins w:id="1346" w:author="ERCOT" w:date="2025-09-18T20:17:00Z" w16du:dateUtc="2025-09-19T01:17:00Z"/>
                <w:rFonts w:eastAsia="Times New Roman"/>
                <w:i/>
                <w:sz w:val="20"/>
                <w:szCs w:val="20"/>
              </w:rPr>
            </w:pPr>
            <w:ins w:id="1347" w:author="ERCOT" w:date="2025-09-18T20:17:00Z" w16du:dateUtc="2025-09-19T01:17:00Z">
              <w:r w:rsidRPr="0086647C">
                <w:rPr>
                  <w:rFonts w:eastAsia="Times New Roman"/>
                  <w:i/>
                  <w:sz w:val="20"/>
                  <w:szCs w:val="20"/>
                </w:rPr>
                <w:t>Real-Time Market Clearing Price</w:t>
              </w:r>
              <w:r w:rsidRPr="0086647C">
                <w:rPr>
                  <w:rFonts w:eastAsia="Times New Roman"/>
                  <w:bCs/>
                  <w:i/>
                  <w:sz w:val="20"/>
                  <w:szCs w:val="20"/>
                  <w:lang w:val="pt-BR"/>
                </w:rPr>
                <w:t xml:space="preserve"> for Capacity</w:t>
              </w:r>
              <w:r w:rsidRPr="0086647C">
                <w:rPr>
                  <w:rFonts w:eastAsia="Times New Roman"/>
                  <w:i/>
                  <w:sz w:val="20"/>
                  <w:szCs w:val="20"/>
                </w:rPr>
                <w:t xml:space="preserve"> for </w:t>
              </w:r>
              <w:r>
                <w:rPr>
                  <w:rFonts w:eastAsia="Times New Roman"/>
                  <w:i/>
                  <w:sz w:val="20"/>
                  <w:szCs w:val="20"/>
                </w:rPr>
                <w:t>Dispatchable Reliability</w:t>
              </w:r>
              <w:r w:rsidRPr="0086647C">
                <w:rPr>
                  <w:rFonts w:eastAsia="Times New Roman"/>
                  <w:i/>
                  <w:sz w:val="20"/>
                  <w:szCs w:val="20"/>
                </w:rPr>
                <w:t xml:space="preserve"> Reserve Service per SCED Interval</w:t>
              </w:r>
              <w:r w:rsidRPr="0086647C">
                <w:rPr>
                  <w:rFonts w:eastAsia="Times New Roman"/>
                  <w:sz w:val="20"/>
                  <w:szCs w:val="20"/>
                </w:rPr>
                <w:t xml:space="preserve">—The Real-Time MCPC for </w:t>
              </w:r>
              <w:r>
                <w:rPr>
                  <w:rFonts w:eastAsia="Times New Roman"/>
                  <w:sz w:val="20"/>
                  <w:szCs w:val="20"/>
                </w:rPr>
                <w:t>DRRS</w:t>
              </w:r>
              <w:r w:rsidRPr="0086647C">
                <w:rPr>
                  <w:rFonts w:eastAsia="Times New Roman"/>
                  <w:sz w:val="20"/>
                  <w:szCs w:val="20"/>
                </w:rPr>
                <w:t xml:space="preserve"> for the SCED interval </w:t>
              </w:r>
              <w:r w:rsidRPr="0086647C">
                <w:rPr>
                  <w:rFonts w:eastAsia="Times New Roman"/>
                  <w:i/>
                  <w:sz w:val="20"/>
                  <w:szCs w:val="20"/>
                </w:rPr>
                <w:t>y.</w:t>
              </w:r>
            </w:ins>
          </w:p>
        </w:tc>
      </w:tr>
      <w:tr w:rsidR="00723B44" w:rsidRPr="0086647C" w14:paraId="246D3DF0" w14:textId="77777777" w:rsidTr="00CF6727">
        <w:trPr>
          <w:cantSplit/>
          <w:ins w:id="1348"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73050EC6" w14:textId="77777777" w:rsidR="00723B44" w:rsidRPr="0086647C" w:rsidRDefault="00723B44" w:rsidP="00CF6727">
            <w:pPr>
              <w:spacing w:after="60"/>
              <w:rPr>
                <w:ins w:id="1349" w:author="ERCOT" w:date="2025-09-18T20:17:00Z" w16du:dateUtc="2025-09-19T01:17:00Z"/>
                <w:rFonts w:eastAsia="Times New Roman"/>
                <w:sz w:val="20"/>
                <w:szCs w:val="20"/>
              </w:rPr>
            </w:pPr>
            <w:ins w:id="1350" w:author="ERCOT" w:date="2025-09-18T20:17:00Z" w16du:dateUtc="2025-09-19T01:17:00Z">
              <w:r w:rsidRPr="0086647C">
                <w:rPr>
                  <w:rFonts w:eastAsia="Times New Roman"/>
                  <w:iCs/>
                  <w:sz w:val="20"/>
                  <w:szCs w:val="20"/>
                </w:rPr>
                <w:t>PC</w:t>
              </w:r>
              <w:r>
                <w:rPr>
                  <w:rFonts w:eastAsia="Times New Roman"/>
                  <w:iCs/>
                  <w:sz w:val="20"/>
                  <w:szCs w:val="20"/>
                </w:rPr>
                <w:t>DR</w:t>
              </w:r>
              <w:r w:rsidRPr="0086647C">
                <w:rPr>
                  <w:rFonts w:eastAsia="Times New Roman"/>
                  <w:iCs/>
                  <w:sz w:val="20"/>
                  <w:szCs w:val="20"/>
                </w:rPr>
                <w:t xml:space="preserve">RR </w:t>
              </w:r>
              <w:r w:rsidRPr="0086647C">
                <w:rPr>
                  <w:rFonts w:eastAsia="Times New Roman"/>
                  <w:i/>
                  <w:iCs/>
                  <w:sz w:val="20"/>
                  <w:szCs w:val="20"/>
                  <w:vertAlign w:val="subscript"/>
                </w:rPr>
                <w:t>r,</w:t>
              </w:r>
              <w:r w:rsidRPr="0086647C">
                <w:rPr>
                  <w:rFonts w:eastAsia="Times New Roman"/>
                  <w:i/>
                  <w:iCs/>
                  <w:sz w:val="20"/>
                  <w:szCs w:val="20"/>
                </w:rPr>
                <w:t xml:space="preserve"> </w:t>
              </w:r>
              <w:r w:rsidRPr="0086647C">
                <w:rPr>
                  <w:rFonts w:eastAsia="Times New Roman"/>
                  <w:i/>
                  <w:iCs/>
                  <w:sz w:val="20"/>
                  <w:szCs w:val="20"/>
                  <w:vertAlign w:val="subscript"/>
                </w:rPr>
                <w:t>q, DAM</w:t>
              </w:r>
            </w:ins>
          </w:p>
        </w:tc>
        <w:tc>
          <w:tcPr>
            <w:tcW w:w="623" w:type="pct"/>
            <w:tcBorders>
              <w:top w:val="single" w:sz="4" w:space="0" w:color="auto"/>
              <w:left w:val="single" w:sz="4" w:space="0" w:color="auto"/>
              <w:bottom w:val="single" w:sz="4" w:space="0" w:color="auto"/>
              <w:right w:val="single" w:sz="4" w:space="0" w:color="auto"/>
            </w:tcBorders>
            <w:hideMark/>
          </w:tcPr>
          <w:p w14:paraId="2414BAF1" w14:textId="77777777" w:rsidR="00723B44" w:rsidRPr="0086647C" w:rsidRDefault="00723B44" w:rsidP="00CF6727">
            <w:pPr>
              <w:spacing w:after="60"/>
              <w:rPr>
                <w:ins w:id="1351" w:author="ERCOT" w:date="2025-09-18T20:17:00Z" w16du:dateUtc="2025-09-19T01:17:00Z"/>
                <w:rFonts w:eastAsia="Times New Roman"/>
                <w:sz w:val="20"/>
                <w:szCs w:val="20"/>
              </w:rPr>
            </w:pPr>
            <w:ins w:id="1352"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4A547083" w14:textId="77777777" w:rsidR="00723B44" w:rsidRPr="0086647C" w:rsidRDefault="00723B44" w:rsidP="00CF6727">
            <w:pPr>
              <w:spacing w:after="60"/>
              <w:rPr>
                <w:ins w:id="1353" w:author="ERCOT" w:date="2025-09-18T20:17:00Z" w16du:dateUtc="2025-09-19T01:17:00Z"/>
                <w:rFonts w:eastAsia="Times New Roman"/>
                <w:i/>
                <w:sz w:val="20"/>
                <w:szCs w:val="20"/>
              </w:rPr>
            </w:pPr>
            <w:ins w:id="1354" w:author="ERCOT" w:date="2025-09-18T20:17:00Z" w16du:dateUtc="2025-09-19T01:17:00Z">
              <w:r w:rsidRPr="0086647C">
                <w:rPr>
                  <w:rFonts w:eastAsia="Times New Roman"/>
                  <w:i/>
                  <w:iCs/>
                  <w:sz w:val="20"/>
                  <w:szCs w:val="20"/>
                </w:rPr>
                <w:t xml:space="preserve">Procured Capacity for </w:t>
              </w:r>
              <w:r>
                <w:rPr>
                  <w:rFonts w:eastAsia="Times New Roman"/>
                  <w:i/>
                  <w:sz w:val="20"/>
                  <w:szCs w:val="20"/>
                </w:rPr>
                <w:t>Dispatchable Reliability</w:t>
              </w:r>
              <w:r w:rsidRPr="0086647C">
                <w:rPr>
                  <w:rFonts w:eastAsia="Times New Roman"/>
                  <w:i/>
                  <w:iCs/>
                  <w:sz w:val="20"/>
                  <w:szCs w:val="20"/>
                </w:rPr>
                <w:t xml:space="preserve"> Reserve Service per Resource per QSE in DAM</w:t>
              </w:r>
              <w:r w:rsidRPr="0086647C">
                <w:rPr>
                  <w:rFonts w:eastAsia="Times New Roman"/>
                  <w:iCs/>
                  <w:sz w:val="20"/>
                  <w:szCs w:val="20"/>
                </w:rPr>
                <w:t xml:space="preserve">—The </w:t>
              </w:r>
              <w:r>
                <w:rPr>
                  <w:rFonts w:eastAsia="Times New Roman"/>
                  <w:iCs/>
                  <w:sz w:val="20"/>
                  <w:szCs w:val="20"/>
                </w:rPr>
                <w:t>DRRS</w:t>
              </w:r>
              <w:r w:rsidRPr="0086647C">
                <w:rPr>
                  <w:rFonts w:eastAsia="Times New Roman"/>
                  <w:iCs/>
                  <w:sz w:val="20"/>
                  <w:szCs w:val="20"/>
                </w:rPr>
                <w:t xml:space="preserve"> capacity awarded to QSE </w:t>
              </w:r>
              <w:r w:rsidRPr="0086647C">
                <w:rPr>
                  <w:rFonts w:eastAsia="Times New Roman"/>
                  <w:i/>
                  <w:iCs/>
                  <w:sz w:val="20"/>
                  <w:szCs w:val="20"/>
                </w:rPr>
                <w:t>q</w:t>
              </w:r>
              <w:r w:rsidRPr="0086647C">
                <w:rPr>
                  <w:rFonts w:eastAsia="Times New Roman"/>
                  <w:iCs/>
                  <w:sz w:val="20"/>
                  <w:szCs w:val="20"/>
                </w:rPr>
                <w:t xml:space="preserve"> in the DAM for Resource </w:t>
              </w:r>
              <w:r w:rsidRPr="0086647C">
                <w:rPr>
                  <w:rFonts w:eastAsia="Times New Roman"/>
                  <w:i/>
                  <w:iCs/>
                  <w:sz w:val="20"/>
                  <w:szCs w:val="20"/>
                </w:rPr>
                <w:t>r</w:t>
              </w:r>
              <w:r w:rsidRPr="0086647C">
                <w:rPr>
                  <w:rFonts w:eastAsia="Times New Roman"/>
                  <w:iCs/>
                  <w:sz w:val="20"/>
                  <w:szCs w:val="20"/>
                </w:rPr>
                <w:t xml:space="preserve"> for the </w:t>
              </w:r>
              <w:r w:rsidRPr="0086647C">
                <w:rPr>
                  <w:rFonts w:eastAsia="Times New Roman"/>
                  <w:sz w:val="20"/>
                  <w:szCs w:val="18"/>
                </w:rPr>
                <w:t>Operating Hour</w:t>
              </w:r>
              <w:r w:rsidRPr="0086647C">
                <w:rPr>
                  <w:rFonts w:eastAsia="Times New Roman"/>
                  <w:iCs/>
                  <w:sz w:val="20"/>
                  <w:szCs w:val="20"/>
                </w:rPr>
                <w:t xml:space="preserve">.  Where for a Combined Cycle Train, the Resource </w:t>
              </w:r>
              <w:r w:rsidRPr="0086647C">
                <w:rPr>
                  <w:rFonts w:eastAsia="Times New Roman"/>
                  <w:i/>
                  <w:iCs/>
                  <w:sz w:val="20"/>
                  <w:szCs w:val="20"/>
                </w:rPr>
                <w:t xml:space="preserve">r </w:t>
              </w:r>
              <w:r w:rsidRPr="0086647C">
                <w:rPr>
                  <w:rFonts w:eastAsia="Times New Roman"/>
                  <w:iCs/>
                  <w:sz w:val="20"/>
                  <w:szCs w:val="20"/>
                </w:rPr>
                <w:t>is a Combined Cycle Generation Resource within the Combined Cycle Train.</w:t>
              </w:r>
            </w:ins>
          </w:p>
        </w:tc>
      </w:tr>
      <w:tr w:rsidR="00723B44" w:rsidRPr="0086647C" w14:paraId="23DDD1B9" w14:textId="77777777" w:rsidTr="00CF6727">
        <w:trPr>
          <w:cantSplit/>
          <w:ins w:id="1355"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DEDECB1" w14:textId="77777777" w:rsidR="00723B44" w:rsidRPr="0086647C" w:rsidRDefault="00723B44" w:rsidP="00CF6727">
            <w:pPr>
              <w:spacing w:after="60"/>
              <w:rPr>
                <w:ins w:id="1356" w:author="ERCOT" w:date="2025-09-18T20:17:00Z" w16du:dateUtc="2025-09-19T01:17:00Z"/>
                <w:rFonts w:eastAsia="Times New Roman"/>
                <w:sz w:val="20"/>
                <w:szCs w:val="20"/>
              </w:rPr>
            </w:pPr>
            <w:ins w:id="1357" w:author="ERCOT" w:date="2025-09-18T20:17:00Z" w16du:dateUtc="2025-09-19T01:17:00Z">
              <w:r w:rsidRPr="0086647C">
                <w:rPr>
                  <w:rFonts w:eastAsia="Times New Roman"/>
                  <w:sz w:val="20"/>
                  <w:szCs w:val="20"/>
                </w:rPr>
                <w:t>RTMCPC</w:t>
              </w:r>
              <w:r>
                <w:rPr>
                  <w:rFonts w:eastAsia="Times New Roman"/>
                  <w:sz w:val="20"/>
                  <w:szCs w:val="20"/>
                </w:rPr>
                <w:t>DR</w:t>
              </w:r>
              <w:r w:rsidRPr="0086647C">
                <w:rPr>
                  <w:rFonts w:eastAsia="Times New Roman"/>
                  <w:sz w:val="20"/>
                  <w:szCs w:val="20"/>
                </w:rPr>
                <w:t>R</w:t>
              </w:r>
            </w:ins>
          </w:p>
        </w:tc>
        <w:tc>
          <w:tcPr>
            <w:tcW w:w="623" w:type="pct"/>
            <w:tcBorders>
              <w:top w:val="single" w:sz="4" w:space="0" w:color="auto"/>
              <w:left w:val="single" w:sz="4" w:space="0" w:color="auto"/>
              <w:bottom w:val="single" w:sz="4" w:space="0" w:color="auto"/>
              <w:right w:val="single" w:sz="4" w:space="0" w:color="auto"/>
            </w:tcBorders>
            <w:hideMark/>
          </w:tcPr>
          <w:p w14:paraId="7B9E073B" w14:textId="77777777" w:rsidR="00723B44" w:rsidRPr="0086647C" w:rsidRDefault="00723B44" w:rsidP="00CF6727">
            <w:pPr>
              <w:spacing w:after="60"/>
              <w:rPr>
                <w:ins w:id="1358" w:author="ERCOT" w:date="2025-09-18T20:17:00Z" w16du:dateUtc="2025-09-19T01:17:00Z"/>
                <w:rFonts w:eastAsia="Times New Roman"/>
                <w:sz w:val="20"/>
                <w:szCs w:val="20"/>
              </w:rPr>
            </w:pPr>
            <w:ins w:id="1359"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788866D4" w14:textId="77777777" w:rsidR="00723B44" w:rsidRPr="0086647C" w:rsidRDefault="00723B44" w:rsidP="00CF6727">
            <w:pPr>
              <w:spacing w:after="60"/>
              <w:rPr>
                <w:ins w:id="1360" w:author="ERCOT" w:date="2025-09-18T20:17:00Z" w16du:dateUtc="2025-09-19T01:17:00Z"/>
                <w:rFonts w:eastAsia="Times New Roman"/>
                <w:i/>
                <w:sz w:val="20"/>
                <w:szCs w:val="20"/>
              </w:rPr>
            </w:pPr>
            <w:ins w:id="1361" w:author="ERCOT" w:date="2025-09-18T20:17:00Z" w16du:dateUtc="2025-09-19T01:17:00Z">
              <w:r w:rsidRPr="0086647C">
                <w:rPr>
                  <w:rFonts w:eastAsia="Times New Roman"/>
                  <w:i/>
                  <w:sz w:val="20"/>
                  <w:szCs w:val="20"/>
                </w:rPr>
                <w:t xml:space="preserve">Real-Time Market Clearing Price for Capacity for </w:t>
              </w:r>
              <w:r>
                <w:rPr>
                  <w:rFonts w:eastAsia="Times New Roman"/>
                  <w:i/>
                  <w:sz w:val="20"/>
                  <w:szCs w:val="20"/>
                </w:rPr>
                <w:t>Dispatchable Reliability</w:t>
              </w:r>
              <w:r w:rsidRPr="0086647C">
                <w:rPr>
                  <w:rFonts w:eastAsia="Times New Roman"/>
                  <w:i/>
                  <w:sz w:val="20"/>
                  <w:szCs w:val="20"/>
                </w:rPr>
                <w:t xml:space="preserve"> Reserve Service</w:t>
              </w:r>
              <w:r w:rsidRPr="0086647C">
                <w:rPr>
                  <w:rFonts w:eastAsia="Times New Roman"/>
                  <w:sz w:val="20"/>
                  <w:szCs w:val="20"/>
                </w:rPr>
                <w:t xml:space="preserve">—The Real-Time MCPC for </w:t>
              </w:r>
              <w:r>
                <w:rPr>
                  <w:rFonts w:eastAsia="Times New Roman"/>
                  <w:sz w:val="20"/>
                  <w:szCs w:val="20"/>
                </w:rPr>
                <w:t>DRRS</w:t>
              </w:r>
              <w:r w:rsidRPr="0086647C">
                <w:rPr>
                  <w:rFonts w:eastAsia="Times New Roman"/>
                  <w:sz w:val="20"/>
                  <w:szCs w:val="20"/>
                </w:rPr>
                <w:t xml:space="preserve"> for the 15-minute Settlement Interval.</w:t>
              </w:r>
            </w:ins>
          </w:p>
        </w:tc>
      </w:tr>
      <w:tr w:rsidR="00723B44" w:rsidRPr="0086647C" w14:paraId="6A24C43D" w14:textId="77777777" w:rsidTr="00CF6727">
        <w:trPr>
          <w:cantSplit/>
          <w:ins w:id="1362"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FC35FAE" w14:textId="77777777" w:rsidR="00723B44" w:rsidRPr="0086647C" w:rsidRDefault="00723B44" w:rsidP="00CF6727">
            <w:pPr>
              <w:spacing w:after="60"/>
              <w:rPr>
                <w:ins w:id="1363" w:author="ERCOT" w:date="2025-09-18T20:17:00Z" w16du:dateUtc="2025-09-19T01:17:00Z"/>
                <w:rFonts w:eastAsia="Times New Roman"/>
                <w:sz w:val="20"/>
                <w:szCs w:val="20"/>
              </w:rPr>
            </w:pPr>
            <w:ins w:id="1364" w:author="ERCOT" w:date="2025-09-18T20:17:00Z" w16du:dateUtc="2025-09-19T01:17:00Z">
              <w:r w:rsidRPr="0086647C">
                <w:rPr>
                  <w:rFonts w:eastAsia="Times New Roman"/>
                  <w:sz w:val="20"/>
                  <w:szCs w:val="20"/>
                </w:rPr>
                <w:lastRenderedPageBreak/>
                <w:t>RTRDPA</w:t>
              </w:r>
              <w:r>
                <w:rPr>
                  <w:rFonts w:eastAsia="Times New Roman"/>
                  <w:sz w:val="20"/>
                  <w:szCs w:val="20"/>
                </w:rPr>
                <w:t>DR</w:t>
              </w:r>
              <w:r w:rsidRPr="0086647C">
                <w:rPr>
                  <w:rFonts w:eastAsia="Times New Roman"/>
                  <w:sz w:val="20"/>
                  <w:szCs w:val="20"/>
                </w:rPr>
                <w:t xml:space="preserve">RS </w:t>
              </w:r>
              <w:r w:rsidRPr="0086647C">
                <w:rPr>
                  <w:rFonts w:eastAsia="Times New Roman"/>
                  <w:i/>
                  <w:sz w:val="20"/>
                  <w:szCs w:val="20"/>
                  <w:vertAlign w:val="subscript"/>
                </w:rPr>
                <w:t>y</w:t>
              </w:r>
            </w:ins>
          </w:p>
        </w:tc>
        <w:tc>
          <w:tcPr>
            <w:tcW w:w="623" w:type="pct"/>
            <w:tcBorders>
              <w:top w:val="single" w:sz="4" w:space="0" w:color="auto"/>
              <w:left w:val="single" w:sz="4" w:space="0" w:color="auto"/>
              <w:bottom w:val="single" w:sz="4" w:space="0" w:color="auto"/>
              <w:right w:val="single" w:sz="4" w:space="0" w:color="auto"/>
            </w:tcBorders>
            <w:hideMark/>
          </w:tcPr>
          <w:p w14:paraId="553A55E6" w14:textId="77777777" w:rsidR="00723B44" w:rsidRPr="0086647C" w:rsidRDefault="00723B44" w:rsidP="00CF6727">
            <w:pPr>
              <w:spacing w:after="60"/>
              <w:rPr>
                <w:ins w:id="1365" w:author="ERCOT" w:date="2025-09-18T20:17:00Z" w16du:dateUtc="2025-09-19T01:17:00Z"/>
                <w:rFonts w:eastAsia="Times New Roman"/>
                <w:sz w:val="20"/>
                <w:szCs w:val="20"/>
              </w:rPr>
            </w:pPr>
            <w:ins w:id="1366"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39FE4188" w14:textId="77777777" w:rsidR="00723B44" w:rsidRPr="0086647C" w:rsidRDefault="00723B44" w:rsidP="00CF6727">
            <w:pPr>
              <w:spacing w:after="60"/>
              <w:rPr>
                <w:ins w:id="1367" w:author="ERCOT" w:date="2025-09-18T20:17:00Z" w16du:dateUtc="2025-09-19T01:17:00Z"/>
                <w:rFonts w:eastAsia="Times New Roman"/>
                <w:i/>
                <w:sz w:val="20"/>
                <w:szCs w:val="20"/>
              </w:rPr>
            </w:pPr>
            <w:ins w:id="1368" w:author="ERCOT" w:date="2025-09-18T20:17:00Z" w16du:dateUtc="2025-09-19T01:17:00Z">
              <w:r w:rsidRPr="0086647C">
                <w:rPr>
                  <w:rFonts w:eastAsia="Times New Roman"/>
                  <w:i/>
                  <w:sz w:val="20"/>
                  <w:szCs w:val="20"/>
                </w:rPr>
                <w:t xml:space="preserve">Real-Time Reliability Deployment Price Adder for Ancillary Service for </w:t>
              </w:r>
              <w:r>
                <w:rPr>
                  <w:rFonts w:eastAsia="Times New Roman"/>
                  <w:i/>
                  <w:sz w:val="20"/>
                  <w:szCs w:val="20"/>
                </w:rPr>
                <w:t>Dispatchable Reliability</w:t>
              </w:r>
              <w:r w:rsidRPr="0086647C">
                <w:rPr>
                  <w:rFonts w:eastAsia="Times New Roman"/>
                  <w:i/>
                  <w:sz w:val="20"/>
                  <w:szCs w:val="20"/>
                </w:rPr>
                <w:t xml:space="preserve"> Reserve Service per SCED interval</w:t>
              </w:r>
              <w:r w:rsidRPr="0086647C">
                <w:rPr>
                  <w:rFonts w:eastAsia="Times New Roman"/>
                  <w:iCs/>
                  <w:sz w:val="20"/>
                  <w:szCs w:val="20"/>
                </w:rPr>
                <w:t>—</w:t>
              </w:r>
              <w:r w:rsidRPr="0086647C">
                <w:rPr>
                  <w:rFonts w:eastAsia="Times New Roman"/>
                  <w:sz w:val="20"/>
                  <w:szCs w:val="20"/>
                </w:rPr>
                <w:t xml:space="preserve">The Real-Time price adder for </w:t>
              </w:r>
              <w:r>
                <w:rPr>
                  <w:rFonts w:eastAsia="Times New Roman"/>
                  <w:sz w:val="20"/>
                  <w:szCs w:val="20"/>
                </w:rPr>
                <w:t>DRRS</w:t>
              </w:r>
              <w:r w:rsidRPr="0086647C">
                <w:rPr>
                  <w:rFonts w:eastAsia="Times New Roman"/>
                  <w:sz w:val="20"/>
                  <w:szCs w:val="20"/>
                </w:rPr>
                <w:t xml:space="preserve"> that captures the impact of reliability deployments on </w:t>
              </w:r>
              <w:r>
                <w:rPr>
                  <w:rFonts w:eastAsia="Times New Roman"/>
                  <w:sz w:val="20"/>
                  <w:szCs w:val="20"/>
                </w:rPr>
                <w:t>DRRS</w:t>
              </w:r>
              <w:r w:rsidRPr="0086647C">
                <w:rPr>
                  <w:rFonts w:eastAsia="Times New Roman"/>
                  <w:sz w:val="20"/>
                  <w:szCs w:val="20"/>
                </w:rPr>
                <w:t xml:space="preserve"> prices for the SCED interval </w:t>
              </w:r>
              <w:r w:rsidRPr="0086647C">
                <w:rPr>
                  <w:rFonts w:eastAsia="Times New Roman"/>
                  <w:i/>
                  <w:sz w:val="20"/>
                  <w:szCs w:val="20"/>
                </w:rPr>
                <w:t>y</w:t>
              </w:r>
              <w:r w:rsidRPr="0086647C">
                <w:rPr>
                  <w:rFonts w:eastAsia="Times New Roman"/>
                  <w:sz w:val="20"/>
                  <w:szCs w:val="20"/>
                </w:rPr>
                <w:t xml:space="preserve">. </w:t>
              </w:r>
            </w:ins>
          </w:p>
        </w:tc>
      </w:tr>
      <w:tr w:rsidR="00723B44" w:rsidRPr="0086647C" w14:paraId="410993AF" w14:textId="77777777" w:rsidTr="00CF6727">
        <w:trPr>
          <w:cantSplit/>
          <w:ins w:id="1369"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1F893D17" w14:textId="77777777" w:rsidR="00723B44" w:rsidRPr="0086647C" w:rsidRDefault="00723B44" w:rsidP="00CF6727">
            <w:pPr>
              <w:spacing w:after="60"/>
              <w:rPr>
                <w:ins w:id="1370" w:author="ERCOT" w:date="2025-09-18T20:17:00Z" w16du:dateUtc="2025-09-19T01:17:00Z"/>
                <w:rFonts w:eastAsia="Times New Roman"/>
                <w:sz w:val="20"/>
                <w:szCs w:val="20"/>
              </w:rPr>
            </w:pPr>
            <w:ins w:id="1371" w:author="ERCOT" w:date="2025-09-18T20:17:00Z" w16du:dateUtc="2025-09-19T01:17:00Z">
              <w:r w:rsidRPr="0086647C">
                <w:rPr>
                  <w:rFonts w:eastAsia="Times New Roman"/>
                  <w:sz w:val="20"/>
                  <w:szCs w:val="20"/>
                </w:rPr>
                <w:t>DASA</w:t>
              </w:r>
              <w:r>
                <w:rPr>
                  <w:rFonts w:eastAsia="Times New Roman"/>
                  <w:sz w:val="20"/>
                  <w:szCs w:val="20"/>
                </w:rPr>
                <w:t>DR</w:t>
              </w:r>
              <w:r w:rsidRPr="0086647C">
                <w:rPr>
                  <w:rFonts w:eastAsia="Times New Roman"/>
                  <w:sz w:val="20"/>
                  <w:szCs w:val="20"/>
                </w:rPr>
                <w:t>RQ</w:t>
              </w:r>
              <w:r w:rsidRPr="0086647C">
                <w:rPr>
                  <w:rFonts w:eastAsia="Times New Roman"/>
                  <w:i/>
                  <w:sz w:val="20"/>
                  <w:szCs w:val="20"/>
                  <w:vertAlign w:val="subscript"/>
                </w:rPr>
                <w:t xml:space="preserve"> q</w:t>
              </w:r>
            </w:ins>
          </w:p>
        </w:tc>
        <w:tc>
          <w:tcPr>
            <w:tcW w:w="623" w:type="pct"/>
            <w:tcBorders>
              <w:top w:val="single" w:sz="4" w:space="0" w:color="auto"/>
              <w:left w:val="single" w:sz="4" w:space="0" w:color="auto"/>
              <w:bottom w:val="single" w:sz="4" w:space="0" w:color="auto"/>
              <w:right w:val="single" w:sz="4" w:space="0" w:color="auto"/>
            </w:tcBorders>
            <w:hideMark/>
          </w:tcPr>
          <w:p w14:paraId="6EF96887" w14:textId="77777777" w:rsidR="00723B44" w:rsidRPr="0086647C" w:rsidRDefault="00723B44" w:rsidP="00CF6727">
            <w:pPr>
              <w:spacing w:after="60"/>
              <w:rPr>
                <w:ins w:id="1372" w:author="ERCOT" w:date="2025-09-18T20:17:00Z" w16du:dateUtc="2025-09-19T01:17:00Z"/>
                <w:rFonts w:eastAsia="Times New Roman"/>
                <w:sz w:val="20"/>
                <w:szCs w:val="20"/>
              </w:rPr>
            </w:pPr>
            <w:ins w:id="1373"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712C06B0" w14:textId="77777777" w:rsidR="00723B44" w:rsidRPr="0086647C" w:rsidRDefault="00723B44" w:rsidP="00CF6727">
            <w:pPr>
              <w:spacing w:after="60"/>
              <w:rPr>
                <w:ins w:id="1374" w:author="ERCOT" w:date="2025-09-18T20:17:00Z" w16du:dateUtc="2025-09-19T01:17:00Z"/>
                <w:rFonts w:eastAsia="Times New Roman"/>
                <w:i/>
                <w:sz w:val="20"/>
                <w:szCs w:val="20"/>
              </w:rPr>
            </w:pPr>
            <w:ins w:id="1375" w:author="ERCOT" w:date="2025-09-18T20:17:00Z" w16du:dateUtc="2025-09-19T01:17:00Z">
              <w:r w:rsidRPr="0086647C">
                <w:rPr>
                  <w:rFonts w:eastAsia="Times New Roman"/>
                  <w:i/>
                  <w:iCs/>
                  <w:sz w:val="20"/>
                  <w:szCs w:val="20"/>
                </w:rPr>
                <w:t xml:space="preserve">Day-Ahead Self-Arranged </w:t>
              </w:r>
              <w:r>
                <w:rPr>
                  <w:rFonts w:eastAsia="Times New Roman"/>
                  <w:i/>
                  <w:sz w:val="20"/>
                  <w:szCs w:val="20"/>
                </w:rPr>
                <w:t>Dispatchable Reliability</w:t>
              </w:r>
              <w:r w:rsidRPr="0086647C">
                <w:rPr>
                  <w:rFonts w:eastAsia="Times New Roman"/>
                  <w:i/>
                  <w:iCs/>
                  <w:sz w:val="20"/>
                  <w:szCs w:val="20"/>
                </w:rPr>
                <w:t xml:space="preserve"> Reserve Service Quantity per QSE</w:t>
              </w:r>
              <w:r w:rsidRPr="0086647C">
                <w:rPr>
                  <w:rFonts w:eastAsia="Times New Roman"/>
                  <w:iCs/>
                  <w:sz w:val="20"/>
                  <w:szCs w:val="20"/>
                </w:rPr>
                <w:t xml:space="preserve">—The self-arranged </w:t>
              </w:r>
              <w:r>
                <w:rPr>
                  <w:rFonts w:eastAsia="Times New Roman"/>
                  <w:iCs/>
                  <w:sz w:val="20"/>
                  <w:szCs w:val="20"/>
                </w:rPr>
                <w:t>DRRS</w:t>
              </w:r>
              <w:r w:rsidRPr="0086647C">
                <w:rPr>
                  <w:rFonts w:eastAsia="Times New Roman"/>
                  <w:iCs/>
                  <w:sz w:val="20"/>
                  <w:szCs w:val="20"/>
                </w:rPr>
                <w:t xml:space="preserve"> quantity submitted by QSE </w:t>
              </w:r>
              <w:r w:rsidRPr="0086647C">
                <w:rPr>
                  <w:rFonts w:eastAsia="Times New Roman"/>
                  <w:i/>
                  <w:iCs/>
                  <w:sz w:val="20"/>
                  <w:szCs w:val="20"/>
                </w:rPr>
                <w:t>q</w:t>
              </w:r>
              <w:r w:rsidRPr="0086647C">
                <w:rPr>
                  <w:rFonts w:eastAsia="Times New Roman"/>
                  <w:iCs/>
                  <w:sz w:val="20"/>
                  <w:szCs w:val="20"/>
                </w:rPr>
                <w:t xml:space="preserve"> before 1000 in the DAM for the Operating Hour.</w:t>
              </w:r>
            </w:ins>
          </w:p>
        </w:tc>
      </w:tr>
      <w:tr w:rsidR="00723B44" w:rsidRPr="0086647C" w14:paraId="359C6799" w14:textId="77777777" w:rsidTr="00CF6727">
        <w:trPr>
          <w:cantSplit/>
          <w:ins w:id="1376"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27738342" w14:textId="77777777" w:rsidR="00723B44" w:rsidRPr="0086647C" w:rsidRDefault="00723B44" w:rsidP="00CF6727">
            <w:pPr>
              <w:spacing w:after="60"/>
              <w:rPr>
                <w:ins w:id="1377" w:author="ERCOT" w:date="2025-09-18T20:17:00Z" w16du:dateUtc="2025-09-19T01:17:00Z"/>
                <w:rFonts w:eastAsia="Times New Roman"/>
                <w:sz w:val="20"/>
                <w:szCs w:val="20"/>
              </w:rPr>
            </w:pPr>
            <w:ins w:id="1378" w:author="ERCOT" w:date="2025-09-18T20:17:00Z" w16du:dateUtc="2025-09-19T01:17:00Z">
              <w:r>
                <w:rPr>
                  <w:rFonts w:eastAsia="Times New Roman"/>
                  <w:sz w:val="20"/>
                  <w:szCs w:val="20"/>
                </w:rPr>
                <w:t>DRR</w:t>
              </w:r>
              <w:r w:rsidRPr="0086647C">
                <w:rPr>
                  <w:rFonts w:eastAsia="Times New Roman"/>
                  <w:sz w:val="20"/>
                  <w:szCs w:val="20"/>
                </w:rPr>
                <w:t xml:space="preserve">TP </w:t>
              </w:r>
              <w:r w:rsidRPr="0086647C">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157F36EC" w14:textId="77777777" w:rsidR="00723B44" w:rsidRPr="0086647C" w:rsidRDefault="00723B44" w:rsidP="00CF6727">
            <w:pPr>
              <w:spacing w:after="60"/>
              <w:rPr>
                <w:ins w:id="1379" w:author="ERCOT" w:date="2025-09-18T20:17:00Z" w16du:dateUtc="2025-09-19T01:17:00Z"/>
                <w:rFonts w:eastAsia="Times New Roman"/>
                <w:sz w:val="20"/>
                <w:szCs w:val="20"/>
              </w:rPr>
            </w:pPr>
            <w:ins w:id="1380"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4C6ABB33" w14:textId="77777777" w:rsidR="00723B44" w:rsidRPr="0086647C" w:rsidRDefault="00723B44" w:rsidP="00CF6727">
            <w:pPr>
              <w:spacing w:after="60"/>
              <w:rPr>
                <w:ins w:id="1381" w:author="ERCOT" w:date="2025-09-18T20:17:00Z" w16du:dateUtc="2025-09-19T01:17:00Z"/>
                <w:rFonts w:eastAsia="Times New Roman"/>
                <w:i/>
                <w:sz w:val="20"/>
                <w:szCs w:val="20"/>
              </w:rPr>
            </w:pPr>
            <w:ins w:id="1382" w:author="ERCOT" w:date="2025-09-18T20:17:00Z" w16du:dateUtc="2025-09-19T01:17:00Z">
              <w:r w:rsidRPr="0086647C">
                <w:rPr>
                  <w:rFonts w:eastAsia="Times New Roman"/>
                  <w:i/>
                  <w:sz w:val="20"/>
                  <w:szCs w:val="20"/>
                </w:rPr>
                <w:t xml:space="preserve">Trade Purchases for </w:t>
              </w:r>
              <w:r>
                <w:rPr>
                  <w:rFonts w:eastAsia="Times New Roman"/>
                  <w:i/>
                  <w:sz w:val="20"/>
                  <w:szCs w:val="20"/>
                </w:rPr>
                <w:t>Dispatchable Reliability</w:t>
              </w:r>
              <w:r w:rsidRPr="0086647C">
                <w:rPr>
                  <w:rFonts w:eastAsia="Times New Roman"/>
                  <w:i/>
                  <w:sz w:val="20"/>
                  <w:szCs w:val="20"/>
                </w:rPr>
                <w:t xml:space="preserve"> Reserve Service for the QSE—</w:t>
              </w:r>
              <w:r w:rsidRPr="0086647C">
                <w:rPr>
                  <w:rFonts w:eastAsia="Times New Roman"/>
                  <w:sz w:val="20"/>
                  <w:szCs w:val="20"/>
                </w:rPr>
                <w:t xml:space="preserve">The trade purchases for QSE </w:t>
              </w:r>
              <w:r w:rsidRPr="0086647C">
                <w:rPr>
                  <w:rFonts w:eastAsia="Times New Roman"/>
                  <w:i/>
                  <w:sz w:val="20"/>
                  <w:szCs w:val="20"/>
                </w:rPr>
                <w:t>q</w:t>
              </w:r>
              <w:r w:rsidRPr="0086647C">
                <w:rPr>
                  <w:rFonts w:eastAsia="Times New Roman"/>
                  <w:sz w:val="20"/>
                  <w:szCs w:val="20"/>
                </w:rPr>
                <w:t xml:space="preserve"> for </w:t>
              </w:r>
              <w:r>
                <w:rPr>
                  <w:rFonts w:eastAsia="Times New Roman"/>
                  <w:sz w:val="20"/>
                  <w:szCs w:val="20"/>
                </w:rPr>
                <w:t>DRRS</w:t>
              </w:r>
              <w:r w:rsidRPr="0086647C">
                <w:rPr>
                  <w:rFonts w:eastAsia="Times New Roman"/>
                  <w:sz w:val="20"/>
                  <w:szCs w:val="20"/>
                </w:rPr>
                <w:t xml:space="preserve"> for the </w:t>
              </w:r>
              <w:r w:rsidRPr="0086647C">
                <w:rPr>
                  <w:rFonts w:eastAsia="Times New Roman"/>
                  <w:sz w:val="20"/>
                  <w:szCs w:val="18"/>
                </w:rPr>
                <w:t>Operating Hour</w:t>
              </w:r>
              <w:r w:rsidRPr="0086647C">
                <w:rPr>
                  <w:rFonts w:eastAsia="Times New Roman"/>
                  <w:sz w:val="20"/>
                  <w:szCs w:val="20"/>
                </w:rPr>
                <w:t>.</w:t>
              </w:r>
            </w:ins>
          </w:p>
        </w:tc>
      </w:tr>
      <w:tr w:rsidR="00723B44" w:rsidRPr="0086647C" w14:paraId="0169A308" w14:textId="77777777" w:rsidTr="00CF6727">
        <w:trPr>
          <w:cantSplit/>
          <w:ins w:id="1383"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C3F2AC7" w14:textId="77777777" w:rsidR="00723B44" w:rsidRPr="0086647C" w:rsidRDefault="00723B44" w:rsidP="00CF6727">
            <w:pPr>
              <w:spacing w:after="60"/>
              <w:rPr>
                <w:ins w:id="1384" w:author="ERCOT" w:date="2025-09-18T20:17:00Z" w16du:dateUtc="2025-09-19T01:17:00Z"/>
                <w:rFonts w:eastAsia="Times New Roman"/>
                <w:sz w:val="20"/>
                <w:szCs w:val="20"/>
              </w:rPr>
            </w:pPr>
            <w:ins w:id="1385" w:author="ERCOT" w:date="2025-09-18T20:17:00Z" w16du:dateUtc="2025-09-19T01:17:00Z">
              <w:r>
                <w:rPr>
                  <w:rFonts w:eastAsia="Times New Roman"/>
                  <w:sz w:val="20"/>
                  <w:szCs w:val="20"/>
                </w:rPr>
                <w:t>DR</w:t>
              </w:r>
              <w:r w:rsidRPr="0086647C">
                <w:rPr>
                  <w:rFonts w:eastAsia="Times New Roman"/>
                  <w:sz w:val="20"/>
                  <w:szCs w:val="20"/>
                </w:rPr>
                <w:t xml:space="preserve">RTS </w:t>
              </w:r>
              <w:r w:rsidRPr="0086647C">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2E58F819" w14:textId="77777777" w:rsidR="00723B44" w:rsidRPr="0086647C" w:rsidRDefault="00723B44" w:rsidP="00CF6727">
            <w:pPr>
              <w:spacing w:after="60"/>
              <w:rPr>
                <w:ins w:id="1386" w:author="ERCOT" w:date="2025-09-18T20:17:00Z" w16du:dateUtc="2025-09-19T01:17:00Z"/>
                <w:rFonts w:eastAsia="Times New Roman"/>
                <w:sz w:val="20"/>
                <w:szCs w:val="20"/>
              </w:rPr>
            </w:pPr>
            <w:ins w:id="1387"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2632AED3" w14:textId="77777777" w:rsidR="00723B44" w:rsidRPr="0086647C" w:rsidRDefault="00723B44" w:rsidP="00CF6727">
            <w:pPr>
              <w:spacing w:after="60"/>
              <w:rPr>
                <w:ins w:id="1388" w:author="ERCOT" w:date="2025-09-18T20:17:00Z" w16du:dateUtc="2025-09-19T01:17:00Z"/>
                <w:rFonts w:eastAsia="Times New Roman"/>
                <w:i/>
                <w:sz w:val="20"/>
                <w:szCs w:val="20"/>
              </w:rPr>
            </w:pPr>
            <w:ins w:id="1389" w:author="ERCOT" w:date="2025-09-18T20:17:00Z" w16du:dateUtc="2025-09-19T01:17:00Z">
              <w:r w:rsidRPr="0086647C">
                <w:rPr>
                  <w:rFonts w:eastAsia="Times New Roman"/>
                  <w:i/>
                  <w:sz w:val="20"/>
                  <w:szCs w:val="20"/>
                </w:rPr>
                <w:t xml:space="preserve">Trade Sales for </w:t>
              </w:r>
              <w:r>
                <w:rPr>
                  <w:rFonts w:eastAsia="Times New Roman"/>
                  <w:i/>
                  <w:sz w:val="20"/>
                  <w:szCs w:val="20"/>
                </w:rPr>
                <w:t>Dispatchable Reliability</w:t>
              </w:r>
              <w:r w:rsidRPr="0086647C">
                <w:rPr>
                  <w:rFonts w:eastAsia="Times New Roman"/>
                  <w:i/>
                  <w:sz w:val="20"/>
                  <w:szCs w:val="20"/>
                </w:rPr>
                <w:t xml:space="preserve"> Reserve Service for the QSE—</w:t>
              </w:r>
              <w:r w:rsidRPr="0086647C">
                <w:rPr>
                  <w:rFonts w:eastAsia="Times New Roman"/>
                  <w:sz w:val="20"/>
                  <w:szCs w:val="20"/>
                </w:rPr>
                <w:t xml:space="preserve">The trade sales for QSE </w:t>
              </w:r>
              <w:r w:rsidRPr="0086647C">
                <w:rPr>
                  <w:rFonts w:eastAsia="Times New Roman"/>
                  <w:i/>
                  <w:sz w:val="20"/>
                  <w:szCs w:val="20"/>
                </w:rPr>
                <w:t>q</w:t>
              </w:r>
              <w:r w:rsidRPr="0086647C">
                <w:rPr>
                  <w:rFonts w:eastAsia="Times New Roman"/>
                  <w:sz w:val="20"/>
                  <w:szCs w:val="20"/>
                </w:rPr>
                <w:t xml:space="preserve"> for </w:t>
              </w:r>
              <w:r>
                <w:rPr>
                  <w:rFonts w:eastAsia="Times New Roman"/>
                  <w:sz w:val="20"/>
                  <w:szCs w:val="20"/>
                </w:rPr>
                <w:t>DRRS</w:t>
              </w:r>
              <w:r w:rsidRPr="0086647C">
                <w:rPr>
                  <w:rFonts w:eastAsia="Times New Roman"/>
                  <w:sz w:val="20"/>
                  <w:szCs w:val="20"/>
                </w:rPr>
                <w:t xml:space="preserve"> for the </w:t>
              </w:r>
              <w:r w:rsidRPr="0086647C">
                <w:rPr>
                  <w:rFonts w:eastAsia="Times New Roman"/>
                  <w:sz w:val="20"/>
                  <w:szCs w:val="18"/>
                </w:rPr>
                <w:t>Operating Hour</w:t>
              </w:r>
              <w:r w:rsidRPr="0086647C">
                <w:rPr>
                  <w:rFonts w:eastAsia="Times New Roman"/>
                  <w:sz w:val="20"/>
                  <w:szCs w:val="20"/>
                </w:rPr>
                <w:t>.</w:t>
              </w:r>
            </w:ins>
          </w:p>
        </w:tc>
      </w:tr>
      <w:tr w:rsidR="00723B44" w:rsidRPr="0086647C" w14:paraId="37278A53" w14:textId="77777777" w:rsidTr="00CF6727">
        <w:trPr>
          <w:cantSplit/>
          <w:ins w:id="1390"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CA01D3B" w14:textId="77777777" w:rsidR="00723B44" w:rsidRPr="0086647C" w:rsidRDefault="00723B44" w:rsidP="00CF6727">
            <w:pPr>
              <w:spacing w:after="60"/>
              <w:rPr>
                <w:ins w:id="1391" w:author="ERCOT" w:date="2025-09-18T20:17:00Z" w16du:dateUtc="2025-09-19T01:17:00Z"/>
                <w:rFonts w:eastAsia="Times New Roman"/>
                <w:sz w:val="20"/>
                <w:szCs w:val="20"/>
              </w:rPr>
            </w:pPr>
            <w:ins w:id="1392" w:author="ERCOT" w:date="2025-09-18T20:17:00Z" w16du:dateUtc="2025-09-19T01:17:00Z">
              <w:r w:rsidRPr="0086647C">
                <w:rPr>
                  <w:rFonts w:eastAsia="Times New Roman"/>
                  <w:sz w:val="20"/>
                  <w:szCs w:val="20"/>
                </w:rPr>
                <w:t xml:space="preserve">TLMP </w:t>
              </w:r>
              <w:r w:rsidRPr="0086647C">
                <w:rPr>
                  <w:rFonts w:eastAsia="Times New Roman"/>
                  <w:i/>
                  <w:sz w:val="20"/>
                  <w:szCs w:val="20"/>
                  <w:vertAlign w:val="subscript"/>
                </w:rPr>
                <w:t>y</w:t>
              </w:r>
            </w:ins>
          </w:p>
        </w:tc>
        <w:tc>
          <w:tcPr>
            <w:tcW w:w="623" w:type="pct"/>
            <w:tcBorders>
              <w:top w:val="single" w:sz="4" w:space="0" w:color="auto"/>
              <w:left w:val="single" w:sz="4" w:space="0" w:color="auto"/>
              <w:bottom w:val="single" w:sz="4" w:space="0" w:color="auto"/>
              <w:right w:val="single" w:sz="4" w:space="0" w:color="auto"/>
            </w:tcBorders>
            <w:hideMark/>
          </w:tcPr>
          <w:p w14:paraId="358E4A89" w14:textId="77777777" w:rsidR="00723B44" w:rsidRPr="0086647C" w:rsidRDefault="00723B44" w:rsidP="00CF6727">
            <w:pPr>
              <w:spacing w:after="60"/>
              <w:rPr>
                <w:ins w:id="1393" w:author="ERCOT" w:date="2025-09-18T20:17:00Z" w16du:dateUtc="2025-09-19T01:17:00Z"/>
                <w:rFonts w:eastAsia="Times New Roman"/>
                <w:sz w:val="20"/>
                <w:szCs w:val="20"/>
              </w:rPr>
            </w:pPr>
            <w:ins w:id="1394" w:author="ERCOT" w:date="2025-09-18T20:17:00Z" w16du:dateUtc="2025-09-19T01:17:00Z">
              <w:r w:rsidRPr="0086647C">
                <w:rPr>
                  <w:rFonts w:eastAsia="Times New Roman"/>
                  <w:sz w:val="20"/>
                  <w:szCs w:val="20"/>
                </w:rPr>
                <w:t>second</w:t>
              </w:r>
            </w:ins>
          </w:p>
        </w:tc>
        <w:tc>
          <w:tcPr>
            <w:tcW w:w="3098" w:type="pct"/>
            <w:tcBorders>
              <w:top w:val="single" w:sz="4" w:space="0" w:color="auto"/>
              <w:left w:val="single" w:sz="4" w:space="0" w:color="auto"/>
              <w:bottom w:val="single" w:sz="4" w:space="0" w:color="auto"/>
              <w:right w:val="single" w:sz="4" w:space="0" w:color="auto"/>
            </w:tcBorders>
            <w:hideMark/>
          </w:tcPr>
          <w:p w14:paraId="2ECE3081" w14:textId="77777777" w:rsidR="00723B44" w:rsidRPr="0086647C" w:rsidRDefault="00723B44" w:rsidP="00CF6727">
            <w:pPr>
              <w:spacing w:after="60"/>
              <w:rPr>
                <w:ins w:id="1395" w:author="ERCOT" w:date="2025-09-18T20:17:00Z" w16du:dateUtc="2025-09-19T01:17:00Z"/>
                <w:rFonts w:eastAsia="Times New Roman"/>
                <w:i/>
                <w:sz w:val="20"/>
                <w:szCs w:val="20"/>
              </w:rPr>
            </w:pPr>
            <w:ins w:id="1396" w:author="ERCOT" w:date="2025-09-18T20:17:00Z" w16du:dateUtc="2025-09-19T01:17:00Z">
              <w:r w:rsidRPr="0086647C">
                <w:rPr>
                  <w:rFonts w:eastAsia="Times New Roman"/>
                  <w:i/>
                  <w:iCs/>
                  <w:sz w:val="20"/>
                  <w:szCs w:val="20"/>
                </w:rPr>
                <w:t xml:space="preserve">Duration of </w:t>
              </w:r>
              <w:r w:rsidRPr="0086647C">
                <w:rPr>
                  <w:rFonts w:eastAsia="Times New Roman"/>
                  <w:i/>
                  <w:sz w:val="20"/>
                  <w:szCs w:val="20"/>
                </w:rPr>
                <w:t>SCED</w:t>
              </w:r>
              <w:r w:rsidRPr="0086647C">
                <w:rPr>
                  <w:rFonts w:eastAsia="Times New Roman"/>
                  <w:i/>
                  <w:iCs/>
                  <w:sz w:val="20"/>
                  <w:szCs w:val="20"/>
                </w:rPr>
                <w:t xml:space="preserve"> interval per interval</w:t>
              </w:r>
              <w:r w:rsidRPr="0086647C">
                <w:rPr>
                  <w:rFonts w:eastAsia="Times New Roman"/>
                  <w:iCs/>
                  <w:sz w:val="20"/>
                  <w:szCs w:val="20"/>
                </w:rPr>
                <w:t>—</w:t>
              </w:r>
              <w:r w:rsidRPr="0086647C">
                <w:rPr>
                  <w:rFonts w:eastAsia="Times New Roman"/>
                  <w:sz w:val="20"/>
                  <w:szCs w:val="20"/>
                </w:rPr>
                <w:t xml:space="preserve">The duration of the SCED interval </w:t>
              </w:r>
              <w:r w:rsidRPr="0086647C">
                <w:rPr>
                  <w:rFonts w:eastAsia="Times New Roman"/>
                  <w:i/>
                  <w:iCs/>
                  <w:sz w:val="20"/>
                  <w:szCs w:val="20"/>
                </w:rPr>
                <w:t>y</w:t>
              </w:r>
              <w:r w:rsidRPr="0086647C">
                <w:rPr>
                  <w:rFonts w:eastAsia="Times New Roman"/>
                  <w:sz w:val="20"/>
                  <w:szCs w:val="20"/>
                </w:rPr>
                <w:t>.</w:t>
              </w:r>
            </w:ins>
          </w:p>
        </w:tc>
      </w:tr>
      <w:tr w:rsidR="00723B44" w:rsidRPr="0086647C" w14:paraId="1E228E4A" w14:textId="77777777" w:rsidTr="00CF6727">
        <w:trPr>
          <w:cantSplit/>
          <w:ins w:id="1397"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2F2543E" w14:textId="77777777" w:rsidR="00723B44" w:rsidRPr="0086647C" w:rsidRDefault="00723B44" w:rsidP="00CF6727">
            <w:pPr>
              <w:spacing w:after="60"/>
              <w:rPr>
                <w:ins w:id="1398" w:author="ERCOT" w:date="2025-09-18T20:17:00Z" w16du:dateUtc="2025-09-19T01:17:00Z"/>
                <w:rFonts w:eastAsia="Times New Roman"/>
                <w:sz w:val="20"/>
                <w:szCs w:val="20"/>
              </w:rPr>
            </w:pPr>
            <w:ins w:id="1399" w:author="ERCOT" w:date="2025-09-18T20:17:00Z" w16du:dateUtc="2025-09-19T01:17:00Z">
              <w:r w:rsidRPr="0086647C">
                <w:rPr>
                  <w:rFonts w:eastAsia="Times New Roman"/>
                  <w:sz w:val="20"/>
                  <w:szCs w:val="20"/>
                </w:rPr>
                <w:t xml:space="preserve">RNWF </w:t>
              </w:r>
              <w:r w:rsidRPr="0086647C">
                <w:rPr>
                  <w:rFonts w:eastAsia="Times New Roman"/>
                  <w:i/>
                  <w:sz w:val="20"/>
                  <w:szCs w:val="20"/>
                  <w:vertAlign w:val="subscript"/>
                </w:rPr>
                <w:t>y</w:t>
              </w:r>
            </w:ins>
          </w:p>
        </w:tc>
        <w:tc>
          <w:tcPr>
            <w:tcW w:w="623" w:type="pct"/>
            <w:tcBorders>
              <w:top w:val="single" w:sz="4" w:space="0" w:color="auto"/>
              <w:left w:val="single" w:sz="4" w:space="0" w:color="auto"/>
              <w:bottom w:val="single" w:sz="4" w:space="0" w:color="auto"/>
              <w:right w:val="single" w:sz="4" w:space="0" w:color="auto"/>
            </w:tcBorders>
            <w:hideMark/>
          </w:tcPr>
          <w:p w14:paraId="259689F2" w14:textId="77777777" w:rsidR="00723B44" w:rsidRPr="0086647C" w:rsidRDefault="00723B44" w:rsidP="00CF6727">
            <w:pPr>
              <w:spacing w:after="60"/>
              <w:rPr>
                <w:ins w:id="1400" w:author="ERCOT" w:date="2025-09-18T20:17:00Z" w16du:dateUtc="2025-09-19T01:17:00Z"/>
                <w:rFonts w:eastAsia="Times New Roman"/>
                <w:sz w:val="20"/>
                <w:szCs w:val="20"/>
              </w:rPr>
            </w:pPr>
            <w:ins w:id="1401" w:author="ERCOT" w:date="2025-09-18T20:17:00Z" w16du:dateUtc="2025-09-19T01:17:00Z">
              <w:r w:rsidRPr="0086647C">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1B36BDF8" w14:textId="77777777" w:rsidR="00723B44" w:rsidRPr="0086647C" w:rsidRDefault="00723B44" w:rsidP="00CF6727">
            <w:pPr>
              <w:spacing w:after="60"/>
              <w:rPr>
                <w:ins w:id="1402" w:author="ERCOT" w:date="2025-09-18T20:17:00Z" w16du:dateUtc="2025-09-19T01:17:00Z"/>
                <w:rFonts w:eastAsia="Times New Roman"/>
                <w:i/>
                <w:sz w:val="20"/>
                <w:szCs w:val="20"/>
              </w:rPr>
            </w:pPr>
            <w:ins w:id="1403" w:author="ERCOT" w:date="2025-09-18T20:17:00Z" w16du:dateUtc="2025-09-19T01:17:00Z">
              <w:r w:rsidRPr="0086647C">
                <w:rPr>
                  <w:rFonts w:eastAsia="Times New Roman"/>
                  <w:i/>
                  <w:sz w:val="20"/>
                  <w:szCs w:val="20"/>
                </w:rPr>
                <w:t>Resource Node Weighting Factor per interval</w:t>
              </w:r>
              <w:r w:rsidRPr="0086647C">
                <w:rPr>
                  <w:rFonts w:eastAsia="Times New Roman"/>
                  <w:iCs/>
                  <w:sz w:val="20"/>
                  <w:szCs w:val="20"/>
                </w:rPr>
                <w:t>—</w:t>
              </w:r>
              <w:r w:rsidRPr="0086647C">
                <w:rPr>
                  <w:rFonts w:eastAsia="Times New Roman"/>
                  <w:sz w:val="20"/>
                  <w:szCs w:val="20"/>
                </w:rPr>
                <w:t xml:space="preserve">The weight used in the Ancillary Service award calculation for the portion of the SCED interval </w:t>
              </w:r>
              <w:r w:rsidRPr="0086647C">
                <w:rPr>
                  <w:rFonts w:eastAsia="Times New Roman"/>
                  <w:i/>
                  <w:sz w:val="20"/>
                  <w:szCs w:val="20"/>
                </w:rPr>
                <w:t>y</w:t>
              </w:r>
              <w:r w:rsidRPr="0086647C">
                <w:rPr>
                  <w:rFonts w:eastAsia="Times New Roman"/>
                  <w:sz w:val="20"/>
                  <w:szCs w:val="20"/>
                </w:rPr>
                <w:t xml:space="preserve"> within the Settlement Interval.</w:t>
              </w:r>
            </w:ins>
          </w:p>
        </w:tc>
      </w:tr>
      <w:tr w:rsidR="00723B44" w:rsidRPr="0086647C" w14:paraId="149F90E7" w14:textId="77777777" w:rsidTr="00CF6727">
        <w:trPr>
          <w:cantSplit/>
          <w:ins w:id="1404"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2EB97364" w14:textId="77777777" w:rsidR="00723B44" w:rsidRPr="0086647C" w:rsidRDefault="00723B44" w:rsidP="00CF6727">
            <w:pPr>
              <w:spacing w:after="60"/>
              <w:rPr>
                <w:ins w:id="1405" w:author="ERCOT" w:date="2025-09-18T20:17:00Z" w16du:dateUtc="2025-09-19T01:17:00Z"/>
                <w:rFonts w:eastAsia="Times New Roman"/>
                <w:sz w:val="20"/>
                <w:szCs w:val="20"/>
              </w:rPr>
            </w:pPr>
            <w:ins w:id="1406" w:author="ERCOT" w:date="2025-09-18T20:17:00Z" w16du:dateUtc="2025-09-19T01:17:00Z">
              <w:r>
                <w:rPr>
                  <w:rFonts w:eastAsia="Times New Roman"/>
                  <w:sz w:val="20"/>
                  <w:szCs w:val="20"/>
                </w:rPr>
                <w:t>DR</w:t>
              </w:r>
              <w:r w:rsidRPr="0086647C">
                <w:rPr>
                  <w:rFonts w:eastAsia="Times New Roman"/>
                  <w:sz w:val="20"/>
                  <w:szCs w:val="20"/>
                </w:rPr>
                <w:t xml:space="preserve">RRWF </w:t>
              </w:r>
              <w:r w:rsidRPr="0086647C">
                <w:rPr>
                  <w:rFonts w:eastAsia="Times New Roman"/>
                  <w:i/>
                  <w:sz w:val="20"/>
                  <w:szCs w:val="20"/>
                  <w:vertAlign w:val="subscript"/>
                </w:rPr>
                <w:t>q, r, y</w:t>
              </w:r>
            </w:ins>
          </w:p>
        </w:tc>
        <w:tc>
          <w:tcPr>
            <w:tcW w:w="623" w:type="pct"/>
            <w:tcBorders>
              <w:top w:val="single" w:sz="4" w:space="0" w:color="auto"/>
              <w:left w:val="single" w:sz="4" w:space="0" w:color="auto"/>
              <w:bottom w:val="single" w:sz="4" w:space="0" w:color="auto"/>
              <w:right w:val="single" w:sz="4" w:space="0" w:color="auto"/>
            </w:tcBorders>
            <w:hideMark/>
          </w:tcPr>
          <w:p w14:paraId="1B8C9A3F" w14:textId="77777777" w:rsidR="00723B44" w:rsidRPr="0086647C" w:rsidRDefault="00723B44" w:rsidP="00CF6727">
            <w:pPr>
              <w:spacing w:after="60"/>
              <w:rPr>
                <w:ins w:id="1407" w:author="ERCOT" w:date="2025-09-18T20:17:00Z" w16du:dateUtc="2025-09-19T01:17:00Z"/>
                <w:rFonts w:eastAsia="Times New Roman"/>
                <w:sz w:val="20"/>
                <w:szCs w:val="20"/>
              </w:rPr>
            </w:pPr>
            <w:ins w:id="1408" w:author="ERCOT" w:date="2025-09-18T20:17:00Z" w16du:dateUtc="2025-09-19T01:17:00Z">
              <w:r w:rsidRPr="0086647C">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7C063155" w14:textId="77777777" w:rsidR="00723B44" w:rsidRPr="0086647C" w:rsidRDefault="00723B44" w:rsidP="00CF6727">
            <w:pPr>
              <w:spacing w:after="60"/>
              <w:rPr>
                <w:ins w:id="1409" w:author="ERCOT" w:date="2025-09-18T20:17:00Z" w16du:dateUtc="2025-09-19T01:17:00Z"/>
                <w:rFonts w:eastAsia="Times New Roman"/>
                <w:i/>
                <w:sz w:val="20"/>
                <w:szCs w:val="20"/>
              </w:rPr>
            </w:pPr>
            <w:ins w:id="1410" w:author="ERCOT" w:date="2025-09-18T20:17:00Z" w16du:dateUtc="2025-09-19T01:17:00Z">
              <w:r>
                <w:rPr>
                  <w:rFonts w:eastAsia="Times New Roman"/>
                  <w:i/>
                  <w:sz w:val="20"/>
                  <w:szCs w:val="20"/>
                </w:rPr>
                <w:t>Dispatchable Reliability</w:t>
              </w:r>
              <w:r w:rsidRPr="0086647C">
                <w:rPr>
                  <w:rFonts w:eastAsia="Times New Roman"/>
                  <w:i/>
                  <w:sz w:val="20"/>
                  <w:szCs w:val="20"/>
                </w:rPr>
                <w:t xml:space="preserve"> Reserve Service Resource Node Weighting Factor per interval</w:t>
              </w:r>
              <w:r w:rsidRPr="0086647C">
                <w:rPr>
                  <w:rFonts w:eastAsia="Times New Roman"/>
                  <w:iCs/>
                  <w:sz w:val="20"/>
                  <w:szCs w:val="20"/>
                </w:rPr>
                <w:t>—</w:t>
              </w:r>
              <w:r w:rsidRPr="0086647C">
                <w:rPr>
                  <w:rFonts w:eastAsia="Times New Roman"/>
                  <w:sz w:val="20"/>
                  <w:szCs w:val="20"/>
                </w:rPr>
                <w:t xml:space="preserve">The </w:t>
              </w:r>
              <w:r>
                <w:rPr>
                  <w:rFonts w:eastAsia="Times New Roman"/>
                  <w:sz w:val="20"/>
                  <w:szCs w:val="20"/>
                </w:rPr>
                <w:t>DRRS</w:t>
              </w:r>
              <w:r w:rsidRPr="0086647C">
                <w:rPr>
                  <w:rFonts w:eastAsia="Times New Roman"/>
                  <w:sz w:val="20"/>
                  <w:szCs w:val="20"/>
                </w:rPr>
                <w:t xml:space="preserve"> Resource weight, based on </w:t>
              </w:r>
              <w:r>
                <w:rPr>
                  <w:rFonts w:eastAsia="Times New Roman"/>
                  <w:sz w:val="20"/>
                  <w:szCs w:val="20"/>
                </w:rPr>
                <w:t>DRRS</w:t>
              </w:r>
              <w:r w:rsidRPr="0086647C">
                <w:rPr>
                  <w:rFonts w:eastAsia="Times New Roman"/>
                  <w:sz w:val="20"/>
                  <w:szCs w:val="20"/>
                </w:rPr>
                <w:t xml:space="preserve"> awards, used in the Real-Time MCPC calculation for the portion of the SCED interval </w:t>
              </w:r>
              <w:r w:rsidRPr="0086647C">
                <w:rPr>
                  <w:rFonts w:eastAsia="Times New Roman"/>
                  <w:i/>
                  <w:sz w:val="20"/>
                  <w:szCs w:val="20"/>
                </w:rPr>
                <w:t>y</w:t>
              </w:r>
              <w:r w:rsidRPr="0086647C">
                <w:rPr>
                  <w:rFonts w:eastAsia="Times New Roman"/>
                  <w:sz w:val="20"/>
                  <w:szCs w:val="20"/>
                </w:rPr>
                <w:t xml:space="preserve"> within the Settlement Interval. </w:t>
              </w:r>
              <w:r w:rsidRPr="0086647C">
                <w:rPr>
                  <w:rFonts w:eastAsia="Times New Roman"/>
                  <w:i/>
                  <w:sz w:val="20"/>
                  <w:szCs w:val="20"/>
                </w:rPr>
                <w:t xml:space="preserve"> </w:t>
              </w:r>
              <w:r w:rsidRPr="0086647C">
                <w:rPr>
                  <w:rFonts w:eastAsia="Times New Roman"/>
                  <w:sz w:val="20"/>
                  <w:szCs w:val="20"/>
                </w:rPr>
                <w:t xml:space="preserve">Where for a Combined Cycle Train, the Resource </w:t>
              </w:r>
              <w:r w:rsidRPr="0086647C">
                <w:rPr>
                  <w:rFonts w:eastAsia="Times New Roman"/>
                  <w:i/>
                  <w:sz w:val="20"/>
                  <w:szCs w:val="20"/>
                </w:rPr>
                <w:t xml:space="preserve">r </w:t>
              </w:r>
              <w:r w:rsidRPr="0086647C">
                <w:rPr>
                  <w:rFonts w:eastAsia="Times New Roman"/>
                  <w:sz w:val="20"/>
                  <w:szCs w:val="20"/>
                </w:rPr>
                <w:t xml:space="preserve">is a Combined Cycle Generation Resource within the Combined Cycle Train.   </w:t>
              </w:r>
            </w:ins>
          </w:p>
        </w:tc>
      </w:tr>
      <w:tr w:rsidR="00723B44" w:rsidRPr="0086647C" w14:paraId="4E07ABE7" w14:textId="77777777" w:rsidTr="00CF6727">
        <w:trPr>
          <w:cantSplit/>
          <w:ins w:id="1411"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886ADAF" w14:textId="77777777" w:rsidR="00723B44" w:rsidRPr="0086647C" w:rsidRDefault="00723B44" w:rsidP="00CF6727">
            <w:pPr>
              <w:spacing w:after="60"/>
              <w:rPr>
                <w:ins w:id="1412" w:author="ERCOT" w:date="2025-09-18T20:17:00Z" w16du:dateUtc="2025-09-19T01:17:00Z"/>
                <w:rFonts w:eastAsia="Times New Roman"/>
                <w:sz w:val="20"/>
                <w:szCs w:val="20"/>
              </w:rPr>
            </w:pPr>
            <w:ins w:id="1413" w:author="ERCOT" w:date="2025-09-18T20:17:00Z" w16du:dateUtc="2025-09-19T01:17:00Z">
              <w:r w:rsidRPr="0086647C">
                <w:rPr>
                  <w:rFonts w:eastAsia="Times New Roman"/>
                  <w:i/>
                  <w:sz w:val="20"/>
                  <w:szCs w:val="20"/>
                </w:rPr>
                <w:t>r</w:t>
              </w:r>
            </w:ins>
          </w:p>
        </w:tc>
        <w:tc>
          <w:tcPr>
            <w:tcW w:w="623" w:type="pct"/>
            <w:tcBorders>
              <w:top w:val="single" w:sz="4" w:space="0" w:color="auto"/>
              <w:left w:val="single" w:sz="4" w:space="0" w:color="auto"/>
              <w:bottom w:val="single" w:sz="4" w:space="0" w:color="auto"/>
              <w:right w:val="single" w:sz="4" w:space="0" w:color="auto"/>
            </w:tcBorders>
            <w:hideMark/>
          </w:tcPr>
          <w:p w14:paraId="71C1DC27" w14:textId="77777777" w:rsidR="00723B44" w:rsidRPr="0086647C" w:rsidRDefault="00723B44" w:rsidP="00CF6727">
            <w:pPr>
              <w:spacing w:after="60"/>
              <w:rPr>
                <w:ins w:id="1414" w:author="ERCOT" w:date="2025-09-18T20:17:00Z" w16du:dateUtc="2025-09-19T01:17:00Z"/>
                <w:rFonts w:eastAsia="Times New Roman"/>
                <w:sz w:val="20"/>
                <w:szCs w:val="20"/>
              </w:rPr>
            </w:pPr>
            <w:ins w:id="1415" w:author="ERCOT" w:date="2025-09-18T20:17:00Z" w16du:dateUtc="2025-09-19T01:17:00Z">
              <w:r w:rsidRPr="0086647C">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3527AC3F" w14:textId="77777777" w:rsidR="00723B44" w:rsidRPr="0086647C" w:rsidRDefault="00723B44" w:rsidP="00CF6727">
            <w:pPr>
              <w:spacing w:after="60"/>
              <w:rPr>
                <w:ins w:id="1416" w:author="ERCOT" w:date="2025-09-18T20:17:00Z" w16du:dateUtc="2025-09-19T01:17:00Z"/>
                <w:rFonts w:eastAsia="Times New Roman"/>
                <w:i/>
                <w:sz w:val="20"/>
                <w:szCs w:val="20"/>
              </w:rPr>
            </w:pPr>
            <w:ins w:id="1417" w:author="ERCOT" w:date="2025-09-18T20:17:00Z" w16du:dateUtc="2025-09-19T01:17:00Z">
              <w:r w:rsidRPr="0086647C">
                <w:rPr>
                  <w:rFonts w:eastAsia="Times New Roman"/>
                  <w:sz w:val="20"/>
                  <w:szCs w:val="20"/>
                </w:rPr>
                <w:t>A Resource.</w:t>
              </w:r>
            </w:ins>
          </w:p>
        </w:tc>
      </w:tr>
      <w:tr w:rsidR="00723B44" w:rsidRPr="0086647C" w14:paraId="54F53473" w14:textId="77777777" w:rsidTr="00CF6727">
        <w:trPr>
          <w:cantSplit/>
          <w:ins w:id="1418"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175A8D8B" w14:textId="77777777" w:rsidR="00723B44" w:rsidRPr="0086647C" w:rsidRDefault="00723B44" w:rsidP="00CF6727">
            <w:pPr>
              <w:spacing w:after="60"/>
              <w:rPr>
                <w:ins w:id="1419" w:author="ERCOT" w:date="2025-09-18T20:17:00Z" w16du:dateUtc="2025-09-19T01:17:00Z"/>
                <w:rFonts w:eastAsia="Times New Roman"/>
                <w:i/>
                <w:sz w:val="20"/>
                <w:szCs w:val="20"/>
              </w:rPr>
            </w:pPr>
            <w:ins w:id="1420" w:author="ERCOT" w:date="2025-09-18T20:17:00Z" w16du:dateUtc="2025-09-19T01:17:00Z">
              <w:r w:rsidRPr="0086647C">
                <w:rPr>
                  <w:rFonts w:eastAsia="Times New Roman"/>
                  <w:i/>
                  <w:sz w:val="20"/>
                  <w:szCs w:val="20"/>
                </w:rPr>
                <w:t>q</w:t>
              </w:r>
            </w:ins>
          </w:p>
        </w:tc>
        <w:tc>
          <w:tcPr>
            <w:tcW w:w="623" w:type="pct"/>
            <w:tcBorders>
              <w:top w:val="single" w:sz="4" w:space="0" w:color="auto"/>
              <w:left w:val="single" w:sz="4" w:space="0" w:color="auto"/>
              <w:bottom w:val="single" w:sz="4" w:space="0" w:color="auto"/>
              <w:right w:val="single" w:sz="4" w:space="0" w:color="auto"/>
            </w:tcBorders>
            <w:hideMark/>
          </w:tcPr>
          <w:p w14:paraId="07F4D20F" w14:textId="77777777" w:rsidR="00723B44" w:rsidRPr="0086647C" w:rsidRDefault="00723B44" w:rsidP="00CF6727">
            <w:pPr>
              <w:spacing w:after="60"/>
              <w:rPr>
                <w:ins w:id="1421" w:author="ERCOT" w:date="2025-09-18T20:17:00Z" w16du:dateUtc="2025-09-19T01:17:00Z"/>
                <w:rFonts w:eastAsia="Times New Roman"/>
                <w:sz w:val="20"/>
                <w:szCs w:val="20"/>
              </w:rPr>
            </w:pPr>
            <w:ins w:id="1422" w:author="ERCOT" w:date="2025-09-18T20:17:00Z" w16du:dateUtc="2025-09-19T01:17:00Z">
              <w:r w:rsidRPr="0086647C">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562B44A4" w14:textId="77777777" w:rsidR="00723B44" w:rsidRPr="0086647C" w:rsidRDefault="00723B44" w:rsidP="00CF6727">
            <w:pPr>
              <w:spacing w:after="60"/>
              <w:rPr>
                <w:ins w:id="1423" w:author="ERCOT" w:date="2025-09-18T20:17:00Z" w16du:dateUtc="2025-09-19T01:17:00Z"/>
                <w:rFonts w:eastAsia="Times New Roman"/>
                <w:sz w:val="20"/>
                <w:szCs w:val="20"/>
              </w:rPr>
            </w:pPr>
            <w:ins w:id="1424" w:author="ERCOT" w:date="2025-09-18T20:17:00Z" w16du:dateUtc="2025-09-19T01:17:00Z">
              <w:r w:rsidRPr="0086647C">
                <w:rPr>
                  <w:rFonts w:eastAsia="Times New Roman"/>
                  <w:sz w:val="20"/>
                  <w:szCs w:val="20"/>
                </w:rPr>
                <w:t>A QSE.</w:t>
              </w:r>
            </w:ins>
          </w:p>
        </w:tc>
      </w:tr>
      <w:tr w:rsidR="00723B44" w:rsidRPr="0086647C" w14:paraId="1B5C53EE" w14:textId="77777777" w:rsidTr="00CF6727">
        <w:trPr>
          <w:cantSplit/>
          <w:ins w:id="1425"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5DE9F6B1" w14:textId="77777777" w:rsidR="00723B44" w:rsidRPr="0086647C" w:rsidRDefault="00723B44" w:rsidP="00CF6727">
            <w:pPr>
              <w:spacing w:after="60"/>
              <w:rPr>
                <w:ins w:id="1426" w:author="ERCOT" w:date="2025-09-18T20:17:00Z" w16du:dateUtc="2025-09-19T01:17:00Z"/>
                <w:rFonts w:eastAsia="Times New Roman"/>
                <w:i/>
                <w:sz w:val="20"/>
                <w:szCs w:val="20"/>
              </w:rPr>
            </w:pPr>
            <w:ins w:id="1427" w:author="ERCOT" w:date="2025-09-18T20:17:00Z" w16du:dateUtc="2025-09-19T01:17:00Z">
              <w:r w:rsidRPr="0086647C">
                <w:rPr>
                  <w:rFonts w:eastAsia="Times New Roman"/>
                  <w:i/>
                  <w:sz w:val="20"/>
                  <w:szCs w:val="20"/>
                </w:rPr>
                <w:t>y</w:t>
              </w:r>
            </w:ins>
          </w:p>
        </w:tc>
        <w:tc>
          <w:tcPr>
            <w:tcW w:w="623" w:type="pct"/>
            <w:tcBorders>
              <w:top w:val="single" w:sz="4" w:space="0" w:color="auto"/>
              <w:left w:val="single" w:sz="4" w:space="0" w:color="auto"/>
              <w:bottom w:val="single" w:sz="4" w:space="0" w:color="auto"/>
              <w:right w:val="single" w:sz="4" w:space="0" w:color="auto"/>
            </w:tcBorders>
            <w:hideMark/>
          </w:tcPr>
          <w:p w14:paraId="73A9D91C" w14:textId="77777777" w:rsidR="00723B44" w:rsidRPr="0086647C" w:rsidRDefault="00723B44" w:rsidP="00CF6727">
            <w:pPr>
              <w:spacing w:after="60"/>
              <w:rPr>
                <w:ins w:id="1428" w:author="ERCOT" w:date="2025-09-18T20:17:00Z" w16du:dateUtc="2025-09-19T01:17:00Z"/>
                <w:rFonts w:eastAsia="Times New Roman"/>
                <w:sz w:val="20"/>
                <w:szCs w:val="20"/>
              </w:rPr>
            </w:pPr>
            <w:ins w:id="1429" w:author="ERCOT" w:date="2025-09-18T20:17:00Z" w16du:dateUtc="2025-09-19T01:17:00Z">
              <w:r w:rsidRPr="0086647C">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55FB0E31" w14:textId="77777777" w:rsidR="00723B44" w:rsidRPr="0086647C" w:rsidRDefault="00723B44" w:rsidP="00CF6727">
            <w:pPr>
              <w:spacing w:after="60"/>
              <w:rPr>
                <w:ins w:id="1430" w:author="ERCOT" w:date="2025-09-18T20:17:00Z" w16du:dateUtc="2025-09-19T01:17:00Z"/>
                <w:rFonts w:eastAsia="Times New Roman"/>
                <w:sz w:val="20"/>
                <w:szCs w:val="20"/>
              </w:rPr>
            </w:pPr>
            <w:ins w:id="1431" w:author="ERCOT" w:date="2025-09-18T20:17:00Z" w16du:dateUtc="2025-09-19T01:17:00Z">
              <w:r w:rsidRPr="0086647C">
                <w:rPr>
                  <w:rFonts w:eastAsia="Times New Roman"/>
                  <w:sz w:val="20"/>
                  <w:szCs w:val="20"/>
                </w:rPr>
                <w:t>A SCED interval in the 15-minute Settlement Interval.</w:t>
              </w:r>
            </w:ins>
          </w:p>
        </w:tc>
      </w:tr>
    </w:tbl>
    <w:p w14:paraId="400C9B0A" w14:textId="77777777" w:rsidR="00723B44" w:rsidRPr="0086647C" w:rsidRDefault="00723B44" w:rsidP="00723B44">
      <w:pPr>
        <w:spacing w:before="240" w:after="240"/>
        <w:rPr>
          <w:ins w:id="1432" w:author="ERCOT" w:date="2025-09-18T20:17:00Z" w16du:dateUtc="2025-09-19T01:17:00Z"/>
          <w:rFonts w:eastAsia="Times New Roman"/>
          <w:szCs w:val="20"/>
        </w:rPr>
      </w:pPr>
      <w:ins w:id="1433" w:author="ERCOT" w:date="2025-09-18T20:17:00Z" w16du:dateUtc="2025-09-19T01:17:00Z">
        <w:r w:rsidRPr="0086647C">
          <w:rPr>
            <w:rFonts w:eastAsia="Times New Roman"/>
            <w:szCs w:val="20"/>
          </w:rPr>
          <w:t>(2)</w:t>
        </w:r>
        <w:r w:rsidRPr="0086647C">
          <w:rPr>
            <w:rFonts w:eastAsia="Times New Roman"/>
            <w:szCs w:val="20"/>
          </w:rPr>
          <w:tab/>
        </w:r>
        <w:r>
          <w:rPr>
            <w:rFonts w:eastAsia="Times New Roman"/>
            <w:szCs w:val="20"/>
          </w:rPr>
          <w:t>DRRS</w:t>
        </w:r>
        <w:r w:rsidRPr="0086647C">
          <w:rPr>
            <w:rFonts w:eastAsia="Times New Roman"/>
            <w:szCs w:val="20"/>
          </w:rPr>
          <w:t xml:space="preserve"> Only Charge:</w:t>
        </w:r>
      </w:ins>
    </w:p>
    <w:p w14:paraId="3EA4B6B5" w14:textId="77777777" w:rsidR="00723B44" w:rsidRPr="0086647C" w:rsidRDefault="00723B44" w:rsidP="00723B44">
      <w:pPr>
        <w:tabs>
          <w:tab w:val="left" w:pos="2250"/>
          <w:tab w:val="left" w:pos="3150"/>
          <w:tab w:val="left" w:pos="3960"/>
        </w:tabs>
        <w:spacing w:after="240"/>
        <w:ind w:left="3960" w:hanging="3240"/>
        <w:rPr>
          <w:ins w:id="1434" w:author="ERCOT" w:date="2025-09-18T20:17:00Z" w16du:dateUtc="2025-09-19T01:17:00Z"/>
          <w:rFonts w:eastAsia="Times New Roman"/>
          <w:b/>
          <w:bCs/>
        </w:rPr>
      </w:pPr>
      <w:ins w:id="1435" w:author="ERCOT" w:date="2025-09-18T20:17:00Z" w16du:dateUtc="2025-09-19T01:17:00Z">
        <w:r w:rsidRPr="0086647C">
          <w:rPr>
            <w:rFonts w:eastAsia="Times New Roman"/>
            <w:b/>
            <w:bCs/>
          </w:rPr>
          <w:t>RT</w:t>
        </w:r>
        <w:r>
          <w:rPr>
            <w:rFonts w:eastAsia="Times New Roman"/>
            <w:b/>
            <w:bCs/>
          </w:rPr>
          <w:t>DR</w:t>
        </w:r>
        <w:r w:rsidRPr="0086647C">
          <w:rPr>
            <w:rFonts w:eastAsia="Times New Roman"/>
            <w:b/>
            <w:bCs/>
          </w:rPr>
          <w:t>ROAMT</w:t>
        </w:r>
        <w:r w:rsidRPr="0086647C">
          <w:rPr>
            <w:rFonts w:eastAsia="Times New Roman"/>
            <w:b/>
            <w:bCs/>
            <w:i/>
            <w:vertAlign w:val="subscript"/>
          </w:rPr>
          <w:t xml:space="preserve"> q  </w:t>
        </w:r>
        <w:r w:rsidRPr="0086647C">
          <w:rPr>
            <w:rFonts w:eastAsia="Times New Roman"/>
            <w:b/>
            <w:bCs/>
          </w:rPr>
          <w:t xml:space="preserve">= </w:t>
        </w:r>
        <w:r w:rsidRPr="0086647C">
          <w:rPr>
            <w:rFonts w:eastAsia="Times New Roman"/>
            <w:b/>
            <w:bCs/>
          </w:rPr>
          <w:tab/>
          <w:t>(1/4) * DA</w:t>
        </w:r>
        <w:r>
          <w:rPr>
            <w:rFonts w:eastAsia="Times New Roman"/>
            <w:b/>
            <w:bCs/>
          </w:rPr>
          <w:t>DR</w:t>
        </w:r>
        <w:r w:rsidRPr="0086647C">
          <w:rPr>
            <w:rFonts w:eastAsia="Times New Roman"/>
            <w:b/>
            <w:bCs/>
          </w:rPr>
          <w:t xml:space="preserve">ROAWD </w:t>
        </w:r>
        <w:r w:rsidRPr="0086647C">
          <w:rPr>
            <w:rFonts w:eastAsia="Times New Roman"/>
            <w:b/>
            <w:bCs/>
            <w:i/>
            <w:vertAlign w:val="subscript"/>
          </w:rPr>
          <w:t>q</w:t>
        </w:r>
        <w:r w:rsidRPr="0086647C">
          <w:rPr>
            <w:rFonts w:eastAsia="Times New Roman"/>
            <w:b/>
            <w:bCs/>
          </w:rPr>
          <w:t xml:space="preserve"> * RTMCPC</w:t>
        </w:r>
        <w:r>
          <w:rPr>
            <w:rFonts w:eastAsia="Times New Roman"/>
            <w:b/>
            <w:bCs/>
          </w:rPr>
          <w:t>DR</w:t>
        </w:r>
        <w:r w:rsidRPr="0086647C">
          <w:rPr>
            <w:rFonts w:eastAsia="Times New Roman"/>
            <w:b/>
            <w:bCs/>
          </w:rPr>
          <w:t>R</w:t>
        </w:r>
      </w:ins>
    </w:p>
    <w:p w14:paraId="5002230E" w14:textId="77777777" w:rsidR="00723B44" w:rsidRPr="0086647C" w:rsidRDefault="00723B44" w:rsidP="00723B44">
      <w:pPr>
        <w:ind w:left="720" w:hanging="720"/>
        <w:rPr>
          <w:ins w:id="1436" w:author="ERCOT" w:date="2025-09-18T20:17:00Z" w16du:dateUtc="2025-09-19T01:17:00Z"/>
          <w:rFonts w:eastAsia="Times New Roman"/>
          <w:b/>
          <w:iCs/>
        </w:rPr>
      </w:pPr>
      <w:ins w:id="1437" w:author="ERCOT" w:date="2025-09-18T20:17:00Z" w16du:dateUtc="2025-09-19T01:17:00Z">
        <w:r w:rsidRPr="0086647C">
          <w:rPr>
            <w:rFonts w:eastAsia="Times New Roman"/>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723B44" w:rsidRPr="0086647C" w14:paraId="3EAE30FD" w14:textId="77777777" w:rsidTr="00CF6727">
        <w:trPr>
          <w:cantSplit/>
          <w:tblHeader/>
          <w:ins w:id="1438"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7D07C01A" w14:textId="77777777" w:rsidR="00723B44" w:rsidRPr="0086647C" w:rsidRDefault="00723B44" w:rsidP="00CF6727">
            <w:pPr>
              <w:spacing w:after="120"/>
              <w:rPr>
                <w:ins w:id="1439" w:author="ERCOT" w:date="2025-09-18T20:17:00Z" w16du:dateUtc="2025-09-19T01:17:00Z"/>
                <w:rFonts w:eastAsia="Times New Roman"/>
                <w:b/>
                <w:iCs/>
                <w:sz w:val="20"/>
                <w:szCs w:val="20"/>
              </w:rPr>
            </w:pPr>
            <w:ins w:id="1440" w:author="ERCOT" w:date="2025-09-18T20:17:00Z" w16du:dateUtc="2025-09-19T01:17:00Z">
              <w:r w:rsidRPr="0086647C">
                <w:rPr>
                  <w:rFonts w:eastAsia="Times New Roman"/>
                  <w:b/>
                  <w:iCs/>
                  <w:sz w:val="20"/>
                  <w:szCs w:val="20"/>
                </w:rPr>
                <w:t>Variable</w:t>
              </w:r>
            </w:ins>
          </w:p>
        </w:tc>
        <w:tc>
          <w:tcPr>
            <w:tcW w:w="623" w:type="pct"/>
            <w:tcBorders>
              <w:top w:val="single" w:sz="4" w:space="0" w:color="auto"/>
              <w:left w:val="single" w:sz="4" w:space="0" w:color="auto"/>
              <w:bottom w:val="single" w:sz="4" w:space="0" w:color="auto"/>
              <w:right w:val="single" w:sz="4" w:space="0" w:color="auto"/>
            </w:tcBorders>
            <w:hideMark/>
          </w:tcPr>
          <w:p w14:paraId="2D61947E" w14:textId="77777777" w:rsidR="00723B44" w:rsidRPr="0086647C" w:rsidRDefault="00723B44" w:rsidP="00CF6727">
            <w:pPr>
              <w:spacing w:after="120"/>
              <w:rPr>
                <w:ins w:id="1441" w:author="ERCOT" w:date="2025-09-18T20:17:00Z" w16du:dateUtc="2025-09-19T01:17:00Z"/>
                <w:rFonts w:eastAsia="Times New Roman"/>
                <w:b/>
                <w:iCs/>
                <w:sz w:val="20"/>
                <w:szCs w:val="20"/>
              </w:rPr>
            </w:pPr>
            <w:ins w:id="1442" w:author="ERCOT" w:date="2025-09-18T20:17:00Z" w16du:dateUtc="2025-09-19T01:17:00Z">
              <w:r w:rsidRPr="0086647C">
                <w:rPr>
                  <w:rFonts w:eastAsia="Times New Roman"/>
                  <w:b/>
                  <w:iCs/>
                  <w:sz w:val="20"/>
                  <w:szCs w:val="20"/>
                </w:rPr>
                <w:t>Unit</w:t>
              </w:r>
            </w:ins>
          </w:p>
        </w:tc>
        <w:tc>
          <w:tcPr>
            <w:tcW w:w="3098" w:type="pct"/>
            <w:tcBorders>
              <w:top w:val="single" w:sz="4" w:space="0" w:color="auto"/>
              <w:left w:val="single" w:sz="4" w:space="0" w:color="auto"/>
              <w:bottom w:val="single" w:sz="4" w:space="0" w:color="auto"/>
              <w:right w:val="single" w:sz="4" w:space="0" w:color="auto"/>
            </w:tcBorders>
            <w:hideMark/>
          </w:tcPr>
          <w:p w14:paraId="138A60BF" w14:textId="77777777" w:rsidR="00723B44" w:rsidRPr="0086647C" w:rsidRDefault="00723B44" w:rsidP="00CF6727">
            <w:pPr>
              <w:spacing w:after="120"/>
              <w:rPr>
                <w:ins w:id="1443" w:author="ERCOT" w:date="2025-09-18T20:17:00Z" w16du:dateUtc="2025-09-19T01:17:00Z"/>
                <w:rFonts w:eastAsia="Times New Roman"/>
                <w:b/>
                <w:iCs/>
                <w:sz w:val="20"/>
                <w:szCs w:val="20"/>
              </w:rPr>
            </w:pPr>
            <w:ins w:id="1444" w:author="ERCOT" w:date="2025-09-18T20:17:00Z" w16du:dateUtc="2025-09-19T01:17:00Z">
              <w:r w:rsidRPr="0086647C">
                <w:rPr>
                  <w:rFonts w:eastAsia="Times New Roman"/>
                  <w:b/>
                  <w:iCs/>
                  <w:sz w:val="20"/>
                  <w:szCs w:val="20"/>
                </w:rPr>
                <w:t>Description</w:t>
              </w:r>
            </w:ins>
          </w:p>
        </w:tc>
      </w:tr>
      <w:tr w:rsidR="00723B44" w:rsidRPr="0086647C" w14:paraId="3F6DB7E6" w14:textId="77777777" w:rsidTr="00CF6727">
        <w:trPr>
          <w:cantSplit/>
          <w:ins w:id="1445"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3B9A3D31" w14:textId="77777777" w:rsidR="00723B44" w:rsidRPr="0086647C" w:rsidRDefault="00723B44" w:rsidP="00CF6727">
            <w:pPr>
              <w:spacing w:after="60"/>
              <w:rPr>
                <w:ins w:id="1446" w:author="ERCOT" w:date="2025-09-18T20:17:00Z" w16du:dateUtc="2025-09-19T01:17:00Z"/>
                <w:rFonts w:eastAsia="Times New Roman"/>
                <w:sz w:val="20"/>
                <w:szCs w:val="20"/>
              </w:rPr>
            </w:pPr>
            <w:ins w:id="1447" w:author="ERCOT" w:date="2025-09-18T20:17:00Z" w16du:dateUtc="2025-09-19T01:17:00Z">
              <w:r w:rsidRPr="0086647C">
                <w:rPr>
                  <w:rFonts w:eastAsia="Times New Roman"/>
                  <w:sz w:val="20"/>
                  <w:szCs w:val="20"/>
                </w:rPr>
                <w:t>RT</w:t>
              </w:r>
              <w:r>
                <w:rPr>
                  <w:rFonts w:eastAsia="Times New Roman"/>
                  <w:sz w:val="20"/>
                  <w:szCs w:val="20"/>
                </w:rPr>
                <w:t>DR</w:t>
              </w:r>
              <w:r w:rsidRPr="0086647C">
                <w:rPr>
                  <w:rFonts w:eastAsia="Times New Roman"/>
                  <w:sz w:val="20"/>
                  <w:szCs w:val="20"/>
                </w:rPr>
                <w:t xml:space="preserve">ROAMT </w:t>
              </w:r>
              <w:r w:rsidRPr="0086647C">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272A4E21" w14:textId="77777777" w:rsidR="00723B44" w:rsidRPr="0086647C" w:rsidRDefault="00723B44" w:rsidP="00CF6727">
            <w:pPr>
              <w:spacing w:after="60"/>
              <w:rPr>
                <w:ins w:id="1448" w:author="ERCOT" w:date="2025-09-18T20:17:00Z" w16du:dateUtc="2025-09-19T01:17:00Z"/>
                <w:rFonts w:eastAsia="Times New Roman"/>
                <w:sz w:val="20"/>
                <w:szCs w:val="20"/>
              </w:rPr>
            </w:pPr>
            <w:ins w:id="1449" w:author="ERCOT" w:date="2025-09-18T20:17:00Z" w16du:dateUtc="2025-09-19T01:17:00Z">
              <w:r w:rsidRPr="0086647C">
                <w:rPr>
                  <w:rFonts w:eastAsia="Times New Roman"/>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1D040CDA" w14:textId="77777777" w:rsidR="00723B44" w:rsidRPr="0086647C" w:rsidRDefault="00723B44" w:rsidP="00CF6727">
            <w:pPr>
              <w:spacing w:after="60"/>
              <w:rPr>
                <w:ins w:id="1450" w:author="ERCOT" w:date="2025-09-18T20:17:00Z" w16du:dateUtc="2025-09-19T01:17:00Z"/>
                <w:rFonts w:eastAsia="Times New Roman"/>
                <w:i/>
                <w:sz w:val="20"/>
                <w:szCs w:val="20"/>
              </w:rPr>
            </w:pPr>
            <w:ins w:id="1451" w:author="ERCOT" w:date="2025-09-18T20:17:00Z" w16du:dateUtc="2025-09-19T01:17:00Z">
              <w:r w:rsidRPr="0086647C">
                <w:rPr>
                  <w:rFonts w:eastAsia="Times New Roman"/>
                  <w:i/>
                  <w:sz w:val="20"/>
                  <w:szCs w:val="20"/>
                </w:rPr>
                <w:t xml:space="preserve">Real-Time </w:t>
              </w:r>
              <w:r>
                <w:rPr>
                  <w:rFonts w:eastAsia="Times New Roman"/>
                  <w:i/>
                  <w:sz w:val="20"/>
                  <w:szCs w:val="20"/>
                </w:rPr>
                <w:t>Dispatchable Reliability</w:t>
              </w:r>
              <w:r w:rsidRPr="0086647C">
                <w:rPr>
                  <w:rFonts w:eastAsia="Times New Roman"/>
                  <w:i/>
                  <w:sz w:val="20"/>
                  <w:szCs w:val="20"/>
                </w:rPr>
                <w:t xml:space="preserve"> Reserve Service Only Amount for the QSE—</w:t>
              </w:r>
              <w:r w:rsidRPr="0086647C">
                <w:rPr>
                  <w:rFonts w:eastAsia="Times New Roman"/>
                  <w:sz w:val="20"/>
                  <w:szCs w:val="20"/>
                </w:rPr>
                <w:t xml:space="preserve">The total charge to QSE </w:t>
              </w:r>
              <w:r w:rsidRPr="0086647C">
                <w:rPr>
                  <w:rFonts w:eastAsia="Times New Roman"/>
                  <w:i/>
                  <w:sz w:val="20"/>
                  <w:szCs w:val="20"/>
                </w:rPr>
                <w:t>q</w:t>
              </w:r>
              <w:r w:rsidRPr="0086647C">
                <w:rPr>
                  <w:rFonts w:eastAsia="Times New Roman"/>
                  <w:sz w:val="20"/>
                  <w:szCs w:val="20"/>
                </w:rPr>
                <w:t xml:space="preserve"> in Real-Time for </w:t>
              </w:r>
              <w:r>
                <w:rPr>
                  <w:rFonts w:eastAsia="Times New Roman"/>
                  <w:sz w:val="20"/>
                  <w:szCs w:val="20"/>
                </w:rPr>
                <w:t>DRRS</w:t>
              </w:r>
              <w:r w:rsidRPr="0086647C">
                <w:rPr>
                  <w:rFonts w:eastAsia="Times New Roman"/>
                  <w:sz w:val="20"/>
                  <w:szCs w:val="20"/>
                </w:rPr>
                <w:t xml:space="preserve"> only awards for each 15-minute Settlement Interval.</w:t>
              </w:r>
            </w:ins>
          </w:p>
        </w:tc>
      </w:tr>
      <w:tr w:rsidR="00723B44" w:rsidRPr="0086647C" w14:paraId="6545C877" w14:textId="77777777" w:rsidTr="00CF6727">
        <w:trPr>
          <w:cantSplit/>
          <w:ins w:id="1452"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6F34CEF0" w14:textId="77777777" w:rsidR="00723B44" w:rsidRPr="0086647C" w:rsidRDefault="00723B44" w:rsidP="00CF6727">
            <w:pPr>
              <w:spacing w:after="60"/>
              <w:rPr>
                <w:ins w:id="1453" w:author="ERCOT" w:date="2025-09-18T20:17:00Z" w16du:dateUtc="2025-09-19T01:17:00Z"/>
                <w:rFonts w:eastAsia="Times New Roman"/>
                <w:sz w:val="20"/>
                <w:szCs w:val="20"/>
              </w:rPr>
            </w:pPr>
            <w:ins w:id="1454" w:author="ERCOT" w:date="2025-09-18T20:17:00Z" w16du:dateUtc="2025-09-19T01:17:00Z">
              <w:r w:rsidRPr="0086647C">
                <w:rPr>
                  <w:rFonts w:eastAsia="Times New Roman"/>
                  <w:sz w:val="20"/>
                  <w:szCs w:val="20"/>
                </w:rPr>
                <w:t>DA</w:t>
              </w:r>
              <w:r>
                <w:rPr>
                  <w:rFonts w:eastAsia="Times New Roman"/>
                  <w:sz w:val="20"/>
                  <w:szCs w:val="20"/>
                </w:rPr>
                <w:t>DR</w:t>
              </w:r>
              <w:r w:rsidRPr="0086647C">
                <w:rPr>
                  <w:rFonts w:eastAsia="Times New Roman"/>
                  <w:sz w:val="20"/>
                  <w:szCs w:val="20"/>
                </w:rPr>
                <w:t xml:space="preserve">ROAWD </w:t>
              </w:r>
              <w:r w:rsidRPr="0086647C">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57F3CBF7" w14:textId="77777777" w:rsidR="00723B44" w:rsidRPr="0086647C" w:rsidRDefault="00723B44" w:rsidP="00CF6727">
            <w:pPr>
              <w:spacing w:after="60"/>
              <w:rPr>
                <w:ins w:id="1455" w:author="ERCOT" w:date="2025-09-18T20:17:00Z" w16du:dateUtc="2025-09-19T01:17:00Z"/>
                <w:rFonts w:eastAsia="Times New Roman"/>
                <w:sz w:val="20"/>
                <w:szCs w:val="20"/>
              </w:rPr>
            </w:pPr>
            <w:ins w:id="1456"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3EE4A975" w14:textId="7F228D93" w:rsidR="00723B44" w:rsidRPr="0086647C" w:rsidRDefault="00723B44" w:rsidP="00CF6727">
            <w:pPr>
              <w:spacing w:after="60"/>
              <w:rPr>
                <w:ins w:id="1457" w:author="ERCOT" w:date="2025-09-18T20:17:00Z" w16du:dateUtc="2025-09-19T01:17:00Z"/>
                <w:rFonts w:eastAsia="Times New Roman"/>
                <w:i/>
                <w:sz w:val="20"/>
                <w:szCs w:val="20"/>
              </w:rPr>
            </w:pPr>
            <w:ins w:id="1458" w:author="ERCOT" w:date="2025-09-18T20:17:00Z" w16du:dateUtc="2025-09-19T01:17:00Z">
              <w:r w:rsidRPr="0086647C">
                <w:rPr>
                  <w:rFonts w:eastAsia="Times New Roman"/>
                  <w:i/>
                  <w:sz w:val="20"/>
                  <w:szCs w:val="20"/>
                </w:rPr>
                <w:t xml:space="preserve">Day-Ahead </w:t>
              </w:r>
              <w:r>
                <w:rPr>
                  <w:rFonts w:eastAsia="Times New Roman"/>
                  <w:i/>
                  <w:sz w:val="20"/>
                  <w:szCs w:val="20"/>
                </w:rPr>
                <w:t>Dispatchable Reliability</w:t>
              </w:r>
              <w:r w:rsidRPr="0086647C">
                <w:rPr>
                  <w:rFonts w:eastAsia="Times New Roman"/>
                  <w:i/>
                  <w:sz w:val="20"/>
                  <w:szCs w:val="20"/>
                </w:rPr>
                <w:t xml:space="preserve"> </w:t>
              </w:r>
            </w:ins>
            <w:ins w:id="1459" w:author="ERCOT" w:date="2025-10-24T21:13:00Z">
              <w:r w:rsidR="738DC8C6" w:rsidRPr="4CD90589">
                <w:rPr>
                  <w:rFonts w:eastAsia="Times New Roman"/>
                  <w:i/>
                  <w:iCs/>
                  <w:sz w:val="20"/>
                  <w:szCs w:val="20"/>
                </w:rPr>
                <w:t xml:space="preserve">Reserve </w:t>
              </w:r>
            </w:ins>
            <w:ins w:id="1460" w:author="ERCOT" w:date="2025-09-18T20:17:00Z" w16du:dateUtc="2025-09-19T01:17:00Z">
              <w:r w:rsidRPr="0086647C">
                <w:rPr>
                  <w:rFonts w:eastAsia="Times New Roman"/>
                  <w:i/>
                  <w:sz w:val="20"/>
                  <w:szCs w:val="20"/>
                </w:rPr>
                <w:t>Service</w:t>
              </w:r>
            </w:ins>
            <w:ins w:id="1461" w:author="ERCOT" w:date="2025-09-18T20:17:00Z">
              <w:del w:id="1462" w:author="ERCOT" w:date="2025-10-24T21:13:00Z">
                <w:r w:rsidRPr="0086647C">
                  <w:rPr>
                    <w:rFonts w:eastAsia="Times New Roman"/>
                    <w:i/>
                    <w:sz w:val="20"/>
                    <w:szCs w:val="20"/>
                  </w:rPr>
                  <w:delText xml:space="preserve"> </w:delText>
                </w:r>
              </w:del>
            </w:ins>
            <w:ins w:id="1463" w:author="ERCOT" w:date="2025-10-24T21:13:00Z">
              <w:r w:rsidR="7BAF00A2" w:rsidRPr="4CD90589">
                <w:rPr>
                  <w:rFonts w:eastAsia="Times New Roman"/>
                  <w:i/>
                  <w:iCs/>
                  <w:sz w:val="20"/>
                  <w:szCs w:val="20"/>
                </w:rPr>
                <w:t>-</w:t>
              </w:r>
            </w:ins>
            <w:ins w:id="1464" w:author="ERCOT" w:date="2025-09-18T20:17:00Z" w16du:dateUtc="2025-09-19T01:17:00Z">
              <w:r w:rsidRPr="0086647C">
                <w:rPr>
                  <w:rFonts w:eastAsia="Times New Roman"/>
                  <w:i/>
                  <w:sz w:val="20"/>
                  <w:szCs w:val="20"/>
                </w:rPr>
                <w:t xml:space="preserve">Only Award for the </w:t>
              </w:r>
              <w:proofErr w:type="spellStart"/>
              <w:r w:rsidRPr="0086647C">
                <w:rPr>
                  <w:rFonts w:eastAsia="Times New Roman"/>
                  <w:i/>
                  <w:sz w:val="20"/>
                  <w:szCs w:val="20"/>
                </w:rPr>
                <w:t>QSE</w:t>
              </w:r>
              <w:r w:rsidRPr="0086647C">
                <w:rPr>
                  <w:rFonts w:ascii="Symbol" w:eastAsia="Symbol" w:hAnsi="Symbol" w:cs="Symbol"/>
                  <w:sz w:val="20"/>
                  <w:szCs w:val="20"/>
                </w:rPr>
                <w:t>¾</w:t>
              </w:r>
              <w:r w:rsidRPr="0086647C">
                <w:rPr>
                  <w:rFonts w:eastAsia="Times New Roman"/>
                  <w:sz w:val="20"/>
                  <w:szCs w:val="20"/>
                </w:rPr>
                <w:t>The</w:t>
              </w:r>
              <w:proofErr w:type="spellEnd"/>
              <w:r w:rsidRPr="0086647C">
                <w:rPr>
                  <w:rFonts w:eastAsia="Times New Roman"/>
                  <w:sz w:val="20"/>
                  <w:szCs w:val="20"/>
                </w:rPr>
                <w:t xml:space="preserve"> </w:t>
              </w:r>
              <w:r>
                <w:rPr>
                  <w:rFonts w:eastAsia="Times New Roman"/>
                  <w:sz w:val="20"/>
                  <w:szCs w:val="20"/>
                </w:rPr>
                <w:t>DRRS</w:t>
              </w:r>
            </w:ins>
            <w:ins w:id="1465" w:author="ERCOT" w:date="2025-10-24T21:13:00Z">
              <w:r w:rsidR="1E38EC67" w:rsidRPr="4CD90589">
                <w:rPr>
                  <w:rFonts w:eastAsia="Times New Roman"/>
                  <w:sz w:val="20"/>
                  <w:szCs w:val="20"/>
                </w:rPr>
                <w:t>-</w:t>
              </w:r>
            </w:ins>
            <w:ins w:id="1466" w:author="ERCOT" w:date="2025-09-18T20:17:00Z">
              <w:del w:id="1467" w:author="ERCOT" w:date="2025-10-24T21:13:00Z">
                <w:r w:rsidRPr="0086647C">
                  <w:rPr>
                    <w:rFonts w:eastAsia="Times New Roman"/>
                    <w:sz w:val="20"/>
                    <w:szCs w:val="20"/>
                  </w:rPr>
                  <w:delText xml:space="preserve"> </w:delText>
                </w:r>
              </w:del>
            </w:ins>
            <w:ins w:id="1468" w:author="ERCOT" w:date="2025-09-18T20:17:00Z" w16du:dateUtc="2025-09-19T01:17:00Z">
              <w:r w:rsidRPr="0086647C">
                <w:rPr>
                  <w:rFonts w:eastAsia="Times New Roman"/>
                  <w:sz w:val="20"/>
                  <w:szCs w:val="20"/>
                </w:rPr>
                <w:t xml:space="preserve">only capacity awarded in the DAM to the QSE </w:t>
              </w:r>
              <w:r w:rsidRPr="0086647C">
                <w:rPr>
                  <w:rFonts w:eastAsia="Times New Roman"/>
                  <w:i/>
                  <w:sz w:val="20"/>
                  <w:szCs w:val="20"/>
                </w:rPr>
                <w:t>q</w:t>
              </w:r>
              <w:r w:rsidRPr="0086647C">
                <w:rPr>
                  <w:rFonts w:eastAsia="Times New Roman"/>
                  <w:sz w:val="20"/>
                  <w:szCs w:val="20"/>
                </w:rPr>
                <w:t xml:space="preserve"> for the </w:t>
              </w:r>
              <w:r w:rsidRPr="4CD90589">
                <w:rPr>
                  <w:rFonts w:eastAsia="Times New Roman"/>
                  <w:sz w:val="20"/>
                  <w:szCs w:val="20"/>
                </w:rPr>
                <w:t>Operating Hour</w:t>
              </w:r>
              <w:r w:rsidRPr="0086647C">
                <w:rPr>
                  <w:rFonts w:eastAsia="Times New Roman"/>
                  <w:sz w:val="20"/>
                  <w:szCs w:val="20"/>
                </w:rPr>
                <w:t>.</w:t>
              </w:r>
            </w:ins>
          </w:p>
        </w:tc>
      </w:tr>
      <w:tr w:rsidR="00723B44" w:rsidRPr="0086647C" w14:paraId="1BED1414" w14:textId="77777777" w:rsidTr="00CF6727">
        <w:trPr>
          <w:cantSplit/>
          <w:ins w:id="1469"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1286AB3" w14:textId="77777777" w:rsidR="00723B44" w:rsidRPr="0086647C" w:rsidRDefault="00723B44" w:rsidP="00CF6727">
            <w:pPr>
              <w:spacing w:after="60"/>
              <w:rPr>
                <w:ins w:id="1470" w:author="ERCOT" w:date="2025-09-18T20:17:00Z" w16du:dateUtc="2025-09-19T01:17:00Z"/>
                <w:rFonts w:eastAsia="Times New Roman"/>
                <w:sz w:val="20"/>
                <w:szCs w:val="20"/>
              </w:rPr>
            </w:pPr>
            <w:ins w:id="1471" w:author="ERCOT" w:date="2025-09-18T20:17:00Z" w16du:dateUtc="2025-09-19T01:17:00Z">
              <w:r w:rsidRPr="0086647C">
                <w:rPr>
                  <w:rFonts w:eastAsia="Times New Roman"/>
                  <w:sz w:val="20"/>
                  <w:szCs w:val="20"/>
                </w:rPr>
                <w:t>RTMCPC</w:t>
              </w:r>
              <w:r>
                <w:rPr>
                  <w:rFonts w:eastAsia="Times New Roman"/>
                  <w:sz w:val="20"/>
                  <w:szCs w:val="20"/>
                </w:rPr>
                <w:t>DR</w:t>
              </w:r>
              <w:r w:rsidRPr="0086647C">
                <w:rPr>
                  <w:rFonts w:eastAsia="Times New Roman"/>
                  <w:sz w:val="20"/>
                  <w:szCs w:val="20"/>
                </w:rPr>
                <w:t>R</w:t>
              </w:r>
            </w:ins>
          </w:p>
        </w:tc>
        <w:tc>
          <w:tcPr>
            <w:tcW w:w="623" w:type="pct"/>
            <w:tcBorders>
              <w:top w:val="single" w:sz="4" w:space="0" w:color="auto"/>
              <w:left w:val="single" w:sz="4" w:space="0" w:color="auto"/>
              <w:bottom w:val="single" w:sz="4" w:space="0" w:color="auto"/>
              <w:right w:val="single" w:sz="4" w:space="0" w:color="auto"/>
            </w:tcBorders>
            <w:hideMark/>
          </w:tcPr>
          <w:p w14:paraId="46923D54" w14:textId="77777777" w:rsidR="00723B44" w:rsidRPr="0086647C" w:rsidRDefault="00723B44" w:rsidP="00CF6727">
            <w:pPr>
              <w:spacing w:after="60"/>
              <w:rPr>
                <w:ins w:id="1472" w:author="ERCOT" w:date="2025-09-18T20:17:00Z" w16du:dateUtc="2025-09-19T01:17:00Z"/>
                <w:rFonts w:eastAsia="Times New Roman"/>
                <w:sz w:val="20"/>
                <w:szCs w:val="20"/>
              </w:rPr>
            </w:pPr>
            <w:ins w:id="1473"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7347935C" w14:textId="77777777" w:rsidR="00723B44" w:rsidRPr="0086647C" w:rsidRDefault="00723B44" w:rsidP="00CF6727">
            <w:pPr>
              <w:spacing w:after="60"/>
              <w:rPr>
                <w:ins w:id="1474" w:author="ERCOT" w:date="2025-09-18T20:17:00Z" w16du:dateUtc="2025-09-19T01:17:00Z"/>
                <w:rFonts w:eastAsia="Times New Roman"/>
                <w:i/>
                <w:sz w:val="20"/>
                <w:szCs w:val="20"/>
              </w:rPr>
            </w:pPr>
            <w:ins w:id="1475" w:author="ERCOT" w:date="2025-09-18T20:17:00Z" w16du:dateUtc="2025-09-19T01:17:00Z">
              <w:r w:rsidRPr="0086647C">
                <w:rPr>
                  <w:rFonts w:eastAsia="Times New Roman"/>
                  <w:i/>
                  <w:sz w:val="20"/>
                  <w:szCs w:val="20"/>
                </w:rPr>
                <w:t>Real-Time Market Clearing Price</w:t>
              </w:r>
              <w:r w:rsidRPr="0086647C">
                <w:rPr>
                  <w:rFonts w:eastAsia="Times New Roman"/>
                  <w:bCs/>
                  <w:i/>
                  <w:sz w:val="20"/>
                  <w:szCs w:val="20"/>
                  <w:lang w:val="pt-BR"/>
                </w:rPr>
                <w:t xml:space="preserve"> for Capacity</w:t>
              </w:r>
              <w:r w:rsidRPr="0086647C">
                <w:rPr>
                  <w:rFonts w:eastAsia="Times New Roman"/>
                  <w:i/>
                  <w:sz w:val="20"/>
                  <w:szCs w:val="20"/>
                </w:rPr>
                <w:t xml:space="preserve"> for </w:t>
              </w:r>
              <w:r>
                <w:rPr>
                  <w:rFonts w:eastAsia="Times New Roman"/>
                  <w:i/>
                  <w:sz w:val="20"/>
                  <w:szCs w:val="20"/>
                </w:rPr>
                <w:t>Dispatchable Reliability</w:t>
              </w:r>
              <w:r w:rsidRPr="0086647C">
                <w:rPr>
                  <w:rFonts w:eastAsia="Times New Roman"/>
                  <w:i/>
                  <w:sz w:val="20"/>
                  <w:szCs w:val="20"/>
                </w:rPr>
                <w:t xml:space="preserve"> Reserve Service</w:t>
              </w:r>
              <w:r w:rsidRPr="0086647C">
                <w:rPr>
                  <w:rFonts w:eastAsia="Times New Roman"/>
                  <w:sz w:val="20"/>
                  <w:szCs w:val="20"/>
                </w:rPr>
                <w:t xml:space="preserve">—The Real-Time MCPC for </w:t>
              </w:r>
              <w:r>
                <w:rPr>
                  <w:rFonts w:eastAsia="Times New Roman"/>
                  <w:sz w:val="20"/>
                  <w:szCs w:val="20"/>
                </w:rPr>
                <w:t>DRRS</w:t>
              </w:r>
              <w:r w:rsidRPr="0086647C">
                <w:rPr>
                  <w:rFonts w:eastAsia="Times New Roman"/>
                  <w:sz w:val="20"/>
                  <w:szCs w:val="20"/>
                </w:rPr>
                <w:t xml:space="preserve"> for the 15-minute Settlement Interval.</w:t>
              </w:r>
            </w:ins>
          </w:p>
        </w:tc>
      </w:tr>
      <w:tr w:rsidR="00723B44" w:rsidRPr="0086647C" w14:paraId="68C739E1" w14:textId="77777777" w:rsidTr="00CF6727">
        <w:trPr>
          <w:cantSplit/>
          <w:ins w:id="1476"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71280D38" w14:textId="77777777" w:rsidR="00723B44" w:rsidRPr="0086647C" w:rsidRDefault="00723B44" w:rsidP="00CF6727">
            <w:pPr>
              <w:spacing w:after="60"/>
              <w:rPr>
                <w:ins w:id="1477" w:author="ERCOT" w:date="2025-09-18T20:17:00Z" w16du:dateUtc="2025-09-19T01:17:00Z"/>
                <w:rFonts w:eastAsia="Times New Roman"/>
                <w:i/>
                <w:sz w:val="20"/>
                <w:szCs w:val="20"/>
              </w:rPr>
            </w:pPr>
            <w:ins w:id="1478" w:author="ERCOT" w:date="2025-09-18T20:17:00Z" w16du:dateUtc="2025-09-19T01:17:00Z">
              <w:r w:rsidRPr="0086647C">
                <w:rPr>
                  <w:rFonts w:eastAsia="Times New Roman"/>
                  <w:i/>
                  <w:sz w:val="20"/>
                  <w:szCs w:val="20"/>
                </w:rPr>
                <w:t>q</w:t>
              </w:r>
            </w:ins>
          </w:p>
        </w:tc>
        <w:tc>
          <w:tcPr>
            <w:tcW w:w="623" w:type="pct"/>
            <w:tcBorders>
              <w:top w:val="single" w:sz="4" w:space="0" w:color="auto"/>
              <w:left w:val="single" w:sz="4" w:space="0" w:color="auto"/>
              <w:bottom w:val="single" w:sz="4" w:space="0" w:color="auto"/>
              <w:right w:val="single" w:sz="4" w:space="0" w:color="auto"/>
            </w:tcBorders>
            <w:hideMark/>
          </w:tcPr>
          <w:p w14:paraId="289001E6" w14:textId="77777777" w:rsidR="00723B44" w:rsidRPr="0086647C" w:rsidRDefault="00723B44" w:rsidP="00CF6727">
            <w:pPr>
              <w:spacing w:after="60"/>
              <w:rPr>
                <w:ins w:id="1479" w:author="ERCOT" w:date="2025-09-18T20:17:00Z" w16du:dateUtc="2025-09-19T01:17:00Z"/>
                <w:rFonts w:eastAsia="Times New Roman"/>
                <w:sz w:val="20"/>
                <w:szCs w:val="20"/>
              </w:rPr>
            </w:pPr>
            <w:ins w:id="1480" w:author="ERCOT" w:date="2025-09-18T20:17:00Z" w16du:dateUtc="2025-09-19T01:17:00Z">
              <w:r w:rsidRPr="0086647C">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37A5A567" w14:textId="77777777" w:rsidR="00723B44" w:rsidRPr="0086647C" w:rsidRDefault="00723B44" w:rsidP="00CF6727">
            <w:pPr>
              <w:spacing w:after="60"/>
              <w:rPr>
                <w:ins w:id="1481" w:author="ERCOT" w:date="2025-09-18T20:17:00Z" w16du:dateUtc="2025-09-19T01:17:00Z"/>
                <w:rFonts w:eastAsia="Times New Roman"/>
                <w:sz w:val="20"/>
                <w:szCs w:val="20"/>
              </w:rPr>
            </w:pPr>
            <w:ins w:id="1482" w:author="ERCOT" w:date="2025-09-18T20:17:00Z" w16du:dateUtc="2025-09-19T01:17:00Z">
              <w:r w:rsidRPr="0086647C">
                <w:rPr>
                  <w:rFonts w:eastAsia="Times New Roman"/>
                  <w:sz w:val="20"/>
                  <w:szCs w:val="20"/>
                </w:rPr>
                <w:t>A QSE.</w:t>
              </w:r>
            </w:ins>
          </w:p>
        </w:tc>
      </w:tr>
    </w:tbl>
    <w:p w14:paraId="3E04684C" w14:textId="77777777" w:rsidR="00723B44" w:rsidRPr="0086647C" w:rsidRDefault="00723B44" w:rsidP="00723B44">
      <w:pPr>
        <w:spacing w:before="240" w:after="240"/>
        <w:rPr>
          <w:ins w:id="1483" w:author="ERCOT" w:date="2025-09-18T20:17:00Z" w16du:dateUtc="2025-09-19T01:17:00Z"/>
          <w:rFonts w:eastAsia="Times New Roman"/>
          <w:szCs w:val="20"/>
        </w:rPr>
      </w:pPr>
      <w:ins w:id="1484" w:author="ERCOT" w:date="2025-09-18T20:17:00Z" w16du:dateUtc="2025-09-19T01:17:00Z">
        <w:r w:rsidRPr="0086647C">
          <w:rPr>
            <w:rFonts w:eastAsia="Times New Roman"/>
            <w:szCs w:val="20"/>
          </w:rPr>
          <w:t>(3)</w:t>
        </w:r>
        <w:r w:rsidRPr="0086647C">
          <w:rPr>
            <w:rFonts w:eastAsia="Times New Roman"/>
            <w:szCs w:val="20"/>
          </w:rPr>
          <w:tab/>
        </w:r>
        <w:r>
          <w:rPr>
            <w:rFonts w:eastAsia="Times New Roman"/>
            <w:szCs w:val="20"/>
          </w:rPr>
          <w:t>DRRS</w:t>
        </w:r>
        <w:r w:rsidRPr="0086647C">
          <w:rPr>
            <w:rFonts w:eastAsia="Times New Roman"/>
            <w:szCs w:val="20"/>
          </w:rPr>
          <w:t xml:space="preserve"> Trade Overage Charge:</w:t>
        </w:r>
      </w:ins>
    </w:p>
    <w:p w14:paraId="4A21F33E" w14:textId="77777777" w:rsidR="00723B44" w:rsidRPr="0086647C" w:rsidRDefault="00723B44" w:rsidP="00723B44">
      <w:pPr>
        <w:tabs>
          <w:tab w:val="left" w:pos="2250"/>
          <w:tab w:val="left" w:pos="3150"/>
          <w:tab w:val="left" w:pos="3960"/>
        </w:tabs>
        <w:spacing w:after="240"/>
        <w:ind w:left="3960" w:hanging="3240"/>
        <w:rPr>
          <w:ins w:id="1485" w:author="ERCOT" w:date="2025-09-18T20:17:00Z" w16du:dateUtc="2025-09-19T01:17:00Z"/>
          <w:rFonts w:eastAsia="Times New Roman"/>
          <w:b/>
          <w:bCs/>
        </w:rPr>
      </w:pPr>
      <w:ins w:id="1486" w:author="ERCOT" w:date="2025-09-18T20:17:00Z" w16du:dateUtc="2025-09-19T01:17:00Z">
        <w:r w:rsidRPr="0086647C">
          <w:rPr>
            <w:rFonts w:eastAsia="Times New Roman"/>
            <w:b/>
            <w:bCs/>
          </w:rPr>
          <w:t>RT</w:t>
        </w:r>
        <w:r>
          <w:rPr>
            <w:rFonts w:eastAsia="Times New Roman"/>
            <w:b/>
            <w:bCs/>
          </w:rPr>
          <w:t>DR</w:t>
        </w:r>
        <w:r w:rsidRPr="0086647C">
          <w:rPr>
            <w:rFonts w:eastAsia="Times New Roman"/>
            <w:b/>
            <w:bCs/>
          </w:rPr>
          <w:t>RTOAMT</w:t>
        </w:r>
        <w:r w:rsidRPr="0086647C">
          <w:rPr>
            <w:rFonts w:eastAsia="Times New Roman"/>
            <w:b/>
            <w:bCs/>
            <w:i/>
            <w:vertAlign w:val="subscript"/>
          </w:rPr>
          <w:t xml:space="preserve"> q  </w:t>
        </w:r>
        <w:r w:rsidRPr="0086647C">
          <w:rPr>
            <w:rFonts w:eastAsia="Times New Roman"/>
            <w:b/>
            <w:bCs/>
          </w:rPr>
          <w:t xml:space="preserve">= </w:t>
        </w:r>
        <w:r w:rsidRPr="0086647C">
          <w:rPr>
            <w:rFonts w:eastAsia="Times New Roman"/>
            <w:b/>
            <w:bCs/>
          </w:rPr>
          <w:tab/>
          <w:t>(1/4) * RT</w:t>
        </w:r>
        <w:r>
          <w:rPr>
            <w:rFonts w:eastAsia="Times New Roman"/>
            <w:b/>
            <w:bCs/>
          </w:rPr>
          <w:t>DR</w:t>
        </w:r>
        <w:r w:rsidRPr="0086647C">
          <w:rPr>
            <w:rFonts w:eastAsia="Times New Roman"/>
            <w:b/>
            <w:bCs/>
          </w:rPr>
          <w:t xml:space="preserve">RTO </w:t>
        </w:r>
        <w:r w:rsidRPr="0086647C">
          <w:rPr>
            <w:rFonts w:eastAsia="Times New Roman"/>
            <w:b/>
            <w:bCs/>
            <w:i/>
            <w:vertAlign w:val="subscript"/>
          </w:rPr>
          <w:t>q</w:t>
        </w:r>
        <w:r w:rsidRPr="0086647C">
          <w:rPr>
            <w:rFonts w:eastAsia="Times New Roman"/>
            <w:b/>
            <w:bCs/>
          </w:rPr>
          <w:t xml:space="preserve"> * RTMCPC</w:t>
        </w:r>
        <w:r>
          <w:rPr>
            <w:rFonts w:eastAsia="Times New Roman"/>
            <w:b/>
            <w:bCs/>
          </w:rPr>
          <w:t>DR</w:t>
        </w:r>
        <w:r w:rsidRPr="0086647C">
          <w:rPr>
            <w:rFonts w:eastAsia="Times New Roman"/>
            <w:b/>
            <w:bCs/>
          </w:rPr>
          <w:t>R</w:t>
        </w:r>
      </w:ins>
    </w:p>
    <w:p w14:paraId="137D5DE1" w14:textId="77777777" w:rsidR="00723B44" w:rsidRPr="0086647C" w:rsidRDefault="00723B44" w:rsidP="00723B44">
      <w:pPr>
        <w:ind w:left="720" w:hanging="720"/>
        <w:rPr>
          <w:ins w:id="1487" w:author="ERCOT" w:date="2025-09-18T20:17:00Z" w16du:dateUtc="2025-09-19T01:17:00Z"/>
          <w:rFonts w:eastAsia="Times New Roman"/>
          <w:iCs/>
        </w:rPr>
      </w:pPr>
      <w:ins w:id="1488" w:author="ERCOT" w:date="2025-09-18T20:17:00Z" w16du:dateUtc="2025-09-19T01:17:00Z">
        <w:r w:rsidRPr="0086647C">
          <w:rPr>
            <w:rFonts w:eastAsia="Times New Roman"/>
            <w:iCs/>
          </w:rPr>
          <w:lastRenderedPageBreak/>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723B44" w:rsidRPr="0086647C" w14:paraId="28F3F235" w14:textId="77777777" w:rsidTr="00CF6727">
        <w:trPr>
          <w:cantSplit/>
          <w:tblHeader/>
          <w:ins w:id="1489"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B8737BC" w14:textId="77777777" w:rsidR="00723B44" w:rsidRPr="0086647C" w:rsidRDefault="00723B44" w:rsidP="00CF6727">
            <w:pPr>
              <w:spacing w:after="120"/>
              <w:rPr>
                <w:ins w:id="1490" w:author="ERCOT" w:date="2025-09-18T20:17:00Z" w16du:dateUtc="2025-09-19T01:17:00Z"/>
                <w:rFonts w:eastAsia="Times New Roman"/>
                <w:b/>
                <w:iCs/>
                <w:sz w:val="20"/>
                <w:szCs w:val="20"/>
              </w:rPr>
            </w:pPr>
            <w:ins w:id="1491" w:author="ERCOT" w:date="2025-09-18T20:17:00Z" w16du:dateUtc="2025-09-19T01:17:00Z">
              <w:r w:rsidRPr="0086647C">
                <w:rPr>
                  <w:rFonts w:eastAsia="Times New Roman"/>
                  <w:b/>
                  <w:iCs/>
                  <w:sz w:val="20"/>
                  <w:szCs w:val="20"/>
                </w:rPr>
                <w:t>Variable</w:t>
              </w:r>
            </w:ins>
          </w:p>
        </w:tc>
        <w:tc>
          <w:tcPr>
            <w:tcW w:w="623" w:type="pct"/>
            <w:tcBorders>
              <w:top w:val="single" w:sz="4" w:space="0" w:color="auto"/>
              <w:left w:val="single" w:sz="4" w:space="0" w:color="auto"/>
              <w:bottom w:val="single" w:sz="4" w:space="0" w:color="auto"/>
              <w:right w:val="single" w:sz="4" w:space="0" w:color="auto"/>
            </w:tcBorders>
            <w:hideMark/>
          </w:tcPr>
          <w:p w14:paraId="1D720D94" w14:textId="77777777" w:rsidR="00723B44" w:rsidRPr="0086647C" w:rsidRDefault="00723B44" w:rsidP="00CF6727">
            <w:pPr>
              <w:spacing w:after="120"/>
              <w:rPr>
                <w:ins w:id="1492" w:author="ERCOT" w:date="2025-09-18T20:17:00Z" w16du:dateUtc="2025-09-19T01:17:00Z"/>
                <w:rFonts w:eastAsia="Times New Roman"/>
                <w:b/>
                <w:iCs/>
                <w:sz w:val="20"/>
                <w:szCs w:val="20"/>
              </w:rPr>
            </w:pPr>
            <w:ins w:id="1493" w:author="ERCOT" w:date="2025-09-18T20:17:00Z" w16du:dateUtc="2025-09-19T01:17:00Z">
              <w:r w:rsidRPr="0086647C">
                <w:rPr>
                  <w:rFonts w:eastAsia="Times New Roman"/>
                  <w:b/>
                  <w:iCs/>
                  <w:sz w:val="20"/>
                  <w:szCs w:val="20"/>
                </w:rPr>
                <w:t>Unit</w:t>
              </w:r>
            </w:ins>
          </w:p>
        </w:tc>
        <w:tc>
          <w:tcPr>
            <w:tcW w:w="3098" w:type="pct"/>
            <w:tcBorders>
              <w:top w:val="single" w:sz="4" w:space="0" w:color="auto"/>
              <w:left w:val="single" w:sz="4" w:space="0" w:color="auto"/>
              <w:bottom w:val="single" w:sz="4" w:space="0" w:color="auto"/>
              <w:right w:val="single" w:sz="4" w:space="0" w:color="auto"/>
            </w:tcBorders>
            <w:hideMark/>
          </w:tcPr>
          <w:p w14:paraId="3B7F97EB" w14:textId="77777777" w:rsidR="00723B44" w:rsidRPr="0086647C" w:rsidRDefault="00723B44" w:rsidP="00CF6727">
            <w:pPr>
              <w:spacing w:after="120"/>
              <w:rPr>
                <w:ins w:id="1494" w:author="ERCOT" w:date="2025-09-18T20:17:00Z" w16du:dateUtc="2025-09-19T01:17:00Z"/>
                <w:rFonts w:eastAsia="Times New Roman"/>
                <w:b/>
                <w:iCs/>
                <w:sz w:val="20"/>
                <w:szCs w:val="20"/>
              </w:rPr>
            </w:pPr>
            <w:ins w:id="1495" w:author="ERCOT" w:date="2025-09-18T20:17:00Z" w16du:dateUtc="2025-09-19T01:17:00Z">
              <w:r w:rsidRPr="0086647C">
                <w:rPr>
                  <w:rFonts w:eastAsia="Times New Roman"/>
                  <w:b/>
                  <w:iCs/>
                  <w:sz w:val="20"/>
                  <w:szCs w:val="20"/>
                </w:rPr>
                <w:t>Description</w:t>
              </w:r>
            </w:ins>
          </w:p>
        </w:tc>
      </w:tr>
      <w:tr w:rsidR="00723B44" w:rsidRPr="0086647C" w14:paraId="77852E4D" w14:textId="77777777" w:rsidTr="00CF6727">
        <w:trPr>
          <w:cantSplit/>
          <w:ins w:id="1496"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319F9AF2" w14:textId="77777777" w:rsidR="00723B44" w:rsidRPr="0086647C" w:rsidRDefault="00723B44" w:rsidP="00CF6727">
            <w:pPr>
              <w:spacing w:after="60"/>
              <w:rPr>
                <w:ins w:id="1497" w:author="ERCOT" w:date="2025-09-18T20:17:00Z" w16du:dateUtc="2025-09-19T01:17:00Z"/>
                <w:rFonts w:eastAsia="Times New Roman"/>
                <w:sz w:val="20"/>
                <w:szCs w:val="20"/>
              </w:rPr>
            </w:pPr>
            <w:ins w:id="1498" w:author="ERCOT" w:date="2025-09-18T20:17:00Z" w16du:dateUtc="2025-09-19T01:17:00Z">
              <w:r w:rsidRPr="0086647C">
                <w:rPr>
                  <w:rFonts w:eastAsia="Times New Roman"/>
                  <w:sz w:val="20"/>
                  <w:szCs w:val="20"/>
                </w:rPr>
                <w:t>RT</w:t>
              </w:r>
              <w:r>
                <w:rPr>
                  <w:rFonts w:eastAsia="Times New Roman"/>
                  <w:sz w:val="20"/>
                  <w:szCs w:val="20"/>
                </w:rPr>
                <w:t>DR</w:t>
              </w:r>
              <w:r w:rsidRPr="0086647C">
                <w:rPr>
                  <w:rFonts w:eastAsia="Times New Roman"/>
                  <w:sz w:val="20"/>
                  <w:szCs w:val="20"/>
                </w:rPr>
                <w:t xml:space="preserve">RTOAMT </w:t>
              </w:r>
              <w:r w:rsidRPr="0086647C">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5307F886" w14:textId="77777777" w:rsidR="00723B44" w:rsidRPr="0086647C" w:rsidRDefault="00723B44" w:rsidP="00CF6727">
            <w:pPr>
              <w:spacing w:after="60"/>
              <w:rPr>
                <w:ins w:id="1499" w:author="ERCOT" w:date="2025-09-18T20:17:00Z" w16du:dateUtc="2025-09-19T01:17:00Z"/>
                <w:rFonts w:eastAsia="Times New Roman"/>
                <w:sz w:val="20"/>
                <w:szCs w:val="20"/>
              </w:rPr>
            </w:pPr>
            <w:ins w:id="1500" w:author="ERCOT" w:date="2025-09-18T20:17:00Z" w16du:dateUtc="2025-09-19T01:17:00Z">
              <w:r w:rsidRPr="0086647C">
                <w:rPr>
                  <w:rFonts w:eastAsia="Times New Roman"/>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73D618E0" w14:textId="77777777" w:rsidR="00723B44" w:rsidRPr="0086647C" w:rsidRDefault="00723B44" w:rsidP="00CF6727">
            <w:pPr>
              <w:spacing w:after="60"/>
              <w:rPr>
                <w:ins w:id="1501" w:author="ERCOT" w:date="2025-09-18T20:17:00Z" w16du:dateUtc="2025-09-19T01:17:00Z"/>
                <w:rFonts w:eastAsia="Times New Roman"/>
                <w:i/>
                <w:sz w:val="20"/>
                <w:szCs w:val="20"/>
              </w:rPr>
            </w:pPr>
            <w:ins w:id="1502" w:author="ERCOT" w:date="2025-09-18T20:17:00Z" w16du:dateUtc="2025-09-19T01:17:00Z">
              <w:r w:rsidRPr="0086647C">
                <w:rPr>
                  <w:rFonts w:eastAsia="Times New Roman"/>
                  <w:i/>
                  <w:sz w:val="20"/>
                  <w:szCs w:val="20"/>
                </w:rPr>
                <w:t xml:space="preserve">Real-Time </w:t>
              </w:r>
              <w:r>
                <w:rPr>
                  <w:rFonts w:eastAsia="Times New Roman"/>
                  <w:i/>
                  <w:sz w:val="20"/>
                  <w:szCs w:val="20"/>
                </w:rPr>
                <w:t>Dispatchable Reliability</w:t>
              </w:r>
              <w:r w:rsidRPr="0086647C">
                <w:rPr>
                  <w:rFonts w:eastAsia="Times New Roman"/>
                  <w:i/>
                  <w:sz w:val="20"/>
                  <w:szCs w:val="20"/>
                </w:rPr>
                <w:t xml:space="preserve"> Reserve Service Trade Overage Amount for the QSE</w:t>
              </w:r>
              <w:r w:rsidRPr="0086647C">
                <w:rPr>
                  <w:rFonts w:eastAsia="Times New Roman"/>
                  <w:sz w:val="20"/>
                  <w:szCs w:val="20"/>
                </w:rPr>
                <w:t xml:space="preserve">—The total charge to QSE </w:t>
              </w:r>
              <w:r w:rsidRPr="0086647C">
                <w:rPr>
                  <w:rFonts w:eastAsia="Times New Roman"/>
                  <w:i/>
                  <w:sz w:val="20"/>
                  <w:szCs w:val="20"/>
                </w:rPr>
                <w:t>q</w:t>
              </w:r>
              <w:r w:rsidRPr="0086647C">
                <w:rPr>
                  <w:rFonts w:eastAsia="Times New Roman"/>
                  <w:sz w:val="20"/>
                  <w:szCs w:val="20"/>
                </w:rPr>
                <w:t xml:space="preserve"> in Real-Time for </w:t>
              </w:r>
              <w:r>
                <w:rPr>
                  <w:rFonts w:eastAsia="Times New Roman"/>
                  <w:sz w:val="20"/>
                  <w:szCs w:val="20"/>
                </w:rPr>
                <w:t>DRRS</w:t>
              </w:r>
              <w:r w:rsidRPr="0086647C">
                <w:rPr>
                  <w:rFonts w:eastAsia="Times New Roman"/>
                  <w:sz w:val="20"/>
                  <w:szCs w:val="20"/>
                </w:rPr>
                <w:t xml:space="preserve"> trade overages for each 15-minute Settlement Interval.</w:t>
              </w:r>
            </w:ins>
          </w:p>
        </w:tc>
      </w:tr>
      <w:tr w:rsidR="00723B44" w:rsidRPr="0086647C" w14:paraId="36206C4E" w14:textId="77777777" w:rsidTr="00CF6727">
        <w:trPr>
          <w:cantSplit/>
          <w:ins w:id="1503"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B4E3396" w14:textId="77777777" w:rsidR="00723B44" w:rsidRPr="0086647C" w:rsidRDefault="00723B44" w:rsidP="00CF6727">
            <w:pPr>
              <w:spacing w:after="60"/>
              <w:rPr>
                <w:ins w:id="1504" w:author="ERCOT" w:date="2025-09-18T20:17:00Z" w16du:dateUtc="2025-09-19T01:17:00Z"/>
                <w:rFonts w:eastAsia="Times New Roman"/>
                <w:sz w:val="20"/>
                <w:szCs w:val="20"/>
              </w:rPr>
            </w:pPr>
            <w:ins w:id="1505" w:author="ERCOT" w:date="2025-09-18T20:17:00Z" w16du:dateUtc="2025-09-19T01:17:00Z">
              <w:r w:rsidRPr="0086647C">
                <w:rPr>
                  <w:rFonts w:eastAsia="Times New Roman"/>
                  <w:sz w:val="20"/>
                  <w:szCs w:val="20"/>
                </w:rPr>
                <w:t>RT</w:t>
              </w:r>
              <w:r>
                <w:rPr>
                  <w:rFonts w:eastAsia="Times New Roman"/>
                  <w:sz w:val="20"/>
                  <w:szCs w:val="20"/>
                </w:rPr>
                <w:t>DR</w:t>
              </w:r>
              <w:r w:rsidRPr="0086647C">
                <w:rPr>
                  <w:rFonts w:eastAsia="Times New Roman"/>
                  <w:sz w:val="20"/>
                  <w:szCs w:val="20"/>
                </w:rPr>
                <w:t xml:space="preserve">RTO </w:t>
              </w:r>
              <w:r w:rsidRPr="0086647C">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121DE5D3" w14:textId="77777777" w:rsidR="00723B44" w:rsidRPr="0086647C" w:rsidRDefault="00723B44" w:rsidP="00CF6727">
            <w:pPr>
              <w:spacing w:after="60"/>
              <w:rPr>
                <w:ins w:id="1506" w:author="ERCOT" w:date="2025-09-18T20:17:00Z" w16du:dateUtc="2025-09-19T01:17:00Z"/>
                <w:rFonts w:eastAsia="Times New Roman"/>
                <w:sz w:val="20"/>
                <w:szCs w:val="20"/>
              </w:rPr>
            </w:pPr>
            <w:ins w:id="1507"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20068B73" w14:textId="77777777" w:rsidR="00723B44" w:rsidRPr="0086647C" w:rsidRDefault="00723B44" w:rsidP="00CF6727">
            <w:pPr>
              <w:spacing w:after="60"/>
              <w:rPr>
                <w:ins w:id="1508" w:author="ERCOT" w:date="2025-09-18T20:17:00Z" w16du:dateUtc="2025-09-19T01:17:00Z"/>
                <w:rFonts w:eastAsia="Times New Roman"/>
                <w:sz w:val="20"/>
                <w:szCs w:val="20"/>
              </w:rPr>
            </w:pPr>
            <w:ins w:id="1509" w:author="ERCOT" w:date="2025-09-18T20:17:00Z" w16du:dateUtc="2025-09-19T01:17:00Z">
              <w:r w:rsidRPr="0086647C">
                <w:rPr>
                  <w:rFonts w:eastAsia="Times New Roman"/>
                  <w:i/>
                  <w:sz w:val="20"/>
                  <w:szCs w:val="20"/>
                </w:rPr>
                <w:t xml:space="preserve">Real-Time </w:t>
              </w:r>
              <w:r>
                <w:rPr>
                  <w:rFonts w:eastAsia="Times New Roman"/>
                  <w:i/>
                  <w:sz w:val="20"/>
                  <w:szCs w:val="20"/>
                </w:rPr>
                <w:t>Dispatchable Reliability</w:t>
              </w:r>
              <w:r w:rsidRPr="0086647C">
                <w:rPr>
                  <w:rFonts w:eastAsia="Times New Roman"/>
                  <w:i/>
                  <w:sz w:val="20"/>
                  <w:szCs w:val="20"/>
                </w:rPr>
                <w:t xml:space="preserve"> Reserve Service Trade Overage for the </w:t>
              </w:r>
              <w:proofErr w:type="spellStart"/>
              <w:r w:rsidRPr="0086647C">
                <w:rPr>
                  <w:rFonts w:eastAsia="Times New Roman"/>
                  <w:i/>
                  <w:sz w:val="20"/>
                  <w:szCs w:val="20"/>
                </w:rPr>
                <w:t>QSE</w:t>
              </w:r>
              <w:r w:rsidRPr="0086647C">
                <w:rPr>
                  <w:rFonts w:ascii="Symbol" w:eastAsia="Symbol" w:hAnsi="Symbol" w:cs="Symbol"/>
                  <w:sz w:val="20"/>
                  <w:szCs w:val="20"/>
                </w:rPr>
                <w:t>¾</w:t>
              </w:r>
              <w:r w:rsidRPr="0086647C">
                <w:rPr>
                  <w:rFonts w:eastAsia="Times New Roman"/>
                  <w:sz w:val="20"/>
                  <w:szCs w:val="20"/>
                </w:rPr>
                <w:t>The</w:t>
              </w:r>
              <w:proofErr w:type="spellEnd"/>
              <w:r w:rsidRPr="0086647C">
                <w:rPr>
                  <w:rFonts w:eastAsia="Times New Roman"/>
                  <w:sz w:val="20"/>
                  <w:szCs w:val="20"/>
                </w:rPr>
                <w:t xml:space="preserve"> quantity of submitted </w:t>
              </w:r>
              <w:r>
                <w:rPr>
                  <w:rFonts w:eastAsia="Times New Roman"/>
                  <w:sz w:val="20"/>
                  <w:szCs w:val="20"/>
                </w:rPr>
                <w:t>DRRS</w:t>
              </w:r>
              <w:r w:rsidRPr="0086647C">
                <w:rPr>
                  <w:rFonts w:eastAsia="Times New Roman"/>
                  <w:sz w:val="20"/>
                  <w:szCs w:val="20"/>
                </w:rPr>
                <w:t xml:space="preserve"> trades </w:t>
              </w:r>
              <w:proofErr w:type="gramStart"/>
              <w:r w:rsidRPr="0086647C">
                <w:rPr>
                  <w:rFonts w:eastAsia="Times New Roman"/>
                  <w:sz w:val="20"/>
                  <w:szCs w:val="20"/>
                </w:rPr>
                <w:t>in excess of</w:t>
              </w:r>
              <w:proofErr w:type="gramEnd"/>
              <w:r w:rsidRPr="0086647C">
                <w:rPr>
                  <w:rFonts w:eastAsia="Times New Roman"/>
                  <w:sz w:val="20"/>
                  <w:szCs w:val="20"/>
                </w:rPr>
                <w:t xml:space="preserve"> their DAM self-arrangement quantity for the QSE </w:t>
              </w:r>
              <w:r w:rsidRPr="0086647C">
                <w:rPr>
                  <w:rFonts w:eastAsia="Times New Roman"/>
                  <w:i/>
                  <w:sz w:val="20"/>
                  <w:szCs w:val="20"/>
                </w:rPr>
                <w:t>q</w:t>
              </w:r>
              <w:r w:rsidRPr="0086647C">
                <w:rPr>
                  <w:rFonts w:eastAsia="Times New Roman"/>
                  <w:sz w:val="20"/>
                  <w:szCs w:val="20"/>
                </w:rPr>
                <w:t xml:space="preserve"> for the </w:t>
              </w:r>
              <w:r w:rsidRPr="0086647C">
                <w:rPr>
                  <w:rFonts w:eastAsia="Times New Roman"/>
                  <w:sz w:val="20"/>
                  <w:szCs w:val="18"/>
                </w:rPr>
                <w:t>Operating Hour</w:t>
              </w:r>
              <w:r w:rsidRPr="0086647C">
                <w:rPr>
                  <w:rFonts w:eastAsia="Times New Roman"/>
                  <w:sz w:val="20"/>
                  <w:szCs w:val="20"/>
                </w:rPr>
                <w:t>.</w:t>
              </w:r>
            </w:ins>
          </w:p>
        </w:tc>
      </w:tr>
      <w:tr w:rsidR="00723B44" w:rsidRPr="0086647C" w14:paraId="3174992C" w14:textId="77777777" w:rsidTr="00CF6727">
        <w:trPr>
          <w:cantSplit/>
          <w:ins w:id="1510"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14E7C8A7" w14:textId="77777777" w:rsidR="00723B44" w:rsidRPr="0086647C" w:rsidRDefault="00723B44" w:rsidP="00CF6727">
            <w:pPr>
              <w:spacing w:after="60"/>
              <w:rPr>
                <w:ins w:id="1511" w:author="ERCOT" w:date="2025-09-18T20:17:00Z" w16du:dateUtc="2025-09-19T01:17:00Z"/>
                <w:rFonts w:eastAsia="Times New Roman"/>
                <w:sz w:val="20"/>
                <w:szCs w:val="20"/>
              </w:rPr>
            </w:pPr>
            <w:ins w:id="1512" w:author="ERCOT" w:date="2025-09-18T20:17:00Z" w16du:dateUtc="2025-09-19T01:17:00Z">
              <w:r w:rsidRPr="0086647C">
                <w:rPr>
                  <w:rFonts w:eastAsia="Times New Roman"/>
                  <w:sz w:val="20"/>
                  <w:szCs w:val="20"/>
                </w:rPr>
                <w:t>RTMCPC</w:t>
              </w:r>
              <w:r>
                <w:rPr>
                  <w:rFonts w:eastAsia="Times New Roman"/>
                  <w:sz w:val="20"/>
                  <w:szCs w:val="20"/>
                </w:rPr>
                <w:t>DR</w:t>
              </w:r>
              <w:r w:rsidRPr="0086647C">
                <w:rPr>
                  <w:rFonts w:eastAsia="Times New Roman"/>
                  <w:sz w:val="20"/>
                  <w:szCs w:val="20"/>
                </w:rPr>
                <w:t>R</w:t>
              </w:r>
            </w:ins>
          </w:p>
        </w:tc>
        <w:tc>
          <w:tcPr>
            <w:tcW w:w="623" w:type="pct"/>
            <w:tcBorders>
              <w:top w:val="single" w:sz="4" w:space="0" w:color="auto"/>
              <w:left w:val="single" w:sz="4" w:space="0" w:color="auto"/>
              <w:bottom w:val="single" w:sz="4" w:space="0" w:color="auto"/>
              <w:right w:val="single" w:sz="4" w:space="0" w:color="auto"/>
            </w:tcBorders>
            <w:hideMark/>
          </w:tcPr>
          <w:p w14:paraId="1B0959C1" w14:textId="77777777" w:rsidR="00723B44" w:rsidRPr="0086647C" w:rsidRDefault="00723B44" w:rsidP="00CF6727">
            <w:pPr>
              <w:spacing w:after="60"/>
              <w:rPr>
                <w:ins w:id="1513" w:author="ERCOT" w:date="2025-09-18T20:17:00Z" w16du:dateUtc="2025-09-19T01:17:00Z"/>
                <w:rFonts w:eastAsia="Times New Roman"/>
                <w:sz w:val="20"/>
                <w:szCs w:val="20"/>
              </w:rPr>
            </w:pPr>
            <w:ins w:id="1514"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50C50599" w14:textId="77777777" w:rsidR="00723B44" w:rsidRPr="0086647C" w:rsidRDefault="00723B44" w:rsidP="00CF6727">
            <w:pPr>
              <w:spacing w:after="60"/>
              <w:rPr>
                <w:ins w:id="1515" w:author="ERCOT" w:date="2025-09-18T20:17:00Z" w16du:dateUtc="2025-09-19T01:17:00Z"/>
                <w:rFonts w:eastAsia="Times New Roman"/>
                <w:i/>
                <w:sz w:val="20"/>
                <w:szCs w:val="20"/>
              </w:rPr>
            </w:pPr>
            <w:ins w:id="1516" w:author="ERCOT" w:date="2025-09-18T20:17:00Z" w16du:dateUtc="2025-09-19T01:17:00Z">
              <w:r w:rsidRPr="0086647C">
                <w:rPr>
                  <w:rFonts w:eastAsia="Times New Roman"/>
                  <w:i/>
                  <w:sz w:val="20"/>
                  <w:szCs w:val="20"/>
                </w:rPr>
                <w:t>Real-Time Market Clearing Price</w:t>
              </w:r>
              <w:r w:rsidRPr="0086647C">
                <w:rPr>
                  <w:rFonts w:eastAsia="Times New Roman"/>
                  <w:bCs/>
                  <w:i/>
                  <w:sz w:val="20"/>
                  <w:szCs w:val="20"/>
                  <w:lang w:val="pt-BR"/>
                </w:rPr>
                <w:t xml:space="preserve"> for Capacity</w:t>
              </w:r>
              <w:r w:rsidRPr="0086647C">
                <w:rPr>
                  <w:rFonts w:eastAsia="Times New Roman"/>
                  <w:i/>
                  <w:sz w:val="20"/>
                  <w:szCs w:val="20"/>
                </w:rPr>
                <w:t xml:space="preserve"> for </w:t>
              </w:r>
              <w:r>
                <w:rPr>
                  <w:rFonts w:eastAsia="Times New Roman"/>
                  <w:i/>
                  <w:sz w:val="20"/>
                  <w:szCs w:val="20"/>
                </w:rPr>
                <w:t>Dispatchable Reliability</w:t>
              </w:r>
              <w:r w:rsidRPr="0086647C">
                <w:rPr>
                  <w:rFonts w:eastAsia="Times New Roman"/>
                  <w:i/>
                  <w:sz w:val="20"/>
                  <w:szCs w:val="20"/>
                </w:rPr>
                <w:t xml:space="preserve"> Reserve Service</w:t>
              </w:r>
              <w:r w:rsidRPr="0086647C">
                <w:rPr>
                  <w:rFonts w:eastAsia="Times New Roman"/>
                  <w:sz w:val="20"/>
                  <w:szCs w:val="20"/>
                </w:rPr>
                <w:t>—The Real-Time MCPC for ECRS for the 15-minute Settlement Interval.</w:t>
              </w:r>
            </w:ins>
          </w:p>
        </w:tc>
      </w:tr>
      <w:tr w:rsidR="00723B44" w:rsidRPr="0086647C" w14:paraId="0FA09C90" w14:textId="77777777" w:rsidTr="00CF6727">
        <w:trPr>
          <w:cantSplit/>
          <w:ins w:id="1517"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6124F79C" w14:textId="77777777" w:rsidR="00723B44" w:rsidRPr="0086647C" w:rsidRDefault="00723B44" w:rsidP="00CF6727">
            <w:pPr>
              <w:spacing w:after="60"/>
              <w:rPr>
                <w:ins w:id="1518" w:author="ERCOT" w:date="2025-09-18T20:17:00Z" w16du:dateUtc="2025-09-19T01:17:00Z"/>
                <w:rFonts w:eastAsia="Times New Roman"/>
                <w:i/>
                <w:sz w:val="20"/>
                <w:szCs w:val="20"/>
              </w:rPr>
            </w:pPr>
            <w:ins w:id="1519" w:author="ERCOT" w:date="2025-09-18T20:17:00Z" w16du:dateUtc="2025-09-19T01:17:00Z">
              <w:r w:rsidRPr="0086647C">
                <w:rPr>
                  <w:rFonts w:eastAsia="Times New Roman"/>
                  <w:i/>
                  <w:sz w:val="20"/>
                  <w:szCs w:val="20"/>
                </w:rPr>
                <w:t>q</w:t>
              </w:r>
            </w:ins>
          </w:p>
        </w:tc>
        <w:tc>
          <w:tcPr>
            <w:tcW w:w="623" w:type="pct"/>
            <w:tcBorders>
              <w:top w:val="single" w:sz="4" w:space="0" w:color="auto"/>
              <w:left w:val="single" w:sz="4" w:space="0" w:color="auto"/>
              <w:bottom w:val="single" w:sz="4" w:space="0" w:color="auto"/>
              <w:right w:val="single" w:sz="4" w:space="0" w:color="auto"/>
            </w:tcBorders>
            <w:hideMark/>
          </w:tcPr>
          <w:p w14:paraId="623C1893" w14:textId="77777777" w:rsidR="00723B44" w:rsidRPr="0086647C" w:rsidRDefault="00723B44" w:rsidP="00CF6727">
            <w:pPr>
              <w:spacing w:after="60"/>
              <w:rPr>
                <w:ins w:id="1520" w:author="ERCOT" w:date="2025-09-18T20:17:00Z" w16du:dateUtc="2025-09-19T01:17:00Z"/>
                <w:rFonts w:eastAsia="Times New Roman"/>
                <w:sz w:val="20"/>
                <w:szCs w:val="20"/>
              </w:rPr>
            </w:pPr>
            <w:ins w:id="1521" w:author="ERCOT" w:date="2025-09-18T20:17:00Z" w16du:dateUtc="2025-09-19T01:17:00Z">
              <w:r w:rsidRPr="0086647C">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3687B7BD" w14:textId="77777777" w:rsidR="00723B44" w:rsidRPr="0086647C" w:rsidRDefault="00723B44" w:rsidP="00CF6727">
            <w:pPr>
              <w:spacing w:after="60"/>
              <w:rPr>
                <w:ins w:id="1522" w:author="ERCOT" w:date="2025-09-18T20:17:00Z" w16du:dateUtc="2025-09-19T01:17:00Z"/>
                <w:rFonts w:eastAsia="Times New Roman"/>
                <w:sz w:val="20"/>
                <w:szCs w:val="20"/>
              </w:rPr>
            </w:pPr>
            <w:ins w:id="1523" w:author="ERCOT" w:date="2025-09-18T20:17:00Z" w16du:dateUtc="2025-09-19T01:17:00Z">
              <w:r w:rsidRPr="0086647C">
                <w:rPr>
                  <w:rFonts w:eastAsia="Times New Roman"/>
                  <w:sz w:val="20"/>
                  <w:szCs w:val="20"/>
                </w:rPr>
                <w:t>A QSE.</w:t>
              </w:r>
            </w:ins>
          </w:p>
        </w:tc>
      </w:tr>
    </w:tbl>
    <w:p w14:paraId="3C8355C7" w14:textId="097E58C0" w:rsidR="00A85AD1" w:rsidRPr="00A85AD1" w:rsidRDefault="00A85AD1" w:rsidP="00A85AD1">
      <w:pPr>
        <w:keepNext/>
        <w:widowControl w:val="0"/>
        <w:tabs>
          <w:tab w:val="left" w:pos="1296"/>
        </w:tabs>
        <w:spacing w:before="480" w:after="240"/>
        <w:outlineLvl w:val="3"/>
        <w:rPr>
          <w:rFonts w:eastAsia="Times New Roman"/>
          <w:b/>
          <w:bCs/>
          <w:snapToGrid w:val="0"/>
          <w:szCs w:val="20"/>
        </w:rPr>
      </w:pPr>
      <w:bookmarkStart w:id="1524" w:name="_Toc214879037"/>
      <w:commentRangeStart w:id="1525"/>
      <w:r w:rsidRPr="00A85AD1">
        <w:rPr>
          <w:rFonts w:eastAsia="Times New Roman"/>
          <w:b/>
          <w:snapToGrid w:val="0"/>
          <w:szCs w:val="20"/>
        </w:rPr>
        <w:t>6.7.2.</w:t>
      </w:r>
      <w:ins w:id="1526" w:author="ERCOT" w:date="2025-12-09T11:57:00Z" w16du:dateUtc="2025-12-09T17:57:00Z">
        <w:r>
          <w:rPr>
            <w:rFonts w:eastAsia="Times New Roman"/>
            <w:b/>
            <w:snapToGrid w:val="0"/>
            <w:szCs w:val="20"/>
          </w:rPr>
          <w:t>8</w:t>
        </w:r>
      </w:ins>
      <w:del w:id="1527" w:author="ERCOT" w:date="2025-12-09T11:57:00Z" w16du:dateUtc="2025-12-09T17:57:00Z">
        <w:r w:rsidRPr="00A85AD1" w:rsidDel="00A85AD1">
          <w:rPr>
            <w:rFonts w:eastAsia="Times New Roman"/>
            <w:b/>
            <w:snapToGrid w:val="0"/>
            <w:szCs w:val="20"/>
          </w:rPr>
          <w:delText>7</w:delText>
        </w:r>
      </w:del>
      <w:commentRangeEnd w:id="1525"/>
      <w:r>
        <w:rPr>
          <w:rStyle w:val="CommentReference"/>
        </w:rPr>
        <w:commentReference w:id="1525"/>
      </w:r>
      <w:r w:rsidRPr="00A85AD1">
        <w:rPr>
          <w:rFonts w:eastAsia="Times New Roman"/>
          <w:b/>
          <w:snapToGrid w:val="0"/>
          <w:szCs w:val="20"/>
        </w:rPr>
        <w:tab/>
        <w:t>Real-Time Derated Ancillary Service Capability Payment</w:t>
      </w:r>
      <w:bookmarkEnd w:id="1524"/>
    </w:p>
    <w:p w14:paraId="157E7E26" w14:textId="77777777" w:rsidR="00A85AD1" w:rsidRPr="00A85AD1" w:rsidRDefault="00A85AD1" w:rsidP="00A85AD1">
      <w:pPr>
        <w:spacing w:after="240"/>
        <w:ind w:left="720" w:hanging="720"/>
        <w:rPr>
          <w:rFonts w:eastAsia="Times New Roman"/>
          <w:color w:val="000000"/>
          <w:szCs w:val="20"/>
        </w:rPr>
      </w:pPr>
      <w:r w:rsidRPr="00A85AD1">
        <w:rPr>
          <w:rFonts w:eastAsia="Times New Roman"/>
          <w:color w:val="000000"/>
          <w:szCs w:val="20"/>
        </w:rPr>
        <w:t>(1)</w:t>
      </w:r>
      <w:r w:rsidRPr="00A85AD1">
        <w:rPr>
          <w:rFonts w:eastAsia="Times New Roman"/>
          <w:color w:val="000000"/>
          <w:szCs w:val="20"/>
        </w:rPr>
        <w:tab/>
        <w:t xml:space="preserve">If ERCOT manually reduces the amount of an Ancillary Service that may be awarded to a Resource in Real-Time under paragraph (6) of Section 6.4.9.1.1, Ancillary Service Awards, and the reduction reduces the payment the QSE would have received under Section 6.7.2.1, Real-Time Ancillary Service Imbalance Payment or Charge, the QSE may be eligible for a Real-Time derated Ancillary Service capability payment under this Section. </w:t>
      </w:r>
    </w:p>
    <w:p w14:paraId="30BA3CE4" w14:textId="77777777" w:rsidR="00A85AD1" w:rsidRPr="00A85AD1" w:rsidRDefault="00A85AD1" w:rsidP="00A85AD1">
      <w:pPr>
        <w:spacing w:after="240"/>
        <w:ind w:left="720" w:hanging="720"/>
        <w:rPr>
          <w:rFonts w:eastAsia="Times New Roman"/>
          <w:color w:val="000000"/>
          <w:szCs w:val="20"/>
        </w:rPr>
      </w:pPr>
      <w:r w:rsidRPr="00A85AD1">
        <w:rPr>
          <w:rFonts w:eastAsia="Times New Roman"/>
          <w:color w:val="000000"/>
          <w:szCs w:val="20"/>
        </w:rPr>
        <w:t>(2)</w:t>
      </w:r>
      <w:r w:rsidRPr="00A85AD1">
        <w:rPr>
          <w:rFonts w:eastAsia="Times New Roman"/>
          <w:color w:val="000000"/>
          <w:szCs w:val="20"/>
        </w:rPr>
        <w:tab/>
        <w:t xml:space="preserve">In order to be eligible for a Real-Time derated Ancillary Service capability payment, the QSE must: </w:t>
      </w:r>
    </w:p>
    <w:p w14:paraId="73BEBC6F" w14:textId="77777777" w:rsidR="00A85AD1" w:rsidRPr="00A85AD1" w:rsidRDefault="00A85AD1" w:rsidP="00A85AD1">
      <w:pPr>
        <w:spacing w:after="240"/>
        <w:ind w:left="1440" w:hanging="720"/>
        <w:rPr>
          <w:rFonts w:eastAsia="Times New Roman"/>
          <w:color w:val="000000"/>
          <w:szCs w:val="20"/>
        </w:rPr>
      </w:pPr>
      <w:r w:rsidRPr="00A85AD1">
        <w:rPr>
          <w:rFonts w:eastAsia="Times New Roman"/>
          <w:color w:val="000000"/>
          <w:szCs w:val="20"/>
        </w:rPr>
        <w:t>(a)</w:t>
      </w:r>
      <w:r w:rsidRPr="00A85AD1">
        <w:rPr>
          <w:rFonts w:eastAsia="Times New Roman"/>
          <w:color w:val="000000"/>
          <w:szCs w:val="20"/>
        </w:rPr>
        <w:tab/>
        <w:t>File a timely Settlement and billing dispute, identifying the following items, by Settlement Interval:</w:t>
      </w:r>
    </w:p>
    <w:p w14:paraId="774FE4B5" w14:textId="77777777" w:rsidR="00A85AD1" w:rsidRPr="00A85AD1" w:rsidRDefault="00A85AD1" w:rsidP="00A85AD1">
      <w:pPr>
        <w:spacing w:after="240"/>
        <w:ind w:left="2160" w:hanging="720"/>
        <w:rPr>
          <w:rFonts w:eastAsia="Times New Roman"/>
          <w:szCs w:val="20"/>
        </w:rPr>
      </w:pPr>
      <w:r w:rsidRPr="00A85AD1">
        <w:rPr>
          <w:rFonts w:eastAsia="Times New Roman"/>
          <w:szCs w:val="20"/>
        </w:rPr>
        <w:t>(i)</w:t>
      </w:r>
      <w:r w:rsidRPr="00A85AD1">
        <w:rPr>
          <w:rFonts w:eastAsia="Times New Roman"/>
          <w:szCs w:val="20"/>
        </w:rPr>
        <w:tab/>
        <w:t>Dollar amount and calculation of the estimated Real-Time derated Ancillary Service capability payment;</w:t>
      </w:r>
    </w:p>
    <w:p w14:paraId="4F05F3A8" w14:textId="77777777" w:rsidR="00A85AD1" w:rsidRPr="00A85AD1" w:rsidRDefault="00A85AD1" w:rsidP="00A85AD1">
      <w:pPr>
        <w:spacing w:after="240"/>
        <w:ind w:left="2160" w:hanging="720"/>
        <w:rPr>
          <w:rFonts w:eastAsia="Times New Roman"/>
          <w:szCs w:val="20"/>
        </w:rPr>
      </w:pPr>
      <w:r w:rsidRPr="00A85AD1">
        <w:rPr>
          <w:rFonts w:eastAsia="Times New Roman"/>
          <w:szCs w:val="20"/>
        </w:rPr>
        <w:t>(ii)</w:t>
      </w:r>
      <w:r w:rsidRPr="00A85AD1">
        <w:rPr>
          <w:rFonts w:eastAsia="Times New Roman"/>
          <w:szCs w:val="20"/>
        </w:rPr>
        <w:tab/>
      </w:r>
      <w:r w:rsidRPr="00A85AD1">
        <w:rPr>
          <w:rFonts w:eastAsia="Times New Roman"/>
          <w:color w:val="000000"/>
          <w:szCs w:val="20"/>
        </w:rPr>
        <w:t>The quantity of Ancillary Service awards, by Ancillary Service product, that were not awarded due to ERCOT’s manual reduction of the Resource’s Ancillary Service capability;</w:t>
      </w:r>
    </w:p>
    <w:p w14:paraId="32615045" w14:textId="77777777" w:rsidR="00A85AD1" w:rsidRPr="00A85AD1" w:rsidRDefault="00A85AD1" w:rsidP="00A85AD1">
      <w:pPr>
        <w:spacing w:after="240"/>
        <w:ind w:left="2160" w:hanging="720"/>
        <w:rPr>
          <w:rFonts w:eastAsia="Times New Roman"/>
          <w:color w:val="000000"/>
          <w:szCs w:val="20"/>
        </w:rPr>
      </w:pPr>
      <w:r w:rsidRPr="00A85AD1">
        <w:rPr>
          <w:rFonts w:eastAsia="Times New Roman"/>
          <w:color w:val="000000"/>
          <w:szCs w:val="20"/>
        </w:rPr>
        <w:t>(iii)</w:t>
      </w:r>
      <w:r w:rsidRPr="00A85AD1">
        <w:rPr>
          <w:rFonts w:eastAsia="Times New Roman"/>
          <w:color w:val="000000"/>
          <w:szCs w:val="20"/>
        </w:rPr>
        <w:tab/>
        <w:t>Any additional revenues earned by the QSE under Section 6.6.3.1, Real-Time Energy Imbalance Payment or Charge at a Resource Node; and</w:t>
      </w:r>
    </w:p>
    <w:p w14:paraId="5A51318B" w14:textId="77777777" w:rsidR="00A85AD1" w:rsidRPr="00A85AD1" w:rsidRDefault="00A85AD1" w:rsidP="00A85AD1">
      <w:pPr>
        <w:spacing w:after="240"/>
        <w:ind w:left="2160" w:hanging="720"/>
        <w:rPr>
          <w:rFonts w:eastAsia="Times New Roman"/>
          <w:color w:val="000000"/>
          <w:szCs w:val="20"/>
        </w:rPr>
      </w:pPr>
      <w:r w:rsidRPr="00A85AD1">
        <w:rPr>
          <w:rFonts w:eastAsia="Times New Roman"/>
          <w:color w:val="000000"/>
          <w:szCs w:val="20"/>
        </w:rPr>
        <w:t>(iv)</w:t>
      </w:r>
      <w:r w:rsidRPr="00A85AD1">
        <w:rPr>
          <w:rFonts w:eastAsia="Times New Roman"/>
          <w:color w:val="000000"/>
          <w:szCs w:val="20"/>
        </w:rPr>
        <w:tab/>
        <w:t>Any additional revenues earned by the QSE under Section 6.7.2.1, Real-Time Ancillary Service Imbalance Payment or Charge.</w:t>
      </w:r>
    </w:p>
    <w:p w14:paraId="77E69076" w14:textId="77777777" w:rsidR="00A85AD1" w:rsidRPr="00A85AD1" w:rsidRDefault="00A85AD1" w:rsidP="00A85AD1">
      <w:pPr>
        <w:spacing w:after="240"/>
        <w:ind w:left="1440" w:hanging="720"/>
        <w:rPr>
          <w:rFonts w:eastAsia="Times New Roman"/>
          <w:color w:val="000000"/>
          <w:szCs w:val="20"/>
        </w:rPr>
      </w:pPr>
      <w:r w:rsidRPr="00A85AD1">
        <w:rPr>
          <w:rFonts w:eastAsia="Times New Roman"/>
          <w:color w:val="000000"/>
          <w:szCs w:val="20"/>
        </w:rPr>
        <w:t>(b)</w:t>
      </w:r>
      <w:r w:rsidRPr="00A85AD1">
        <w:rPr>
          <w:rFonts w:eastAsia="Times New Roman"/>
          <w:color w:val="000000"/>
          <w:szCs w:val="20"/>
        </w:rPr>
        <w:tab/>
        <w:t>Have submitted an Ancillary Service Offer for the disputed Settlement Interval(s).  The Ancillary Service Offer used to calculate the Real-Time derated Ancillary Service capability payment shall be the most recent offer received by ERCOT effective for the disputed Settlement Interval(s) before ERCOT manually reduced the amount of Ancillary Service to be awarded.</w:t>
      </w:r>
    </w:p>
    <w:p w14:paraId="6340FF71" w14:textId="77777777" w:rsidR="00A85AD1" w:rsidRPr="00A85AD1" w:rsidRDefault="00A85AD1" w:rsidP="00A85AD1">
      <w:pPr>
        <w:spacing w:after="240"/>
        <w:ind w:left="720" w:hanging="720"/>
        <w:rPr>
          <w:rFonts w:eastAsia="Times New Roman"/>
          <w:color w:val="000000"/>
          <w:szCs w:val="20"/>
        </w:rPr>
      </w:pPr>
      <w:r w:rsidRPr="00A85AD1">
        <w:rPr>
          <w:rFonts w:eastAsia="Times New Roman"/>
          <w:color w:val="000000"/>
          <w:szCs w:val="20"/>
        </w:rPr>
        <w:lastRenderedPageBreak/>
        <w:t>(3)</w:t>
      </w:r>
      <w:r w:rsidRPr="00A85AD1">
        <w:rPr>
          <w:rFonts w:eastAsia="Times New Roman"/>
          <w:color w:val="000000"/>
          <w:szCs w:val="20"/>
        </w:rPr>
        <w:tab/>
        <w:t xml:space="preserve">ERCOT shall attempt to validate the calculations provided by the QSE, and may request additional supporting documentation or explanation with respect to the submitted materials within 15 Business Days of receipt.  Additional information requested by ERCOT must be provided by the QSE within 15 Business Days of ERCOT’s request.  Upon determination by ERCOT that no additional supporting documentation or explanation is needed from the disputing QSE, ERCOT shall notify the QSE of its acceptance or rejection of the claim for the </w:t>
      </w:r>
      <w:r w:rsidRPr="00A85AD1">
        <w:rPr>
          <w:rFonts w:eastAsia="Times New Roman"/>
          <w:szCs w:val="20"/>
        </w:rPr>
        <w:t>Real-Time derated Ancillary Service capability payment</w:t>
      </w:r>
      <w:r w:rsidRPr="00A85AD1">
        <w:rPr>
          <w:rFonts w:eastAsia="Times New Roman"/>
          <w:color w:val="000000"/>
          <w:szCs w:val="20"/>
        </w:rPr>
        <w:t xml:space="preserve"> within 15 Business Days.</w:t>
      </w:r>
    </w:p>
    <w:p w14:paraId="4F948690" w14:textId="77777777" w:rsidR="00A85AD1" w:rsidRPr="00A85AD1" w:rsidRDefault="00A85AD1" w:rsidP="00A85AD1">
      <w:pPr>
        <w:spacing w:after="240"/>
        <w:ind w:left="720" w:hanging="720"/>
        <w:rPr>
          <w:rFonts w:eastAsia="Times New Roman"/>
          <w:color w:val="000000"/>
          <w:szCs w:val="20"/>
        </w:rPr>
      </w:pPr>
      <w:r w:rsidRPr="00A85AD1">
        <w:rPr>
          <w:rFonts w:eastAsia="Times New Roman"/>
          <w:color w:val="000000"/>
          <w:szCs w:val="20"/>
        </w:rPr>
        <w:t>(4)</w:t>
      </w:r>
      <w:r w:rsidRPr="00A85AD1">
        <w:rPr>
          <w:rFonts w:eastAsia="Times New Roman"/>
          <w:color w:val="000000"/>
          <w:szCs w:val="20"/>
        </w:rPr>
        <w:tab/>
        <w:t>The price used to determine the derated MWs that were not awarded due to the manual reduction shall be the Real-Time MCPC for the Ancillary Service that was reduced.</w:t>
      </w:r>
    </w:p>
    <w:p w14:paraId="0FFB2D77" w14:textId="77777777" w:rsidR="00A85AD1" w:rsidRPr="00A85AD1" w:rsidRDefault="00A85AD1" w:rsidP="00A85AD1">
      <w:pPr>
        <w:spacing w:after="240"/>
        <w:ind w:left="720" w:hanging="720"/>
        <w:rPr>
          <w:rFonts w:eastAsia="Times New Roman"/>
          <w:color w:val="000000"/>
          <w:szCs w:val="20"/>
        </w:rPr>
      </w:pPr>
      <w:r w:rsidRPr="00A85AD1">
        <w:rPr>
          <w:rFonts w:eastAsia="Times New Roman"/>
          <w:color w:val="000000"/>
          <w:szCs w:val="20"/>
        </w:rPr>
        <w:t>(5)</w:t>
      </w:r>
      <w:r w:rsidRPr="00A85AD1">
        <w:rPr>
          <w:rFonts w:eastAsia="Times New Roman"/>
          <w:color w:val="000000"/>
          <w:szCs w:val="20"/>
        </w:rPr>
        <w:tab/>
        <w:t>The amount recoverable under this section shall be capped by the Real-Time MCPC for the Ancillary Service that was reduced, multiplied by the reduced quantity.</w:t>
      </w:r>
    </w:p>
    <w:p w14:paraId="320BD7F7" w14:textId="77777777" w:rsidR="00A85AD1" w:rsidRPr="00A85AD1" w:rsidRDefault="00A85AD1" w:rsidP="00A85AD1">
      <w:pPr>
        <w:spacing w:after="240"/>
        <w:ind w:left="720" w:hanging="720"/>
        <w:rPr>
          <w:rFonts w:eastAsia="Times New Roman"/>
          <w:color w:val="000000"/>
          <w:szCs w:val="20"/>
        </w:rPr>
      </w:pPr>
      <w:r w:rsidRPr="00A85AD1">
        <w:rPr>
          <w:rFonts w:eastAsia="Times New Roman"/>
          <w:color w:val="000000"/>
          <w:szCs w:val="20"/>
        </w:rPr>
        <w:t>(6)</w:t>
      </w:r>
      <w:r w:rsidRPr="00A85AD1">
        <w:rPr>
          <w:rFonts w:eastAsia="Times New Roman"/>
          <w:color w:val="000000"/>
          <w:szCs w:val="20"/>
        </w:rPr>
        <w:tab/>
        <w:t>The amount recoverable under this Section shall be reduced by any additional revenue received by the QSE, as determined in paragraphs (2)(a)(iii) and (2)(a)(iv) above. </w:t>
      </w:r>
    </w:p>
    <w:p w14:paraId="0B68FF3E" w14:textId="77777777" w:rsidR="00A85AD1" w:rsidRPr="00A85AD1" w:rsidRDefault="00A85AD1" w:rsidP="00A85AD1">
      <w:pPr>
        <w:spacing w:after="240"/>
        <w:ind w:left="720" w:hanging="720"/>
        <w:rPr>
          <w:rFonts w:eastAsia="Times New Roman"/>
          <w:color w:val="000000"/>
          <w:szCs w:val="20"/>
        </w:rPr>
      </w:pPr>
      <w:r w:rsidRPr="00A85AD1">
        <w:rPr>
          <w:rFonts w:eastAsia="Times New Roman"/>
          <w:color w:val="000000"/>
          <w:szCs w:val="20"/>
        </w:rPr>
        <w:t>(7)</w:t>
      </w:r>
      <w:r w:rsidRPr="00A85AD1">
        <w:rPr>
          <w:rFonts w:eastAsia="Times New Roman"/>
          <w:color w:val="000000"/>
          <w:szCs w:val="20"/>
        </w:rPr>
        <w:tab/>
        <w:t xml:space="preserve">The Real-Time derated Ancillary Service capability payment for a given 15-minute Settlement Interval is calculated as follows:  </w:t>
      </w:r>
    </w:p>
    <w:p w14:paraId="56149F33" w14:textId="07FA4503" w:rsidR="00A85AD1" w:rsidRPr="00A85AD1" w:rsidRDefault="00A85AD1" w:rsidP="00A85AD1">
      <w:pPr>
        <w:spacing w:after="240"/>
        <w:ind w:left="2340" w:hanging="1620"/>
        <w:rPr>
          <w:rFonts w:eastAsia="Times New Roman"/>
          <w:color w:val="000000"/>
          <w:szCs w:val="20"/>
        </w:rPr>
      </w:pPr>
      <w:r w:rsidRPr="00A85AD1">
        <w:rPr>
          <w:rFonts w:eastAsia="Times New Roman"/>
          <w:b/>
          <w:bCs/>
          <w:szCs w:val="20"/>
          <w:lang w:val="pt-BR"/>
        </w:rPr>
        <w:t xml:space="preserve">RTDASAMT </w:t>
      </w:r>
      <w:r w:rsidRPr="00A85AD1">
        <w:rPr>
          <w:rFonts w:eastAsia="Times New Roman"/>
          <w:b/>
          <w:bCs/>
          <w:i/>
          <w:szCs w:val="20"/>
          <w:vertAlign w:val="subscript"/>
          <w:lang w:val="es-ES"/>
        </w:rPr>
        <w:t xml:space="preserve">q </w:t>
      </w:r>
      <w:r w:rsidRPr="00A85AD1">
        <w:rPr>
          <w:rFonts w:eastAsia="Times New Roman"/>
          <w:b/>
          <w:bCs/>
          <w:szCs w:val="20"/>
          <w:lang w:val="pt-BR"/>
        </w:rPr>
        <w:t xml:space="preserve">= </w:t>
      </w:r>
      <w:r w:rsidRPr="00A85AD1">
        <w:rPr>
          <w:rFonts w:eastAsia="Times New Roman"/>
          <w:b/>
          <w:bCs/>
          <w:szCs w:val="20"/>
          <w:vertAlign w:val="subscript"/>
          <w:lang w:val="es-ES"/>
        </w:rPr>
        <w:t xml:space="preserve"> </w:t>
      </w:r>
      <w:r w:rsidRPr="00A85AD1">
        <w:rPr>
          <w:rFonts w:eastAsia="Times New Roman"/>
          <w:b/>
          <w:bCs/>
          <w:szCs w:val="20"/>
          <w:lang w:val="es-ES"/>
        </w:rPr>
        <w:t xml:space="preserve">(-1) * </w:t>
      </w:r>
      <w:r w:rsidRPr="00A85AD1">
        <w:rPr>
          <w:rFonts w:eastAsia="Times New Roman"/>
          <w:b/>
          <w:bCs/>
          <w:szCs w:val="20"/>
        </w:rPr>
        <w:t>Max [0,</w:t>
      </w:r>
      <w:r w:rsidRPr="00A85AD1">
        <w:rPr>
          <w:rFonts w:eastAsia="Times New Roman"/>
          <w:szCs w:val="20"/>
        </w:rPr>
        <w:t xml:space="preserve"> </w:t>
      </w:r>
      <w:r w:rsidRPr="00A85AD1">
        <w:rPr>
          <w:rFonts w:eastAsia="Times New Roman"/>
          <w:b/>
          <w:bCs/>
          <w:szCs w:val="20"/>
          <w:lang w:val="es-ES"/>
        </w:rPr>
        <w:t>Min[(</w:t>
      </w:r>
      <w:r w:rsidRPr="00A85AD1">
        <w:rPr>
          <w:rFonts w:eastAsia="Times New Roman"/>
          <w:b/>
          <w:bCs/>
          <w:szCs w:val="20"/>
          <w:lang w:val="pt-BR"/>
        </w:rPr>
        <w:t xml:space="preserve">RTRUILD </w:t>
      </w:r>
      <w:r w:rsidRPr="00A85AD1">
        <w:rPr>
          <w:rFonts w:eastAsia="Times New Roman"/>
          <w:b/>
          <w:bCs/>
          <w:i/>
          <w:szCs w:val="20"/>
          <w:vertAlign w:val="subscript"/>
          <w:lang w:val="es-ES"/>
        </w:rPr>
        <w:t xml:space="preserve">q </w:t>
      </w:r>
      <w:r w:rsidRPr="00A85AD1">
        <w:rPr>
          <w:rFonts w:eastAsia="Times New Roman"/>
          <w:b/>
          <w:bCs/>
          <w:szCs w:val="20"/>
          <w:lang w:val="pt-BR"/>
        </w:rPr>
        <w:t xml:space="preserve">+ RTRDILD </w:t>
      </w:r>
      <w:r w:rsidRPr="00A85AD1">
        <w:rPr>
          <w:rFonts w:eastAsia="Times New Roman"/>
          <w:b/>
          <w:bCs/>
          <w:i/>
          <w:szCs w:val="20"/>
          <w:vertAlign w:val="subscript"/>
          <w:lang w:val="es-ES"/>
        </w:rPr>
        <w:t xml:space="preserve">q </w:t>
      </w:r>
      <w:r w:rsidRPr="00A85AD1">
        <w:rPr>
          <w:rFonts w:eastAsia="Times New Roman"/>
          <w:b/>
          <w:bCs/>
          <w:szCs w:val="20"/>
          <w:lang w:val="pt-BR"/>
        </w:rPr>
        <w:t xml:space="preserve">+ RTRRILD </w:t>
      </w:r>
      <w:r w:rsidRPr="00A85AD1">
        <w:rPr>
          <w:rFonts w:eastAsia="Times New Roman"/>
          <w:b/>
          <w:bCs/>
          <w:i/>
          <w:szCs w:val="20"/>
          <w:vertAlign w:val="subscript"/>
          <w:lang w:val="es-ES"/>
        </w:rPr>
        <w:t xml:space="preserve">q </w:t>
      </w:r>
      <w:r w:rsidRPr="00A85AD1">
        <w:rPr>
          <w:rFonts w:eastAsia="Times New Roman"/>
          <w:b/>
          <w:bCs/>
          <w:szCs w:val="20"/>
          <w:lang w:val="pt-BR"/>
        </w:rPr>
        <w:t xml:space="preserve">+ RTNSILD </w:t>
      </w:r>
      <w:r w:rsidRPr="00A85AD1">
        <w:rPr>
          <w:rFonts w:eastAsia="Times New Roman"/>
          <w:b/>
          <w:bCs/>
          <w:i/>
          <w:szCs w:val="20"/>
          <w:vertAlign w:val="subscript"/>
          <w:lang w:val="es-ES"/>
        </w:rPr>
        <w:t xml:space="preserve">q </w:t>
      </w:r>
      <w:r w:rsidRPr="00A85AD1">
        <w:rPr>
          <w:rFonts w:eastAsia="Times New Roman"/>
          <w:b/>
          <w:bCs/>
          <w:szCs w:val="20"/>
          <w:lang w:val="pt-BR"/>
        </w:rPr>
        <w:t xml:space="preserve">+ RTECRILD </w:t>
      </w:r>
      <w:r w:rsidRPr="00A85AD1">
        <w:rPr>
          <w:rFonts w:eastAsia="Times New Roman"/>
          <w:b/>
          <w:bCs/>
          <w:i/>
          <w:szCs w:val="20"/>
          <w:vertAlign w:val="subscript"/>
          <w:lang w:val="es-ES"/>
        </w:rPr>
        <w:t xml:space="preserve">q </w:t>
      </w:r>
      <w:r w:rsidRPr="00A85AD1">
        <w:rPr>
          <w:rFonts w:eastAsia="Times New Roman"/>
          <w:b/>
          <w:bCs/>
          <w:i/>
          <w:szCs w:val="20"/>
          <w:vertAlign w:val="subscript"/>
          <w:lang w:val="pt-BR"/>
        </w:rPr>
        <w:t xml:space="preserve"> </w:t>
      </w:r>
      <w:ins w:id="1528" w:author="ERCOT" w:date="2025-12-09T11:58:00Z" w16du:dateUtc="2025-12-09T17:58:00Z">
        <w:r w:rsidRPr="47A0B24F">
          <w:rPr>
            <w:rFonts w:eastAsia="Times New Roman"/>
            <w:b/>
            <w:bCs/>
            <w:lang w:val="pt-BR"/>
          </w:rPr>
          <w:t xml:space="preserve">+ RTDRRILD </w:t>
        </w:r>
        <w:r w:rsidRPr="47A0B24F">
          <w:rPr>
            <w:rFonts w:eastAsia="Times New Roman"/>
            <w:b/>
            <w:bCs/>
            <w:i/>
            <w:iCs/>
            <w:vertAlign w:val="subscript"/>
            <w:lang w:val="es-ES"/>
          </w:rPr>
          <w:t xml:space="preserve">q </w:t>
        </w:r>
        <w:r w:rsidRPr="47A0B24F">
          <w:rPr>
            <w:rFonts w:eastAsia="Times New Roman"/>
            <w:b/>
            <w:bCs/>
            <w:i/>
            <w:iCs/>
            <w:vertAlign w:val="subscript"/>
            <w:lang w:val="pt-BR"/>
          </w:rPr>
          <w:t xml:space="preserve"> </w:t>
        </w:r>
      </w:ins>
      <w:r w:rsidRPr="00A85AD1">
        <w:rPr>
          <w:rFonts w:eastAsia="Times New Roman"/>
          <w:b/>
          <w:bCs/>
          <w:szCs w:val="20"/>
          <w:lang w:val="pt-BR"/>
        </w:rPr>
        <w:t xml:space="preserve">– RTEIRD </w:t>
      </w:r>
      <w:r w:rsidRPr="00A85AD1">
        <w:rPr>
          <w:rFonts w:eastAsia="Times New Roman"/>
          <w:i/>
          <w:iCs/>
          <w:sz w:val="20"/>
          <w:szCs w:val="20"/>
          <w:vertAlign w:val="subscript"/>
        </w:rPr>
        <w:t>q</w:t>
      </w:r>
      <w:r w:rsidRPr="00A85AD1">
        <w:rPr>
          <w:rFonts w:eastAsia="Times New Roman"/>
          <w:b/>
          <w:bCs/>
          <w:szCs w:val="20"/>
          <w:lang w:val="pt-BR"/>
        </w:rPr>
        <w:t xml:space="preserve"> – RTASIRD</w:t>
      </w:r>
      <w:r w:rsidRPr="00A85AD1">
        <w:rPr>
          <w:rFonts w:eastAsia="Times New Roman"/>
          <w:b/>
          <w:bCs/>
          <w:i/>
          <w:szCs w:val="20"/>
          <w:vertAlign w:val="subscript"/>
          <w:lang w:val="pt-BR"/>
        </w:rPr>
        <w:t xml:space="preserve"> q</w:t>
      </w:r>
      <w:r w:rsidRPr="00A85AD1">
        <w:rPr>
          <w:rFonts w:eastAsia="Times New Roman"/>
          <w:b/>
          <w:bCs/>
          <w:szCs w:val="20"/>
          <w:lang w:val="es-ES"/>
        </w:rPr>
        <w:t xml:space="preserve">), </w:t>
      </w:r>
      <w:r w:rsidRPr="00A85AD1">
        <w:rPr>
          <w:rFonts w:eastAsia="Times New Roman"/>
          <w:position w:val="-18"/>
        </w:rPr>
        <w:object w:dxaOrig="285" w:dyaOrig="570" w14:anchorId="0D6A27BE">
          <v:shape id="_x0000_i1137" type="#_x0000_t75" style="width:12pt;height:30pt" o:ole="">
            <v:imagedata r:id="rId168" o:title=""/>
          </v:shape>
          <o:OLEObject Type="Embed" ProgID="Equation.3" ShapeID="_x0000_i1137" DrawAspect="Content" ObjectID="_1827312244" r:id="rId169"/>
        </w:object>
      </w:r>
      <w:r w:rsidRPr="00A85AD1">
        <w:rPr>
          <w:rFonts w:eastAsia="Times New Roman"/>
          <w:b/>
          <w:szCs w:val="20"/>
        </w:rPr>
        <w:t xml:space="preserve">RTDASCAP </w:t>
      </w:r>
      <w:r w:rsidRPr="00A85AD1">
        <w:rPr>
          <w:rFonts w:eastAsia="Times New Roman"/>
          <w:b/>
          <w:i/>
          <w:szCs w:val="20"/>
          <w:vertAlign w:val="subscript"/>
        </w:rPr>
        <w:t>q, r</w:t>
      </w:r>
      <w:r w:rsidRPr="00A85AD1">
        <w:rPr>
          <w:rFonts w:eastAsia="Times New Roman"/>
          <w:b/>
          <w:szCs w:val="20"/>
        </w:rPr>
        <w:t>]]</w:t>
      </w:r>
    </w:p>
    <w:p w14:paraId="702C51C6" w14:textId="77777777" w:rsidR="00A85AD1" w:rsidRPr="00A85AD1" w:rsidRDefault="00A85AD1" w:rsidP="00A85AD1">
      <w:pPr>
        <w:tabs>
          <w:tab w:val="left" w:pos="1440"/>
          <w:tab w:val="left" w:pos="2340"/>
        </w:tabs>
        <w:spacing w:after="240"/>
        <w:ind w:left="3420" w:hanging="2700"/>
        <w:jc w:val="both"/>
        <w:rPr>
          <w:rFonts w:eastAsia="Times New Roman"/>
          <w:bCs/>
          <w:szCs w:val="20"/>
          <w:lang w:val="pt-BR"/>
        </w:rPr>
      </w:pPr>
      <w:r w:rsidRPr="00A85AD1">
        <w:rPr>
          <w:rFonts w:eastAsia="Times New Roman"/>
          <w:bCs/>
          <w:szCs w:val="20"/>
          <w:lang w:val="pt-BR"/>
        </w:rPr>
        <w:t>Where:</w:t>
      </w:r>
    </w:p>
    <w:p w14:paraId="6F4A087F" w14:textId="77777777" w:rsidR="00A85AD1" w:rsidRPr="00A85AD1" w:rsidRDefault="00A85AD1" w:rsidP="00A85AD1">
      <w:pPr>
        <w:tabs>
          <w:tab w:val="left" w:pos="1440"/>
          <w:tab w:val="left" w:pos="2250"/>
        </w:tabs>
        <w:spacing w:after="240"/>
        <w:ind w:left="1980" w:hanging="1260"/>
        <w:jc w:val="both"/>
        <w:rPr>
          <w:rFonts w:eastAsia="Times New Roman"/>
          <w:bCs/>
          <w:i/>
          <w:szCs w:val="20"/>
          <w:vertAlign w:val="subscript"/>
          <w:lang w:val="pt-BR"/>
        </w:rPr>
      </w:pPr>
      <w:r w:rsidRPr="00A85AD1">
        <w:rPr>
          <w:rFonts w:eastAsia="Times New Roman"/>
          <w:szCs w:val="20"/>
        </w:rPr>
        <w:t xml:space="preserve">RTDASCAP </w:t>
      </w:r>
      <w:r w:rsidRPr="00A85AD1">
        <w:rPr>
          <w:rFonts w:eastAsia="Times New Roman"/>
          <w:i/>
          <w:szCs w:val="20"/>
          <w:vertAlign w:val="subscript"/>
        </w:rPr>
        <w:t>q. r</w:t>
      </w:r>
      <w:r w:rsidRPr="00A85AD1">
        <w:rPr>
          <w:rFonts w:eastAsia="Times New Roman"/>
          <w:szCs w:val="20"/>
        </w:rPr>
        <w:t xml:space="preserve"> =  (1/4) * (RTMCPCRU</w:t>
      </w:r>
      <w:r w:rsidRPr="00A85AD1">
        <w:rPr>
          <w:rFonts w:eastAsia="Times New Roman"/>
          <w:bCs/>
          <w:szCs w:val="20"/>
          <w:lang w:val="pt-BR"/>
        </w:rPr>
        <w:t xml:space="preserve"> * RTRUDQ </w:t>
      </w:r>
      <w:r w:rsidRPr="00A85AD1">
        <w:rPr>
          <w:rFonts w:eastAsia="Times New Roman"/>
          <w:bCs/>
          <w:i/>
          <w:szCs w:val="20"/>
          <w:vertAlign w:val="subscript"/>
          <w:lang w:val="pt-BR"/>
        </w:rPr>
        <w:t>q, r</w:t>
      </w:r>
      <w:r w:rsidRPr="00A85AD1">
        <w:rPr>
          <w:rFonts w:eastAsia="Times New Roman"/>
          <w:b/>
          <w:bCs/>
          <w:i/>
          <w:szCs w:val="20"/>
          <w:vertAlign w:val="subscript"/>
          <w:lang w:val="es-ES"/>
        </w:rPr>
        <w:t xml:space="preserve"> </w:t>
      </w:r>
      <w:r w:rsidRPr="00A85AD1">
        <w:rPr>
          <w:rFonts w:eastAsia="Times New Roman"/>
          <w:b/>
          <w:bCs/>
          <w:szCs w:val="20"/>
          <w:lang w:val="pt-BR"/>
        </w:rPr>
        <w:t xml:space="preserve">+ </w:t>
      </w:r>
      <w:r w:rsidRPr="00A85AD1">
        <w:rPr>
          <w:rFonts w:eastAsia="Times New Roman"/>
          <w:szCs w:val="20"/>
        </w:rPr>
        <w:t>RTMCPCRD</w:t>
      </w:r>
      <w:r w:rsidRPr="00A85AD1">
        <w:rPr>
          <w:rFonts w:eastAsia="Times New Roman"/>
          <w:bCs/>
          <w:szCs w:val="20"/>
          <w:lang w:val="pt-BR"/>
        </w:rPr>
        <w:t xml:space="preserve"> * RTRDDQ </w:t>
      </w:r>
      <w:r w:rsidRPr="00A85AD1">
        <w:rPr>
          <w:rFonts w:eastAsia="Times New Roman"/>
          <w:bCs/>
          <w:i/>
          <w:szCs w:val="20"/>
          <w:vertAlign w:val="subscript"/>
          <w:lang w:val="pt-BR"/>
        </w:rPr>
        <w:t xml:space="preserve">q, r </w:t>
      </w:r>
      <w:r w:rsidRPr="00A85AD1">
        <w:rPr>
          <w:rFonts w:eastAsia="Times New Roman"/>
          <w:b/>
          <w:bCs/>
          <w:szCs w:val="20"/>
          <w:lang w:val="pt-BR"/>
        </w:rPr>
        <w:t xml:space="preserve">+ </w:t>
      </w:r>
      <w:r w:rsidRPr="00A85AD1">
        <w:rPr>
          <w:rFonts w:eastAsia="Times New Roman"/>
          <w:szCs w:val="20"/>
        </w:rPr>
        <w:t>RTMCPCRR</w:t>
      </w:r>
      <w:r w:rsidRPr="00A85AD1">
        <w:rPr>
          <w:rFonts w:eastAsia="Times New Roman"/>
          <w:bCs/>
          <w:szCs w:val="20"/>
          <w:lang w:val="pt-BR"/>
        </w:rPr>
        <w:t xml:space="preserve"> * RTRRDQ </w:t>
      </w:r>
      <w:r w:rsidRPr="00A85AD1">
        <w:rPr>
          <w:rFonts w:eastAsia="Times New Roman"/>
          <w:bCs/>
          <w:i/>
          <w:szCs w:val="20"/>
          <w:vertAlign w:val="subscript"/>
          <w:lang w:val="pt-BR"/>
        </w:rPr>
        <w:t xml:space="preserve">q, r </w:t>
      </w:r>
      <w:r w:rsidRPr="00A85AD1">
        <w:rPr>
          <w:rFonts w:eastAsia="Times New Roman"/>
          <w:b/>
          <w:bCs/>
          <w:szCs w:val="20"/>
          <w:lang w:val="pt-BR"/>
        </w:rPr>
        <w:t xml:space="preserve">+ </w:t>
      </w:r>
      <w:r w:rsidRPr="00A85AD1">
        <w:rPr>
          <w:rFonts w:eastAsia="Times New Roman"/>
          <w:szCs w:val="20"/>
        </w:rPr>
        <w:t>RTMCPCNS</w:t>
      </w:r>
      <w:r w:rsidRPr="00A85AD1">
        <w:rPr>
          <w:rFonts w:eastAsia="Times New Roman"/>
          <w:bCs/>
          <w:szCs w:val="20"/>
          <w:lang w:val="pt-BR"/>
        </w:rPr>
        <w:t xml:space="preserve"> * RTNSDQ </w:t>
      </w:r>
      <w:r w:rsidRPr="00A85AD1">
        <w:rPr>
          <w:rFonts w:eastAsia="Times New Roman"/>
          <w:bCs/>
          <w:i/>
          <w:szCs w:val="20"/>
          <w:vertAlign w:val="subscript"/>
          <w:lang w:val="pt-BR"/>
        </w:rPr>
        <w:t xml:space="preserve">q, r </w:t>
      </w:r>
      <w:r w:rsidRPr="00A85AD1">
        <w:rPr>
          <w:rFonts w:eastAsia="Times New Roman"/>
          <w:b/>
          <w:bCs/>
          <w:szCs w:val="20"/>
          <w:lang w:val="pt-BR"/>
        </w:rPr>
        <w:t xml:space="preserve">+ </w:t>
      </w:r>
      <w:r w:rsidRPr="00A85AD1">
        <w:rPr>
          <w:rFonts w:eastAsia="Times New Roman"/>
          <w:bCs/>
          <w:i/>
          <w:szCs w:val="20"/>
          <w:vertAlign w:val="subscript"/>
          <w:lang w:val="pt-BR"/>
        </w:rPr>
        <w:t xml:space="preserve"> </w:t>
      </w:r>
    </w:p>
    <w:p w14:paraId="0634DBD0" w14:textId="43435D33" w:rsidR="00A85AD1" w:rsidRPr="00A85AD1" w:rsidRDefault="00A85AD1" w:rsidP="00A85AD1">
      <w:pPr>
        <w:tabs>
          <w:tab w:val="left" w:pos="1440"/>
          <w:tab w:val="left" w:pos="2250"/>
        </w:tabs>
        <w:spacing w:before="240" w:after="240"/>
        <w:ind w:left="1980" w:hanging="1350"/>
        <w:jc w:val="both"/>
        <w:rPr>
          <w:rFonts w:eastAsia="Times New Roman"/>
          <w:bCs/>
          <w:szCs w:val="20"/>
          <w:lang w:val="pt-BR"/>
        </w:rPr>
      </w:pPr>
      <w:r w:rsidRPr="00A85AD1">
        <w:rPr>
          <w:rFonts w:eastAsia="Times New Roman"/>
          <w:bCs/>
          <w:i/>
          <w:szCs w:val="20"/>
          <w:vertAlign w:val="subscript"/>
          <w:lang w:val="pt-BR"/>
        </w:rPr>
        <w:tab/>
      </w:r>
      <w:r w:rsidRPr="00A85AD1">
        <w:rPr>
          <w:rFonts w:eastAsia="Times New Roman"/>
          <w:bCs/>
          <w:i/>
          <w:szCs w:val="20"/>
          <w:vertAlign w:val="subscript"/>
          <w:lang w:val="pt-BR"/>
        </w:rPr>
        <w:tab/>
      </w:r>
      <w:r w:rsidRPr="00A85AD1">
        <w:rPr>
          <w:rFonts w:eastAsia="Times New Roman"/>
          <w:szCs w:val="20"/>
        </w:rPr>
        <w:t>RTMCPCECR</w:t>
      </w:r>
      <w:r w:rsidRPr="00A85AD1">
        <w:rPr>
          <w:rFonts w:eastAsia="Times New Roman"/>
          <w:bCs/>
          <w:szCs w:val="20"/>
          <w:lang w:val="pt-BR"/>
        </w:rPr>
        <w:t xml:space="preserve"> * RTECRDQ </w:t>
      </w:r>
      <w:r w:rsidRPr="00A85AD1">
        <w:rPr>
          <w:rFonts w:eastAsia="Times New Roman"/>
          <w:bCs/>
          <w:i/>
          <w:szCs w:val="20"/>
          <w:vertAlign w:val="subscript"/>
          <w:lang w:val="pt-BR"/>
        </w:rPr>
        <w:t>q, r</w:t>
      </w:r>
      <w:ins w:id="1529" w:author="ERCOT" w:date="2025-12-09T11:59:00Z" w16du:dateUtc="2025-12-09T17:59:00Z">
        <w:r>
          <w:rPr>
            <w:rFonts w:eastAsia="Times New Roman"/>
            <w:bCs/>
            <w:i/>
            <w:szCs w:val="20"/>
            <w:vertAlign w:val="subscript"/>
            <w:lang w:val="pt-BR"/>
          </w:rPr>
          <w:t xml:space="preserve"> </w:t>
        </w:r>
        <w:r w:rsidRPr="00E074F3">
          <w:rPr>
            <w:rFonts w:eastAsia="Times New Roman"/>
            <w:b/>
            <w:bCs/>
            <w:szCs w:val="20"/>
            <w:lang w:val="pt-BR"/>
          </w:rPr>
          <w:t xml:space="preserve">+ </w:t>
        </w:r>
        <w:r w:rsidRPr="00E074F3">
          <w:rPr>
            <w:rFonts w:eastAsia="Times New Roman"/>
            <w:bCs/>
            <w:i/>
            <w:szCs w:val="20"/>
            <w:vertAlign w:val="subscript"/>
            <w:lang w:val="pt-BR"/>
          </w:rPr>
          <w:t xml:space="preserve"> </w:t>
        </w:r>
        <w:r w:rsidRPr="00E074F3">
          <w:rPr>
            <w:rFonts w:eastAsia="Times New Roman"/>
            <w:szCs w:val="20"/>
          </w:rPr>
          <w:t>RTMCPC</w:t>
        </w:r>
        <w:r>
          <w:rPr>
            <w:rFonts w:eastAsia="Times New Roman"/>
            <w:szCs w:val="20"/>
          </w:rPr>
          <w:t>DR</w:t>
        </w:r>
        <w:r w:rsidRPr="00E074F3">
          <w:rPr>
            <w:rFonts w:eastAsia="Times New Roman"/>
            <w:szCs w:val="20"/>
          </w:rPr>
          <w:t>R</w:t>
        </w:r>
        <w:r w:rsidRPr="00E074F3">
          <w:rPr>
            <w:rFonts w:eastAsia="Times New Roman"/>
            <w:bCs/>
            <w:szCs w:val="20"/>
            <w:lang w:val="pt-BR"/>
          </w:rPr>
          <w:t xml:space="preserve"> * RT</w:t>
        </w:r>
        <w:r>
          <w:rPr>
            <w:rFonts w:eastAsia="Times New Roman"/>
            <w:bCs/>
            <w:szCs w:val="20"/>
            <w:lang w:val="pt-BR"/>
          </w:rPr>
          <w:t>DR</w:t>
        </w:r>
        <w:r w:rsidRPr="00E074F3">
          <w:rPr>
            <w:rFonts w:eastAsia="Times New Roman"/>
            <w:bCs/>
            <w:szCs w:val="20"/>
            <w:lang w:val="pt-BR"/>
          </w:rPr>
          <w:t xml:space="preserve">RDQ </w:t>
        </w:r>
        <w:r w:rsidRPr="00E074F3">
          <w:rPr>
            <w:rFonts w:eastAsia="Times New Roman"/>
            <w:bCs/>
            <w:i/>
            <w:szCs w:val="20"/>
            <w:vertAlign w:val="subscript"/>
            <w:lang w:val="pt-BR"/>
          </w:rPr>
          <w:t>q, r</w:t>
        </w:r>
      </w:ins>
      <w:r w:rsidRPr="00A85AD1">
        <w:rPr>
          <w:rFonts w:eastAsia="Times New Roman"/>
          <w:bCs/>
          <w:szCs w:val="20"/>
          <w:lang w:val="pt-BR"/>
        </w:rPr>
        <w:t>)</w:t>
      </w:r>
    </w:p>
    <w:p w14:paraId="34E16ECA" w14:textId="77777777" w:rsidR="00A85AD1" w:rsidRPr="00A85AD1" w:rsidRDefault="00A85AD1" w:rsidP="00A85AD1">
      <w:pPr>
        <w:ind w:left="720" w:hanging="720"/>
        <w:rPr>
          <w:rFonts w:eastAsia="Times New Roman"/>
          <w:b/>
          <w:iCs/>
        </w:rPr>
      </w:pPr>
      <w:r w:rsidRPr="00A85AD1">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3"/>
        <w:gridCol w:w="739"/>
        <w:gridCol w:w="6448"/>
      </w:tblGrid>
      <w:tr w:rsidR="00A85AD1" w:rsidRPr="00A85AD1" w14:paraId="782D948C" w14:textId="77777777" w:rsidTr="00D34EC1">
        <w:tc>
          <w:tcPr>
            <w:tcW w:w="1157" w:type="pct"/>
            <w:tcBorders>
              <w:top w:val="single" w:sz="4" w:space="0" w:color="auto"/>
              <w:left w:val="single" w:sz="4" w:space="0" w:color="auto"/>
              <w:bottom w:val="single" w:sz="4" w:space="0" w:color="auto"/>
              <w:right w:val="single" w:sz="4" w:space="0" w:color="auto"/>
            </w:tcBorders>
            <w:hideMark/>
          </w:tcPr>
          <w:p w14:paraId="47640603" w14:textId="77777777" w:rsidR="00A85AD1" w:rsidRPr="00A85AD1" w:rsidRDefault="00A85AD1" w:rsidP="00A85AD1">
            <w:pPr>
              <w:spacing w:after="240"/>
              <w:rPr>
                <w:rFonts w:eastAsia="Times New Roman"/>
                <w:b/>
                <w:iCs/>
                <w:sz w:val="20"/>
                <w:szCs w:val="20"/>
              </w:rPr>
            </w:pPr>
            <w:r w:rsidRPr="00A85AD1">
              <w:rPr>
                <w:rFonts w:eastAsia="Times New Roman"/>
                <w:b/>
                <w:iCs/>
                <w:sz w:val="20"/>
                <w:szCs w:val="20"/>
              </w:rPr>
              <w:t>Variable</w:t>
            </w:r>
          </w:p>
        </w:tc>
        <w:tc>
          <w:tcPr>
            <w:tcW w:w="395" w:type="pct"/>
            <w:tcBorders>
              <w:top w:val="single" w:sz="4" w:space="0" w:color="auto"/>
              <w:left w:val="single" w:sz="4" w:space="0" w:color="auto"/>
              <w:bottom w:val="single" w:sz="4" w:space="0" w:color="auto"/>
              <w:right w:val="single" w:sz="4" w:space="0" w:color="auto"/>
            </w:tcBorders>
            <w:hideMark/>
          </w:tcPr>
          <w:p w14:paraId="634777A1" w14:textId="77777777" w:rsidR="00A85AD1" w:rsidRPr="00A85AD1" w:rsidRDefault="00A85AD1" w:rsidP="00A85AD1">
            <w:pPr>
              <w:spacing w:after="240"/>
              <w:rPr>
                <w:rFonts w:eastAsia="Times New Roman"/>
                <w:b/>
                <w:iCs/>
                <w:sz w:val="20"/>
                <w:szCs w:val="20"/>
              </w:rPr>
            </w:pPr>
            <w:r w:rsidRPr="00A85AD1">
              <w:rPr>
                <w:rFonts w:eastAsia="Times New Roman"/>
                <w:b/>
                <w:iCs/>
                <w:sz w:val="20"/>
                <w:szCs w:val="20"/>
              </w:rPr>
              <w:t>Unit</w:t>
            </w:r>
          </w:p>
        </w:tc>
        <w:tc>
          <w:tcPr>
            <w:tcW w:w="3448" w:type="pct"/>
            <w:tcBorders>
              <w:top w:val="single" w:sz="4" w:space="0" w:color="auto"/>
              <w:left w:val="single" w:sz="4" w:space="0" w:color="auto"/>
              <w:bottom w:val="single" w:sz="4" w:space="0" w:color="auto"/>
              <w:right w:val="single" w:sz="4" w:space="0" w:color="auto"/>
            </w:tcBorders>
            <w:hideMark/>
          </w:tcPr>
          <w:p w14:paraId="47C553D3" w14:textId="77777777" w:rsidR="00A85AD1" w:rsidRPr="00A85AD1" w:rsidRDefault="00A85AD1" w:rsidP="00A85AD1">
            <w:pPr>
              <w:spacing w:after="240"/>
              <w:rPr>
                <w:rFonts w:eastAsia="Times New Roman"/>
                <w:b/>
                <w:iCs/>
                <w:sz w:val="20"/>
                <w:szCs w:val="20"/>
              </w:rPr>
            </w:pPr>
            <w:r w:rsidRPr="00A85AD1">
              <w:rPr>
                <w:rFonts w:eastAsia="Times New Roman"/>
                <w:b/>
                <w:iCs/>
                <w:sz w:val="20"/>
                <w:szCs w:val="20"/>
              </w:rPr>
              <w:t>Description</w:t>
            </w:r>
          </w:p>
        </w:tc>
      </w:tr>
      <w:tr w:rsidR="00A85AD1" w:rsidRPr="00A85AD1" w14:paraId="4FC462D7" w14:textId="77777777" w:rsidTr="00D34EC1">
        <w:tc>
          <w:tcPr>
            <w:tcW w:w="1157" w:type="pct"/>
            <w:tcBorders>
              <w:top w:val="single" w:sz="4" w:space="0" w:color="auto"/>
              <w:left w:val="single" w:sz="4" w:space="0" w:color="auto"/>
              <w:bottom w:val="single" w:sz="4" w:space="0" w:color="auto"/>
              <w:right w:val="single" w:sz="4" w:space="0" w:color="auto"/>
            </w:tcBorders>
            <w:hideMark/>
          </w:tcPr>
          <w:p w14:paraId="07A8C955" w14:textId="77777777" w:rsidR="00A85AD1" w:rsidRPr="00A85AD1" w:rsidRDefault="00A85AD1" w:rsidP="00A85AD1">
            <w:pPr>
              <w:spacing w:after="60"/>
              <w:rPr>
                <w:rFonts w:eastAsia="Times New Roman"/>
                <w:iCs/>
                <w:sz w:val="20"/>
                <w:szCs w:val="20"/>
              </w:rPr>
            </w:pPr>
            <w:r w:rsidRPr="00A85AD1">
              <w:rPr>
                <w:rFonts w:eastAsia="Times New Roman"/>
                <w:bCs/>
                <w:sz w:val="20"/>
                <w:szCs w:val="20"/>
                <w:lang w:val="pt-BR"/>
              </w:rPr>
              <w:t>RTDASAMT</w:t>
            </w:r>
            <w:r w:rsidRPr="00A85AD1">
              <w:rPr>
                <w:rFonts w:eastAsia="Times New Roman"/>
                <w:bCs/>
                <w:szCs w:val="20"/>
                <w:lang w:val="pt-BR"/>
              </w:rPr>
              <w:t xml:space="preserve"> </w:t>
            </w:r>
            <w:r w:rsidRPr="00A85AD1">
              <w:rPr>
                <w:rFonts w:eastAsia="Times New Roman"/>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714068C4" w14:textId="77777777" w:rsidR="00A85AD1" w:rsidRPr="00A85AD1" w:rsidRDefault="00A85AD1" w:rsidP="00A85AD1">
            <w:pPr>
              <w:spacing w:after="60"/>
              <w:rPr>
                <w:rFonts w:eastAsia="Times New Roman"/>
                <w:iCs/>
                <w:sz w:val="20"/>
                <w:szCs w:val="20"/>
              </w:rPr>
            </w:pPr>
            <w:r w:rsidRPr="00A85AD1">
              <w:rPr>
                <w:rFonts w:eastAsia="Times New Roman"/>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4F000B75" w14:textId="77777777" w:rsidR="00A85AD1" w:rsidRPr="00A85AD1" w:rsidRDefault="00A85AD1" w:rsidP="00A85AD1">
            <w:pPr>
              <w:spacing w:after="60"/>
              <w:rPr>
                <w:rFonts w:eastAsia="Times New Roman"/>
                <w:iCs/>
                <w:sz w:val="20"/>
                <w:szCs w:val="20"/>
              </w:rPr>
            </w:pPr>
            <w:r w:rsidRPr="00A85AD1">
              <w:rPr>
                <w:rFonts w:eastAsia="Times New Roman"/>
                <w:i/>
                <w:iCs/>
                <w:sz w:val="20"/>
                <w:szCs w:val="20"/>
              </w:rPr>
              <w:t>Real-Time Derated Ancillary Service Amount</w:t>
            </w:r>
            <w:r w:rsidRPr="00A85AD1">
              <w:rPr>
                <w:rFonts w:eastAsia="Times New Roman"/>
                <w:iCs/>
                <w:sz w:val="20"/>
                <w:szCs w:val="20"/>
              </w:rPr>
              <w:t xml:space="preserve">—The payment to QSE </w:t>
            </w:r>
            <w:r w:rsidRPr="00A85AD1">
              <w:rPr>
                <w:rFonts w:eastAsia="Times New Roman"/>
                <w:i/>
                <w:iCs/>
                <w:sz w:val="20"/>
                <w:szCs w:val="20"/>
              </w:rPr>
              <w:t>q</w:t>
            </w:r>
            <w:r w:rsidRPr="00A85AD1">
              <w:rPr>
                <w:rFonts w:eastAsia="Times New Roman"/>
                <w:iCs/>
                <w:sz w:val="20"/>
                <w:szCs w:val="20"/>
              </w:rPr>
              <w:t xml:space="preserve"> for amounts recoverable resulting from a manual reduction of Ancillary Services by ERCOT for the 15-minute Settlement Interval.</w:t>
            </w:r>
          </w:p>
        </w:tc>
      </w:tr>
      <w:tr w:rsidR="00A85AD1" w:rsidRPr="00A85AD1" w14:paraId="5E6302EC" w14:textId="77777777" w:rsidTr="00D34EC1">
        <w:tc>
          <w:tcPr>
            <w:tcW w:w="1157" w:type="pct"/>
            <w:tcBorders>
              <w:top w:val="single" w:sz="4" w:space="0" w:color="auto"/>
              <w:left w:val="single" w:sz="4" w:space="0" w:color="auto"/>
              <w:bottom w:val="single" w:sz="4" w:space="0" w:color="auto"/>
              <w:right w:val="single" w:sz="4" w:space="0" w:color="auto"/>
            </w:tcBorders>
            <w:hideMark/>
          </w:tcPr>
          <w:p w14:paraId="3C10BC0E" w14:textId="77777777" w:rsidR="00A85AD1" w:rsidRPr="00A85AD1" w:rsidRDefault="00A85AD1" w:rsidP="00A85AD1">
            <w:pPr>
              <w:spacing w:after="60"/>
              <w:rPr>
                <w:rFonts w:eastAsia="Times New Roman"/>
                <w:iCs/>
                <w:sz w:val="20"/>
                <w:szCs w:val="20"/>
              </w:rPr>
            </w:pPr>
            <w:r w:rsidRPr="00A85AD1">
              <w:rPr>
                <w:rFonts w:eastAsia="Times New Roman"/>
                <w:bCs/>
                <w:sz w:val="20"/>
                <w:szCs w:val="20"/>
                <w:lang w:val="pt-BR"/>
              </w:rPr>
              <w:t>RTRUILD</w:t>
            </w:r>
            <w:r w:rsidRPr="00A85AD1">
              <w:rPr>
                <w:rFonts w:eastAsia="Times New Roman"/>
                <w:b/>
                <w:bCs/>
                <w:szCs w:val="20"/>
                <w:lang w:val="pt-BR"/>
              </w:rPr>
              <w:t xml:space="preserve"> </w:t>
            </w:r>
            <w:r w:rsidRPr="00A85AD1">
              <w:rPr>
                <w:rFonts w:eastAsia="Times New Roman"/>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690B38C7" w14:textId="77777777" w:rsidR="00A85AD1" w:rsidRPr="00A85AD1" w:rsidRDefault="00A85AD1" w:rsidP="00A85AD1">
            <w:pPr>
              <w:spacing w:after="60"/>
              <w:rPr>
                <w:rFonts w:eastAsia="Times New Roman"/>
                <w:iCs/>
                <w:sz w:val="20"/>
                <w:szCs w:val="20"/>
              </w:rPr>
            </w:pPr>
            <w:r w:rsidRPr="00A85AD1">
              <w:rPr>
                <w:rFonts w:eastAsia="Times New Roman"/>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6E8E265F" w14:textId="77777777" w:rsidR="00A85AD1" w:rsidRPr="00A85AD1" w:rsidRDefault="00A85AD1" w:rsidP="00A85AD1">
            <w:pPr>
              <w:spacing w:after="60"/>
              <w:rPr>
                <w:rFonts w:eastAsia="Times New Roman"/>
                <w:i/>
                <w:iCs/>
                <w:sz w:val="20"/>
                <w:szCs w:val="20"/>
              </w:rPr>
            </w:pPr>
            <w:r w:rsidRPr="00A85AD1">
              <w:rPr>
                <w:rFonts w:eastAsia="Times New Roman"/>
                <w:i/>
                <w:iCs/>
                <w:sz w:val="20"/>
                <w:szCs w:val="20"/>
              </w:rPr>
              <w:t>Real-Time Derated Regulation Up Imbalance Losses for Deration</w:t>
            </w:r>
            <w:r w:rsidRPr="00A85AD1">
              <w:rPr>
                <w:rFonts w:eastAsia="Times New Roman"/>
                <w:iCs/>
                <w:sz w:val="20"/>
                <w:szCs w:val="20"/>
              </w:rPr>
              <w:t xml:space="preserve">—The payments not made to QSE </w:t>
            </w:r>
            <w:r w:rsidRPr="00A85AD1">
              <w:rPr>
                <w:rFonts w:eastAsia="Times New Roman"/>
                <w:i/>
                <w:iCs/>
                <w:sz w:val="20"/>
                <w:szCs w:val="20"/>
              </w:rPr>
              <w:t>q</w:t>
            </w:r>
            <w:r w:rsidRPr="00A85AD1">
              <w:rPr>
                <w:rFonts w:eastAsia="Times New Roman"/>
                <w:iCs/>
                <w:sz w:val="20"/>
                <w:szCs w:val="20"/>
              </w:rPr>
              <w:t xml:space="preserve"> under paragraph (1) of Section 6.7.2.2, Regulation Up Service Payments and Charges, for the 15-minute Settlement Interval.</w:t>
            </w:r>
          </w:p>
        </w:tc>
      </w:tr>
      <w:tr w:rsidR="00A85AD1" w:rsidRPr="00A85AD1" w14:paraId="34D480EE" w14:textId="77777777" w:rsidTr="00D34EC1">
        <w:tc>
          <w:tcPr>
            <w:tcW w:w="1157" w:type="pct"/>
            <w:tcBorders>
              <w:top w:val="single" w:sz="4" w:space="0" w:color="auto"/>
              <w:left w:val="single" w:sz="4" w:space="0" w:color="auto"/>
              <w:bottom w:val="single" w:sz="4" w:space="0" w:color="auto"/>
              <w:right w:val="single" w:sz="4" w:space="0" w:color="auto"/>
            </w:tcBorders>
            <w:hideMark/>
          </w:tcPr>
          <w:p w14:paraId="1773EDAE" w14:textId="77777777" w:rsidR="00A85AD1" w:rsidRPr="00A85AD1" w:rsidRDefault="00A85AD1" w:rsidP="00A85AD1">
            <w:pPr>
              <w:spacing w:after="60"/>
              <w:rPr>
                <w:rFonts w:eastAsia="Times New Roman"/>
                <w:bCs/>
                <w:sz w:val="20"/>
                <w:szCs w:val="20"/>
                <w:lang w:val="pt-BR"/>
              </w:rPr>
            </w:pPr>
            <w:r w:rsidRPr="00A85AD1">
              <w:rPr>
                <w:rFonts w:eastAsia="Times New Roman"/>
                <w:bCs/>
                <w:sz w:val="20"/>
                <w:szCs w:val="20"/>
                <w:lang w:val="pt-BR"/>
              </w:rPr>
              <w:t xml:space="preserve">RTRDILD </w:t>
            </w:r>
            <w:r w:rsidRPr="00A85AD1">
              <w:rPr>
                <w:rFonts w:eastAsia="Times New Roman"/>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5571ECCC" w14:textId="77777777" w:rsidR="00A85AD1" w:rsidRPr="00A85AD1" w:rsidRDefault="00A85AD1" w:rsidP="00A85AD1">
            <w:pPr>
              <w:spacing w:after="60"/>
              <w:rPr>
                <w:rFonts w:eastAsia="Times New Roman"/>
                <w:bCs/>
                <w:sz w:val="20"/>
                <w:szCs w:val="20"/>
                <w:lang w:val="pt-BR"/>
              </w:rPr>
            </w:pPr>
            <w:r w:rsidRPr="00A85AD1">
              <w:rPr>
                <w:rFonts w:eastAsia="Times New Roman"/>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0E963DFB" w14:textId="77777777" w:rsidR="00A85AD1" w:rsidRPr="00A85AD1" w:rsidRDefault="00A85AD1" w:rsidP="00A85AD1">
            <w:pPr>
              <w:spacing w:after="60"/>
              <w:rPr>
                <w:rFonts w:eastAsia="Times New Roman"/>
                <w:bCs/>
                <w:sz w:val="20"/>
                <w:szCs w:val="20"/>
                <w:lang w:val="pt-BR"/>
              </w:rPr>
            </w:pPr>
            <w:r w:rsidRPr="00A85AD1">
              <w:rPr>
                <w:rFonts w:eastAsia="Times New Roman"/>
                <w:bCs/>
                <w:i/>
                <w:sz w:val="20"/>
                <w:szCs w:val="20"/>
                <w:lang w:val="pt-BR"/>
              </w:rPr>
              <w:t>Real-Time Derated Regulation Down Imbalance Losses for Deration</w:t>
            </w:r>
            <w:r w:rsidRPr="00A85AD1">
              <w:rPr>
                <w:rFonts w:eastAsia="Times New Roman"/>
                <w:bCs/>
                <w:sz w:val="20"/>
                <w:szCs w:val="20"/>
                <w:lang w:val="pt-BR"/>
              </w:rPr>
              <w:t xml:space="preserve">—The payments </w:t>
            </w:r>
            <w:r w:rsidRPr="00A85AD1">
              <w:rPr>
                <w:rFonts w:eastAsia="Times New Roman"/>
                <w:iCs/>
                <w:sz w:val="20"/>
                <w:szCs w:val="20"/>
              </w:rPr>
              <w:t xml:space="preserve">not made </w:t>
            </w:r>
            <w:r w:rsidRPr="00A85AD1">
              <w:rPr>
                <w:rFonts w:eastAsia="Times New Roman"/>
                <w:bCs/>
                <w:sz w:val="20"/>
                <w:szCs w:val="20"/>
                <w:lang w:val="pt-BR"/>
              </w:rPr>
              <w:t xml:space="preserve">to QSE </w:t>
            </w:r>
            <w:r w:rsidRPr="00A85AD1">
              <w:rPr>
                <w:rFonts w:eastAsia="Times New Roman"/>
                <w:bCs/>
                <w:i/>
                <w:sz w:val="20"/>
                <w:szCs w:val="20"/>
                <w:lang w:val="pt-BR"/>
              </w:rPr>
              <w:t>q</w:t>
            </w:r>
            <w:r w:rsidRPr="00A85AD1">
              <w:rPr>
                <w:rFonts w:eastAsia="Times New Roman"/>
                <w:bCs/>
                <w:sz w:val="20"/>
                <w:szCs w:val="20"/>
                <w:lang w:val="pt-BR"/>
              </w:rPr>
              <w:t xml:space="preserve"> under paragraph (1) of Section 6.7.2.3, Regulation Down Service Payments and Charges, for the 15-minute Settlement Interval.</w:t>
            </w:r>
          </w:p>
        </w:tc>
      </w:tr>
      <w:tr w:rsidR="00A85AD1" w:rsidRPr="00A85AD1" w14:paraId="23503B77" w14:textId="77777777" w:rsidTr="00D34EC1">
        <w:tc>
          <w:tcPr>
            <w:tcW w:w="1157" w:type="pct"/>
            <w:tcBorders>
              <w:top w:val="single" w:sz="4" w:space="0" w:color="auto"/>
              <w:left w:val="single" w:sz="4" w:space="0" w:color="auto"/>
              <w:bottom w:val="single" w:sz="4" w:space="0" w:color="auto"/>
              <w:right w:val="single" w:sz="4" w:space="0" w:color="auto"/>
            </w:tcBorders>
            <w:hideMark/>
          </w:tcPr>
          <w:p w14:paraId="5762ED85" w14:textId="77777777" w:rsidR="00A85AD1" w:rsidRPr="00A85AD1" w:rsidRDefault="00A85AD1" w:rsidP="00A85AD1">
            <w:pPr>
              <w:spacing w:after="60"/>
              <w:rPr>
                <w:rFonts w:eastAsia="Times New Roman"/>
                <w:bCs/>
                <w:sz w:val="20"/>
                <w:szCs w:val="20"/>
                <w:lang w:val="pt-BR"/>
              </w:rPr>
            </w:pPr>
            <w:r w:rsidRPr="00A85AD1">
              <w:rPr>
                <w:rFonts w:eastAsia="Times New Roman"/>
                <w:bCs/>
                <w:sz w:val="20"/>
                <w:szCs w:val="20"/>
                <w:lang w:val="pt-BR"/>
              </w:rPr>
              <w:t xml:space="preserve">RTRRILD </w:t>
            </w:r>
            <w:r w:rsidRPr="00A85AD1">
              <w:rPr>
                <w:rFonts w:eastAsia="Times New Roman"/>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093EF6F7" w14:textId="77777777" w:rsidR="00A85AD1" w:rsidRPr="00A85AD1" w:rsidRDefault="00A85AD1" w:rsidP="00A85AD1">
            <w:pPr>
              <w:spacing w:after="60"/>
              <w:rPr>
                <w:rFonts w:eastAsia="Times New Roman"/>
                <w:bCs/>
                <w:sz w:val="20"/>
                <w:szCs w:val="20"/>
                <w:lang w:val="pt-BR"/>
              </w:rPr>
            </w:pPr>
            <w:r w:rsidRPr="00A85AD1">
              <w:rPr>
                <w:rFonts w:eastAsia="Times New Roman"/>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4F950792" w14:textId="77777777" w:rsidR="00A85AD1" w:rsidRPr="00A85AD1" w:rsidRDefault="00A85AD1" w:rsidP="00A85AD1">
            <w:pPr>
              <w:spacing w:after="60"/>
              <w:rPr>
                <w:rFonts w:eastAsia="Times New Roman"/>
                <w:bCs/>
                <w:sz w:val="20"/>
                <w:szCs w:val="20"/>
                <w:lang w:val="pt-BR"/>
              </w:rPr>
            </w:pPr>
            <w:r w:rsidRPr="00A85AD1">
              <w:rPr>
                <w:rFonts w:eastAsia="Times New Roman"/>
                <w:bCs/>
                <w:i/>
                <w:sz w:val="20"/>
                <w:szCs w:val="20"/>
                <w:lang w:val="pt-BR"/>
              </w:rPr>
              <w:t>Real-Time Derated Responsive Reserve Imbalance Losses for Deration</w:t>
            </w:r>
            <w:r w:rsidRPr="00A85AD1">
              <w:rPr>
                <w:rFonts w:eastAsia="Times New Roman"/>
                <w:bCs/>
                <w:sz w:val="20"/>
                <w:szCs w:val="20"/>
                <w:lang w:val="pt-BR"/>
              </w:rPr>
              <w:t xml:space="preserve">—The payments </w:t>
            </w:r>
            <w:r w:rsidRPr="00A85AD1">
              <w:rPr>
                <w:rFonts w:eastAsia="Times New Roman"/>
                <w:iCs/>
                <w:sz w:val="20"/>
                <w:szCs w:val="20"/>
              </w:rPr>
              <w:t xml:space="preserve">not made </w:t>
            </w:r>
            <w:r w:rsidRPr="00A85AD1">
              <w:rPr>
                <w:rFonts w:eastAsia="Times New Roman"/>
                <w:bCs/>
                <w:sz w:val="20"/>
                <w:szCs w:val="20"/>
                <w:lang w:val="pt-BR"/>
              </w:rPr>
              <w:t xml:space="preserve">to QSE </w:t>
            </w:r>
            <w:r w:rsidRPr="00A85AD1">
              <w:rPr>
                <w:rFonts w:eastAsia="Times New Roman"/>
                <w:bCs/>
                <w:i/>
                <w:sz w:val="20"/>
                <w:szCs w:val="20"/>
                <w:lang w:val="pt-BR"/>
              </w:rPr>
              <w:t>q</w:t>
            </w:r>
            <w:r w:rsidRPr="00A85AD1">
              <w:rPr>
                <w:rFonts w:eastAsia="Times New Roman"/>
                <w:bCs/>
                <w:sz w:val="20"/>
                <w:szCs w:val="20"/>
                <w:lang w:val="pt-BR"/>
              </w:rPr>
              <w:t xml:space="preserve"> under paragraph (1) of Section 6.7.2.4, </w:t>
            </w:r>
            <w:r w:rsidRPr="00A85AD1">
              <w:rPr>
                <w:rFonts w:eastAsia="Times New Roman"/>
                <w:bCs/>
                <w:sz w:val="20"/>
                <w:szCs w:val="20"/>
                <w:lang w:val="pt-BR"/>
              </w:rPr>
              <w:lastRenderedPageBreak/>
              <w:t>Responsive Reserve Payments and Charges, for the 15-minute Settlement Interval.</w:t>
            </w:r>
          </w:p>
        </w:tc>
      </w:tr>
      <w:tr w:rsidR="00A85AD1" w:rsidRPr="00A85AD1" w14:paraId="6C45F22C" w14:textId="77777777" w:rsidTr="00D34EC1">
        <w:tc>
          <w:tcPr>
            <w:tcW w:w="1157" w:type="pct"/>
            <w:tcBorders>
              <w:top w:val="single" w:sz="4" w:space="0" w:color="auto"/>
              <w:left w:val="single" w:sz="4" w:space="0" w:color="auto"/>
              <w:bottom w:val="single" w:sz="4" w:space="0" w:color="auto"/>
              <w:right w:val="single" w:sz="4" w:space="0" w:color="auto"/>
            </w:tcBorders>
            <w:hideMark/>
          </w:tcPr>
          <w:p w14:paraId="58060C63" w14:textId="77777777" w:rsidR="00A85AD1" w:rsidRPr="00A85AD1" w:rsidRDefault="00A85AD1" w:rsidP="00A85AD1">
            <w:pPr>
              <w:spacing w:after="60"/>
              <w:rPr>
                <w:rFonts w:eastAsia="Times New Roman"/>
                <w:bCs/>
                <w:sz w:val="20"/>
                <w:szCs w:val="20"/>
                <w:lang w:val="pt-BR"/>
              </w:rPr>
            </w:pPr>
            <w:r w:rsidRPr="00A85AD1">
              <w:rPr>
                <w:rFonts w:eastAsia="Times New Roman"/>
                <w:bCs/>
                <w:sz w:val="20"/>
                <w:szCs w:val="20"/>
                <w:lang w:val="pt-BR"/>
              </w:rPr>
              <w:lastRenderedPageBreak/>
              <w:t xml:space="preserve">RTNSILD </w:t>
            </w:r>
            <w:r w:rsidRPr="00A85AD1">
              <w:rPr>
                <w:rFonts w:eastAsia="Times New Roman"/>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7B1608BB" w14:textId="77777777" w:rsidR="00A85AD1" w:rsidRPr="00A85AD1" w:rsidRDefault="00A85AD1" w:rsidP="00A85AD1">
            <w:pPr>
              <w:spacing w:after="60"/>
              <w:rPr>
                <w:rFonts w:eastAsia="Times New Roman"/>
                <w:bCs/>
                <w:sz w:val="20"/>
                <w:szCs w:val="20"/>
                <w:lang w:val="pt-BR"/>
              </w:rPr>
            </w:pPr>
            <w:r w:rsidRPr="00A85AD1">
              <w:rPr>
                <w:rFonts w:eastAsia="Times New Roman"/>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1759D4D0" w14:textId="77777777" w:rsidR="00A85AD1" w:rsidRPr="00A85AD1" w:rsidRDefault="00A85AD1" w:rsidP="00A85AD1">
            <w:pPr>
              <w:spacing w:after="60"/>
              <w:rPr>
                <w:rFonts w:eastAsia="Times New Roman"/>
                <w:bCs/>
                <w:sz w:val="20"/>
                <w:szCs w:val="20"/>
                <w:lang w:val="pt-BR"/>
              </w:rPr>
            </w:pPr>
            <w:r w:rsidRPr="00A85AD1">
              <w:rPr>
                <w:rFonts w:eastAsia="Times New Roman"/>
                <w:bCs/>
                <w:i/>
                <w:sz w:val="20"/>
                <w:szCs w:val="20"/>
                <w:lang w:val="pt-BR"/>
              </w:rPr>
              <w:t>Real-Time Derated Non-Spin Imbalance Losses for Deration</w:t>
            </w:r>
            <w:r w:rsidRPr="00A85AD1">
              <w:rPr>
                <w:rFonts w:eastAsia="Times New Roman"/>
                <w:bCs/>
                <w:sz w:val="20"/>
                <w:szCs w:val="20"/>
                <w:lang w:val="pt-BR"/>
              </w:rPr>
              <w:t xml:space="preserve">—The payments </w:t>
            </w:r>
            <w:r w:rsidRPr="00A85AD1">
              <w:rPr>
                <w:rFonts w:eastAsia="Times New Roman"/>
                <w:iCs/>
                <w:sz w:val="20"/>
                <w:szCs w:val="20"/>
              </w:rPr>
              <w:t xml:space="preserve">not made </w:t>
            </w:r>
            <w:r w:rsidRPr="00A85AD1">
              <w:rPr>
                <w:rFonts w:eastAsia="Times New Roman"/>
                <w:bCs/>
                <w:sz w:val="20"/>
                <w:szCs w:val="20"/>
                <w:lang w:val="pt-BR"/>
              </w:rPr>
              <w:t xml:space="preserve">to QSE </w:t>
            </w:r>
            <w:r w:rsidRPr="00A85AD1">
              <w:rPr>
                <w:rFonts w:eastAsia="Times New Roman"/>
                <w:bCs/>
                <w:i/>
                <w:sz w:val="20"/>
                <w:szCs w:val="20"/>
                <w:lang w:val="pt-BR"/>
              </w:rPr>
              <w:t>q</w:t>
            </w:r>
            <w:r w:rsidRPr="00A85AD1">
              <w:rPr>
                <w:rFonts w:eastAsia="Times New Roman"/>
                <w:bCs/>
                <w:sz w:val="20"/>
                <w:szCs w:val="20"/>
                <w:lang w:val="pt-BR"/>
              </w:rPr>
              <w:t xml:space="preserve"> under paragraph (1) of Section 6.7.2.5, Non-Spinning Reserve Service Payments and Charges, for the 15-minute Settlement Interval.</w:t>
            </w:r>
          </w:p>
        </w:tc>
      </w:tr>
      <w:tr w:rsidR="00A85AD1" w:rsidRPr="00A85AD1" w14:paraId="34E5A066" w14:textId="77777777" w:rsidTr="00D34EC1">
        <w:tc>
          <w:tcPr>
            <w:tcW w:w="1157" w:type="pct"/>
            <w:tcBorders>
              <w:top w:val="single" w:sz="4" w:space="0" w:color="auto"/>
              <w:left w:val="single" w:sz="4" w:space="0" w:color="auto"/>
              <w:bottom w:val="single" w:sz="4" w:space="0" w:color="auto"/>
              <w:right w:val="single" w:sz="4" w:space="0" w:color="auto"/>
            </w:tcBorders>
            <w:hideMark/>
          </w:tcPr>
          <w:p w14:paraId="52686E2E" w14:textId="77777777" w:rsidR="00A85AD1" w:rsidRPr="00A85AD1" w:rsidRDefault="00A85AD1" w:rsidP="00A85AD1">
            <w:pPr>
              <w:spacing w:after="60"/>
              <w:rPr>
                <w:rFonts w:eastAsia="Times New Roman"/>
                <w:bCs/>
                <w:sz w:val="20"/>
                <w:szCs w:val="20"/>
                <w:lang w:val="pt-BR"/>
              </w:rPr>
            </w:pPr>
            <w:r w:rsidRPr="00A85AD1">
              <w:rPr>
                <w:rFonts w:eastAsia="Times New Roman"/>
                <w:bCs/>
                <w:sz w:val="20"/>
                <w:szCs w:val="20"/>
                <w:lang w:val="pt-BR"/>
              </w:rPr>
              <w:t xml:space="preserve">RTECRILD </w:t>
            </w:r>
            <w:r w:rsidRPr="00A85AD1">
              <w:rPr>
                <w:rFonts w:eastAsia="Times New Roman"/>
                <w:bCs/>
                <w:sz w:val="20"/>
                <w:szCs w:val="20"/>
                <w:vertAlign w:val="subscript"/>
                <w:lang w:val="pt-BR"/>
              </w:rPr>
              <w:t>q</w:t>
            </w:r>
          </w:p>
        </w:tc>
        <w:tc>
          <w:tcPr>
            <w:tcW w:w="395" w:type="pct"/>
            <w:tcBorders>
              <w:top w:val="single" w:sz="4" w:space="0" w:color="auto"/>
              <w:left w:val="single" w:sz="4" w:space="0" w:color="auto"/>
              <w:bottom w:val="single" w:sz="4" w:space="0" w:color="auto"/>
              <w:right w:val="single" w:sz="4" w:space="0" w:color="auto"/>
            </w:tcBorders>
            <w:hideMark/>
          </w:tcPr>
          <w:p w14:paraId="0B57BFA5" w14:textId="77777777" w:rsidR="00A85AD1" w:rsidRPr="00A85AD1" w:rsidRDefault="00A85AD1" w:rsidP="00A85AD1">
            <w:pPr>
              <w:spacing w:after="60"/>
              <w:rPr>
                <w:rFonts w:eastAsia="Times New Roman"/>
                <w:bCs/>
                <w:sz w:val="20"/>
                <w:szCs w:val="20"/>
                <w:lang w:val="pt-BR"/>
              </w:rPr>
            </w:pPr>
            <w:r w:rsidRPr="00A85AD1">
              <w:rPr>
                <w:rFonts w:eastAsia="Times New Roman"/>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405FC3C1" w14:textId="77777777" w:rsidR="00A85AD1" w:rsidRPr="00A85AD1" w:rsidRDefault="00A85AD1" w:rsidP="00A85AD1">
            <w:pPr>
              <w:spacing w:after="60"/>
              <w:rPr>
                <w:rFonts w:eastAsia="Times New Roman"/>
                <w:bCs/>
                <w:sz w:val="20"/>
                <w:szCs w:val="20"/>
                <w:lang w:val="pt-BR"/>
              </w:rPr>
            </w:pPr>
            <w:r w:rsidRPr="00A85AD1">
              <w:rPr>
                <w:rFonts w:eastAsia="Times New Roman"/>
                <w:bCs/>
                <w:i/>
                <w:sz w:val="20"/>
                <w:szCs w:val="20"/>
                <w:lang w:val="pt-BR"/>
              </w:rPr>
              <w:t>Real-Time Derated ERCOT Contingency Reserve Service Imbalance Losses for Deration</w:t>
            </w:r>
            <w:r w:rsidRPr="00A85AD1">
              <w:rPr>
                <w:rFonts w:eastAsia="Times New Roman"/>
                <w:bCs/>
                <w:sz w:val="20"/>
                <w:szCs w:val="20"/>
                <w:lang w:val="pt-BR"/>
              </w:rPr>
              <w:t xml:space="preserve">—The payments </w:t>
            </w:r>
            <w:r w:rsidRPr="00A85AD1">
              <w:rPr>
                <w:rFonts w:eastAsia="Times New Roman"/>
                <w:iCs/>
                <w:sz w:val="20"/>
                <w:szCs w:val="20"/>
              </w:rPr>
              <w:t xml:space="preserve">not made </w:t>
            </w:r>
            <w:r w:rsidRPr="00A85AD1">
              <w:rPr>
                <w:rFonts w:eastAsia="Times New Roman"/>
                <w:bCs/>
                <w:sz w:val="20"/>
                <w:szCs w:val="20"/>
                <w:lang w:val="pt-BR"/>
              </w:rPr>
              <w:t xml:space="preserve">to QSE </w:t>
            </w:r>
            <w:r w:rsidRPr="00A85AD1">
              <w:rPr>
                <w:rFonts w:eastAsia="Times New Roman"/>
                <w:bCs/>
                <w:i/>
                <w:sz w:val="20"/>
                <w:szCs w:val="20"/>
                <w:lang w:val="pt-BR"/>
              </w:rPr>
              <w:t>q</w:t>
            </w:r>
            <w:r w:rsidRPr="00A85AD1">
              <w:rPr>
                <w:rFonts w:eastAsia="Times New Roman"/>
                <w:bCs/>
                <w:sz w:val="20"/>
                <w:szCs w:val="20"/>
                <w:lang w:val="pt-BR"/>
              </w:rPr>
              <w:t xml:space="preserve"> under paragraph (1) of Section 6.7.2.6, ERCOT Contingency Reserve Service Payments and Charges, for the 15-minute Settlement Interval.</w:t>
            </w:r>
          </w:p>
        </w:tc>
      </w:tr>
      <w:tr w:rsidR="00A85AD1" w:rsidRPr="00A85AD1" w14:paraId="6F67273D" w14:textId="77777777" w:rsidTr="00D34EC1">
        <w:trPr>
          <w:ins w:id="1530" w:author="ERCOT" w:date="2025-12-09T11:59:00Z"/>
        </w:trPr>
        <w:tc>
          <w:tcPr>
            <w:tcW w:w="1157" w:type="pct"/>
            <w:tcBorders>
              <w:top w:val="single" w:sz="4" w:space="0" w:color="auto"/>
              <w:left w:val="single" w:sz="4" w:space="0" w:color="auto"/>
              <w:bottom w:val="single" w:sz="4" w:space="0" w:color="auto"/>
              <w:right w:val="single" w:sz="4" w:space="0" w:color="auto"/>
            </w:tcBorders>
          </w:tcPr>
          <w:p w14:paraId="63101A5E" w14:textId="10973C34" w:rsidR="00A85AD1" w:rsidRPr="00A85AD1" w:rsidRDefault="00A85AD1" w:rsidP="00A85AD1">
            <w:pPr>
              <w:spacing w:after="60"/>
              <w:rPr>
                <w:ins w:id="1531" w:author="ERCOT" w:date="2025-12-09T11:59:00Z" w16du:dateUtc="2025-12-09T17:59:00Z"/>
                <w:rFonts w:eastAsia="Times New Roman"/>
                <w:bCs/>
                <w:sz w:val="20"/>
                <w:szCs w:val="20"/>
                <w:lang w:val="pt-BR"/>
              </w:rPr>
            </w:pPr>
            <w:ins w:id="1532" w:author="ERCOT" w:date="2025-12-09T11:59:00Z" w16du:dateUtc="2025-12-09T17:59:00Z">
              <w:r w:rsidRPr="00E074F3">
                <w:rPr>
                  <w:rFonts w:eastAsia="Times New Roman"/>
                  <w:bCs/>
                  <w:sz w:val="20"/>
                  <w:szCs w:val="20"/>
                  <w:lang w:val="pt-BR"/>
                </w:rPr>
                <w:t>RT</w:t>
              </w:r>
              <w:r>
                <w:rPr>
                  <w:rFonts w:eastAsia="Times New Roman"/>
                  <w:bCs/>
                  <w:sz w:val="20"/>
                  <w:szCs w:val="20"/>
                  <w:lang w:val="pt-BR"/>
                </w:rPr>
                <w:t>DR</w:t>
              </w:r>
              <w:r w:rsidRPr="00E074F3">
                <w:rPr>
                  <w:rFonts w:eastAsia="Times New Roman"/>
                  <w:bCs/>
                  <w:sz w:val="20"/>
                  <w:szCs w:val="20"/>
                  <w:lang w:val="pt-BR"/>
                </w:rPr>
                <w:t xml:space="preserve">RILD </w:t>
              </w:r>
              <w:r w:rsidRPr="00A85AD1">
                <w:rPr>
                  <w:rFonts w:eastAsia="Times New Roman"/>
                  <w:bCs/>
                  <w:i/>
                  <w:iCs/>
                  <w:sz w:val="20"/>
                  <w:szCs w:val="20"/>
                  <w:vertAlign w:val="subscript"/>
                  <w:lang w:val="pt-BR"/>
                </w:rPr>
                <w:t>q</w:t>
              </w:r>
            </w:ins>
          </w:p>
        </w:tc>
        <w:tc>
          <w:tcPr>
            <w:tcW w:w="395" w:type="pct"/>
            <w:tcBorders>
              <w:top w:val="single" w:sz="4" w:space="0" w:color="auto"/>
              <w:left w:val="single" w:sz="4" w:space="0" w:color="auto"/>
              <w:bottom w:val="single" w:sz="4" w:space="0" w:color="auto"/>
              <w:right w:val="single" w:sz="4" w:space="0" w:color="auto"/>
            </w:tcBorders>
          </w:tcPr>
          <w:p w14:paraId="7BD06907" w14:textId="14ED52E9" w:rsidR="00A85AD1" w:rsidRPr="00A85AD1" w:rsidRDefault="00A85AD1" w:rsidP="00A85AD1">
            <w:pPr>
              <w:spacing w:after="60"/>
              <w:rPr>
                <w:ins w:id="1533" w:author="ERCOT" w:date="2025-12-09T11:59:00Z" w16du:dateUtc="2025-12-09T17:59:00Z"/>
                <w:rFonts w:eastAsia="Times New Roman"/>
                <w:bCs/>
                <w:sz w:val="20"/>
                <w:szCs w:val="20"/>
                <w:lang w:val="pt-BR"/>
              </w:rPr>
            </w:pPr>
            <w:ins w:id="1534" w:author="ERCOT" w:date="2025-12-09T11:59:00Z" w16du:dateUtc="2025-12-09T17:59:00Z">
              <w:r w:rsidRPr="00E074F3">
                <w:rPr>
                  <w:rFonts w:eastAsia="Times New Roman"/>
                  <w:bCs/>
                  <w:sz w:val="20"/>
                  <w:szCs w:val="20"/>
                  <w:lang w:val="pt-BR"/>
                </w:rPr>
                <w:t>$</w:t>
              </w:r>
            </w:ins>
          </w:p>
        </w:tc>
        <w:tc>
          <w:tcPr>
            <w:tcW w:w="3448" w:type="pct"/>
            <w:tcBorders>
              <w:top w:val="single" w:sz="4" w:space="0" w:color="auto"/>
              <w:left w:val="single" w:sz="4" w:space="0" w:color="auto"/>
              <w:bottom w:val="single" w:sz="4" w:space="0" w:color="auto"/>
              <w:right w:val="single" w:sz="4" w:space="0" w:color="auto"/>
            </w:tcBorders>
          </w:tcPr>
          <w:p w14:paraId="055A2C6E" w14:textId="1A646EEA" w:rsidR="00A85AD1" w:rsidRPr="00A85AD1" w:rsidRDefault="00A85AD1" w:rsidP="00A85AD1">
            <w:pPr>
              <w:spacing w:after="60"/>
              <w:rPr>
                <w:ins w:id="1535" w:author="ERCOT" w:date="2025-12-09T11:59:00Z" w16du:dateUtc="2025-12-09T17:59:00Z"/>
                <w:rFonts w:eastAsia="Times New Roman"/>
                <w:bCs/>
                <w:i/>
                <w:sz w:val="20"/>
                <w:szCs w:val="20"/>
                <w:lang w:val="pt-BR"/>
              </w:rPr>
            </w:pPr>
            <w:ins w:id="1536" w:author="ERCOT" w:date="2025-12-09T11:59:00Z" w16du:dateUtc="2025-12-09T17:59:00Z">
              <w:r w:rsidRPr="00E074F3">
                <w:rPr>
                  <w:rFonts w:eastAsia="Times New Roman"/>
                  <w:bCs/>
                  <w:i/>
                  <w:sz w:val="20"/>
                  <w:szCs w:val="20"/>
                  <w:lang w:val="pt-BR"/>
                </w:rPr>
                <w:t xml:space="preserve">Real-Time Derated </w:t>
              </w:r>
              <w:r>
                <w:rPr>
                  <w:rFonts w:eastAsia="Times New Roman"/>
                  <w:bCs/>
                  <w:i/>
                  <w:sz w:val="20"/>
                  <w:szCs w:val="20"/>
                  <w:lang w:val="pt-BR"/>
                </w:rPr>
                <w:t>Dispatchable Reliability</w:t>
              </w:r>
              <w:r w:rsidRPr="00E074F3">
                <w:rPr>
                  <w:rFonts w:eastAsia="Times New Roman"/>
                  <w:bCs/>
                  <w:i/>
                  <w:sz w:val="20"/>
                  <w:szCs w:val="20"/>
                  <w:lang w:val="pt-BR"/>
                </w:rPr>
                <w:t xml:space="preserve"> Reserve Service Imbalance Losses for Deration</w:t>
              </w:r>
              <w:r w:rsidRPr="00E074F3">
                <w:rPr>
                  <w:rFonts w:eastAsia="Times New Roman"/>
                  <w:bCs/>
                  <w:sz w:val="20"/>
                  <w:szCs w:val="20"/>
                  <w:lang w:val="pt-BR"/>
                </w:rPr>
                <w:t xml:space="preserve">—The payments </w:t>
              </w:r>
              <w:r w:rsidRPr="00E074F3">
                <w:rPr>
                  <w:rFonts w:eastAsia="Times New Roman"/>
                  <w:iCs/>
                  <w:sz w:val="20"/>
                  <w:szCs w:val="20"/>
                </w:rPr>
                <w:t xml:space="preserve">not made </w:t>
              </w:r>
              <w:r w:rsidRPr="00E074F3">
                <w:rPr>
                  <w:rFonts w:eastAsia="Times New Roman"/>
                  <w:bCs/>
                  <w:sz w:val="20"/>
                  <w:szCs w:val="20"/>
                  <w:lang w:val="pt-BR"/>
                </w:rPr>
                <w:t xml:space="preserve">to QSE </w:t>
              </w:r>
              <w:r w:rsidRPr="00E074F3">
                <w:rPr>
                  <w:rFonts w:eastAsia="Times New Roman"/>
                  <w:bCs/>
                  <w:i/>
                  <w:sz w:val="20"/>
                  <w:szCs w:val="20"/>
                  <w:lang w:val="pt-BR"/>
                </w:rPr>
                <w:t>q</w:t>
              </w:r>
              <w:r w:rsidRPr="00E074F3">
                <w:rPr>
                  <w:rFonts w:eastAsia="Times New Roman"/>
                  <w:bCs/>
                  <w:sz w:val="20"/>
                  <w:szCs w:val="20"/>
                  <w:lang w:val="pt-BR"/>
                </w:rPr>
                <w:t xml:space="preserve"> under paragraph (1) of Section 6.7.</w:t>
              </w:r>
            </w:ins>
            <w:ins w:id="1537" w:author="ERCOT" w:date="2025-12-15T13:51:00Z" w16du:dateUtc="2025-12-15T19:51:00Z">
              <w:r w:rsidR="00FF37CB">
                <w:rPr>
                  <w:rFonts w:eastAsia="Times New Roman"/>
                  <w:bCs/>
                  <w:sz w:val="20"/>
                  <w:szCs w:val="20"/>
                  <w:lang w:val="pt-BR"/>
                </w:rPr>
                <w:t>2</w:t>
              </w:r>
            </w:ins>
            <w:ins w:id="1538" w:author="ERCOT" w:date="2025-12-09T11:59:00Z" w16du:dateUtc="2025-12-09T17:59:00Z">
              <w:r w:rsidRPr="00E074F3">
                <w:rPr>
                  <w:rFonts w:eastAsia="Times New Roman"/>
                  <w:bCs/>
                  <w:sz w:val="20"/>
                  <w:szCs w:val="20"/>
                  <w:lang w:val="pt-BR"/>
                </w:rPr>
                <w:t>.</w:t>
              </w:r>
              <w:r>
                <w:rPr>
                  <w:rFonts w:eastAsia="Times New Roman"/>
                  <w:bCs/>
                  <w:sz w:val="20"/>
                  <w:szCs w:val="20"/>
                  <w:lang w:val="pt-BR"/>
                </w:rPr>
                <w:t>7</w:t>
              </w:r>
              <w:r w:rsidRPr="00E074F3">
                <w:rPr>
                  <w:rFonts w:eastAsia="Times New Roman"/>
                  <w:bCs/>
                  <w:sz w:val="20"/>
                  <w:szCs w:val="20"/>
                  <w:lang w:val="pt-BR"/>
                </w:rPr>
                <w:t xml:space="preserve">, </w:t>
              </w:r>
              <w:r>
                <w:rPr>
                  <w:rFonts w:eastAsia="Times New Roman"/>
                  <w:bCs/>
                  <w:sz w:val="20"/>
                  <w:szCs w:val="20"/>
                  <w:lang w:val="pt-BR"/>
                </w:rPr>
                <w:t>Dispatchable Reliability</w:t>
              </w:r>
              <w:r w:rsidRPr="00E074F3">
                <w:rPr>
                  <w:rFonts w:eastAsia="Times New Roman"/>
                  <w:bCs/>
                  <w:sz w:val="20"/>
                  <w:szCs w:val="20"/>
                  <w:lang w:val="pt-BR"/>
                </w:rPr>
                <w:t xml:space="preserve"> Reserve Service Payments and Charges, for the 15-minute Settlement Interval.</w:t>
              </w:r>
            </w:ins>
          </w:p>
        </w:tc>
      </w:tr>
      <w:tr w:rsidR="00A85AD1" w:rsidRPr="00A85AD1" w14:paraId="5B5650E0" w14:textId="77777777" w:rsidTr="00D34EC1">
        <w:tc>
          <w:tcPr>
            <w:tcW w:w="1157" w:type="pct"/>
            <w:tcBorders>
              <w:top w:val="single" w:sz="4" w:space="0" w:color="auto"/>
              <w:left w:val="single" w:sz="4" w:space="0" w:color="auto"/>
              <w:bottom w:val="single" w:sz="4" w:space="0" w:color="auto"/>
              <w:right w:val="single" w:sz="4" w:space="0" w:color="auto"/>
            </w:tcBorders>
            <w:hideMark/>
          </w:tcPr>
          <w:p w14:paraId="6847485D" w14:textId="77777777" w:rsidR="00A85AD1" w:rsidRPr="00A85AD1" w:rsidRDefault="00A85AD1" w:rsidP="00A85AD1">
            <w:pPr>
              <w:spacing w:after="60"/>
              <w:rPr>
                <w:rFonts w:eastAsia="Times New Roman"/>
                <w:bCs/>
              </w:rPr>
            </w:pPr>
            <w:r w:rsidRPr="00A85AD1">
              <w:rPr>
                <w:rFonts w:eastAsia="Times New Roman"/>
                <w:bCs/>
                <w:sz w:val="20"/>
                <w:szCs w:val="20"/>
                <w:lang w:val="pt-BR"/>
              </w:rPr>
              <w:t>RTEIRD</w:t>
            </w:r>
            <w:r w:rsidRPr="00A85AD1">
              <w:rPr>
                <w:rFonts w:eastAsia="Times New Roman"/>
                <w:b/>
                <w:bCs/>
                <w:i/>
                <w:szCs w:val="20"/>
                <w:vertAlign w:val="subscript"/>
                <w:lang w:val="pt-BR"/>
              </w:rPr>
              <w:t xml:space="preserve"> </w:t>
            </w:r>
            <w:r w:rsidRPr="00A85AD1">
              <w:rPr>
                <w:rFonts w:eastAsia="Times New Roman"/>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11AFF36D" w14:textId="77777777" w:rsidR="00A85AD1" w:rsidRPr="00A85AD1" w:rsidRDefault="00A85AD1" w:rsidP="00A85AD1">
            <w:pPr>
              <w:spacing w:after="60"/>
              <w:rPr>
                <w:rFonts w:eastAsia="Times New Roman"/>
                <w:iCs/>
                <w:sz w:val="20"/>
                <w:szCs w:val="20"/>
              </w:rPr>
            </w:pPr>
            <w:r w:rsidRPr="00A85AD1">
              <w:rPr>
                <w:rFonts w:eastAsia="Times New Roman"/>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261A55B2" w14:textId="77777777" w:rsidR="00A85AD1" w:rsidRPr="00A85AD1" w:rsidRDefault="00A85AD1" w:rsidP="00A85AD1">
            <w:pPr>
              <w:spacing w:after="60"/>
              <w:rPr>
                <w:rFonts w:eastAsia="Times New Roman"/>
                <w:i/>
                <w:iCs/>
                <w:sz w:val="20"/>
                <w:szCs w:val="20"/>
              </w:rPr>
            </w:pPr>
            <w:r w:rsidRPr="00A85AD1">
              <w:rPr>
                <w:rFonts w:eastAsia="Times New Roman"/>
                <w:i/>
                <w:iCs/>
                <w:sz w:val="20"/>
                <w:szCs w:val="20"/>
              </w:rPr>
              <w:t>Real-Time Energy Imbalance Revenues for Deration</w:t>
            </w:r>
            <w:r w:rsidRPr="00A85AD1">
              <w:rPr>
                <w:rFonts w:eastAsia="Times New Roman"/>
                <w:iCs/>
                <w:sz w:val="20"/>
                <w:szCs w:val="20"/>
              </w:rPr>
              <w:t xml:space="preserve">—The additional payments to QSE </w:t>
            </w:r>
            <w:r w:rsidRPr="00A85AD1">
              <w:rPr>
                <w:rFonts w:eastAsia="Times New Roman"/>
                <w:i/>
                <w:iCs/>
                <w:sz w:val="20"/>
                <w:szCs w:val="20"/>
              </w:rPr>
              <w:t>q</w:t>
            </w:r>
            <w:r w:rsidRPr="00A85AD1">
              <w:rPr>
                <w:rFonts w:eastAsia="Times New Roman"/>
                <w:iCs/>
                <w:sz w:val="20"/>
                <w:szCs w:val="20"/>
              </w:rPr>
              <w:t xml:space="preserve"> under Section 6.6.3.1.</w:t>
            </w:r>
          </w:p>
        </w:tc>
      </w:tr>
      <w:tr w:rsidR="00A85AD1" w:rsidRPr="00A85AD1" w14:paraId="6C65A4BA" w14:textId="77777777" w:rsidTr="00D34EC1">
        <w:tc>
          <w:tcPr>
            <w:tcW w:w="1157" w:type="pct"/>
            <w:tcBorders>
              <w:top w:val="single" w:sz="4" w:space="0" w:color="auto"/>
              <w:left w:val="single" w:sz="4" w:space="0" w:color="auto"/>
              <w:bottom w:val="single" w:sz="4" w:space="0" w:color="auto"/>
              <w:right w:val="single" w:sz="4" w:space="0" w:color="auto"/>
            </w:tcBorders>
            <w:hideMark/>
          </w:tcPr>
          <w:p w14:paraId="19697898" w14:textId="77777777" w:rsidR="00A85AD1" w:rsidRPr="00A85AD1" w:rsidRDefault="00A85AD1" w:rsidP="00A85AD1">
            <w:pPr>
              <w:spacing w:after="60"/>
              <w:rPr>
                <w:rFonts w:eastAsia="Times New Roman"/>
                <w:bCs/>
                <w:sz w:val="20"/>
                <w:szCs w:val="20"/>
                <w:lang w:val="pt-BR"/>
              </w:rPr>
            </w:pPr>
            <w:r w:rsidRPr="00A85AD1">
              <w:rPr>
                <w:rFonts w:eastAsia="Times New Roman"/>
                <w:bCs/>
                <w:sz w:val="20"/>
                <w:szCs w:val="20"/>
                <w:lang w:val="pt-BR"/>
              </w:rPr>
              <w:t>RTASIRD</w:t>
            </w:r>
            <w:r w:rsidRPr="00A85AD1">
              <w:rPr>
                <w:rFonts w:eastAsia="Times New Roman"/>
                <w:b/>
                <w:bCs/>
                <w:i/>
                <w:szCs w:val="20"/>
                <w:vertAlign w:val="subscript"/>
                <w:lang w:val="pt-BR"/>
              </w:rPr>
              <w:t xml:space="preserve"> </w:t>
            </w:r>
            <w:r w:rsidRPr="00A85AD1">
              <w:rPr>
                <w:rFonts w:eastAsia="Times New Roman"/>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7E44232D" w14:textId="77777777" w:rsidR="00A85AD1" w:rsidRPr="00A85AD1" w:rsidRDefault="00A85AD1" w:rsidP="00A85AD1">
            <w:pPr>
              <w:spacing w:after="60"/>
              <w:rPr>
                <w:rFonts w:eastAsia="Times New Roman"/>
                <w:iCs/>
                <w:sz w:val="20"/>
              </w:rPr>
            </w:pPr>
            <w:r w:rsidRPr="00A85AD1">
              <w:rPr>
                <w:rFonts w:eastAsia="Times New Roman"/>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17066BE3" w14:textId="77777777" w:rsidR="00A85AD1" w:rsidRPr="00A85AD1" w:rsidRDefault="00A85AD1" w:rsidP="00A85AD1">
            <w:pPr>
              <w:spacing w:after="60"/>
              <w:rPr>
                <w:rFonts w:eastAsia="Times New Roman"/>
                <w:i/>
                <w:iCs/>
                <w:sz w:val="20"/>
                <w:szCs w:val="20"/>
              </w:rPr>
            </w:pPr>
            <w:r w:rsidRPr="00A85AD1">
              <w:rPr>
                <w:rFonts w:eastAsia="Times New Roman"/>
                <w:i/>
                <w:iCs/>
                <w:sz w:val="20"/>
                <w:szCs w:val="20"/>
              </w:rPr>
              <w:t>Real-Time Ancillary Service Imbalance Revenues for Deration</w:t>
            </w:r>
            <w:r w:rsidRPr="00A85AD1">
              <w:rPr>
                <w:rFonts w:eastAsia="Times New Roman"/>
                <w:iCs/>
                <w:sz w:val="20"/>
                <w:szCs w:val="20"/>
              </w:rPr>
              <w:t xml:space="preserve">—The additional Ancillary Service imbalance payments to QSE </w:t>
            </w:r>
            <w:r w:rsidRPr="00A85AD1">
              <w:rPr>
                <w:rFonts w:eastAsia="Times New Roman"/>
                <w:i/>
                <w:iCs/>
                <w:sz w:val="20"/>
                <w:szCs w:val="20"/>
              </w:rPr>
              <w:t>q</w:t>
            </w:r>
            <w:r w:rsidRPr="00A85AD1">
              <w:rPr>
                <w:rFonts w:eastAsia="Times New Roman"/>
                <w:iCs/>
                <w:sz w:val="20"/>
                <w:szCs w:val="20"/>
              </w:rPr>
              <w:t xml:space="preserve"> for all Ancillary Service products for the 15-minute Settlement Interval.</w:t>
            </w:r>
          </w:p>
        </w:tc>
      </w:tr>
      <w:tr w:rsidR="00A85AD1" w:rsidRPr="00A85AD1" w14:paraId="0DC72022" w14:textId="77777777" w:rsidTr="00D34EC1">
        <w:tc>
          <w:tcPr>
            <w:tcW w:w="1157" w:type="pct"/>
            <w:tcBorders>
              <w:top w:val="single" w:sz="4" w:space="0" w:color="auto"/>
              <w:left w:val="single" w:sz="4" w:space="0" w:color="auto"/>
              <w:bottom w:val="single" w:sz="4" w:space="0" w:color="auto"/>
              <w:right w:val="single" w:sz="4" w:space="0" w:color="auto"/>
            </w:tcBorders>
            <w:hideMark/>
          </w:tcPr>
          <w:p w14:paraId="126D556E" w14:textId="77777777" w:rsidR="00A85AD1" w:rsidRPr="00A85AD1" w:rsidRDefault="00A85AD1" w:rsidP="00A85AD1">
            <w:pPr>
              <w:spacing w:after="60"/>
              <w:rPr>
                <w:rFonts w:eastAsia="Times New Roman"/>
                <w:bCs/>
                <w:sz w:val="20"/>
                <w:szCs w:val="20"/>
                <w:lang w:val="pt-BR"/>
              </w:rPr>
            </w:pPr>
            <w:r w:rsidRPr="00A85AD1">
              <w:rPr>
                <w:rFonts w:eastAsia="Times New Roman"/>
                <w:bCs/>
                <w:sz w:val="20"/>
                <w:szCs w:val="20"/>
                <w:lang w:val="pt-BR"/>
              </w:rPr>
              <w:t>RTDASCAP</w:t>
            </w:r>
            <w:r w:rsidRPr="00A85AD1">
              <w:rPr>
                <w:rFonts w:eastAsia="Times New Roman"/>
                <w:i/>
                <w:iCs/>
                <w:sz w:val="20"/>
                <w:szCs w:val="20"/>
                <w:vertAlign w:val="subscript"/>
              </w:rPr>
              <w:t xml:space="preserve"> q, r</w:t>
            </w:r>
          </w:p>
        </w:tc>
        <w:tc>
          <w:tcPr>
            <w:tcW w:w="395" w:type="pct"/>
            <w:tcBorders>
              <w:top w:val="single" w:sz="4" w:space="0" w:color="auto"/>
              <w:left w:val="single" w:sz="4" w:space="0" w:color="auto"/>
              <w:bottom w:val="single" w:sz="4" w:space="0" w:color="auto"/>
              <w:right w:val="single" w:sz="4" w:space="0" w:color="auto"/>
            </w:tcBorders>
            <w:hideMark/>
          </w:tcPr>
          <w:p w14:paraId="07731922" w14:textId="77777777" w:rsidR="00A85AD1" w:rsidRPr="00A85AD1" w:rsidRDefault="00A85AD1" w:rsidP="00A85AD1">
            <w:pPr>
              <w:spacing w:after="60"/>
              <w:rPr>
                <w:rFonts w:eastAsia="Times New Roman"/>
                <w:iCs/>
                <w:sz w:val="20"/>
              </w:rPr>
            </w:pPr>
            <w:r w:rsidRPr="00A85AD1">
              <w:rPr>
                <w:rFonts w:eastAsia="Times New Roman"/>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6597DB5B" w14:textId="77777777" w:rsidR="00A85AD1" w:rsidRPr="00A85AD1" w:rsidRDefault="00A85AD1" w:rsidP="00A85AD1">
            <w:pPr>
              <w:autoSpaceDE w:val="0"/>
              <w:autoSpaceDN w:val="0"/>
              <w:rPr>
                <w:rFonts w:eastAsia="Times New Roman"/>
                <w:sz w:val="20"/>
                <w:szCs w:val="20"/>
              </w:rPr>
            </w:pPr>
            <w:r w:rsidRPr="00A85AD1">
              <w:rPr>
                <w:rFonts w:eastAsia="Times New Roman"/>
                <w:i/>
                <w:iCs/>
                <w:sz w:val="20"/>
                <w:szCs w:val="20"/>
              </w:rPr>
              <w:t>Real-Time Derated Ancillary Service Payment Cap—</w:t>
            </w:r>
            <w:r w:rsidRPr="00A85AD1">
              <w:rPr>
                <w:rFonts w:eastAsia="Times New Roman"/>
                <w:sz w:val="20"/>
                <w:szCs w:val="20"/>
              </w:rPr>
              <w:t xml:space="preserve">The amount recoverable for Resource </w:t>
            </w:r>
            <w:r w:rsidRPr="00A85AD1">
              <w:rPr>
                <w:rFonts w:eastAsia="Times New Roman"/>
                <w:i/>
                <w:sz w:val="20"/>
                <w:szCs w:val="20"/>
              </w:rPr>
              <w:t xml:space="preserve">r </w:t>
            </w:r>
            <w:r w:rsidRPr="00A85AD1">
              <w:rPr>
                <w:rFonts w:eastAsia="Times New Roman"/>
                <w:sz w:val="20"/>
                <w:szCs w:val="20"/>
              </w:rPr>
              <w:t xml:space="preserve">represented by QSE </w:t>
            </w:r>
            <w:r w:rsidRPr="00A85AD1">
              <w:rPr>
                <w:rFonts w:eastAsia="Times New Roman"/>
                <w:i/>
                <w:sz w:val="20"/>
                <w:szCs w:val="20"/>
              </w:rPr>
              <w:t>q,</w:t>
            </w:r>
            <w:r w:rsidRPr="00A85AD1">
              <w:rPr>
                <w:rFonts w:eastAsia="Times New Roman"/>
                <w:sz w:val="20"/>
                <w:szCs w:val="20"/>
              </w:rPr>
              <w:t xml:space="preserve"> capped by the Real-Time MCPC for the Ancillary Service product that was derated, multiplied by the quantity by which the Resource’s capability to provide the Ancillary Service was reduced for the 15-minute Settlement Interval.  </w:t>
            </w:r>
            <w:r w:rsidRPr="00A85AD1">
              <w:rPr>
                <w:rFonts w:eastAsia="Times New Roman"/>
                <w:iCs/>
                <w:sz w:val="20"/>
                <w:szCs w:val="20"/>
              </w:rPr>
              <w:t xml:space="preserve">Where for a Combined Cycle Train, the Resource </w:t>
            </w:r>
            <w:r w:rsidRPr="00A85AD1">
              <w:rPr>
                <w:rFonts w:eastAsia="Times New Roman"/>
                <w:i/>
                <w:iCs/>
                <w:sz w:val="20"/>
                <w:szCs w:val="20"/>
              </w:rPr>
              <w:t xml:space="preserve">r </w:t>
            </w:r>
            <w:r w:rsidRPr="00A85AD1">
              <w:rPr>
                <w:rFonts w:eastAsia="Times New Roman"/>
                <w:iCs/>
                <w:sz w:val="20"/>
                <w:szCs w:val="20"/>
              </w:rPr>
              <w:t>is the Combined Cycle Train.</w:t>
            </w:r>
          </w:p>
        </w:tc>
      </w:tr>
      <w:tr w:rsidR="00A85AD1" w:rsidRPr="00A85AD1" w14:paraId="7301B519" w14:textId="77777777" w:rsidTr="00D34EC1">
        <w:tc>
          <w:tcPr>
            <w:tcW w:w="1157" w:type="pct"/>
            <w:tcBorders>
              <w:top w:val="single" w:sz="4" w:space="0" w:color="auto"/>
              <w:left w:val="single" w:sz="4" w:space="0" w:color="auto"/>
              <w:bottom w:val="single" w:sz="4" w:space="0" w:color="auto"/>
              <w:right w:val="single" w:sz="4" w:space="0" w:color="auto"/>
            </w:tcBorders>
            <w:hideMark/>
          </w:tcPr>
          <w:p w14:paraId="2B28654F" w14:textId="77777777" w:rsidR="00A85AD1" w:rsidRPr="00A85AD1" w:rsidRDefault="00A85AD1" w:rsidP="00A85AD1">
            <w:pPr>
              <w:spacing w:after="60"/>
              <w:rPr>
                <w:rFonts w:eastAsia="Times New Roman"/>
                <w:bCs/>
                <w:sz w:val="20"/>
                <w:szCs w:val="20"/>
                <w:lang w:val="pt-BR"/>
              </w:rPr>
            </w:pPr>
            <w:r w:rsidRPr="00A85AD1">
              <w:rPr>
                <w:rFonts w:eastAsia="Times New Roman"/>
                <w:bCs/>
                <w:sz w:val="20"/>
                <w:szCs w:val="20"/>
                <w:lang w:val="pt-BR"/>
              </w:rPr>
              <w:t xml:space="preserve">RTMCPCRU </w:t>
            </w:r>
          </w:p>
        </w:tc>
        <w:tc>
          <w:tcPr>
            <w:tcW w:w="395" w:type="pct"/>
            <w:tcBorders>
              <w:top w:val="single" w:sz="4" w:space="0" w:color="auto"/>
              <w:left w:val="single" w:sz="4" w:space="0" w:color="auto"/>
              <w:bottom w:val="single" w:sz="4" w:space="0" w:color="auto"/>
              <w:right w:val="single" w:sz="4" w:space="0" w:color="auto"/>
            </w:tcBorders>
            <w:hideMark/>
          </w:tcPr>
          <w:p w14:paraId="47C360F0" w14:textId="77777777" w:rsidR="00A85AD1" w:rsidRPr="00A85AD1" w:rsidRDefault="00A85AD1" w:rsidP="00A85AD1">
            <w:pPr>
              <w:spacing w:after="60"/>
              <w:rPr>
                <w:rFonts w:eastAsia="Times New Roman"/>
                <w:bCs/>
                <w:sz w:val="20"/>
                <w:szCs w:val="20"/>
                <w:lang w:val="pt-BR"/>
              </w:rPr>
            </w:pPr>
            <w:r w:rsidRPr="00A85AD1">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2D6ABDD7" w14:textId="77777777" w:rsidR="00A85AD1" w:rsidRPr="00A85AD1" w:rsidRDefault="00A85AD1" w:rsidP="00A85AD1">
            <w:pPr>
              <w:spacing w:after="60"/>
              <w:rPr>
                <w:rFonts w:eastAsia="Times New Roman"/>
                <w:bCs/>
                <w:sz w:val="20"/>
                <w:szCs w:val="20"/>
                <w:lang w:val="pt-BR"/>
              </w:rPr>
            </w:pPr>
            <w:r w:rsidRPr="00A85AD1">
              <w:rPr>
                <w:rFonts w:eastAsia="Times New Roman"/>
                <w:bCs/>
                <w:i/>
                <w:sz w:val="20"/>
                <w:szCs w:val="20"/>
                <w:lang w:val="pt-BR"/>
              </w:rPr>
              <w:t>Real-Time Market Clearing Price for Capacity for Regulation Up</w:t>
            </w:r>
            <w:r w:rsidRPr="00A85AD1">
              <w:rPr>
                <w:rFonts w:eastAsia="Times New Roman"/>
                <w:iCs/>
                <w:sz w:val="20"/>
                <w:szCs w:val="20"/>
              </w:rPr>
              <w:t>—</w:t>
            </w:r>
            <w:r w:rsidRPr="00A85AD1">
              <w:rPr>
                <w:rFonts w:eastAsia="Times New Roman"/>
                <w:bCs/>
                <w:sz w:val="20"/>
                <w:szCs w:val="20"/>
                <w:lang w:val="pt-BR"/>
              </w:rPr>
              <w:t xml:space="preserve">The Real-Time MCPC for Reg-Up for the 15-minute Settlement Interval. </w:t>
            </w:r>
          </w:p>
        </w:tc>
      </w:tr>
      <w:tr w:rsidR="00A85AD1" w:rsidRPr="00A85AD1" w14:paraId="3933AD7D" w14:textId="77777777" w:rsidTr="00D34EC1">
        <w:tc>
          <w:tcPr>
            <w:tcW w:w="1157" w:type="pct"/>
            <w:tcBorders>
              <w:top w:val="single" w:sz="4" w:space="0" w:color="auto"/>
              <w:left w:val="single" w:sz="4" w:space="0" w:color="auto"/>
              <w:bottom w:val="single" w:sz="4" w:space="0" w:color="auto"/>
              <w:right w:val="single" w:sz="4" w:space="0" w:color="auto"/>
            </w:tcBorders>
            <w:hideMark/>
          </w:tcPr>
          <w:p w14:paraId="238D71AD" w14:textId="77777777" w:rsidR="00A85AD1" w:rsidRPr="00A85AD1" w:rsidRDefault="00A85AD1" w:rsidP="00A85AD1">
            <w:pPr>
              <w:spacing w:after="60"/>
              <w:rPr>
                <w:rFonts w:eastAsia="Times New Roman"/>
                <w:bCs/>
                <w:sz w:val="20"/>
                <w:szCs w:val="20"/>
                <w:lang w:val="pt-BR"/>
              </w:rPr>
            </w:pPr>
            <w:r w:rsidRPr="00A85AD1">
              <w:rPr>
                <w:rFonts w:eastAsia="Times New Roman"/>
                <w:bCs/>
                <w:sz w:val="20"/>
                <w:szCs w:val="20"/>
                <w:lang w:val="pt-BR"/>
              </w:rPr>
              <w:t>RTMCPCRD</w:t>
            </w:r>
          </w:p>
        </w:tc>
        <w:tc>
          <w:tcPr>
            <w:tcW w:w="395" w:type="pct"/>
            <w:tcBorders>
              <w:top w:val="single" w:sz="4" w:space="0" w:color="auto"/>
              <w:left w:val="single" w:sz="4" w:space="0" w:color="auto"/>
              <w:bottom w:val="single" w:sz="4" w:space="0" w:color="auto"/>
              <w:right w:val="single" w:sz="4" w:space="0" w:color="auto"/>
            </w:tcBorders>
            <w:hideMark/>
          </w:tcPr>
          <w:p w14:paraId="044EBB6A" w14:textId="77777777" w:rsidR="00A85AD1" w:rsidRPr="00A85AD1" w:rsidRDefault="00A85AD1" w:rsidP="00A85AD1">
            <w:pPr>
              <w:spacing w:after="60"/>
              <w:rPr>
                <w:rFonts w:eastAsia="Times New Roman"/>
                <w:bCs/>
                <w:sz w:val="20"/>
                <w:szCs w:val="20"/>
                <w:lang w:val="pt-BR"/>
              </w:rPr>
            </w:pPr>
            <w:r w:rsidRPr="00A85AD1">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5B788282" w14:textId="77777777" w:rsidR="00A85AD1" w:rsidRPr="00A85AD1" w:rsidRDefault="00A85AD1" w:rsidP="00A85AD1">
            <w:pPr>
              <w:spacing w:after="60"/>
              <w:rPr>
                <w:rFonts w:eastAsia="Times New Roman"/>
                <w:bCs/>
                <w:sz w:val="20"/>
                <w:szCs w:val="20"/>
                <w:lang w:val="pt-BR"/>
              </w:rPr>
            </w:pPr>
            <w:r w:rsidRPr="00A85AD1">
              <w:rPr>
                <w:rFonts w:eastAsia="Times New Roman"/>
                <w:bCs/>
                <w:i/>
                <w:sz w:val="20"/>
                <w:szCs w:val="20"/>
                <w:lang w:val="pt-BR"/>
              </w:rPr>
              <w:t>Real-Time Market Clearing Price for Capacity for Regulation Down</w:t>
            </w:r>
            <w:r w:rsidRPr="00A85AD1">
              <w:rPr>
                <w:rFonts w:eastAsia="Times New Roman"/>
                <w:iCs/>
                <w:sz w:val="20"/>
                <w:szCs w:val="20"/>
              </w:rPr>
              <w:t>—</w:t>
            </w:r>
            <w:r w:rsidRPr="00A85AD1">
              <w:rPr>
                <w:rFonts w:eastAsia="Times New Roman"/>
                <w:bCs/>
                <w:sz w:val="20"/>
                <w:szCs w:val="20"/>
                <w:lang w:val="pt-BR"/>
              </w:rPr>
              <w:t>The Real-Time MCPC for Reg-Down for the 15-minute Settlement Interval.</w:t>
            </w:r>
          </w:p>
        </w:tc>
      </w:tr>
      <w:tr w:rsidR="00A85AD1" w:rsidRPr="00A85AD1" w14:paraId="17B18264" w14:textId="77777777" w:rsidTr="00D34EC1">
        <w:tc>
          <w:tcPr>
            <w:tcW w:w="1157" w:type="pct"/>
            <w:tcBorders>
              <w:top w:val="single" w:sz="4" w:space="0" w:color="auto"/>
              <w:left w:val="single" w:sz="4" w:space="0" w:color="auto"/>
              <w:bottom w:val="single" w:sz="4" w:space="0" w:color="auto"/>
              <w:right w:val="single" w:sz="4" w:space="0" w:color="auto"/>
            </w:tcBorders>
          </w:tcPr>
          <w:p w14:paraId="0E935C58" w14:textId="77777777" w:rsidR="00A85AD1" w:rsidRPr="00A85AD1" w:rsidRDefault="00A85AD1" w:rsidP="00A85AD1">
            <w:pPr>
              <w:spacing w:after="60"/>
              <w:rPr>
                <w:rFonts w:eastAsia="Times New Roman"/>
                <w:bCs/>
                <w:lang w:val="pt-BR"/>
              </w:rPr>
            </w:pPr>
            <w:r w:rsidRPr="00A85AD1">
              <w:rPr>
                <w:rFonts w:eastAsia="Times New Roman"/>
                <w:bCs/>
                <w:sz w:val="20"/>
                <w:szCs w:val="20"/>
                <w:lang w:val="pt-BR"/>
              </w:rPr>
              <w:t>RTMCPCRR</w:t>
            </w:r>
          </w:p>
        </w:tc>
        <w:tc>
          <w:tcPr>
            <w:tcW w:w="395" w:type="pct"/>
            <w:tcBorders>
              <w:top w:val="single" w:sz="4" w:space="0" w:color="auto"/>
              <w:left w:val="single" w:sz="4" w:space="0" w:color="auto"/>
              <w:bottom w:val="single" w:sz="4" w:space="0" w:color="auto"/>
              <w:right w:val="single" w:sz="4" w:space="0" w:color="auto"/>
            </w:tcBorders>
            <w:hideMark/>
          </w:tcPr>
          <w:p w14:paraId="464A5DD5" w14:textId="77777777" w:rsidR="00A85AD1" w:rsidRPr="00A85AD1" w:rsidRDefault="00A85AD1" w:rsidP="00A85AD1">
            <w:pPr>
              <w:spacing w:after="60"/>
              <w:rPr>
                <w:rFonts w:eastAsia="Times New Roman"/>
                <w:bCs/>
                <w:sz w:val="20"/>
                <w:szCs w:val="20"/>
                <w:lang w:val="pt-BR"/>
              </w:rPr>
            </w:pPr>
            <w:r w:rsidRPr="00A85AD1">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2DFE8142" w14:textId="77777777" w:rsidR="00A85AD1" w:rsidRPr="00A85AD1" w:rsidRDefault="00A85AD1" w:rsidP="00A85AD1">
            <w:pPr>
              <w:spacing w:after="60"/>
              <w:rPr>
                <w:rFonts w:eastAsia="Times New Roman"/>
                <w:bCs/>
                <w:sz w:val="20"/>
                <w:szCs w:val="20"/>
                <w:lang w:val="pt-BR"/>
              </w:rPr>
            </w:pPr>
            <w:r w:rsidRPr="00A85AD1">
              <w:rPr>
                <w:rFonts w:eastAsia="Times New Roman"/>
                <w:bCs/>
                <w:i/>
                <w:sz w:val="20"/>
                <w:szCs w:val="20"/>
                <w:lang w:val="pt-BR"/>
              </w:rPr>
              <w:t>Real-Time Market Clearing Price for Capacity for Responsive Reserve</w:t>
            </w:r>
            <w:r w:rsidRPr="00A85AD1">
              <w:rPr>
                <w:rFonts w:eastAsia="Times New Roman"/>
                <w:iCs/>
                <w:sz w:val="20"/>
                <w:szCs w:val="20"/>
              </w:rPr>
              <w:t>—</w:t>
            </w:r>
            <w:r w:rsidRPr="00A85AD1">
              <w:rPr>
                <w:rFonts w:eastAsia="Times New Roman"/>
                <w:bCs/>
                <w:sz w:val="20"/>
                <w:szCs w:val="20"/>
                <w:lang w:val="pt-BR"/>
              </w:rPr>
              <w:t>The Real-Time MCPC for RRS for the 15-minute Settlement Interval.</w:t>
            </w:r>
          </w:p>
        </w:tc>
      </w:tr>
      <w:tr w:rsidR="00A85AD1" w:rsidRPr="00A85AD1" w14:paraId="576B8808" w14:textId="77777777" w:rsidTr="00D34EC1">
        <w:tc>
          <w:tcPr>
            <w:tcW w:w="1157" w:type="pct"/>
            <w:tcBorders>
              <w:top w:val="single" w:sz="4" w:space="0" w:color="auto"/>
              <w:left w:val="single" w:sz="4" w:space="0" w:color="auto"/>
              <w:bottom w:val="single" w:sz="4" w:space="0" w:color="auto"/>
              <w:right w:val="single" w:sz="4" w:space="0" w:color="auto"/>
            </w:tcBorders>
            <w:hideMark/>
          </w:tcPr>
          <w:p w14:paraId="0FE3FFC3" w14:textId="77777777" w:rsidR="00A85AD1" w:rsidRPr="00A85AD1" w:rsidRDefault="00A85AD1" w:rsidP="00A85AD1">
            <w:pPr>
              <w:spacing w:after="60"/>
              <w:rPr>
                <w:rFonts w:eastAsia="Times New Roman"/>
                <w:bCs/>
                <w:sz w:val="20"/>
                <w:szCs w:val="20"/>
                <w:lang w:val="pt-BR"/>
              </w:rPr>
            </w:pPr>
            <w:r w:rsidRPr="00A85AD1">
              <w:rPr>
                <w:rFonts w:eastAsia="Times New Roman"/>
                <w:bCs/>
                <w:sz w:val="20"/>
                <w:szCs w:val="20"/>
                <w:lang w:val="pt-BR"/>
              </w:rPr>
              <w:t>RTMCPCNS</w:t>
            </w:r>
          </w:p>
        </w:tc>
        <w:tc>
          <w:tcPr>
            <w:tcW w:w="395" w:type="pct"/>
            <w:tcBorders>
              <w:top w:val="single" w:sz="4" w:space="0" w:color="auto"/>
              <w:left w:val="single" w:sz="4" w:space="0" w:color="auto"/>
              <w:bottom w:val="single" w:sz="4" w:space="0" w:color="auto"/>
              <w:right w:val="single" w:sz="4" w:space="0" w:color="auto"/>
            </w:tcBorders>
            <w:hideMark/>
          </w:tcPr>
          <w:p w14:paraId="38D78F9E" w14:textId="77777777" w:rsidR="00A85AD1" w:rsidRPr="00A85AD1" w:rsidRDefault="00A85AD1" w:rsidP="00A85AD1">
            <w:pPr>
              <w:spacing w:after="60"/>
              <w:rPr>
                <w:rFonts w:eastAsia="Times New Roman"/>
                <w:bCs/>
                <w:sz w:val="20"/>
                <w:szCs w:val="20"/>
                <w:lang w:val="pt-BR"/>
              </w:rPr>
            </w:pPr>
            <w:r w:rsidRPr="00A85AD1">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40AD6795" w14:textId="77777777" w:rsidR="00A85AD1" w:rsidRPr="00A85AD1" w:rsidRDefault="00A85AD1" w:rsidP="00A85AD1">
            <w:pPr>
              <w:spacing w:after="60"/>
              <w:rPr>
                <w:rFonts w:eastAsia="Times New Roman"/>
                <w:bCs/>
                <w:sz w:val="20"/>
                <w:szCs w:val="20"/>
                <w:lang w:val="pt-BR"/>
              </w:rPr>
            </w:pPr>
            <w:r w:rsidRPr="00A85AD1">
              <w:rPr>
                <w:rFonts w:eastAsia="Times New Roman"/>
                <w:bCs/>
                <w:i/>
                <w:sz w:val="20"/>
                <w:szCs w:val="20"/>
                <w:lang w:val="pt-BR"/>
              </w:rPr>
              <w:t>Real-Time Market Clearing Price for Capacity for Non-Spin</w:t>
            </w:r>
            <w:r w:rsidRPr="00A85AD1">
              <w:rPr>
                <w:rFonts w:eastAsia="Times New Roman"/>
                <w:iCs/>
                <w:sz w:val="20"/>
                <w:szCs w:val="20"/>
              </w:rPr>
              <w:t>—</w:t>
            </w:r>
            <w:r w:rsidRPr="00A85AD1">
              <w:rPr>
                <w:rFonts w:eastAsia="Times New Roman"/>
                <w:bCs/>
                <w:sz w:val="20"/>
                <w:szCs w:val="20"/>
                <w:lang w:val="pt-BR"/>
              </w:rPr>
              <w:t>The Real-Time MCPC for Non-Spin for the 15-minute Settlement Interval.</w:t>
            </w:r>
          </w:p>
        </w:tc>
      </w:tr>
      <w:tr w:rsidR="00A85AD1" w:rsidRPr="00A85AD1" w14:paraId="4AB9D7C6" w14:textId="77777777" w:rsidTr="00D34EC1">
        <w:tc>
          <w:tcPr>
            <w:tcW w:w="1157" w:type="pct"/>
            <w:tcBorders>
              <w:top w:val="single" w:sz="4" w:space="0" w:color="auto"/>
              <w:left w:val="single" w:sz="4" w:space="0" w:color="auto"/>
              <w:bottom w:val="single" w:sz="4" w:space="0" w:color="auto"/>
              <w:right w:val="single" w:sz="4" w:space="0" w:color="auto"/>
            </w:tcBorders>
            <w:hideMark/>
          </w:tcPr>
          <w:p w14:paraId="534E90FE" w14:textId="77777777" w:rsidR="00A85AD1" w:rsidRPr="00A85AD1" w:rsidRDefault="00A85AD1" w:rsidP="00A85AD1">
            <w:pPr>
              <w:spacing w:after="60"/>
              <w:rPr>
                <w:rFonts w:eastAsia="Times New Roman"/>
                <w:bCs/>
                <w:sz w:val="20"/>
                <w:szCs w:val="20"/>
                <w:lang w:val="pt-BR"/>
              </w:rPr>
            </w:pPr>
            <w:r w:rsidRPr="00A85AD1">
              <w:rPr>
                <w:rFonts w:eastAsia="Times New Roman"/>
                <w:bCs/>
                <w:sz w:val="20"/>
                <w:szCs w:val="20"/>
                <w:lang w:val="pt-BR"/>
              </w:rPr>
              <w:t>RTMCPCECR</w:t>
            </w:r>
          </w:p>
        </w:tc>
        <w:tc>
          <w:tcPr>
            <w:tcW w:w="395" w:type="pct"/>
            <w:tcBorders>
              <w:top w:val="single" w:sz="4" w:space="0" w:color="auto"/>
              <w:left w:val="single" w:sz="4" w:space="0" w:color="auto"/>
              <w:bottom w:val="single" w:sz="4" w:space="0" w:color="auto"/>
              <w:right w:val="single" w:sz="4" w:space="0" w:color="auto"/>
            </w:tcBorders>
            <w:hideMark/>
          </w:tcPr>
          <w:p w14:paraId="081D444E" w14:textId="77777777" w:rsidR="00A85AD1" w:rsidRPr="00A85AD1" w:rsidRDefault="00A85AD1" w:rsidP="00A85AD1">
            <w:pPr>
              <w:spacing w:after="60"/>
              <w:rPr>
                <w:rFonts w:eastAsia="Times New Roman"/>
                <w:bCs/>
                <w:sz w:val="20"/>
                <w:szCs w:val="20"/>
                <w:lang w:val="pt-BR"/>
              </w:rPr>
            </w:pPr>
            <w:r w:rsidRPr="00A85AD1">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65D22A9E" w14:textId="77777777" w:rsidR="00A85AD1" w:rsidRPr="00A85AD1" w:rsidRDefault="00A85AD1" w:rsidP="00A85AD1">
            <w:pPr>
              <w:spacing w:after="60"/>
              <w:rPr>
                <w:rFonts w:eastAsia="Times New Roman"/>
                <w:bCs/>
                <w:sz w:val="20"/>
                <w:szCs w:val="20"/>
                <w:lang w:val="pt-BR"/>
              </w:rPr>
            </w:pPr>
            <w:r w:rsidRPr="00A85AD1">
              <w:rPr>
                <w:rFonts w:eastAsia="Times New Roman"/>
                <w:bCs/>
                <w:i/>
                <w:sz w:val="20"/>
                <w:szCs w:val="20"/>
                <w:lang w:val="pt-BR"/>
              </w:rPr>
              <w:t>Real-Time Market Clearing Price for Capacity for ERCOT Contingency Reserve Service</w:t>
            </w:r>
            <w:r w:rsidRPr="00A85AD1">
              <w:rPr>
                <w:rFonts w:eastAsia="Times New Roman"/>
                <w:bCs/>
                <w:sz w:val="20"/>
                <w:szCs w:val="20"/>
                <w:lang w:val="pt-BR"/>
              </w:rPr>
              <w:t>—The Real-Time MCPC for ECRS for the 15-minute Settlement Interval.</w:t>
            </w:r>
          </w:p>
        </w:tc>
      </w:tr>
      <w:tr w:rsidR="00A85AD1" w:rsidRPr="00A85AD1" w14:paraId="56E75301" w14:textId="77777777" w:rsidTr="00D34EC1">
        <w:trPr>
          <w:ins w:id="1539" w:author="ERCOT" w:date="2025-12-09T12:00:00Z"/>
        </w:trPr>
        <w:tc>
          <w:tcPr>
            <w:tcW w:w="1157" w:type="pct"/>
            <w:tcBorders>
              <w:top w:val="single" w:sz="4" w:space="0" w:color="auto"/>
              <w:left w:val="single" w:sz="4" w:space="0" w:color="auto"/>
              <w:bottom w:val="single" w:sz="4" w:space="0" w:color="auto"/>
              <w:right w:val="single" w:sz="4" w:space="0" w:color="auto"/>
            </w:tcBorders>
          </w:tcPr>
          <w:p w14:paraId="19DF1440" w14:textId="58CCBC87" w:rsidR="00A85AD1" w:rsidRPr="00A85AD1" w:rsidRDefault="00A85AD1" w:rsidP="00A85AD1">
            <w:pPr>
              <w:spacing w:after="60"/>
              <w:rPr>
                <w:ins w:id="1540" w:author="ERCOT" w:date="2025-12-09T12:00:00Z" w16du:dateUtc="2025-12-09T18:00:00Z"/>
                <w:rFonts w:eastAsia="Times New Roman"/>
                <w:bCs/>
                <w:sz w:val="20"/>
                <w:szCs w:val="20"/>
                <w:lang w:val="pt-BR"/>
              </w:rPr>
            </w:pPr>
            <w:ins w:id="1541" w:author="ERCOT" w:date="2025-12-09T12:00:00Z" w16du:dateUtc="2025-12-09T18:00:00Z">
              <w:r w:rsidRPr="00E074F3">
                <w:rPr>
                  <w:rFonts w:eastAsia="Times New Roman"/>
                  <w:bCs/>
                  <w:sz w:val="20"/>
                  <w:szCs w:val="20"/>
                  <w:lang w:val="pt-BR"/>
                </w:rPr>
                <w:t>RTMCPC</w:t>
              </w:r>
              <w:r>
                <w:rPr>
                  <w:rFonts w:eastAsia="Times New Roman"/>
                  <w:bCs/>
                  <w:sz w:val="20"/>
                  <w:szCs w:val="20"/>
                  <w:lang w:val="pt-BR"/>
                </w:rPr>
                <w:t>DR</w:t>
              </w:r>
              <w:r w:rsidRPr="00E074F3">
                <w:rPr>
                  <w:rFonts w:eastAsia="Times New Roman"/>
                  <w:bCs/>
                  <w:sz w:val="20"/>
                  <w:szCs w:val="20"/>
                  <w:lang w:val="pt-BR"/>
                </w:rPr>
                <w:t>R</w:t>
              </w:r>
            </w:ins>
          </w:p>
        </w:tc>
        <w:tc>
          <w:tcPr>
            <w:tcW w:w="395" w:type="pct"/>
            <w:tcBorders>
              <w:top w:val="single" w:sz="4" w:space="0" w:color="auto"/>
              <w:left w:val="single" w:sz="4" w:space="0" w:color="auto"/>
              <w:bottom w:val="single" w:sz="4" w:space="0" w:color="auto"/>
              <w:right w:val="single" w:sz="4" w:space="0" w:color="auto"/>
            </w:tcBorders>
          </w:tcPr>
          <w:p w14:paraId="1E18892F" w14:textId="4169715E" w:rsidR="00A85AD1" w:rsidRPr="00A85AD1" w:rsidRDefault="00A85AD1" w:rsidP="00A85AD1">
            <w:pPr>
              <w:spacing w:after="60"/>
              <w:rPr>
                <w:ins w:id="1542" w:author="ERCOT" w:date="2025-12-09T12:00:00Z" w16du:dateUtc="2025-12-09T18:00:00Z"/>
                <w:rFonts w:eastAsia="Times New Roman"/>
                <w:bCs/>
                <w:sz w:val="20"/>
                <w:szCs w:val="20"/>
                <w:lang w:val="pt-BR"/>
              </w:rPr>
            </w:pPr>
            <w:ins w:id="1543" w:author="ERCOT" w:date="2025-12-09T12:00:00Z" w16du:dateUtc="2025-12-09T18:00:00Z">
              <w:r w:rsidRPr="00E074F3">
                <w:rPr>
                  <w:rFonts w:eastAsia="Times New Roman"/>
                  <w:bCs/>
                  <w:sz w:val="20"/>
                  <w:szCs w:val="20"/>
                  <w:lang w:val="pt-BR"/>
                </w:rPr>
                <w:t>$/MW</w:t>
              </w:r>
            </w:ins>
          </w:p>
        </w:tc>
        <w:tc>
          <w:tcPr>
            <w:tcW w:w="3448" w:type="pct"/>
            <w:tcBorders>
              <w:top w:val="single" w:sz="4" w:space="0" w:color="auto"/>
              <w:left w:val="single" w:sz="4" w:space="0" w:color="auto"/>
              <w:bottom w:val="single" w:sz="4" w:space="0" w:color="auto"/>
              <w:right w:val="single" w:sz="4" w:space="0" w:color="auto"/>
            </w:tcBorders>
          </w:tcPr>
          <w:p w14:paraId="2E5390D0" w14:textId="052EF353" w:rsidR="00A85AD1" w:rsidRPr="00A85AD1" w:rsidRDefault="00A85AD1" w:rsidP="00A85AD1">
            <w:pPr>
              <w:spacing w:after="60"/>
              <w:rPr>
                <w:ins w:id="1544" w:author="ERCOT" w:date="2025-12-09T12:00:00Z" w16du:dateUtc="2025-12-09T18:00:00Z"/>
                <w:rFonts w:eastAsia="Times New Roman"/>
                <w:bCs/>
                <w:i/>
                <w:sz w:val="20"/>
                <w:szCs w:val="20"/>
                <w:lang w:val="pt-BR"/>
              </w:rPr>
            </w:pPr>
            <w:ins w:id="1545" w:author="ERCOT" w:date="2025-12-09T12:00:00Z" w16du:dateUtc="2025-12-09T18:00:00Z">
              <w:r w:rsidRPr="00E074F3">
                <w:rPr>
                  <w:rFonts w:eastAsia="Times New Roman"/>
                  <w:bCs/>
                  <w:i/>
                  <w:sz w:val="20"/>
                  <w:szCs w:val="20"/>
                  <w:lang w:val="pt-BR"/>
                </w:rPr>
                <w:t xml:space="preserve">Real-Time Market Clearing Price for Capacity for </w:t>
              </w:r>
              <w:r>
                <w:rPr>
                  <w:rFonts w:eastAsia="Times New Roman"/>
                  <w:bCs/>
                  <w:i/>
                  <w:sz w:val="20"/>
                  <w:szCs w:val="20"/>
                  <w:lang w:val="pt-BR"/>
                </w:rPr>
                <w:t xml:space="preserve">Dispatchable Reliability </w:t>
              </w:r>
              <w:r w:rsidRPr="00E074F3">
                <w:rPr>
                  <w:rFonts w:eastAsia="Times New Roman"/>
                  <w:bCs/>
                  <w:i/>
                  <w:sz w:val="20"/>
                  <w:szCs w:val="20"/>
                  <w:lang w:val="pt-BR"/>
                </w:rPr>
                <w:t xml:space="preserve"> Reserve Service</w:t>
              </w:r>
              <w:r w:rsidRPr="00E074F3">
                <w:rPr>
                  <w:rFonts w:eastAsia="Times New Roman"/>
                  <w:bCs/>
                  <w:sz w:val="20"/>
                  <w:szCs w:val="20"/>
                  <w:lang w:val="pt-BR"/>
                </w:rPr>
                <w:t xml:space="preserve">—The Real-Time MCPC for </w:t>
              </w:r>
              <w:r>
                <w:rPr>
                  <w:rFonts w:eastAsia="Times New Roman"/>
                  <w:bCs/>
                  <w:sz w:val="20"/>
                  <w:szCs w:val="20"/>
                  <w:lang w:val="pt-BR"/>
                </w:rPr>
                <w:t>DRRS</w:t>
              </w:r>
              <w:r w:rsidRPr="00E074F3">
                <w:rPr>
                  <w:rFonts w:eastAsia="Times New Roman"/>
                  <w:bCs/>
                  <w:sz w:val="20"/>
                  <w:szCs w:val="20"/>
                  <w:lang w:val="pt-BR"/>
                </w:rPr>
                <w:t xml:space="preserve"> for the 15-minute Settlement Interval.</w:t>
              </w:r>
            </w:ins>
          </w:p>
        </w:tc>
      </w:tr>
      <w:tr w:rsidR="00A85AD1" w:rsidRPr="00A85AD1" w14:paraId="65FC5A15" w14:textId="77777777" w:rsidTr="00D34EC1">
        <w:tc>
          <w:tcPr>
            <w:tcW w:w="1157" w:type="pct"/>
            <w:tcBorders>
              <w:top w:val="single" w:sz="4" w:space="0" w:color="auto"/>
              <w:left w:val="single" w:sz="4" w:space="0" w:color="auto"/>
              <w:bottom w:val="single" w:sz="4" w:space="0" w:color="auto"/>
              <w:right w:val="single" w:sz="4" w:space="0" w:color="auto"/>
            </w:tcBorders>
            <w:hideMark/>
          </w:tcPr>
          <w:p w14:paraId="5697A1BE" w14:textId="77777777" w:rsidR="00A85AD1" w:rsidRPr="00A85AD1" w:rsidRDefault="00A85AD1" w:rsidP="00A85AD1">
            <w:pPr>
              <w:spacing w:after="60"/>
              <w:rPr>
                <w:rFonts w:eastAsia="Times New Roman"/>
                <w:bCs/>
                <w:i/>
                <w:sz w:val="20"/>
                <w:szCs w:val="20"/>
                <w:lang w:val="pt-BR"/>
              </w:rPr>
            </w:pPr>
            <w:r w:rsidRPr="00A85AD1">
              <w:rPr>
                <w:rFonts w:eastAsia="Times New Roman"/>
                <w:bCs/>
                <w:sz w:val="20"/>
                <w:szCs w:val="20"/>
                <w:lang w:val="pt-BR"/>
              </w:rPr>
              <w:t>RTRUDQ</w:t>
            </w:r>
            <w:r w:rsidRPr="00A85AD1">
              <w:rPr>
                <w:rFonts w:eastAsia="Times New Roman"/>
                <w:i/>
                <w:iCs/>
                <w:sz w:val="20"/>
                <w:szCs w:val="20"/>
                <w:vertAlign w:val="subscript"/>
              </w:rPr>
              <w:t xml:space="preserve"> q, </w:t>
            </w:r>
            <w:r w:rsidRPr="00A85AD1">
              <w:rPr>
                <w:rFonts w:eastAsia="Times New Roman"/>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1224D58F" w14:textId="77777777" w:rsidR="00A85AD1" w:rsidRPr="00A85AD1" w:rsidRDefault="00A85AD1" w:rsidP="00A85AD1">
            <w:pPr>
              <w:spacing w:after="60"/>
              <w:rPr>
                <w:rFonts w:eastAsia="Times New Roman"/>
                <w:bCs/>
                <w:sz w:val="20"/>
                <w:szCs w:val="20"/>
                <w:lang w:val="pt-BR"/>
              </w:rPr>
            </w:pPr>
            <w:r w:rsidRPr="00A85AD1">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2A219921" w14:textId="77777777" w:rsidR="00A85AD1" w:rsidRPr="00A85AD1" w:rsidRDefault="00A85AD1" w:rsidP="00A85AD1">
            <w:pPr>
              <w:spacing w:after="60"/>
              <w:rPr>
                <w:rFonts w:eastAsia="Times New Roman"/>
                <w:bCs/>
                <w:sz w:val="20"/>
                <w:szCs w:val="20"/>
                <w:lang w:val="pt-BR"/>
              </w:rPr>
            </w:pPr>
            <w:r w:rsidRPr="00A85AD1">
              <w:rPr>
                <w:rFonts w:eastAsia="Times New Roman"/>
                <w:bCs/>
                <w:i/>
                <w:sz w:val="20"/>
                <w:szCs w:val="20"/>
                <w:lang w:val="pt-BR"/>
              </w:rPr>
              <w:t>Real-Time Regulation Up Derated Quantity</w:t>
            </w:r>
            <w:r w:rsidRPr="00A85AD1">
              <w:rPr>
                <w:rFonts w:eastAsia="Times New Roman"/>
                <w:iCs/>
                <w:sz w:val="20"/>
                <w:szCs w:val="20"/>
              </w:rPr>
              <w:t>—</w:t>
            </w:r>
            <w:r w:rsidRPr="00A85AD1">
              <w:rPr>
                <w:rFonts w:eastAsia="Times New Roman"/>
                <w:bCs/>
                <w:sz w:val="20"/>
                <w:szCs w:val="20"/>
                <w:lang w:val="pt-BR"/>
              </w:rPr>
              <w:t xml:space="preserve">The Reg-Up quantity manually reduced by ERCOT for the Resource </w:t>
            </w:r>
            <w:r w:rsidRPr="00A85AD1">
              <w:rPr>
                <w:rFonts w:eastAsia="Times New Roman"/>
                <w:bCs/>
                <w:i/>
                <w:sz w:val="20"/>
                <w:szCs w:val="20"/>
                <w:lang w:val="pt-BR"/>
              </w:rPr>
              <w:t xml:space="preserve">r </w:t>
            </w:r>
            <w:r w:rsidRPr="00A85AD1">
              <w:rPr>
                <w:rFonts w:eastAsia="Times New Roman"/>
                <w:bCs/>
                <w:sz w:val="20"/>
                <w:szCs w:val="20"/>
                <w:lang w:val="pt-BR"/>
              </w:rPr>
              <w:t xml:space="preserve">represented by QSE </w:t>
            </w:r>
            <w:r w:rsidRPr="00A85AD1">
              <w:rPr>
                <w:rFonts w:eastAsia="Times New Roman"/>
                <w:bCs/>
                <w:i/>
                <w:sz w:val="20"/>
                <w:szCs w:val="20"/>
                <w:lang w:val="pt-BR"/>
              </w:rPr>
              <w:t>q</w:t>
            </w:r>
            <w:r w:rsidRPr="00A85AD1">
              <w:rPr>
                <w:rFonts w:eastAsia="Times New Roman"/>
                <w:bCs/>
                <w:sz w:val="20"/>
                <w:szCs w:val="20"/>
                <w:lang w:val="pt-BR"/>
              </w:rPr>
              <w:t xml:space="preserve"> for the 15-minute Settlement Interval.</w:t>
            </w:r>
            <w:r w:rsidRPr="00A85AD1">
              <w:rPr>
                <w:rFonts w:eastAsia="Times New Roman"/>
                <w:iCs/>
                <w:sz w:val="20"/>
                <w:szCs w:val="20"/>
              </w:rPr>
              <w:t xml:space="preserve">  Where for a Combined Cycle Train, the Resource </w:t>
            </w:r>
            <w:r w:rsidRPr="00A85AD1">
              <w:rPr>
                <w:rFonts w:eastAsia="Times New Roman"/>
                <w:i/>
                <w:iCs/>
                <w:sz w:val="20"/>
                <w:szCs w:val="20"/>
              </w:rPr>
              <w:t xml:space="preserve">r </w:t>
            </w:r>
            <w:r w:rsidRPr="00A85AD1">
              <w:rPr>
                <w:rFonts w:eastAsia="Times New Roman"/>
                <w:iCs/>
                <w:sz w:val="20"/>
                <w:szCs w:val="20"/>
              </w:rPr>
              <w:t>is the Combined Cycle Train.</w:t>
            </w:r>
          </w:p>
        </w:tc>
      </w:tr>
      <w:tr w:rsidR="00A85AD1" w:rsidRPr="00A85AD1" w14:paraId="7E48F090" w14:textId="77777777" w:rsidTr="00D34EC1">
        <w:tc>
          <w:tcPr>
            <w:tcW w:w="1157" w:type="pct"/>
            <w:tcBorders>
              <w:top w:val="single" w:sz="4" w:space="0" w:color="auto"/>
              <w:left w:val="single" w:sz="4" w:space="0" w:color="auto"/>
              <w:bottom w:val="single" w:sz="4" w:space="0" w:color="auto"/>
              <w:right w:val="single" w:sz="4" w:space="0" w:color="auto"/>
            </w:tcBorders>
            <w:hideMark/>
          </w:tcPr>
          <w:p w14:paraId="1D18C254" w14:textId="77777777" w:rsidR="00A85AD1" w:rsidRPr="00A85AD1" w:rsidRDefault="00A85AD1" w:rsidP="00A85AD1">
            <w:pPr>
              <w:spacing w:after="60"/>
              <w:rPr>
                <w:rFonts w:eastAsia="Times New Roman"/>
                <w:bCs/>
                <w:sz w:val="20"/>
                <w:szCs w:val="20"/>
                <w:lang w:val="pt-BR"/>
              </w:rPr>
            </w:pPr>
            <w:r w:rsidRPr="00A85AD1">
              <w:rPr>
                <w:rFonts w:eastAsia="Times New Roman"/>
                <w:bCs/>
                <w:sz w:val="20"/>
                <w:szCs w:val="20"/>
                <w:lang w:val="pt-BR"/>
              </w:rPr>
              <w:t>RTRDDQ</w:t>
            </w:r>
            <w:r w:rsidRPr="00A85AD1">
              <w:rPr>
                <w:rFonts w:eastAsia="Times New Roman"/>
                <w:i/>
                <w:iCs/>
                <w:sz w:val="20"/>
                <w:szCs w:val="20"/>
                <w:vertAlign w:val="subscript"/>
              </w:rPr>
              <w:t xml:space="preserve"> q, </w:t>
            </w:r>
            <w:r w:rsidRPr="00A85AD1">
              <w:rPr>
                <w:rFonts w:eastAsia="Times New Roman"/>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59E3DD2A" w14:textId="77777777" w:rsidR="00A85AD1" w:rsidRPr="00A85AD1" w:rsidRDefault="00A85AD1" w:rsidP="00A85AD1">
            <w:pPr>
              <w:spacing w:after="60"/>
              <w:rPr>
                <w:rFonts w:eastAsia="Times New Roman"/>
                <w:bCs/>
                <w:sz w:val="20"/>
                <w:szCs w:val="20"/>
                <w:lang w:val="pt-BR"/>
              </w:rPr>
            </w:pPr>
            <w:r w:rsidRPr="00A85AD1">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15A88D7F" w14:textId="77777777" w:rsidR="00A85AD1" w:rsidRPr="00A85AD1" w:rsidRDefault="00A85AD1" w:rsidP="00A85AD1">
            <w:pPr>
              <w:spacing w:after="60"/>
              <w:rPr>
                <w:rFonts w:eastAsia="Times New Roman"/>
                <w:bCs/>
                <w:sz w:val="20"/>
                <w:szCs w:val="20"/>
                <w:lang w:val="pt-BR"/>
              </w:rPr>
            </w:pPr>
            <w:r w:rsidRPr="00A85AD1">
              <w:rPr>
                <w:rFonts w:eastAsia="Times New Roman"/>
                <w:bCs/>
                <w:i/>
                <w:sz w:val="20"/>
                <w:szCs w:val="20"/>
                <w:lang w:val="pt-BR"/>
              </w:rPr>
              <w:t>Real-Time Regulation Down Derated</w:t>
            </w:r>
            <w:r w:rsidRPr="00A85AD1">
              <w:rPr>
                <w:rFonts w:eastAsia="Times New Roman"/>
                <w:bCs/>
                <w:sz w:val="20"/>
                <w:szCs w:val="20"/>
                <w:lang w:val="pt-BR"/>
              </w:rPr>
              <w:t xml:space="preserve"> </w:t>
            </w:r>
            <w:r w:rsidRPr="00A85AD1">
              <w:rPr>
                <w:rFonts w:eastAsia="Times New Roman"/>
                <w:bCs/>
                <w:i/>
                <w:sz w:val="20"/>
                <w:szCs w:val="20"/>
                <w:lang w:val="pt-BR"/>
              </w:rPr>
              <w:t>Quantity</w:t>
            </w:r>
            <w:r w:rsidRPr="00A85AD1">
              <w:rPr>
                <w:rFonts w:eastAsia="Times New Roman"/>
                <w:iCs/>
                <w:sz w:val="20"/>
                <w:szCs w:val="20"/>
              </w:rPr>
              <w:t>—</w:t>
            </w:r>
            <w:r w:rsidRPr="00A85AD1">
              <w:rPr>
                <w:rFonts w:eastAsia="Times New Roman"/>
                <w:bCs/>
                <w:sz w:val="20"/>
                <w:szCs w:val="20"/>
                <w:lang w:val="pt-BR"/>
              </w:rPr>
              <w:t xml:space="preserve">The Reg-Down quantity manually reduced by ERCOT for the Resource </w:t>
            </w:r>
            <w:r w:rsidRPr="00A85AD1">
              <w:rPr>
                <w:rFonts w:eastAsia="Times New Roman"/>
                <w:bCs/>
                <w:i/>
                <w:sz w:val="20"/>
                <w:szCs w:val="20"/>
                <w:lang w:val="pt-BR"/>
              </w:rPr>
              <w:t xml:space="preserve">r </w:t>
            </w:r>
            <w:r w:rsidRPr="00A85AD1">
              <w:rPr>
                <w:rFonts w:eastAsia="Times New Roman"/>
                <w:bCs/>
                <w:sz w:val="20"/>
                <w:szCs w:val="20"/>
                <w:lang w:val="pt-BR"/>
              </w:rPr>
              <w:t xml:space="preserve">represented by QSE </w:t>
            </w:r>
            <w:r w:rsidRPr="00A85AD1">
              <w:rPr>
                <w:rFonts w:eastAsia="Times New Roman"/>
                <w:bCs/>
                <w:i/>
                <w:sz w:val="20"/>
                <w:szCs w:val="20"/>
                <w:lang w:val="pt-BR"/>
              </w:rPr>
              <w:t>q</w:t>
            </w:r>
            <w:r w:rsidRPr="00A85AD1">
              <w:rPr>
                <w:rFonts w:eastAsia="Times New Roman"/>
                <w:bCs/>
                <w:sz w:val="20"/>
                <w:szCs w:val="20"/>
                <w:lang w:val="pt-BR"/>
              </w:rPr>
              <w:t xml:space="preserve"> for the 15-minute Settlement Interval.  </w:t>
            </w:r>
            <w:r w:rsidRPr="00A85AD1">
              <w:rPr>
                <w:rFonts w:eastAsia="Times New Roman"/>
                <w:iCs/>
                <w:sz w:val="20"/>
                <w:szCs w:val="20"/>
              </w:rPr>
              <w:t xml:space="preserve">Where for a Combined Cycle Train, the Resource </w:t>
            </w:r>
            <w:r w:rsidRPr="00A85AD1">
              <w:rPr>
                <w:rFonts w:eastAsia="Times New Roman"/>
                <w:i/>
                <w:iCs/>
                <w:sz w:val="20"/>
                <w:szCs w:val="20"/>
              </w:rPr>
              <w:t xml:space="preserve">r </w:t>
            </w:r>
            <w:r w:rsidRPr="00A85AD1">
              <w:rPr>
                <w:rFonts w:eastAsia="Times New Roman"/>
                <w:iCs/>
                <w:sz w:val="20"/>
                <w:szCs w:val="20"/>
              </w:rPr>
              <w:t>is the Combined Cycle Train.</w:t>
            </w:r>
          </w:p>
        </w:tc>
      </w:tr>
      <w:tr w:rsidR="00A85AD1" w:rsidRPr="00A85AD1" w14:paraId="4881BFF3" w14:textId="77777777" w:rsidTr="00D34EC1">
        <w:tc>
          <w:tcPr>
            <w:tcW w:w="1157" w:type="pct"/>
            <w:tcBorders>
              <w:top w:val="single" w:sz="4" w:space="0" w:color="auto"/>
              <w:left w:val="single" w:sz="4" w:space="0" w:color="auto"/>
              <w:bottom w:val="single" w:sz="4" w:space="0" w:color="auto"/>
              <w:right w:val="single" w:sz="4" w:space="0" w:color="auto"/>
            </w:tcBorders>
            <w:hideMark/>
          </w:tcPr>
          <w:p w14:paraId="4F41C3B1" w14:textId="77777777" w:rsidR="00A85AD1" w:rsidRPr="00A85AD1" w:rsidRDefault="00A85AD1" w:rsidP="00A85AD1">
            <w:pPr>
              <w:spacing w:after="60"/>
              <w:rPr>
                <w:rFonts w:eastAsia="Times New Roman"/>
                <w:bCs/>
                <w:sz w:val="20"/>
                <w:szCs w:val="20"/>
                <w:lang w:val="pt-BR"/>
              </w:rPr>
            </w:pPr>
            <w:r w:rsidRPr="00A85AD1">
              <w:rPr>
                <w:rFonts w:eastAsia="Times New Roman"/>
                <w:bCs/>
                <w:sz w:val="20"/>
                <w:szCs w:val="20"/>
                <w:lang w:val="pt-BR"/>
              </w:rPr>
              <w:t>RTRRDQ</w:t>
            </w:r>
            <w:r w:rsidRPr="00A85AD1">
              <w:rPr>
                <w:rFonts w:eastAsia="Times New Roman"/>
                <w:i/>
                <w:iCs/>
                <w:sz w:val="20"/>
                <w:szCs w:val="20"/>
                <w:vertAlign w:val="subscript"/>
              </w:rPr>
              <w:t xml:space="preserve"> q, </w:t>
            </w:r>
            <w:r w:rsidRPr="00A85AD1">
              <w:rPr>
                <w:rFonts w:eastAsia="Times New Roman"/>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28FD2F0D" w14:textId="77777777" w:rsidR="00A85AD1" w:rsidRPr="00A85AD1" w:rsidRDefault="00A85AD1" w:rsidP="00A85AD1">
            <w:pPr>
              <w:spacing w:after="60"/>
              <w:rPr>
                <w:rFonts w:eastAsia="Times New Roman"/>
                <w:bCs/>
                <w:sz w:val="20"/>
                <w:szCs w:val="20"/>
                <w:lang w:val="pt-BR"/>
              </w:rPr>
            </w:pPr>
            <w:r w:rsidRPr="00A85AD1">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1402BFB8" w14:textId="77777777" w:rsidR="00A85AD1" w:rsidRPr="00A85AD1" w:rsidRDefault="00A85AD1" w:rsidP="00A85AD1">
            <w:pPr>
              <w:spacing w:after="60"/>
              <w:rPr>
                <w:rFonts w:eastAsia="Times New Roman"/>
                <w:bCs/>
                <w:sz w:val="20"/>
                <w:szCs w:val="20"/>
                <w:lang w:val="pt-BR"/>
              </w:rPr>
            </w:pPr>
            <w:r w:rsidRPr="00A85AD1">
              <w:rPr>
                <w:rFonts w:eastAsia="Times New Roman"/>
                <w:bCs/>
                <w:i/>
                <w:sz w:val="20"/>
                <w:szCs w:val="20"/>
                <w:lang w:val="pt-BR"/>
              </w:rPr>
              <w:t>Real-Time Responsive Reserve Derated Quantity</w:t>
            </w:r>
            <w:r w:rsidRPr="00A85AD1">
              <w:rPr>
                <w:rFonts w:eastAsia="Times New Roman"/>
                <w:iCs/>
                <w:sz w:val="20"/>
                <w:szCs w:val="20"/>
              </w:rPr>
              <w:t>—</w:t>
            </w:r>
            <w:r w:rsidRPr="00A85AD1">
              <w:rPr>
                <w:rFonts w:eastAsia="Times New Roman"/>
                <w:bCs/>
                <w:sz w:val="20"/>
                <w:szCs w:val="20"/>
                <w:lang w:val="pt-BR"/>
              </w:rPr>
              <w:t xml:space="preserve">The RRS quantity manually reduced by ERCOT for the Resource </w:t>
            </w:r>
            <w:r w:rsidRPr="00A85AD1">
              <w:rPr>
                <w:rFonts w:eastAsia="Times New Roman"/>
                <w:bCs/>
                <w:i/>
                <w:sz w:val="20"/>
                <w:szCs w:val="20"/>
                <w:lang w:val="pt-BR"/>
              </w:rPr>
              <w:t xml:space="preserve">r </w:t>
            </w:r>
            <w:r w:rsidRPr="00A85AD1">
              <w:rPr>
                <w:rFonts w:eastAsia="Times New Roman"/>
                <w:bCs/>
                <w:sz w:val="20"/>
                <w:szCs w:val="20"/>
                <w:lang w:val="pt-BR"/>
              </w:rPr>
              <w:t xml:space="preserve">represented by QSE </w:t>
            </w:r>
            <w:r w:rsidRPr="00A85AD1">
              <w:rPr>
                <w:rFonts w:eastAsia="Times New Roman"/>
                <w:bCs/>
                <w:i/>
                <w:sz w:val="20"/>
                <w:szCs w:val="20"/>
                <w:lang w:val="pt-BR"/>
              </w:rPr>
              <w:t>q</w:t>
            </w:r>
            <w:r w:rsidRPr="00A85AD1">
              <w:rPr>
                <w:rFonts w:eastAsia="Times New Roman"/>
                <w:bCs/>
                <w:sz w:val="20"/>
                <w:szCs w:val="20"/>
                <w:lang w:val="pt-BR"/>
              </w:rPr>
              <w:t xml:space="preserve"> for the 15-minute Settlement Interval.</w:t>
            </w:r>
            <w:r w:rsidRPr="00A85AD1">
              <w:rPr>
                <w:rFonts w:eastAsia="Times New Roman"/>
                <w:iCs/>
                <w:sz w:val="20"/>
                <w:szCs w:val="20"/>
              </w:rPr>
              <w:t xml:space="preserve">  Where for a Combined Cycle Train, the Resource </w:t>
            </w:r>
            <w:r w:rsidRPr="00A85AD1">
              <w:rPr>
                <w:rFonts w:eastAsia="Times New Roman"/>
                <w:i/>
                <w:iCs/>
                <w:sz w:val="20"/>
                <w:szCs w:val="20"/>
              </w:rPr>
              <w:t xml:space="preserve">r </w:t>
            </w:r>
            <w:r w:rsidRPr="00A85AD1">
              <w:rPr>
                <w:rFonts w:eastAsia="Times New Roman"/>
                <w:iCs/>
                <w:sz w:val="20"/>
                <w:szCs w:val="20"/>
              </w:rPr>
              <w:t>is the Combined Cycle Train.</w:t>
            </w:r>
          </w:p>
        </w:tc>
      </w:tr>
      <w:tr w:rsidR="00A85AD1" w:rsidRPr="00A85AD1" w14:paraId="524D9A15" w14:textId="77777777" w:rsidTr="00D34EC1">
        <w:tc>
          <w:tcPr>
            <w:tcW w:w="1157" w:type="pct"/>
            <w:tcBorders>
              <w:top w:val="single" w:sz="4" w:space="0" w:color="auto"/>
              <w:left w:val="single" w:sz="4" w:space="0" w:color="auto"/>
              <w:bottom w:val="single" w:sz="4" w:space="0" w:color="auto"/>
              <w:right w:val="single" w:sz="4" w:space="0" w:color="auto"/>
            </w:tcBorders>
            <w:hideMark/>
          </w:tcPr>
          <w:p w14:paraId="34AD9968" w14:textId="77777777" w:rsidR="00A85AD1" w:rsidRPr="00A85AD1" w:rsidRDefault="00A85AD1" w:rsidP="00A85AD1">
            <w:pPr>
              <w:spacing w:after="60"/>
              <w:rPr>
                <w:rFonts w:eastAsia="Times New Roman"/>
                <w:bCs/>
                <w:sz w:val="20"/>
                <w:szCs w:val="20"/>
                <w:lang w:val="pt-BR"/>
              </w:rPr>
            </w:pPr>
            <w:r w:rsidRPr="00A85AD1">
              <w:rPr>
                <w:rFonts w:eastAsia="Times New Roman"/>
                <w:bCs/>
                <w:sz w:val="20"/>
                <w:szCs w:val="20"/>
                <w:lang w:val="pt-BR"/>
              </w:rPr>
              <w:lastRenderedPageBreak/>
              <w:t>RTECRDQ</w:t>
            </w:r>
            <w:r w:rsidRPr="00A85AD1">
              <w:rPr>
                <w:rFonts w:eastAsia="Times New Roman"/>
                <w:i/>
                <w:iCs/>
                <w:sz w:val="20"/>
                <w:szCs w:val="20"/>
                <w:vertAlign w:val="subscript"/>
              </w:rPr>
              <w:t xml:space="preserve"> q, </w:t>
            </w:r>
            <w:r w:rsidRPr="00A85AD1">
              <w:rPr>
                <w:rFonts w:eastAsia="Times New Roman"/>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02E2F33E" w14:textId="77777777" w:rsidR="00A85AD1" w:rsidRPr="00A85AD1" w:rsidRDefault="00A85AD1" w:rsidP="00A85AD1">
            <w:pPr>
              <w:spacing w:after="60"/>
              <w:rPr>
                <w:rFonts w:eastAsia="Times New Roman"/>
                <w:bCs/>
                <w:sz w:val="20"/>
                <w:szCs w:val="20"/>
                <w:lang w:val="pt-BR"/>
              </w:rPr>
            </w:pPr>
            <w:r w:rsidRPr="00A85AD1">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579A3770" w14:textId="77777777" w:rsidR="00A85AD1" w:rsidRPr="00A85AD1" w:rsidRDefault="00A85AD1" w:rsidP="00A85AD1">
            <w:pPr>
              <w:spacing w:after="60"/>
              <w:rPr>
                <w:rFonts w:eastAsia="Times New Roman"/>
                <w:bCs/>
                <w:sz w:val="20"/>
                <w:szCs w:val="20"/>
                <w:lang w:val="pt-BR"/>
              </w:rPr>
            </w:pPr>
            <w:r w:rsidRPr="00A85AD1">
              <w:rPr>
                <w:rFonts w:eastAsia="Times New Roman"/>
                <w:bCs/>
                <w:i/>
                <w:sz w:val="20"/>
                <w:szCs w:val="20"/>
                <w:lang w:val="pt-BR"/>
              </w:rPr>
              <w:t>Real-Time ERCOT Contingency Reserve Service Derated Quantity</w:t>
            </w:r>
            <w:r w:rsidRPr="00A85AD1">
              <w:rPr>
                <w:rFonts w:eastAsia="Times New Roman"/>
                <w:iCs/>
                <w:sz w:val="20"/>
                <w:szCs w:val="20"/>
              </w:rPr>
              <w:t>—</w:t>
            </w:r>
            <w:r w:rsidRPr="00A85AD1">
              <w:rPr>
                <w:rFonts w:eastAsia="Times New Roman"/>
                <w:bCs/>
                <w:sz w:val="20"/>
                <w:szCs w:val="20"/>
                <w:lang w:val="pt-BR"/>
              </w:rPr>
              <w:t xml:space="preserve">The ECRS quantity manually reduced by ERCOT for the Resource </w:t>
            </w:r>
            <w:r w:rsidRPr="00A85AD1">
              <w:rPr>
                <w:rFonts w:eastAsia="Times New Roman"/>
                <w:bCs/>
                <w:i/>
                <w:sz w:val="20"/>
                <w:szCs w:val="20"/>
                <w:lang w:val="pt-BR"/>
              </w:rPr>
              <w:t xml:space="preserve">r </w:t>
            </w:r>
            <w:r w:rsidRPr="00A85AD1">
              <w:rPr>
                <w:rFonts w:eastAsia="Times New Roman"/>
                <w:bCs/>
                <w:sz w:val="20"/>
                <w:szCs w:val="20"/>
                <w:lang w:val="pt-BR"/>
              </w:rPr>
              <w:t xml:space="preserve">represented by QSE </w:t>
            </w:r>
            <w:r w:rsidRPr="00A85AD1">
              <w:rPr>
                <w:rFonts w:eastAsia="Times New Roman"/>
                <w:bCs/>
                <w:i/>
                <w:sz w:val="20"/>
                <w:szCs w:val="20"/>
                <w:lang w:val="pt-BR"/>
              </w:rPr>
              <w:t>q</w:t>
            </w:r>
            <w:r w:rsidRPr="00A85AD1">
              <w:rPr>
                <w:rFonts w:eastAsia="Times New Roman"/>
                <w:bCs/>
                <w:sz w:val="20"/>
                <w:szCs w:val="20"/>
                <w:lang w:val="pt-BR"/>
              </w:rPr>
              <w:t xml:space="preserve"> for the 15-minute Settlement Interval.  </w:t>
            </w:r>
            <w:r w:rsidRPr="00A85AD1">
              <w:rPr>
                <w:rFonts w:eastAsia="Times New Roman"/>
                <w:iCs/>
                <w:sz w:val="20"/>
                <w:szCs w:val="20"/>
              </w:rPr>
              <w:t xml:space="preserve">Where for a Combined Cycle Train, the Resource </w:t>
            </w:r>
            <w:r w:rsidRPr="00A85AD1">
              <w:rPr>
                <w:rFonts w:eastAsia="Times New Roman"/>
                <w:i/>
                <w:iCs/>
                <w:sz w:val="20"/>
                <w:szCs w:val="20"/>
              </w:rPr>
              <w:t xml:space="preserve">r </w:t>
            </w:r>
            <w:r w:rsidRPr="00A85AD1">
              <w:rPr>
                <w:rFonts w:eastAsia="Times New Roman"/>
                <w:iCs/>
                <w:sz w:val="20"/>
                <w:szCs w:val="20"/>
              </w:rPr>
              <w:t>is the Combined Cycle Train.</w:t>
            </w:r>
          </w:p>
        </w:tc>
      </w:tr>
      <w:tr w:rsidR="00A85AD1" w:rsidRPr="00A85AD1" w14:paraId="6C10B630" w14:textId="77777777" w:rsidTr="00D34EC1">
        <w:tc>
          <w:tcPr>
            <w:tcW w:w="1157" w:type="pct"/>
            <w:tcBorders>
              <w:top w:val="single" w:sz="4" w:space="0" w:color="auto"/>
              <w:left w:val="single" w:sz="4" w:space="0" w:color="auto"/>
              <w:bottom w:val="single" w:sz="4" w:space="0" w:color="auto"/>
              <w:right w:val="single" w:sz="4" w:space="0" w:color="auto"/>
            </w:tcBorders>
            <w:hideMark/>
          </w:tcPr>
          <w:p w14:paraId="061CF2AC" w14:textId="77777777" w:rsidR="00A85AD1" w:rsidRPr="00A85AD1" w:rsidRDefault="00A85AD1" w:rsidP="00A85AD1">
            <w:pPr>
              <w:spacing w:after="60"/>
              <w:rPr>
                <w:rFonts w:eastAsia="Times New Roman"/>
                <w:bCs/>
                <w:sz w:val="20"/>
                <w:szCs w:val="20"/>
                <w:lang w:val="pt-BR"/>
              </w:rPr>
            </w:pPr>
            <w:r w:rsidRPr="00A85AD1">
              <w:rPr>
                <w:rFonts w:eastAsia="Times New Roman"/>
                <w:bCs/>
                <w:sz w:val="20"/>
                <w:szCs w:val="20"/>
                <w:lang w:val="pt-BR"/>
              </w:rPr>
              <w:t>RTNSDQ</w:t>
            </w:r>
            <w:r w:rsidRPr="00A85AD1">
              <w:rPr>
                <w:rFonts w:eastAsia="Times New Roman"/>
                <w:i/>
                <w:iCs/>
                <w:sz w:val="20"/>
                <w:szCs w:val="20"/>
                <w:vertAlign w:val="subscript"/>
              </w:rPr>
              <w:t xml:space="preserve"> q, </w:t>
            </w:r>
            <w:r w:rsidRPr="00A85AD1">
              <w:rPr>
                <w:rFonts w:eastAsia="Times New Roman"/>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1F965833" w14:textId="77777777" w:rsidR="00A85AD1" w:rsidRPr="00A85AD1" w:rsidRDefault="00A85AD1" w:rsidP="00A85AD1">
            <w:pPr>
              <w:spacing w:after="60"/>
              <w:rPr>
                <w:rFonts w:eastAsia="Times New Roman"/>
                <w:bCs/>
                <w:sz w:val="20"/>
                <w:szCs w:val="20"/>
                <w:lang w:val="pt-BR"/>
              </w:rPr>
            </w:pPr>
            <w:r w:rsidRPr="00A85AD1">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65C25A57" w14:textId="77777777" w:rsidR="00A85AD1" w:rsidRPr="00A85AD1" w:rsidRDefault="00A85AD1" w:rsidP="00A85AD1">
            <w:pPr>
              <w:spacing w:after="60"/>
              <w:rPr>
                <w:rFonts w:eastAsia="Times New Roman"/>
                <w:bCs/>
                <w:sz w:val="20"/>
                <w:szCs w:val="20"/>
                <w:lang w:val="pt-BR"/>
              </w:rPr>
            </w:pPr>
            <w:r w:rsidRPr="00A85AD1">
              <w:rPr>
                <w:rFonts w:eastAsia="Times New Roman"/>
                <w:bCs/>
                <w:i/>
                <w:sz w:val="20"/>
                <w:szCs w:val="20"/>
                <w:lang w:val="pt-BR"/>
              </w:rPr>
              <w:t>Real-Time Non-Spin Derated Quantity</w:t>
            </w:r>
            <w:r w:rsidRPr="00A85AD1">
              <w:rPr>
                <w:rFonts w:eastAsia="Times New Roman"/>
                <w:iCs/>
                <w:sz w:val="20"/>
                <w:szCs w:val="20"/>
              </w:rPr>
              <w:t>—</w:t>
            </w:r>
            <w:r w:rsidRPr="00A85AD1">
              <w:rPr>
                <w:rFonts w:eastAsia="Times New Roman"/>
                <w:bCs/>
                <w:sz w:val="20"/>
                <w:szCs w:val="20"/>
                <w:lang w:val="pt-BR"/>
              </w:rPr>
              <w:t xml:space="preserve">The Non-Spin quantity manually reduced by ERCOT for the Resource </w:t>
            </w:r>
            <w:r w:rsidRPr="00A85AD1">
              <w:rPr>
                <w:rFonts w:eastAsia="Times New Roman"/>
                <w:bCs/>
                <w:i/>
                <w:sz w:val="20"/>
                <w:szCs w:val="20"/>
                <w:lang w:val="pt-BR"/>
              </w:rPr>
              <w:t xml:space="preserve">r </w:t>
            </w:r>
            <w:r w:rsidRPr="00A85AD1">
              <w:rPr>
                <w:rFonts w:eastAsia="Times New Roman"/>
                <w:bCs/>
                <w:sz w:val="20"/>
                <w:szCs w:val="20"/>
                <w:lang w:val="pt-BR"/>
              </w:rPr>
              <w:t xml:space="preserve">represented by QSE </w:t>
            </w:r>
            <w:r w:rsidRPr="00A85AD1">
              <w:rPr>
                <w:rFonts w:eastAsia="Times New Roman"/>
                <w:bCs/>
                <w:i/>
                <w:sz w:val="20"/>
                <w:szCs w:val="20"/>
                <w:lang w:val="pt-BR"/>
              </w:rPr>
              <w:t>q</w:t>
            </w:r>
            <w:r w:rsidRPr="00A85AD1">
              <w:rPr>
                <w:rFonts w:eastAsia="Times New Roman"/>
                <w:bCs/>
                <w:sz w:val="20"/>
                <w:szCs w:val="20"/>
                <w:lang w:val="pt-BR"/>
              </w:rPr>
              <w:t xml:space="preserve"> for the 15-minute Settlement Interval.</w:t>
            </w:r>
            <w:r w:rsidRPr="00A85AD1">
              <w:rPr>
                <w:rFonts w:eastAsia="Times New Roman"/>
                <w:iCs/>
                <w:sz w:val="20"/>
                <w:szCs w:val="20"/>
              </w:rPr>
              <w:t xml:space="preserve">  Where for a Combined Cycle Train, the Resource </w:t>
            </w:r>
            <w:r w:rsidRPr="00A85AD1">
              <w:rPr>
                <w:rFonts w:eastAsia="Times New Roman"/>
                <w:i/>
                <w:iCs/>
                <w:sz w:val="20"/>
                <w:szCs w:val="20"/>
              </w:rPr>
              <w:t xml:space="preserve">r </w:t>
            </w:r>
            <w:r w:rsidRPr="00A85AD1">
              <w:rPr>
                <w:rFonts w:eastAsia="Times New Roman"/>
                <w:iCs/>
                <w:sz w:val="20"/>
                <w:szCs w:val="20"/>
              </w:rPr>
              <w:t>is the Combined Cycle Train.</w:t>
            </w:r>
          </w:p>
        </w:tc>
      </w:tr>
      <w:tr w:rsidR="00A85AD1" w:rsidRPr="00A85AD1" w14:paraId="660EA019" w14:textId="77777777" w:rsidTr="00D34EC1">
        <w:trPr>
          <w:ins w:id="1546" w:author="ERCOT" w:date="2025-12-09T12:01:00Z"/>
        </w:trPr>
        <w:tc>
          <w:tcPr>
            <w:tcW w:w="1157" w:type="pct"/>
            <w:tcBorders>
              <w:top w:val="single" w:sz="4" w:space="0" w:color="auto"/>
              <w:left w:val="single" w:sz="4" w:space="0" w:color="auto"/>
              <w:bottom w:val="single" w:sz="4" w:space="0" w:color="auto"/>
              <w:right w:val="single" w:sz="4" w:space="0" w:color="auto"/>
            </w:tcBorders>
          </w:tcPr>
          <w:p w14:paraId="56871BA3" w14:textId="3B391A8D" w:rsidR="00A85AD1" w:rsidRPr="00A85AD1" w:rsidRDefault="00A85AD1" w:rsidP="00A85AD1">
            <w:pPr>
              <w:spacing w:after="60"/>
              <w:rPr>
                <w:ins w:id="1547" w:author="ERCOT" w:date="2025-12-09T12:01:00Z" w16du:dateUtc="2025-12-09T18:01:00Z"/>
                <w:rFonts w:eastAsia="Times New Roman"/>
                <w:i/>
                <w:sz w:val="20"/>
                <w:szCs w:val="20"/>
              </w:rPr>
            </w:pPr>
            <w:ins w:id="1548" w:author="ERCOT" w:date="2025-12-09T12:01:00Z" w16du:dateUtc="2025-12-09T18:01:00Z">
              <w:r w:rsidRPr="00E074F3">
                <w:rPr>
                  <w:rFonts w:eastAsia="Times New Roman"/>
                  <w:bCs/>
                  <w:sz w:val="20"/>
                  <w:szCs w:val="20"/>
                  <w:lang w:val="pt-BR"/>
                </w:rPr>
                <w:t>RT</w:t>
              </w:r>
              <w:r>
                <w:rPr>
                  <w:rFonts w:eastAsia="Times New Roman"/>
                  <w:bCs/>
                  <w:sz w:val="20"/>
                  <w:szCs w:val="20"/>
                  <w:lang w:val="pt-BR"/>
                </w:rPr>
                <w:t>DRR</w:t>
              </w:r>
              <w:r w:rsidRPr="00E074F3">
                <w:rPr>
                  <w:rFonts w:eastAsia="Times New Roman"/>
                  <w:bCs/>
                  <w:sz w:val="20"/>
                  <w:szCs w:val="20"/>
                  <w:lang w:val="pt-BR"/>
                </w:rPr>
                <w:t>DQ</w:t>
              </w:r>
              <w:r w:rsidRPr="00E074F3">
                <w:rPr>
                  <w:rFonts w:eastAsia="Times New Roman"/>
                  <w:i/>
                  <w:iCs/>
                  <w:sz w:val="20"/>
                  <w:szCs w:val="20"/>
                  <w:vertAlign w:val="subscript"/>
                </w:rPr>
                <w:t xml:space="preserve"> q, </w:t>
              </w:r>
              <w:r w:rsidRPr="00E074F3">
                <w:rPr>
                  <w:rFonts w:eastAsia="Times New Roman"/>
                  <w:bCs/>
                  <w:i/>
                  <w:sz w:val="20"/>
                  <w:szCs w:val="20"/>
                  <w:vertAlign w:val="subscript"/>
                  <w:lang w:val="pt-BR"/>
                </w:rPr>
                <w:t>r</w:t>
              </w:r>
            </w:ins>
          </w:p>
        </w:tc>
        <w:tc>
          <w:tcPr>
            <w:tcW w:w="395" w:type="pct"/>
            <w:tcBorders>
              <w:top w:val="single" w:sz="4" w:space="0" w:color="auto"/>
              <w:left w:val="single" w:sz="4" w:space="0" w:color="auto"/>
              <w:bottom w:val="single" w:sz="4" w:space="0" w:color="auto"/>
              <w:right w:val="single" w:sz="4" w:space="0" w:color="auto"/>
            </w:tcBorders>
          </w:tcPr>
          <w:p w14:paraId="183C11C9" w14:textId="18BC6B0B" w:rsidR="00A85AD1" w:rsidRPr="00A85AD1" w:rsidRDefault="00A85AD1" w:rsidP="00A85AD1">
            <w:pPr>
              <w:spacing w:after="60"/>
              <w:rPr>
                <w:ins w:id="1549" w:author="ERCOT" w:date="2025-12-09T12:01:00Z" w16du:dateUtc="2025-12-09T18:01:00Z"/>
                <w:rFonts w:eastAsia="Times New Roman"/>
                <w:sz w:val="20"/>
                <w:szCs w:val="20"/>
              </w:rPr>
            </w:pPr>
            <w:ins w:id="1550" w:author="ERCOT" w:date="2025-12-09T12:01:00Z" w16du:dateUtc="2025-12-09T18:01:00Z">
              <w:r>
                <w:rPr>
                  <w:rFonts w:eastAsia="Times New Roman"/>
                  <w:bCs/>
                  <w:sz w:val="20"/>
                  <w:szCs w:val="20"/>
                  <w:lang w:val="pt-BR"/>
                </w:rPr>
                <w:t>MW</w:t>
              </w:r>
            </w:ins>
          </w:p>
        </w:tc>
        <w:tc>
          <w:tcPr>
            <w:tcW w:w="3448" w:type="pct"/>
            <w:tcBorders>
              <w:top w:val="single" w:sz="4" w:space="0" w:color="auto"/>
              <w:left w:val="single" w:sz="4" w:space="0" w:color="auto"/>
              <w:bottom w:val="single" w:sz="4" w:space="0" w:color="auto"/>
              <w:right w:val="single" w:sz="4" w:space="0" w:color="auto"/>
            </w:tcBorders>
          </w:tcPr>
          <w:p w14:paraId="53831021" w14:textId="0F6333FB" w:rsidR="00A85AD1" w:rsidRPr="00A85AD1" w:rsidRDefault="00A85AD1" w:rsidP="00A85AD1">
            <w:pPr>
              <w:spacing w:after="60"/>
              <w:rPr>
                <w:ins w:id="1551" w:author="ERCOT" w:date="2025-12-09T12:01:00Z" w16du:dateUtc="2025-12-09T18:01:00Z"/>
                <w:rFonts w:eastAsia="Times New Roman"/>
                <w:sz w:val="20"/>
                <w:szCs w:val="20"/>
              </w:rPr>
            </w:pPr>
            <w:ins w:id="1552" w:author="ERCOT" w:date="2025-12-09T12:01:00Z" w16du:dateUtc="2025-12-09T18:01:00Z">
              <w:r w:rsidRPr="00E074F3">
                <w:rPr>
                  <w:rFonts w:eastAsia="Times New Roman"/>
                  <w:bCs/>
                  <w:i/>
                  <w:sz w:val="20"/>
                  <w:szCs w:val="20"/>
                  <w:lang w:val="pt-BR"/>
                </w:rPr>
                <w:t xml:space="preserve">Real-Time </w:t>
              </w:r>
              <w:r>
                <w:rPr>
                  <w:rFonts w:eastAsia="Times New Roman"/>
                  <w:bCs/>
                  <w:i/>
                  <w:sz w:val="20"/>
                  <w:szCs w:val="20"/>
                  <w:lang w:val="pt-BR"/>
                </w:rPr>
                <w:t>Dispatchable Reliability Reserve Service</w:t>
              </w:r>
              <w:r w:rsidRPr="00E074F3">
                <w:rPr>
                  <w:rFonts w:eastAsia="Times New Roman"/>
                  <w:bCs/>
                  <w:i/>
                  <w:sz w:val="20"/>
                  <w:szCs w:val="20"/>
                  <w:lang w:val="pt-BR"/>
                </w:rPr>
                <w:t xml:space="preserve"> Derated Quantity</w:t>
              </w:r>
              <w:r w:rsidRPr="00E074F3">
                <w:rPr>
                  <w:rFonts w:eastAsia="Times New Roman"/>
                  <w:iCs/>
                  <w:sz w:val="20"/>
                  <w:szCs w:val="20"/>
                </w:rPr>
                <w:t>—</w:t>
              </w:r>
              <w:r w:rsidRPr="00E074F3">
                <w:rPr>
                  <w:rFonts w:eastAsia="Times New Roman"/>
                  <w:bCs/>
                  <w:sz w:val="20"/>
                  <w:szCs w:val="20"/>
                  <w:lang w:val="pt-BR"/>
                </w:rPr>
                <w:t xml:space="preserve">The </w:t>
              </w:r>
              <w:r>
                <w:rPr>
                  <w:rFonts w:eastAsia="Times New Roman"/>
                  <w:bCs/>
                  <w:sz w:val="20"/>
                  <w:szCs w:val="20"/>
                  <w:lang w:val="pt-BR"/>
                </w:rPr>
                <w:t>DRRS</w:t>
              </w:r>
              <w:r w:rsidRPr="00E074F3">
                <w:rPr>
                  <w:rFonts w:eastAsia="Times New Roman"/>
                  <w:bCs/>
                  <w:sz w:val="20"/>
                  <w:szCs w:val="20"/>
                  <w:lang w:val="pt-BR"/>
                </w:rPr>
                <w:t xml:space="preserve"> quantity manually reduced by ERCOT for the Resource </w:t>
              </w:r>
              <w:r w:rsidRPr="00E074F3">
                <w:rPr>
                  <w:rFonts w:eastAsia="Times New Roman"/>
                  <w:bCs/>
                  <w:i/>
                  <w:sz w:val="20"/>
                  <w:szCs w:val="20"/>
                  <w:lang w:val="pt-BR"/>
                </w:rPr>
                <w:t xml:space="preserve">r </w:t>
              </w:r>
              <w:r w:rsidRPr="00E074F3">
                <w:rPr>
                  <w:rFonts w:eastAsia="Times New Roman"/>
                  <w:bCs/>
                  <w:sz w:val="20"/>
                  <w:szCs w:val="20"/>
                  <w:lang w:val="pt-BR"/>
                </w:rPr>
                <w:t xml:space="preserve">represented by QSE </w:t>
              </w:r>
              <w:r w:rsidRPr="00E074F3">
                <w:rPr>
                  <w:rFonts w:eastAsia="Times New Roman"/>
                  <w:bCs/>
                  <w:i/>
                  <w:sz w:val="20"/>
                  <w:szCs w:val="20"/>
                  <w:lang w:val="pt-BR"/>
                </w:rPr>
                <w:t>q</w:t>
              </w:r>
              <w:r w:rsidRPr="00E074F3">
                <w:rPr>
                  <w:rFonts w:eastAsia="Times New Roman"/>
                  <w:bCs/>
                  <w:sz w:val="20"/>
                  <w:szCs w:val="20"/>
                  <w:lang w:val="pt-BR"/>
                </w:rPr>
                <w:t xml:space="preserve"> for the 15-minute Settlement Interval.</w:t>
              </w:r>
              <w:r w:rsidRPr="00E074F3">
                <w:rPr>
                  <w:rFonts w:eastAsia="Times New Roman"/>
                  <w:iCs/>
                  <w:sz w:val="20"/>
                  <w:szCs w:val="20"/>
                </w:rPr>
                <w:t xml:space="preserve">  Where for a Combined Cycle Train, the Resource </w:t>
              </w:r>
              <w:r w:rsidRPr="00E074F3">
                <w:rPr>
                  <w:rFonts w:eastAsia="Times New Roman"/>
                  <w:i/>
                  <w:iCs/>
                  <w:sz w:val="20"/>
                  <w:szCs w:val="20"/>
                </w:rPr>
                <w:t xml:space="preserve">r </w:t>
              </w:r>
              <w:r w:rsidRPr="00E074F3">
                <w:rPr>
                  <w:rFonts w:eastAsia="Times New Roman"/>
                  <w:iCs/>
                  <w:sz w:val="20"/>
                  <w:szCs w:val="20"/>
                </w:rPr>
                <w:t>is the Combined Cycle Train.</w:t>
              </w:r>
            </w:ins>
          </w:p>
        </w:tc>
      </w:tr>
      <w:tr w:rsidR="00A85AD1" w:rsidRPr="00A85AD1" w14:paraId="5C153CE9" w14:textId="77777777" w:rsidTr="00D34EC1">
        <w:tc>
          <w:tcPr>
            <w:tcW w:w="1157" w:type="pct"/>
            <w:tcBorders>
              <w:top w:val="single" w:sz="4" w:space="0" w:color="auto"/>
              <w:left w:val="single" w:sz="4" w:space="0" w:color="auto"/>
              <w:bottom w:val="single" w:sz="4" w:space="0" w:color="auto"/>
              <w:right w:val="single" w:sz="4" w:space="0" w:color="auto"/>
            </w:tcBorders>
            <w:hideMark/>
          </w:tcPr>
          <w:p w14:paraId="582A2F92" w14:textId="77777777" w:rsidR="00A85AD1" w:rsidRPr="00A85AD1" w:rsidRDefault="00A85AD1" w:rsidP="00A85AD1">
            <w:pPr>
              <w:spacing w:after="60"/>
              <w:rPr>
                <w:rFonts w:eastAsia="Times New Roman"/>
                <w:bCs/>
                <w:sz w:val="20"/>
                <w:szCs w:val="20"/>
                <w:lang w:val="pt-BR"/>
              </w:rPr>
            </w:pPr>
            <w:r w:rsidRPr="00A85AD1">
              <w:rPr>
                <w:rFonts w:eastAsia="Times New Roman"/>
                <w:i/>
                <w:sz w:val="20"/>
                <w:szCs w:val="20"/>
              </w:rPr>
              <w:t>q</w:t>
            </w:r>
          </w:p>
        </w:tc>
        <w:tc>
          <w:tcPr>
            <w:tcW w:w="395" w:type="pct"/>
            <w:tcBorders>
              <w:top w:val="single" w:sz="4" w:space="0" w:color="auto"/>
              <w:left w:val="single" w:sz="4" w:space="0" w:color="auto"/>
              <w:bottom w:val="single" w:sz="4" w:space="0" w:color="auto"/>
              <w:right w:val="single" w:sz="4" w:space="0" w:color="auto"/>
            </w:tcBorders>
            <w:hideMark/>
          </w:tcPr>
          <w:p w14:paraId="656FCFAD" w14:textId="77777777" w:rsidR="00A85AD1" w:rsidRPr="00A85AD1" w:rsidRDefault="00A85AD1" w:rsidP="00A85AD1">
            <w:pPr>
              <w:spacing w:after="60"/>
              <w:rPr>
                <w:rFonts w:eastAsia="Times New Roman"/>
                <w:bCs/>
                <w:sz w:val="20"/>
                <w:szCs w:val="20"/>
                <w:lang w:val="pt-BR"/>
              </w:rPr>
            </w:pPr>
            <w:r w:rsidRPr="00A85AD1">
              <w:rPr>
                <w:rFonts w:eastAsia="Times New Roman"/>
                <w:sz w:val="20"/>
                <w:szCs w:val="20"/>
              </w:rPr>
              <w:t>none</w:t>
            </w:r>
          </w:p>
        </w:tc>
        <w:tc>
          <w:tcPr>
            <w:tcW w:w="3448" w:type="pct"/>
            <w:tcBorders>
              <w:top w:val="single" w:sz="4" w:space="0" w:color="auto"/>
              <w:left w:val="single" w:sz="4" w:space="0" w:color="auto"/>
              <w:bottom w:val="single" w:sz="4" w:space="0" w:color="auto"/>
              <w:right w:val="single" w:sz="4" w:space="0" w:color="auto"/>
            </w:tcBorders>
            <w:hideMark/>
          </w:tcPr>
          <w:p w14:paraId="0D7EFF4F" w14:textId="77777777" w:rsidR="00A85AD1" w:rsidRPr="00A85AD1" w:rsidRDefault="00A85AD1" w:rsidP="00A85AD1">
            <w:pPr>
              <w:spacing w:after="60"/>
              <w:rPr>
                <w:rFonts w:eastAsia="Times New Roman"/>
                <w:bCs/>
                <w:i/>
                <w:sz w:val="20"/>
                <w:szCs w:val="20"/>
                <w:lang w:val="pt-BR"/>
              </w:rPr>
            </w:pPr>
            <w:r w:rsidRPr="00A85AD1">
              <w:rPr>
                <w:rFonts w:eastAsia="Times New Roman"/>
                <w:sz w:val="20"/>
                <w:szCs w:val="20"/>
              </w:rPr>
              <w:t>A QSE.</w:t>
            </w:r>
          </w:p>
        </w:tc>
      </w:tr>
      <w:tr w:rsidR="00A85AD1" w:rsidRPr="00A85AD1" w14:paraId="36DBF6ED" w14:textId="77777777" w:rsidTr="00D34EC1">
        <w:trPr>
          <w:trHeight w:val="89"/>
        </w:trPr>
        <w:tc>
          <w:tcPr>
            <w:tcW w:w="1157" w:type="pct"/>
            <w:tcBorders>
              <w:top w:val="single" w:sz="4" w:space="0" w:color="auto"/>
              <w:left w:val="single" w:sz="4" w:space="0" w:color="auto"/>
              <w:bottom w:val="single" w:sz="4" w:space="0" w:color="auto"/>
              <w:right w:val="single" w:sz="4" w:space="0" w:color="auto"/>
            </w:tcBorders>
            <w:hideMark/>
          </w:tcPr>
          <w:p w14:paraId="35CE8DDD" w14:textId="77777777" w:rsidR="00A85AD1" w:rsidRPr="00A85AD1" w:rsidRDefault="00A85AD1" w:rsidP="00A85AD1">
            <w:pPr>
              <w:spacing w:after="60"/>
              <w:rPr>
                <w:rFonts w:eastAsia="Times New Roman"/>
                <w:i/>
                <w:sz w:val="20"/>
              </w:rPr>
            </w:pPr>
            <w:r w:rsidRPr="00A85AD1">
              <w:rPr>
                <w:rFonts w:eastAsia="Times New Roman"/>
                <w:i/>
                <w:sz w:val="20"/>
                <w:szCs w:val="20"/>
              </w:rPr>
              <w:t>r</w:t>
            </w:r>
          </w:p>
        </w:tc>
        <w:tc>
          <w:tcPr>
            <w:tcW w:w="395" w:type="pct"/>
            <w:tcBorders>
              <w:top w:val="single" w:sz="4" w:space="0" w:color="auto"/>
              <w:left w:val="single" w:sz="4" w:space="0" w:color="auto"/>
              <w:bottom w:val="single" w:sz="4" w:space="0" w:color="auto"/>
              <w:right w:val="single" w:sz="4" w:space="0" w:color="auto"/>
            </w:tcBorders>
            <w:hideMark/>
          </w:tcPr>
          <w:p w14:paraId="50251B3F" w14:textId="77777777" w:rsidR="00A85AD1" w:rsidRPr="00A85AD1" w:rsidRDefault="00A85AD1" w:rsidP="00A85AD1">
            <w:pPr>
              <w:spacing w:after="60"/>
              <w:rPr>
                <w:rFonts w:eastAsia="Times New Roman"/>
                <w:sz w:val="20"/>
                <w:szCs w:val="20"/>
              </w:rPr>
            </w:pPr>
            <w:r w:rsidRPr="00A85AD1">
              <w:rPr>
                <w:rFonts w:eastAsia="Times New Roman"/>
                <w:sz w:val="20"/>
                <w:szCs w:val="20"/>
              </w:rPr>
              <w:t>none</w:t>
            </w:r>
          </w:p>
        </w:tc>
        <w:tc>
          <w:tcPr>
            <w:tcW w:w="3448" w:type="pct"/>
            <w:tcBorders>
              <w:top w:val="single" w:sz="4" w:space="0" w:color="auto"/>
              <w:left w:val="single" w:sz="4" w:space="0" w:color="auto"/>
              <w:bottom w:val="single" w:sz="4" w:space="0" w:color="auto"/>
              <w:right w:val="single" w:sz="4" w:space="0" w:color="auto"/>
            </w:tcBorders>
            <w:hideMark/>
          </w:tcPr>
          <w:p w14:paraId="3A931010" w14:textId="77777777" w:rsidR="00A85AD1" w:rsidRPr="00A85AD1" w:rsidRDefault="00A85AD1" w:rsidP="00A85AD1">
            <w:pPr>
              <w:spacing w:after="60"/>
              <w:rPr>
                <w:rFonts w:eastAsia="Times New Roman"/>
                <w:sz w:val="20"/>
                <w:szCs w:val="20"/>
              </w:rPr>
            </w:pPr>
            <w:r w:rsidRPr="00A85AD1">
              <w:rPr>
                <w:rFonts w:eastAsia="Times New Roman"/>
                <w:sz w:val="20"/>
                <w:szCs w:val="20"/>
              </w:rPr>
              <w:t xml:space="preserve">A Resource. </w:t>
            </w:r>
          </w:p>
        </w:tc>
      </w:tr>
    </w:tbl>
    <w:p w14:paraId="25A360BF" w14:textId="77777777" w:rsidR="00A85AD1" w:rsidRDefault="00A85AD1" w:rsidP="00117258"/>
    <w:p w14:paraId="02BB97DB" w14:textId="71C2EA46" w:rsidR="00A85AD1" w:rsidRPr="00A85AD1" w:rsidRDefault="00A85AD1" w:rsidP="00A85AD1">
      <w:pPr>
        <w:keepNext/>
        <w:widowControl w:val="0"/>
        <w:tabs>
          <w:tab w:val="left" w:pos="1296"/>
        </w:tabs>
        <w:spacing w:before="480" w:after="240"/>
        <w:outlineLvl w:val="3"/>
        <w:rPr>
          <w:rFonts w:eastAsia="Times New Roman"/>
          <w:b/>
          <w:bCs/>
          <w:snapToGrid w:val="0"/>
          <w:szCs w:val="20"/>
        </w:rPr>
      </w:pPr>
      <w:bookmarkStart w:id="1553" w:name="_Toc214879038"/>
      <w:commentRangeStart w:id="1554"/>
      <w:r w:rsidRPr="00A85AD1">
        <w:rPr>
          <w:rFonts w:eastAsia="Times New Roman"/>
          <w:b/>
          <w:snapToGrid w:val="0"/>
          <w:szCs w:val="20"/>
        </w:rPr>
        <w:t>6.7.2.</w:t>
      </w:r>
      <w:ins w:id="1555" w:author="ERCOT" w:date="2025-12-09T12:01:00Z" w16du:dateUtc="2025-12-09T18:01:00Z">
        <w:r>
          <w:rPr>
            <w:rFonts w:eastAsia="Times New Roman"/>
            <w:b/>
            <w:snapToGrid w:val="0"/>
            <w:szCs w:val="20"/>
          </w:rPr>
          <w:t>9</w:t>
        </w:r>
      </w:ins>
      <w:del w:id="1556" w:author="ERCOT" w:date="2025-12-09T12:01:00Z" w16du:dateUtc="2025-12-09T18:01:00Z">
        <w:r w:rsidRPr="00A85AD1" w:rsidDel="00A85AD1">
          <w:rPr>
            <w:rFonts w:eastAsia="Times New Roman"/>
            <w:b/>
            <w:snapToGrid w:val="0"/>
            <w:szCs w:val="20"/>
          </w:rPr>
          <w:delText>8</w:delText>
        </w:r>
      </w:del>
      <w:commentRangeEnd w:id="1554"/>
      <w:r>
        <w:rPr>
          <w:rStyle w:val="CommentReference"/>
        </w:rPr>
        <w:commentReference w:id="1554"/>
      </w:r>
      <w:r w:rsidRPr="00A85AD1">
        <w:rPr>
          <w:rFonts w:eastAsia="Times New Roman"/>
          <w:b/>
          <w:snapToGrid w:val="0"/>
          <w:szCs w:val="20"/>
        </w:rPr>
        <w:tab/>
        <w:t>Real-Time Derated Ancillary Service Capability Charge</w:t>
      </w:r>
      <w:bookmarkEnd w:id="1553"/>
    </w:p>
    <w:p w14:paraId="71BD6C65" w14:textId="77777777" w:rsidR="00A85AD1" w:rsidRPr="00A85AD1" w:rsidRDefault="00A85AD1" w:rsidP="00A85AD1">
      <w:pPr>
        <w:spacing w:after="240"/>
        <w:ind w:left="720" w:hanging="720"/>
        <w:rPr>
          <w:rFonts w:eastAsia="Times New Roman"/>
          <w:iCs/>
          <w:szCs w:val="20"/>
        </w:rPr>
      </w:pPr>
      <w:r w:rsidRPr="00A85AD1">
        <w:rPr>
          <w:rFonts w:eastAsia="Times New Roman"/>
          <w:iCs/>
          <w:szCs w:val="20"/>
        </w:rPr>
        <w:t>(1)</w:t>
      </w:r>
      <w:r w:rsidRPr="00A85AD1">
        <w:rPr>
          <w:rFonts w:eastAsia="Times New Roman"/>
          <w:iCs/>
          <w:szCs w:val="20"/>
        </w:rPr>
        <w:tab/>
        <w:t>The total cost for Real-Time derated Ancillary Service payments is allocated to QSEs representing Load based on Load Ratio Share (LRS).  The Real-Time derated Ancillary Service Payment allocations to each QSE for a given 15-minute Settlement Interval are calculated as follows:</w:t>
      </w:r>
    </w:p>
    <w:p w14:paraId="0AF4559C" w14:textId="77777777" w:rsidR="00A85AD1" w:rsidRPr="00A85AD1" w:rsidRDefault="00A85AD1" w:rsidP="00A85AD1">
      <w:pPr>
        <w:spacing w:after="240"/>
        <w:ind w:left="1440"/>
        <w:rPr>
          <w:rFonts w:eastAsia="Times New Roman"/>
          <w:iCs/>
          <w:szCs w:val="20"/>
        </w:rPr>
      </w:pPr>
      <w:r w:rsidRPr="00A85AD1">
        <w:rPr>
          <w:rFonts w:eastAsia="Times New Roman"/>
          <w:iCs/>
          <w:szCs w:val="20"/>
        </w:rPr>
        <w:t xml:space="preserve">LARTDASAMT </w:t>
      </w:r>
      <w:r w:rsidRPr="00A85AD1">
        <w:rPr>
          <w:rFonts w:eastAsia="Times New Roman"/>
          <w:i/>
          <w:iCs/>
          <w:szCs w:val="20"/>
          <w:vertAlign w:val="subscript"/>
        </w:rPr>
        <w:t>q</w:t>
      </w:r>
      <w:r w:rsidRPr="00A85AD1">
        <w:rPr>
          <w:rFonts w:eastAsia="Times New Roman"/>
          <w:iCs/>
          <w:szCs w:val="20"/>
        </w:rPr>
        <w:t xml:space="preserve"> =</w:t>
      </w:r>
      <w:r w:rsidRPr="00A85AD1">
        <w:rPr>
          <w:rFonts w:eastAsia="Times New Roman"/>
          <w:iCs/>
          <w:szCs w:val="20"/>
        </w:rPr>
        <w:tab/>
        <w:t xml:space="preserve">(-1) * RTDASAMTTOT * LRS </w:t>
      </w:r>
      <w:r w:rsidRPr="00A85AD1">
        <w:rPr>
          <w:rFonts w:eastAsia="Times New Roman"/>
          <w:i/>
          <w:iCs/>
          <w:szCs w:val="20"/>
          <w:vertAlign w:val="subscript"/>
        </w:rPr>
        <w:t>q</w:t>
      </w:r>
    </w:p>
    <w:p w14:paraId="5A84EFE7" w14:textId="77777777" w:rsidR="00A85AD1" w:rsidRPr="00A85AD1" w:rsidRDefault="00A85AD1" w:rsidP="00A85AD1">
      <w:pPr>
        <w:spacing w:after="240"/>
        <w:ind w:left="720" w:hanging="720"/>
        <w:rPr>
          <w:rFonts w:eastAsia="Times New Roman"/>
          <w:iCs/>
          <w:szCs w:val="20"/>
        </w:rPr>
      </w:pPr>
      <w:r w:rsidRPr="00A85AD1">
        <w:rPr>
          <w:rFonts w:eastAsia="Times New Roman"/>
          <w:iCs/>
          <w:szCs w:val="20"/>
        </w:rPr>
        <w:tab/>
        <w:t>Where:</w:t>
      </w:r>
    </w:p>
    <w:p w14:paraId="38F44D88" w14:textId="77777777" w:rsidR="00A85AD1" w:rsidRPr="00A85AD1" w:rsidRDefault="00A85AD1" w:rsidP="00A85AD1">
      <w:pPr>
        <w:spacing w:after="240"/>
        <w:ind w:left="720" w:firstLine="720"/>
        <w:rPr>
          <w:rFonts w:eastAsia="Times New Roman"/>
          <w:bCs/>
          <w:i/>
          <w:iCs/>
          <w:szCs w:val="20"/>
          <w:vertAlign w:val="subscript"/>
          <w:lang w:val="es-ES"/>
        </w:rPr>
      </w:pPr>
      <w:r w:rsidRPr="00A85AD1">
        <w:rPr>
          <w:rFonts w:eastAsia="Times New Roman"/>
          <w:iCs/>
          <w:szCs w:val="20"/>
        </w:rPr>
        <w:t xml:space="preserve">RTDASAMTTOT = </w:t>
      </w:r>
      <w:r w:rsidRPr="00A85AD1">
        <w:rPr>
          <w:rFonts w:eastAsia="Times New Roman"/>
          <w:iCs/>
          <w:position w:val="-22"/>
        </w:rPr>
        <w:object w:dxaOrig="150" w:dyaOrig="285" w14:anchorId="30CB4FA7">
          <v:shape id="_x0000_i1138" type="#_x0000_t75" style="width:12pt;height:24pt" o:ole="">
            <v:imagedata r:id="rId170" o:title=""/>
          </v:shape>
          <o:OLEObject Type="Embed" ProgID="Equation.3" ShapeID="_x0000_i1138" DrawAspect="Content" ObjectID="_1827312245" r:id="rId171"/>
        </w:object>
      </w:r>
      <w:r w:rsidRPr="00A85AD1">
        <w:rPr>
          <w:rFonts w:eastAsia="Times New Roman"/>
          <w:iCs/>
          <w:szCs w:val="20"/>
        </w:rPr>
        <w:t xml:space="preserve"> </w:t>
      </w:r>
      <w:r w:rsidRPr="00A85AD1">
        <w:rPr>
          <w:rFonts w:eastAsia="Times New Roman"/>
          <w:bCs/>
          <w:iCs/>
          <w:szCs w:val="20"/>
          <w:lang w:val="pt-BR"/>
        </w:rPr>
        <w:t xml:space="preserve">RTDASAMT </w:t>
      </w:r>
      <w:r w:rsidRPr="00A85AD1">
        <w:rPr>
          <w:rFonts w:eastAsia="Times New Roman"/>
          <w:bCs/>
          <w:i/>
          <w:iCs/>
          <w:szCs w:val="20"/>
          <w:vertAlign w:val="subscript"/>
          <w:lang w:val="es-ES"/>
        </w:rPr>
        <w:t>q</w:t>
      </w:r>
    </w:p>
    <w:p w14:paraId="0F4F215E" w14:textId="77777777" w:rsidR="00A85AD1" w:rsidRPr="00A85AD1" w:rsidRDefault="00A85AD1" w:rsidP="00A85AD1">
      <w:pPr>
        <w:ind w:left="720" w:hanging="720"/>
        <w:rPr>
          <w:rFonts w:eastAsia="Times New Roman"/>
          <w:iCs/>
        </w:rPr>
      </w:pPr>
      <w:r w:rsidRPr="00A85AD1">
        <w:rPr>
          <w:rFonts w:eastAsia="Times New Roma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3"/>
        <w:gridCol w:w="722"/>
        <w:gridCol w:w="6455"/>
      </w:tblGrid>
      <w:tr w:rsidR="00A85AD1" w:rsidRPr="00A85AD1" w14:paraId="070F4E26" w14:textId="77777777" w:rsidTr="00D34EC1">
        <w:tc>
          <w:tcPr>
            <w:tcW w:w="1162" w:type="pct"/>
            <w:tcBorders>
              <w:top w:val="single" w:sz="4" w:space="0" w:color="auto"/>
              <w:left w:val="single" w:sz="4" w:space="0" w:color="auto"/>
              <w:bottom w:val="single" w:sz="4" w:space="0" w:color="auto"/>
              <w:right w:val="single" w:sz="4" w:space="0" w:color="auto"/>
            </w:tcBorders>
            <w:hideMark/>
          </w:tcPr>
          <w:p w14:paraId="69BFC725" w14:textId="77777777" w:rsidR="00A85AD1" w:rsidRPr="00A85AD1" w:rsidRDefault="00A85AD1" w:rsidP="00A85AD1">
            <w:pPr>
              <w:spacing w:after="240"/>
              <w:rPr>
                <w:rFonts w:eastAsia="Times New Roman"/>
                <w:b/>
                <w:iCs/>
                <w:sz w:val="20"/>
                <w:szCs w:val="20"/>
              </w:rPr>
            </w:pPr>
            <w:r w:rsidRPr="00A85AD1">
              <w:rPr>
                <w:rFonts w:eastAsia="Times New Roman"/>
                <w:b/>
                <w:iCs/>
                <w:sz w:val="20"/>
                <w:szCs w:val="20"/>
              </w:rPr>
              <w:t>Variable</w:t>
            </w:r>
          </w:p>
        </w:tc>
        <w:tc>
          <w:tcPr>
            <w:tcW w:w="386" w:type="pct"/>
            <w:tcBorders>
              <w:top w:val="single" w:sz="4" w:space="0" w:color="auto"/>
              <w:left w:val="single" w:sz="4" w:space="0" w:color="auto"/>
              <w:bottom w:val="single" w:sz="4" w:space="0" w:color="auto"/>
              <w:right w:val="single" w:sz="4" w:space="0" w:color="auto"/>
            </w:tcBorders>
            <w:hideMark/>
          </w:tcPr>
          <w:p w14:paraId="7D47D8E3" w14:textId="77777777" w:rsidR="00A85AD1" w:rsidRPr="00A85AD1" w:rsidRDefault="00A85AD1" w:rsidP="00A85AD1">
            <w:pPr>
              <w:spacing w:after="240"/>
              <w:rPr>
                <w:rFonts w:eastAsia="Times New Roman"/>
                <w:b/>
                <w:iCs/>
                <w:sz w:val="20"/>
                <w:szCs w:val="20"/>
              </w:rPr>
            </w:pPr>
            <w:r w:rsidRPr="00A85AD1">
              <w:rPr>
                <w:rFonts w:eastAsia="Times New Roman"/>
                <w:b/>
                <w:iCs/>
                <w:sz w:val="20"/>
                <w:szCs w:val="20"/>
              </w:rPr>
              <w:t>Unit</w:t>
            </w:r>
          </w:p>
        </w:tc>
        <w:tc>
          <w:tcPr>
            <w:tcW w:w="3452" w:type="pct"/>
            <w:tcBorders>
              <w:top w:val="single" w:sz="4" w:space="0" w:color="auto"/>
              <w:left w:val="single" w:sz="4" w:space="0" w:color="auto"/>
              <w:bottom w:val="single" w:sz="4" w:space="0" w:color="auto"/>
              <w:right w:val="single" w:sz="4" w:space="0" w:color="auto"/>
            </w:tcBorders>
            <w:hideMark/>
          </w:tcPr>
          <w:p w14:paraId="485885BC" w14:textId="77777777" w:rsidR="00A85AD1" w:rsidRPr="00A85AD1" w:rsidRDefault="00A85AD1" w:rsidP="00A85AD1">
            <w:pPr>
              <w:spacing w:after="240"/>
              <w:rPr>
                <w:rFonts w:eastAsia="Times New Roman"/>
                <w:b/>
                <w:iCs/>
                <w:sz w:val="20"/>
                <w:szCs w:val="20"/>
              </w:rPr>
            </w:pPr>
            <w:r w:rsidRPr="00A85AD1">
              <w:rPr>
                <w:rFonts w:eastAsia="Times New Roman"/>
                <w:b/>
                <w:iCs/>
                <w:sz w:val="20"/>
                <w:szCs w:val="20"/>
              </w:rPr>
              <w:t>Description</w:t>
            </w:r>
          </w:p>
        </w:tc>
      </w:tr>
      <w:tr w:rsidR="00A85AD1" w:rsidRPr="00A85AD1" w14:paraId="326772DD" w14:textId="77777777" w:rsidTr="00D34EC1">
        <w:tc>
          <w:tcPr>
            <w:tcW w:w="1162" w:type="pct"/>
            <w:tcBorders>
              <w:top w:val="single" w:sz="4" w:space="0" w:color="auto"/>
              <w:left w:val="single" w:sz="4" w:space="0" w:color="auto"/>
              <w:bottom w:val="single" w:sz="4" w:space="0" w:color="auto"/>
              <w:right w:val="single" w:sz="4" w:space="0" w:color="auto"/>
            </w:tcBorders>
            <w:hideMark/>
          </w:tcPr>
          <w:p w14:paraId="7135BAE7" w14:textId="77777777" w:rsidR="00A85AD1" w:rsidRPr="00A85AD1" w:rsidRDefault="00A85AD1" w:rsidP="00A85AD1">
            <w:pPr>
              <w:spacing w:after="60"/>
              <w:rPr>
                <w:rFonts w:eastAsia="Times New Roman"/>
                <w:iCs/>
                <w:sz w:val="20"/>
                <w:szCs w:val="20"/>
              </w:rPr>
            </w:pPr>
            <w:r w:rsidRPr="00A85AD1">
              <w:rPr>
                <w:rFonts w:eastAsia="Times New Roman"/>
                <w:bCs/>
                <w:sz w:val="20"/>
                <w:szCs w:val="20"/>
                <w:lang w:val="pt-BR"/>
              </w:rPr>
              <w:t>LARTDASAMT</w:t>
            </w:r>
            <w:r w:rsidRPr="00A85AD1">
              <w:rPr>
                <w:rFonts w:eastAsia="Times New Roman"/>
                <w:bCs/>
                <w:szCs w:val="20"/>
                <w:lang w:val="pt-BR"/>
              </w:rPr>
              <w:t xml:space="preserve"> </w:t>
            </w:r>
            <w:r w:rsidRPr="00A85AD1">
              <w:rPr>
                <w:rFonts w:eastAsia="Times New Roman"/>
                <w:i/>
                <w:iCs/>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35502B7A" w14:textId="77777777" w:rsidR="00A85AD1" w:rsidRPr="00A85AD1" w:rsidRDefault="00A85AD1" w:rsidP="00A85AD1">
            <w:pPr>
              <w:spacing w:after="60"/>
              <w:rPr>
                <w:rFonts w:eastAsia="Times New Roman"/>
                <w:iCs/>
                <w:sz w:val="20"/>
                <w:szCs w:val="20"/>
              </w:rPr>
            </w:pPr>
            <w:r w:rsidRPr="00A85AD1">
              <w:rPr>
                <w:rFonts w:eastAsia="Times New Roman"/>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5FA0AF06" w14:textId="77777777" w:rsidR="00A85AD1" w:rsidRPr="00A85AD1" w:rsidRDefault="00A85AD1" w:rsidP="00A85AD1">
            <w:pPr>
              <w:spacing w:after="60"/>
              <w:rPr>
                <w:rFonts w:eastAsia="Times New Roman"/>
                <w:iCs/>
                <w:sz w:val="20"/>
                <w:szCs w:val="20"/>
              </w:rPr>
            </w:pPr>
            <w:r w:rsidRPr="00A85AD1">
              <w:rPr>
                <w:rFonts w:eastAsia="Times New Roman"/>
                <w:i/>
                <w:iCs/>
                <w:sz w:val="20"/>
                <w:szCs w:val="20"/>
              </w:rPr>
              <w:t>Load Allocated Real-Time Derated Ancillary Service Amount per QSE</w:t>
            </w:r>
            <w:r w:rsidRPr="00A85AD1">
              <w:rPr>
                <w:rFonts w:eastAsia="Times New Roman"/>
                <w:iCs/>
                <w:sz w:val="20"/>
                <w:szCs w:val="20"/>
              </w:rPr>
              <w:t xml:space="preserve">—The charge to QSE </w:t>
            </w:r>
            <w:r w:rsidRPr="00A85AD1">
              <w:rPr>
                <w:rFonts w:eastAsia="Times New Roman"/>
                <w:i/>
                <w:iCs/>
                <w:sz w:val="20"/>
                <w:szCs w:val="20"/>
              </w:rPr>
              <w:t>q</w:t>
            </w:r>
            <w:r w:rsidRPr="00A85AD1">
              <w:rPr>
                <w:rFonts w:eastAsia="Times New Roman"/>
                <w:iCs/>
                <w:sz w:val="20"/>
                <w:szCs w:val="20"/>
              </w:rPr>
              <w:t xml:space="preserve"> due to a manual reduction of Ancillary Services to be awarded for the 15-minute Settlement Interval.</w:t>
            </w:r>
          </w:p>
        </w:tc>
      </w:tr>
      <w:tr w:rsidR="00A85AD1" w:rsidRPr="00A85AD1" w14:paraId="353BA49B" w14:textId="77777777" w:rsidTr="00D34EC1">
        <w:tc>
          <w:tcPr>
            <w:tcW w:w="1162" w:type="pct"/>
            <w:tcBorders>
              <w:top w:val="single" w:sz="4" w:space="0" w:color="auto"/>
              <w:left w:val="single" w:sz="4" w:space="0" w:color="auto"/>
              <w:bottom w:val="single" w:sz="4" w:space="0" w:color="auto"/>
              <w:right w:val="single" w:sz="4" w:space="0" w:color="auto"/>
            </w:tcBorders>
            <w:hideMark/>
          </w:tcPr>
          <w:p w14:paraId="45AE6186" w14:textId="77777777" w:rsidR="00A85AD1" w:rsidRPr="00A85AD1" w:rsidRDefault="00A85AD1" w:rsidP="00A85AD1">
            <w:pPr>
              <w:spacing w:after="60"/>
              <w:rPr>
                <w:rFonts w:eastAsia="Times New Roman"/>
                <w:iCs/>
                <w:sz w:val="20"/>
                <w:szCs w:val="20"/>
              </w:rPr>
            </w:pPr>
            <w:r w:rsidRPr="00A85AD1">
              <w:rPr>
                <w:rFonts w:eastAsia="Times New Roman"/>
                <w:bCs/>
                <w:sz w:val="20"/>
                <w:szCs w:val="20"/>
                <w:lang w:val="pt-BR"/>
              </w:rPr>
              <w:t>RTDASAMTTOT</w:t>
            </w:r>
          </w:p>
        </w:tc>
        <w:tc>
          <w:tcPr>
            <w:tcW w:w="386" w:type="pct"/>
            <w:tcBorders>
              <w:top w:val="single" w:sz="4" w:space="0" w:color="auto"/>
              <w:left w:val="single" w:sz="4" w:space="0" w:color="auto"/>
              <w:bottom w:val="single" w:sz="4" w:space="0" w:color="auto"/>
              <w:right w:val="single" w:sz="4" w:space="0" w:color="auto"/>
            </w:tcBorders>
            <w:hideMark/>
          </w:tcPr>
          <w:p w14:paraId="4DE03855" w14:textId="77777777" w:rsidR="00A85AD1" w:rsidRPr="00A85AD1" w:rsidRDefault="00A85AD1" w:rsidP="00A85AD1">
            <w:pPr>
              <w:spacing w:after="60"/>
              <w:rPr>
                <w:rFonts w:eastAsia="Times New Roman"/>
                <w:iCs/>
                <w:sz w:val="20"/>
                <w:szCs w:val="20"/>
              </w:rPr>
            </w:pPr>
            <w:r w:rsidRPr="00A85AD1">
              <w:rPr>
                <w:rFonts w:eastAsia="Times New Roman"/>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2DDDE8E0" w14:textId="77777777" w:rsidR="00A85AD1" w:rsidRPr="00A85AD1" w:rsidRDefault="00A85AD1" w:rsidP="00A85AD1">
            <w:pPr>
              <w:spacing w:after="60"/>
              <w:rPr>
                <w:rFonts w:eastAsia="Times New Roman"/>
                <w:i/>
                <w:iCs/>
                <w:sz w:val="20"/>
                <w:szCs w:val="20"/>
              </w:rPr>
            </w:pPr>
            <w:r w:rsidRPr="00A85AD1">
              <w:rPr>
                <w:rFonts w:eastAsia="Times New Roman"/>
                <w:i/>
                <w:iCs/>
                <w:sz w:val="20"/>
                <w:szCs w:val="20"/>
              </w:rPr>
              <w:t>Real-Time Derated Ancillary Service Amount Total</w:t>
            </w:r>
            <w:r w:rsidRPr="00A85AD1">
              <w:rPr>
                <w:rFonts w:eastAsia="Times New Roman"/>
                <w:iCs/>
                <w:sz w:val="20"/>
                <w:szCs w:val="20"/>
              </w:rPr>
              <w:t>—The total of all payments to all QSEs for amounts recoverable due to an ERCOT issued manual reduction of Ancillary Services to be awarded for the 15-minute Settlement Interval.</w:t>
            </w:r>
          </w:p>
        </w:tc>
      </w:tr>
      <w:tr w:rsidR="00A85AD1" w:rsidRPr="00A85AD1" w14:paraId="3908B2B9" w14:textId="77777777" w:rsidTr="00D34EC1">
        <w:tc>
          <w:tcPr>
            <w:tcW w:w="1162" w:type="pct"/>
            <w:tcBorders>
              <w:top w:val="single" w:sz="4" w:space="0" w:color="auto"/>
              <w:left w:val="single" w:sz="4" w:space="0" w:color="auto"/>
              <w:bottom w:val="single" w:sz="4" w:space="0" w:color="auto"/>
              <w:right w:val="single" w:sz="4" w:space="0" w:color="auto"/>
            </w:tcBorders>
            <w:hideMark/>
          </w:tcPr>
          <w:p w14:paraId="4C268FDF" w14:textId="77777777" w:rsidR="00A85AD1" w:rsidRPr="00A85AD1" w:rsidRDefault="00A85AD1" w:rsidP="00A85AD1">
            <w:pPr>
              <w:spacing w:after="60"/>
              <w:rPr>
                <w:rFonts w:eastAsia="Times New Roman"/>
                <w:bCs/>
                <w:sz w:val="20"/>
                <w:szCs w:val="20"/>
                <w:lang w:val="pt-BR"/>
              </w:rPr>
            </w:pPr>
            <w:r w:rsidRPr="00A85AD1">
              <w:rPr>
                <w:rFonts w:eastAsia="Times New Roman"/>
                <w:bCs/>
                <w:sz w:val="20"/>
                <w:szCs w:val="20"/>
                <w:lang w:val="pt-BR"/>
              </w:rPr>
              <w:t>RTDASAMT</w:t>
            </w:r>
            <w:r w:rsidRPr="00A85AD1">
              <w:rPr>
                <w:rFonts w:eastAsia="Times New Roman"/>
                <w:bCs/>
                <w:szCs w:val="20"/>
                <w:lang w:val="pt-BR"/>
              </w:rPr>
              <w:t xml:space="preserve"> </w:t>
            </w:r>
            <w:r w:rsidRPr="00A85AD1">
              <w:rPr>
                <w:rFonts w:eastAsia="Times New Roman"/>
                <w:i/>
                <w:iCs/>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7E6A3560" w14:textId="77777777" w:rsidR="00A85AD1" w:rsidRPr="00A85AD1" w:rsidRDefault="00A85AD1" w:rsidP="00A85AD1">
            <w:pPr>
              <w:spacing w:after="60"/>
              <w:rPr>
                <w:rFonts w:eastAsia="Times New Roman"/>
                <w:iCs/>
                <w:sz w:val="20"/>
              </w:rPr>
            </w:pPr>
            <w:r w:rsidRPr="00A85AD1">
              <w:rPr>
                <w:rFonts w:eastAsia="Times New Roman"/>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4B8E9C22" w14:textId="77777777" w:rsidR="00A85AD1" w:rsidRPr="00A85AD1" w:rsidRDefault="00A85AD1" w:rsidP="00A85AD1">
            <w:pPr>
              <w:spacing w:after="60"/>
              <w:rPr>
                <w:rFonts w:eastAsia="Times New Roman"/>
                <w:i/>
                <w:iCs/>
                <w:sz w:val="20"/>
                <w:szCs w:val="20"/>
              </w:rPr>
            </w:pPr>
            <w:r w:rsidRPr="00A85AD1">
              <w:rPr>
                <w:rFonts w:eastAsia="Times New Roman"/>
                <w:i/>
                <w:iCs/>
                <w:sz w:val="20"/>
                <w:szCs w:val="20"/>
              </w:rPr>
              <w:t>Real-Time Derated Ancillary Service Amount</w:t>
            </w:r>
            <w:r w:rsidRPr="00A85AD1">
              <w:rPr>
                <w:rFonts w:eastAsia="Times New Roman"/>
                <w:iCs/>
                <w:sz w:val="20"/>
                <w:szCs w:val="20"/>
              </w:rPr>
              <w:t xml:space="preserve">—The payment to QSE </w:t>
            </w:r>
            <w:r w:rsidRPr="00A85AD1">
              <w:rPr>
                <w:rFonts w:eastAsia="Times New Roman"/>
                <w:i/>
                <w:iCs/>
                <w:sz w:val="20"/>
                <w:szCs w:val="20"/>
              </w:rPr>
              <w:t>q</w:t>
            </w:r>
            <w:r w:rsidRPr="00A85AD1">
              <w:rPr>
                <w:rFonts w:eastAsia="Times New Roman"/>
                <w:iCs/>
                <w:sz w:val="20"/>
                <w:szCs w:val="20"/>
              </w:rPr>
              <w:t xml:space="preserve"> for </w:t>
            </w:r>
            <w:proofErr w:type="gramStart"/>
            <w:r w:rsidRPr="00A85AD1">
              <w:rPr>
                <w:rFonts w:eastAsia="Times New Roman"/>
                <w:iCs/>
                <w:sz w:val="20"/>
                <w:szCs w:val="20"/>
              </w:rPr>
              <w:t>amounts recoverable</w:t>
            </w:r>
            <w:proofErr w:type="gramEnd"/>
            <w:r w:rsidRPr="00A85AD1">
              <w:rPr>
                <w:rFonts w:eastAsia="Times New Roman"/>
                <w:iCs/>
                <w:sz w:val="20"/>
                <w:szCs w:val="20"/>
              </w:rPr>
              <w:t xml:space="preserve"> due to an ERCOT issued manual reduction of Ancillary Services to be awarded for the 15-minute Settlement Interval.</w:t>
            </w:r>
          </w:p>
        </w:tc>
      </w:tr>
      <w:tr w:rsidR="00A85AD1" w:rsidRPr="00A85AD1" w14:paraId="36C9AEF5" w14:textId="77777777" w:rsidTr="00D34EC1">
        <w:tc>
          <w:tcPr>
            <w:tcW w:w="1162" w:type="pct"/>
            <w:tcBorders>
              <w:top w:val="single" w:sz="4" w:space="0" w:color="auto"/>
              <w:left w:val="single" w:sz="4" w:space="0" w:color="auto"/>
              <w:bottom w:val="single" w:sz="4" w:space="0" w:color="auto"/>
              <w:right w:val="single" w:sz="4" w:space="0" w:color="auto"/>
            </w:tcBorders>
            <w:hideMark/>
          </w:tcPr>
          <w:p w14:paraId="1DBD2C0A" w14:textId="77777777" w:rsidR="00A85AD1" w:rsidRPr="00A85AD1" w:rsidRDefault="00A85AD1" w:rsidP="00A85AD1">
            <w:pPr>
              <w:spacing w:after="60"/>
              <w:rPr>
                <w:rFonts w:eastAsia="Times New Roman"/>
                <w:bCs/>
                <w:sz w:val="20"/>
                <w:szCs w:val="20"/>
                <w:lang w:val="pt-BR"/>
              </w:rPr>
            </w:pPr>
            <w:r w:rsidRPr="00A85AD1">
              <w:rPr>
                <w:rFonts w:eastAsia="Times New Roman"/>
                <w:sz w:val="20"/>
                <w:szCs w:val="20"/>
              </w:rPr>
              <w:t>LRS</w:t>
            </w:r>
            <w:r w:rsidRPr="00A85AD1">
              <w:rPr>
                <w:rFonts w:eastAsia="Times New Roman"/>
                <w:sz w:val="20"/>
                <w:szCs w:val="20"/>
                <w:vertAlign w:val="subscript"/>
              </w:rPr>
              <w:t xml:space="preserve"> </w:t>
            </w:r>
            <w:r w:rsidRPr="00A85AD1">
              <w:rPr>
                <w:rFonts w:eastAsia="Times New Roman"/>
                <w:i/>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7D4F4463" w14:textId="77777777" w:rsidR="00A85AD1" w:rsidRPr="00A85AD1" w:rsidRDefault="00A85AD1" w:rsidP="00A85AD1">
            <w:pPr>
              <w:spacing w:after="60"/>
              <w:rPr>
                <w:rFonts w:eastAsia="Times New Roman"/>
                <w:iCs/>
                <w:sz w:val="20"/>
                <w:szCs w:val="20"/>
              </w:rPr>
            </w:pPr>
            <w:r w:rsidRPr="00A85AD1">
              <w:rPr>
                <w:rFonts w:eastAsia="Times New Roman"/>
                <w:sz w:val="20"/>
                <w:szCs w:val="20"/>
              </w:rPr>
              <w:t>none</w:t>
            </w:r>
          </w:p>
        </w:tc>
        <w:tc>
          <w:tcPr>
            <w:tcW w:w="3452" w:type="pct"/>
            <w:tcBorders>
              <w:top w:val="single" w:sz="4" w:space="0" w:color="auto"/>
              <w:left w:val="single" w:sz="4" w:space="0" w:color="auto"/>
              <w:bottom w:val="single" w:sz="4" w:space="0" w:color="auto"/>
              <w:right w:val="single" w:sz="4" w:space="0" w:color="auto"/>
            </w:tcBorders>
            <w:hideMark/>
          </w:tcPr>
          <w:p w14:paraId="64FF721D" w14:textId="77777777" w:rsidR="00A85AD1" w:rsidRPr="00A85AD1" w:rsidRDefault="00A85AD1" w:rsidP="00A85AD1">
            <w:pPr>
              <w:spacing w:after="60"/>
              <w:rPr>
                <w:rFonts w:eastAsia="Times New Roman"/>
                <w:i/>
                <w:iCs/>
                <w:sz w:val="20"/>
                <w:szCs w:val="20"/>
              </w:rPr>
            </w:pPr>
            <w:r w:rsidRPr="00A85AD1">
              <w:rPr>
                <w:rFonts w:eastAsia="Times New Roman"/>
                <w:i/>
                <w:sz w:val="20"/>
                <w:szCs w:val="20"/>
              </w:rPr>
              <w:t>Load Ratio Share per QSE</w:t>
            </w:r>
            <w:r w:rsidRPr="00A85AD1">
              <w:rPr>
                <w:rFonts w:eastAsia="Times New Roman"/>
                <w:sz w:val="20"/>
                <w:szCs w:val="20"/>
              </w:rPr>
              <w:t xml:space="preserve">—The LRS as defined in Section 6.6.2.2, QSE Load Ratio Share for a 15-Minute Settlement Interval, for QSE </w:t>
            </w:r>
            <w:r w:rsidRPr="00A85AD1">
              <w:rPr>
                <w:rFonts w:eastAsia="Times New Roman"/>
                <w:i/>
                <w:sz w:val="20"/>
                <w:szCs w:val="20"/>
              </w:rPr>
              <w:t>q</w:t>
            </w:r>
            <w:r w:rsidRPr="00A85AD1">
              <w:rPr>
                <w:rFonts w:eastAsia="Times New Roman"/>
                <w:sz w:val="20"/>
                <w:szCs w:val="20"/>
              </w:rPr>
              <w:t xml:space="preserve"> for the 15-minute Settlement Interval.</w:t>
            </w:r>
          </w:p>
        </w:tc>
      </w:tr>
      <w:tr w:rsidR="00A85AD1" w:rsidRPr="00A85AD1" w14:paraId="20AB1C75" w14:textId="77777777" w:rsidTr="00D34EC1">
        <w:tc>
          <w:tcPr>
            <w:tcW w:w="1162" w:type="pct"/>
            <w:tcBorders>
              <w:top w:val="single" w:sz="4" w:space="0" w:color="auto"/>
              <w:left w:val="single" w:sz="4" w:space="0" w:color="auto"/>
              <w:bottom w:val="single" w:sz="4" w:space="0" w:color="auto"/>
              <w:right w:val="single" w:sz="4" w:space="0" w:color="auto"/>
            </w:tcBorders>
            <w:hideMark/>
          </w:tcPr>
          <w:p w14:paraId="7249C079" w14:textId="77777777" w:rsidR="00A85AD1" w:rsidRPr="00A85AD1" w:rsidRDefault="00A85AD1" w:rsidP="00A85AD1">
            <w:pPr>
              <w:spacing w:after="60"/>
              <w:rPr>
                <w:rFonts w:eastAsia="Times New Roman"/>
                <w:bCs/>
                <w:i/>
                <w:sz w:val="20"/>
                <w:szCs w:val="20"/>
                <w:lang w:val="pt-BR"/>
              </w:rPr>
            </w:pPr>
            <w:r w:rsidRPr="00A85AD1">
              <w:rPr>
                <w:rFonts w:eastAsia="Times New Roman"/>
                <w:bCs/>
                <w:i/>
                <w:sz w:val="20"/>
                <w:szCs w:val="20"/>
                <w:lang w:val="pt-BR"/>
              </w:rPr>
              <w:t>q</w:t>
            </w:r>
          </w:p>
        </w:tc>
        <w:tc>
          <w:tcPr>
            <w:tcW w:w="386" w:type="pct"/>
            <w:tcBorders>
              <w:top w:val="single" w:sz="4" w:space="0" w:color="auto"/>
              <w:left w:val="single" w:sz="4" w:space="0" w:color="auto"/>
              <w:bottom w:val="single" w:sz="4" w:space="0" w:color="auto"/>
              <w:right w:val="single" w:sz="4" w:space="0" w:color="auto"/>
            </w:tcBorders>
            <w:hideMark/>
          </w:tcPr>
          <w:p w14:paraId="1269C923" w14:textId="77777777" w:rsidR="00A85AD1" w:rsidRPr="00A85AD1" w:rsidRDefault="00A85AD1" w:rsidP="00A85AD1">
            <w:pPr>
              <w:spacing w:after="60"/>
              <w:rPr>
                <w:rFonts w:eastAsia="Times New Roman"/>
                <w:iCs/>
                <w:sz w:val="20"/>
              </w:rPr>
            </w:pPr>
            <w:r w:rsidRPr="00A85AD1">
              <w:rPr>
                <w:rFonts w:eastAsia="Times New Roman"/>
                <w:iCs/>
                <w:sz w:val="20"/>
                <w:szCs w:val="20"/>
              </w:rPr>
              <w:t>none</w:t>
            </w:r>
          </w:p>
        </w:tc>
        <w:tc>
          <w:tcPr>
            <w:tcW w:w="3452" w:type="pct"/>
            <w:tcBorders>
              <w:top w:val="single" w:sz="4" w:space="0" w:color="auto"/>
              <w:left w:val="single" w:sz="4" w:space="0" w:color="auto"/>
              <w:bottom w:val="single" w:sz="4" w:space="0" w:color="auto"/>
              <w:right w:val="single" w:sz="4" w:space="0" w:color="auto"/>
            </w:tcBorders>
            <w:hideMark/>
          </w:tcPr>
          <w:p w14:paraId="7F55FBD5" w14:textId="77777777" w:rsidR="00A85AD1" w:rsidRPr="00A85AD1" w:rsidRDefault="00A85AD1" w:rsidP="00A85AD1">
            <w:pPr>
              <w:spacing w:after="60"/>
              <w:rPr>
                <w:rFonts w:eastAsia="Times New Roman"/>
                <w:iCs/>
                <w:sz w:val="20"/>
                <w:szCs w:val="20"/>
              </w:rPr>
            </w:pPr>
            <w:r w:rsidRPr="00A85AD1">
              <w:rPr>
                <w:rFonts w:eastAsia="Times New Roman"/>
                <w:iCs/>
                <w:sz w:val="20"/>
                <w:szCs w:val="20"/>
              </w:rPr>
              <w:t>A QSE.</w:t>
            </w:r>
          </w:p>
        </w:tc>
      </w:tr>
    </w:tbl>
    <w:p w14:paraId="68053EC8" w14:textId="77777777" w:rsidR="008F5A23" w:rsidRPr="008F5A23" w:rsidRDefault="008F5A23" w:rsidP="008F5A23">
      <w:pPr>
        <w:keepNext/>
        <w:tabs>
          <w:tab w:val="left" w:pos="1080"/>
        </w:tabs>
        <w:spacing w:before="480" w:after="240"/>
        <w:outlineLvl w:val="2"/>
        <w:rPr>
          <w:rFonts w:eastAsia="Times New Roman"/>
          <w:b/>
          <w:bCs/>
          <w:i/>
          <w:szCs w:val="20"/>
        </w:rPr>
      </w:pPr>
      <w:bookmarkStart w:id="1557" w:name="_Toc204411758"/>
      <w:commentRangeStart w:id="1558"/>
      <w:r w:rsidRPr="008F5A23">
        <w:rPr>
          <w:rFonts w:eastAsia="Times New Roman"/>
          <w:b/>
          <w:bCs/>
          <w:i/>
          <w:szCs w:val="20"/>
        </w:rPr>
        <w:lastRenderedPageBreak/>
        <w:t>6.7.6</w:t>
      </w:r>
      <w:commentRangeEnd w:id="1558"/>
      <w:r w:rsidR="00AE2304">
        <w:rPr>
          <w:rStyle w:val="CommentReference"/>
        </w:rPr>
        <w:commentReference w:id="1558"/>
      </w:r>
      <w:r w:rsidRPr="008F5A23">
        <w:rPr>
          <w:rFonts w:eastAsia="Times New Roman"/>
          <w:b/>
          <w:bCs/>
          <w:i/>
          <w:szCs w:val="20"/>
        </w:rPr>
        <w:tab/>
        <w:t>Real-Time Ancillary Service Imbalance Revenue Neutrality Allocation</w:t>
      </w:r>
      <w:bookmarkEnd w:id="1557"/>
    </w:p>
    <w:p w14:paraId="2C46611D" w14:textId="77777777" w:rsidR="008F5A23" w:rsidRPr="008F5A23" w:rsidRDefault="008F5A23" w:rsidP="008F5A23">
      <w:pPr>
        <w:spacing w:after="240"/>
        <w:ind w:left="720" w:hanging="720"/>
        <w:rPr>
          <w:rFonts w:eastAsia="Times New Roman"/>
          <w:szCs w:val="20"/>
        </w:rPr>
      </w:pPr>
      <w:r w:rsidRPr="008F5A23">
        <w:rPr>
          <w:rFonts w:eastAsia="Times New Roman"/>
          <w:iCs/>
          <w:szCs w:val="20"/>
        </w:rPr>
        <w:t>(1)</w:t>
      </w:r>
      <w:r w:rsidRPr="008F5A23">
        <w:rPr>
          <w:rFonts w:eastAsia="Times New Roman"/>
          <w:iCs/>
          <w:szCs w:val="20"/>
        </w:rPr>
        <w:tab/>
        <w:t>The total cost for Ancillary Service Imbalance payments and charges associated with ORDC and reliability deployments is allocated to the QSEs representing Load based on Load Ratio Share (LRS).  The Real-Time Ancillary Service imbalance revenue neutrality allocations to each QSE for a given 15-minute Settlement Interval are calculated as follows:</w:t>
      </w:r>
    </w:p>
    <w:p w14:paraId="230862F0" w14:textId="77777777" w:rsidR="008F5A23" w:rsidRPr="008F5A23" w:rsidRDefault="008F5A23" w:rsidP="008F5A23">
      <w:pPr>
        <w:tabs>
          <w:tab w:val="left" w:pos="2250"/>
          <w:tab w:val="left" w:pos="3150"/>
          <w:tab w:val="left" w:pos="3960"/>
        </w:tabs>
        <w:spacing w:after="240"/>
        <w:ind w:left="3600" w:hanging="2430"/>
        <w:rPr>
          <w:rFonts w:eastAsia="Times New Roman"/>
          <w:b/>
          <w:bCs/>
        </w:rPr>
      </w:pPr>
      <w:r w:rsidRPr="008F5A23">
        <w:rPr>
          <w:rFonts w:eastAsia="Times New Roman"/>
          <w:b/>
          <w:bCs/>
        </w:rPr>
        <w:t xml:space="preserve">LAASIRNAMT </w:t>
      </w:r>
      <w:r w:rsidRPr="008F5A23">
        <w:rPr>
          <w:rFonts w:eastAsia="Times New Roman"/>
          <w:b/>
          <w:bCs/>
          <w:i/>
          <w:vertAlign w:val="subscript"/>
        </w:rPr>
        <w:t>q</w:t>
      </w:r>
      <w:r w:rsidRPr="008F5A23">
        <w:rPr>
          <w:rFonts w:eastAsia="Times New Roman"/>
          <w:b/>
          <w:bCs/>
        </w:rPr>
        <w:t>=</w:t>
      </w:r>
      <w:r w:rsidRPr="008F5A23">
        <w:rPr>
          <w:rFonts w:eastAsia="Times New Roman"/>
          <w:b/>
          <w:bCs/>
        </w:rPr>
        <w:tab/>
      </w:r>
      <w:r w:rsidRPr="008F5A23">
        <w:rPr>
          <w:rFonts w:eastAsia="Times New Roman"/>
          <w:b/>
          <w:bCs/>
        </w:rPr>
        <w:tab/>
        <w:t xml:space="preserve">(-1) * [(RTASIAMTTOT + RTRUCRSVAMTTOT) * LRS </w:t>
      </w:r>
      <w:r w:rsidRPr="008F5A23">
        <w:rPr>
          <w:rFonts w:eastAsia="Times New Roman"/>
          <w:b/>
          <w:bCs/>
          <w:i/>
          <w:vertAlign w:val="subscript"/>
        </w:rPr>
        <w:t>q</w:t>
      </w:r>
      <w:r w:rsidRPr="008F5A23">
        <w:rPr>
          <w:rFonts w:eastAsia="Times New Roman"/>
          <w:b/>
          <w:bCs/>
        </w:rPr>
        <w:t>]</w:t>
      </w:r>
    </w:p>
    <w:p w14:paraId="13C85D05" w14:textId="77777777" w:rsidR="008F5A23" w:rsidRPr="008F5A23" w:rsidRDefault="008F5A23" w:rsidP="008F5A23">
      <w:pPr>
        <w:tabs>
          <w:tab w:val="left" w:pos="2250"/>
          <w:tab w:val="left" w:pos="3150"/>
          <w:tab w:val="left" w:pos="3960"/>
        </w:tabs>
        <w:spacing w:after="240"/>
        <w:ind w:left="3600" w:hanging="2430"/>
        <w:rPr>
          <w:rFonts w:eastAsia="Times New Roman"/>
          <w:b/>
          <w:bCs/>
        </w:rPr>
      </w:pPr>
      <w:r w:rsidRPr="008F5A23">
        <w:rPr>
          <w:rFonts w:eastAsia="Times New Roman"/>
          <w:b/>
          <w:bCs/>
        </w:rPr>
        <w:t xml:space="preserve">LARDASIRNAMT </w:t>
      </w:r>
      <w:r w:rsidRPr="008F5A23">
        <w:rPr>
          <w:rFonts w:eastAsia="Times New Roman"/>
          <w:b/>
          <w:bCs/>
          <w:i/>
          <w:vertAlign w:val="subscript"/>
        </w:rPr>
        <w:t>q</w:t>
      </w:r>
      <w:r w:rsidRPr="008F5A23">
        <w:rPr>
          <w:rFonts w:eastAsia="Times New Roman"/>
          <w:b/>
          <w:bCs/>
        </w:rPr>
        <w:t>=</w:t>
      </w:r>
      <w:r w:rsidRPr="008F5A23">
        <w:rPr>
          <w:rFonts w:eastAsia="Times New Roman"/>
          <w:b/>
          <w:bCs/>
        </w:rPr>
        <w:tab/>
        <w:t xml:space="preserve">(-1) * [(RTRDASIAMTTOT + RTRDRUCRSVAMTTOT) * LRS </w:t>
      </w:r>
      <w:r w:rsidRPr="008F5A23">
        <w:rPr>
          <w:rFonts w:eastAsia="Times New Roman"/>
          <w:b/>
          <w:bCs/>
          <w:i/>
          <w:vertAlign w:val="subscript"/>
        </w:rPr>
        <w:t>q</w:t>
      </w:r>
      <w:r w:rsidRPr="008F5A23">
        <w:rPr>
          <w:rFonts w:eastAsia="Times New Roman"/>
          <w:b/>
          <w:bCs/>
        </w:rPr>
        <w:t>]</w:t>
      </w:r>
    </w:p>
    <w:p w14:paraId="08A53567" w14:textId="77777777" w:rsidR="008F5A23" w:rsidRPr="008F5A23" w:rsidRDefault="008F5A23" w:rsidP="008F5A23">
      <w:pPr>
        <w:spacing w:after="240"/>
        <w:rPr>
          <w:rFonts w:eastAsia="Times New Roman"/>
          <w:iCs/>
          <w:szCs w:val="20"/>
        </w:rPr>
      </w:pPr>
      <w:r w:rsidRPr="008F5A23">
        <w:rPr>
          <w:rFonts w:eastAsia="Times New Roman"/>
          <w:iCs/>
          <w:szCs w:val="20"/>
        </w:rPr>
        <w:t>Where:</w:t>
      </w:r>
    </w:p>
    <w:p w14:paraId="44FE66D1" w14:textId="77777777" w:rsidR="008F5A23" w:rsidRPr="008F5A23" w:rsidRDefault="008F5A23" w:rsidP="141EBFE9">
      <w:pPr>
        <w:tabs>
          <w:tab w:val="left" w:pos="2160"/>
          <w:tab w:val="left" w:pos="2880"/>
        </w:tabs>
        <w:spacing w:after="240"/>
        <w:ind w:leftChars="488" w:left="3600" w:hangingChars="1012" w:hanging="2429"/>
        <w:rPr>
          <w:rFonts w:eastAsia="Times New Roman"/>
          <w:i/>
          <w:iCs/>
          <w:vertAlign w:val="subscript"/>
        </w:rPr>
      </w:pPr>
      <w:r w:rsidRPr="79C6FA9D">
        <w:rPr>
          <w:rFonts w:eastAsia="Times New Roman"/>
        </w:rPr>
        <w:t>RTASIAMTTOT</w:t>
      </w:r>
      <w:r w:rsidRPr="008F5A23">
        <w:rPr>
          <w:rFonts w:eastAsia="Times New Roman"/>
          <w:bCs/>
        </w:rPr>
        <w:tab/>
      </w:r>
      <w:r w:rsidRPr="008F5A23">
        <w:rPr>
          <w:rFonts w:eastAsia="Times New Roman"/>
          <w:bCs/>
        </w:rPr>
        <w:tab/>
      </w:r>
      <w:r w:rsidRPr="79C6FA9D">
        <w:rPr>
          <w:rFonts w:eastAsia="Times New Roman"/>
        </w:rPr>
        <w:t>=</w:t>
      </w:r>
      <w:r w:rsidRPr="008F5A23">
        <w:rPr>
          <w:rFonts w:eastAsia="Times New Roman"/>
          <w:bCs/>
        </w:rPr>
        <w:tab/>
      </w:r>
      <w:r w:rsidRPr="008F5A23">
        <w:rPr>
          <w:rFonts w:eastAsia="Times New Roman"/>
          <w:bCs/>
          <w:position w:val="-22"/>
        </w:rPr>
        <w:object w:dxaOrig="210" w:dyaOrig="465" w14:anchorId="42BD69B5">
          <v:shape id="_x0000_i1139" type="#_x0000_t75" style="width:5.4pt;height:24pt" o:ole="">
            <v:imagedata r:id="rId172" o:title=""/>
          </v:shape>
          <o:OLEObject Type="Embed" ProgID="Equation.3" ShapeID="_x0000_i1139" DrawAspect="Content" ObjectID="_1827312246" r:id="rId173"/>
        </w:object>
      </w:r>
      <w:r w:rsidRPr="79C6FA9D">
        <w:rPr>
          <w:rFonts w:eastAsia="Times New Roman"/>
        </w:rPr>
        <w:t xml:space="preserve">RTASIAMT </w:t>
      </w:r>
      <w:r w:rsidRPr="141EBFE9">
        <w:rPr>
          <w:rFonts w:eastAsia="Times New Roman"/>
          <w:i/>
          <w:iCs/>
          <w:vertAlign w:val="subscript"/>
        </w:rPr>
        <w:t>q</w:t>
      </w:r>
    </w:p>
    <w:p w14:paraId="6EBB34D1" w14:textId="77777777" w:rsidR="008F5A23" w:rsidRPr="008F5A23" w:rsidRDefault="008F5A23" w:rsidP="141EBFE9">
      <w:pPr>
        <w:tabs>
          <w:tab w:val="left" w:pos="2160"/>
          <w:tab w:val="left" w:pos="2880"/>
        </w:tabs>
        <w:spacing w:after="240"/>
        <w:ind w:leftChars="487" w:left="3598" w:hangingChars="1012" w:hanging="2429"/>
        <w:rPr>
          <w:rFonts w:eastAsia="Times New Roman"/>
          <w:i/>
          <w:iCs/>
          <w:vertAlign w:val="subscript"/>
        </w:rPr>
      </w:pPr>
      <w:r w:rsidRPr="79C6FA9D">
        <w:rPr>
          <w:rFonts w:eastAsia="Times New Roman"/>
        </w:rPr>
        <w:t>RTRUCRSVAMTTOT</w:t>
      </w:r>
      <w:r w:rsidRPr="008F5A23">
        <w:rPr>
          <w:rFonts w:eastAsia="Times New Roman"/>
          <w:bCs/>
        </w:rPr>
        <w:tab/>
      </w:r>
      <w:r w:rsidRPr="79C6FA9D">
        <w:rPr>
          <w:rFonts w:eastAsia="Times New Roman"/>
        </w:rPr>
        <w:t>=</w:t>
      </w:r>
      <w:r w:rsidRPr="008F5A23">
        <w:rPr>
          <w:rFonts w:eastAsia="Times New Roman"/>
          <w:bCs/>
        </w:rPr>
        <w:tab/>
      </w:r>
      <w:r w:rsidRPr="008F5A23">
        <w:rPr>
          <w:rFonts w:eastAsia="Times New Roman"/>
          <w:bCs/>
          <w:position w:val="-22"/>
        </w:rPr>
        <w:object w:dxaOrig="210" w:dyaOrig="465" w14:anchorId="778D2256">
          <v:shape id="_x0000_i1140" type="#_x0000_t75" style="width:5.4pt;height:24pt" o:ole="">
            <v:imagedata r:id="rId172" o:title=""/>
          </v:shape>
          <o:OLEObject Type="Embed" ProgID="Equation.3" ShapeID="_x0000_i1140" DrawAspect="Content" ObjectID="_1827312247" r:id="rId174"/>
        </w:object>
      </w:r>
      <w:r w:rsidRPr="79C6FA9D">
        <w:rPr>
          <w:rFonts w:eastAsia="Times New Roman"/>
        </w:rPr>
        <w:t xml:space="preserve"> RTRUCRSVAMT </w:t>
      </w:r>
      <w:r w:rsidRPr="141EBFE9">
        <w:rPr>
          <w:rFonts w:eastAsia="Times New Roman"/>
          <w:i/>
          <w:iCs/>
          <w:vertAlign w:val="subscript"/>
        </w:rPr>
        <w:t>q</w:t>
      </w:r>
    </w:p>
    <w:p w14:paraId="1EE62E6A" w14:textId="77777777" w:rsidR="008F5A23" w:rsidRPr="008F5A23" w:rsidRDefault="008F5A23" w:rsidP="141EBFE9">
      <w:pPr>
        <w:tabs>
          <w:tab w:val="left" w:pos="2160"/>
          <w:tab w:val="left" w:pos="2880"/>
        </w:tabs>
        <w:spacing w:after="240"/>
        <w:ind w:leftChars="488" w:left="3600" w:hangingChars="1012" w:hanging="2429"/>
        <w:rPr>
          <w:rFonts w:eastAsia="Times New Roman"/>
          <w:i/>
          <w:iCs/>
          <w:vertAlign w:val="subscript"/>
        </w:rPr>
      </w:pPr>
      <w:r w:rsidRPr="79C6FA9D">
        <w:rPr>
          <w:rFonts w:eastAsia="Times New Roman"/>
        </w:rPr>
        <w:t>RTRDASIAMTTOT</w:t>
      </w:r>
      <w:r w:rsidRPr="008F5A23">
        <w:rPr>
          <w:rFonts w:eastAsia="Times New Roman"/>
          <w:bCs/>
        </w:rPr>
        <w:tab/>
      </w:r>
      <w:r w:rsidRPr="79C6FA9D">
        <w:rPr>
          <w:rFonts w:eastAsia="Times New Roman"/>
        </w:rPr>
        <w:t>=</w:t>
      </w:r>
      <w:r w:rsidRPr="008F5A23">
        <w:rPr>
          <w:rFonts w:eastAsia="Times New Roman"/>
          <w:bCs/>
        </w:rPr>
        <w:tab/>
      </w:r>
      <w:r w:rsidRPr="008F5A23">
        <w:rPr>
          <w:rFonts w:eastAsia="Times New Roman"/>
          <w:bCs/>
          <w:position w:val="-22"/>
        </w:rPr>
        <w:object w:dxaOrig="210" w:dyaOrig="465" w14:anchorId="7C6B386C">
          <v:shape id="_x0000_i1141" type="#_x0000_t75" style="width:5.4pt;height:24pt" o:ole="">
            <v:imagedata r:id="rId172" o:title=""/>
          </v:shape>
          <o:OLEObject Type="Embed" ProgID="Equation.3" ShapeID="_x0000_i1141" DrawAspect="Content" ObjectID="_1827312248" r:id="rId175"/>
        </w:object>
      </w:r>
      <w:r w:rsidRPr="79C6FA9D">
        <w:rPr>
          <w:rFonts w:eastAsia="Times New Roman"/>
        </w:rPr>
        <w:t xml:space="preserve">RTRDASIAMT </w:t>
      </w:r>
      <w:r w:rsidRPr="141EBFE9">
        <w:rPr>
          <w:rFonts w:eastAsia="Times New Roman"/>
          <w:i/>
          <w:iCs/>
          <w:vertAlign w:val="subscript"/>
        </w:rPr>
        <w:t>q</w:t>
      </w:r>
    </w:p>
    <w:p w14:paraId="7F8F4EFA" w14:textId="77777777" w:rsidR="008F5A23" w:rsidRPr="008F5A23" w:rsidRDefault="008F5A23" w:rsidP="141EBFE9">
      <w:pPr>
        <w:tabs>
          <w:tab w:val="left" w:pos="2160"/>
          <w:tab w:val="left" w:pos="2880"/>
        </w:tabs>
        <w:spacing w:after="240"/>
        <w:ind w:leftChars="487" w:left="3598" w:hangingChars="1012" w:hanging="2429"/>
        <w:rPr>
          <w:rFonts w:eastAsia="Times New Roman"/>
          <w:i/>
          <w:iCs/>
          <w:vertAlign w:val="subscript"/>
        </w:rPr>
      </w:pPr>
      <w:r w:rsidRPr="79C6FA9D">
        <w:rPr>
          <w:rFonts w:eastAsia="Times New Roman"/>
        </w:rPr>
        <w:t>RTRDRUCRSVAMTTOT=</w:t>
      </w:r>
      <w:r w:rsidRPr="008F5A23">
        <w:rPr>
          <w:rFonts w:eastAsia="Times New Roman"/>
          <w:bCs/>
        </w:rPr>
        <w:tab/>
      </w:r>
      <w:r w:rsidRPr="008F5A23">
        <w:rPr>
          <w:rFonts w:eastAsia="Times New Roman"/>
          <w:bCs/>
          <w:position w:val="-22"/>
        </w:rPr>
        <w:object w:dxaOrig="210" w:dyaOrig="465" w14:anchorId="386078C0">
          <v:shape id="_x0000_i1142" type="#_x0000_t75" style="width:5.4pt;height:24pt" o:ole="">
            <v:imagedata r:id="rId172" o:title=""/>
          </v:shape>
          <o:OLEObject Type="Embed" ProgID="Equation.3" ShapeID="_x0000_i1142" DrawAspect="Content" ObjectID="_1827312249" r:id="rId176"/>
        </w:object>
      </w:r>
      <w:r w:rsidRPr="79C6FA9D">
        <w:rPr>
          <w:rFonts w:eastAsia="Times New Roman"/>
        </w:rPr>
        <w:t xml:space="preserve"> RTRDRUCRSVAMT </w:t>
      </w:r>
      <w:r w:rsidRPr="141EBFE9">
        <w:rPr>
          <w:rFonts w:eastAsia="Times New Roman"/>
          <w:i/>
          <w:iCs/>
          <w:vertAlign w:val="subscript"/>
        </w:rPr>
        <w:t>q</w:t>
      </w:r>
    </w:p>
    <w:p w14:paraId="37D5CF0C" w14:textId="77777777" w:rsidR="008F5A23" w:rsidRPr="008F5A23" w:rsidRDefault="008F5A23" w:rsidP="008F5A23">
      <w:pPr>
        <w:rPr>
          <w:rFonts w:eastAsia="Times New Roman"/>
          <w:szCs w:val="20"/>
        </w:rPr>
      </w:pPr>
      <w:r w:rsidRPr="008F5A23">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5"/>
        <w:gridCol w:w="6362"/>
      </w:tblGrid>
      <w:tr w:rsidR="008F5A23" w:rsidRPr="008F5A23" w14:paraId="28AD71F7" w14:textId="77777777" w:rsidTr="00A85AD1">
        <w:trPr>
          <w:tblHeader/>
        </w:trPr>
        <w:tc>
          <w:tcPr>
            <w:tcW w:w="1274" w:type="pct"/>
          </w:tcPr>
          <w:p w14:paraId="2074CD83" w14:textId="77777777" w:rsidR="008F5A23" w:rsidRPr="008F5A23" w:rsidRDefault="008F5A23" w:rsidP="008F5A23">
            <w:pPr>
              <w:spacing w:after="120"/>
              <w:rPr>
                <w:rFonts w:eastAsia="Times New Roman"/>
                <w:b/>
                <w:iCs/>
                <w:sz w:val="20"/>
                <w:szCs w:val="20"/>
              </w:rPr>
            </w:pPr>
            <w:r w:rsidRPr="008F5A23">
              <w:rPr>
                <w:rFonts w:eastAsia="Times New Roman"/>
                <w:b/>
                <w:iCs/>
                <w:sz w:val="20"/>
                <w:szCs w:val="20"/>
              </w:rPr>
              <w:t>Variable</w:t>
            </w:r>
          </w:p>
        </w:tc>
        <w:tc>
          <w:tcPr>
            <w:tcW w:w="324" w:type="pct"/>
          </w:tcPr>
          <w:p w14:paraId="3BFCDF60" w14:textId="77777777" w:rsidR="008F5A23" w:rsidRPr="008F5A23" w:rsidRDefault="008F5A23" w:rsidP="008F5A23">
            <w:pPr>
              <w:spacing w:after="120"/>
              <w:rPr>
                <w:rFonts w:eastAsia="Times New Roman"/>
                <w:b/>
                <w:iCs/>
                <w:sz w:val="20"/>
                <w:szCs w:val="20"/>
              </w:rPr>
            </w:pPr>
            <w:r w:rsidRPr="008F5A23">
              <w:rPr>
                <w:rFonts w:eastAsia="Times New Roman"/>
                <w:b/>
                <w:iCs/>
                <w:sz w:val="20"/>
                <w:szCs w:val="20"/>
              </w:rPr>
              <w:t>Unit</w:t>
            </w:r>
          </w:p>
        </w:tc>
        <w:tc>
          <w:tcPr>
            <w:tcW w:w="3402" w:type="pct"/>
          </w:tcPr>
          <w:p w14:paraId="6F1235F9" w14:textId="77777777" w:rsidR="008F5A23" w:rsidRPr="008F5A23" w:rsidRDefault="008F5A23" w:rsidP="008F5A23">
            <w:pPr>
              <w:spacing w:after="120"/>
              <w:rPr>
                <w:rFonts w:eastAsia="Times New Roman"/>
                <w:b/>
                <w:iCs/>
                <w:sz w:val="20"/>
                <w:szCs w:val="20"/>
              </w:rPr>
            </w:pPr>
            <w:r w:rsidRPr="008F5A23">
              <w:rPr>
                <w:rFonts w:eastAsia="Times New Roman"/>
                <w:b/>
                <w:iCs/>
                <w:sz w:val="20"/>
                <w:szCs w:val="20"/>
              </w:rPr>
              <w:t>Definition</w:t>
            </w:r>
          </w:p>
        </w:tc>
      </w:tr>
      <w:tr w:rsidR="008F5A23" w:rsidRPr="008F5A23" w14:paraId="197F5B97" w14:textId="77777777" w:rsidTr="00A85AD1">
        <w:tc>
          <w:tcPr>
            <w:tcW w:w="1274" w:type="pct"/>
          </w:tcPr>
          <w:p w14:paraId="20F9E8C6"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 xml:space="preserve">LAASIRNAMT </w:t>
            </w:r>
            <w:r w:rsidRPr="008F5A23">
              <w:rPr>
                <w:rFonts w:eastAsia="Times New Roman"/>
                <w:i/>
                <w:iCs/>
                <w:sz w:val="20"/>
                <w:szCs w:val="20"/>
                <w:vertAlign w:val="subscript"/>
              </w:rPr>
              <w:t>q</w:t>
            </w:r>
          </w:p>
        </w:tc>
        <w:tc>
          <w:tcPr>
            <w:tcW w:w="324" w:type="pct"/>
          </w:tcPr>
          <w:p w14:paraId="2E63B7D1"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w:t>
            </w:r>
          </w:p>
        </w:tc>
        <w:tc>
          <w:tcPr>
            <w:tcW w:w="3402" w:type="pct"/>
          </w:tcPr>
          <w:p w14:paraId="428F9622" w14:textId="77777777" w:rsidR="008F5A23" w:rsidRPr="008F5A23" w:rsidRDefault="008F5A23" w:rsidP="008F5A23">
            <w:pPr>
              <w:spacing w:after="60"/>
              <w:rPr>
                <w:rFonts w:eastAsia="Times New Roman"/>
                <w:iCs/>
                <w:sz w:val="20"/>
                <w:szCs w:val="20"/>
              </w:rPr>
            </w:pPr>
            <w:r w:rsidRPr="008F5A23">
              <w:rPr>
                <w:rFonts w:eastAsia="Times New Roman"/>
                <w:i/>
                <w:iCs/>
                <w:sz w:val="20"/>
                <w:szCs w:val="20"/>
              </w:rPr>
              <w:t>Load-Allocated Ancillary Service Imbalance Revenue Neutrality Amount per QSE</w:t>
            </w:r>
            <w:r w:rsidRPr="008F5A23">
              <w:rPr>
                <w:rFonts w:eastAsia="Times New Roman"/>
                <w:iCs/>
                <w:sz w:val="20"/>
                <w:szCs w:val="20"/>
              </w:rPr>
              <w:t xml:space="preserve">—The QSE </w:t>
            </w:r>
            <w:r w:rsidRPr="008F5A23">
              <w:rPr>
                <w:rFonts w:eastAsia="Times New Roman"/>
                <w:i/>
                <w:iCs/>
                <w:sz w:val="20"/>
                <w:szCs w:val="20"/>
              </w:rPr>
              <w:t>q</w:t>
            </w:r>
            <w:r w:rsidRPr="008F5A23">
              <w:rPr>
                <w:rFonts w:eastAsia="Times New Roman"/>
                <w:iCs/>
                <w:sz w:val="20"/>
                <w:szCs w:val="20"/>
              </w:rPr>
              <w:t>’s share of the total Real-Time Ancillary Service imbalance revenue neutrality amount associated with ORDC for the 15-minute Settlement Interval.</w:t>
            </w:r>
          </w:p>
        </w:tc>
      </w:tr>
      <w:tr w:rsidR="008F5A23" w:rsidRPr="008F5A23" w14:paraId="4F5B433A" w14:textId="77777777" w:rsidTr="00A85AD1">
        <w:tc>
          <w:tcPr>
            <w:tcW w:w="1274" w:type="pct"/>
          </w:tcPr>
          <w:p w14:paraId="45E95D0A"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 xml:space="preserve">LARDASIRNAMT </w:t>
            </w:r>
            <w:r w:rsidRPr="008F5A23">
              <w:rPr>
                <w:rFonts w:eastAsia="Times New Roman"/>
                <w:i/>
                <w:iCs/>
                <w:sz w:val="20"/>
                <w:szCs w:val="20"/>
                <w:vertAlign w:val="subscript"/>
              </w:rPr>
              <w:t>q</w:t>
            </w:r>
          </w:p>
        </w:tc>
        <w:tc>
          <w:tcPr>
            <w:tcW w:w="324" w:type="pct"/>
          </w:tcPr>
          <w:p w14:paraId="24A3106B"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w:t>
            </w:r>
          </w:p>
        </w:tc>
        <w:tc>
          <w:tcPr>
            <w:tcW w:w="3402" w:type="pct"/>
          </w:tcPr>
          <w:p w14:paraId="1EB98CCC" w14:textId="77777777" w:rsidR="008F5A23" w:rsidRPr="008F5A23" w:rsidRDefault="008F5A23" w:rsidP="008F5A23">
            <w:pPr>
              <w:spacing w:after="60"/>
              <w:rPr>
                <w:rFonts w:eastAsia="Times New Roman"/>
                <w:i/>
                <w:iCs/>
                <w:sz w:val="20"/>
                <w:szCs w:val="20"/>
              </w:rPr>
            </w:pPr>
            <w:r w:rsidRPr="008F5A23">
              <w:rPr>
                <w:rFonts w:eastAsia="Times New Roman"/>
                <w:i/>
                <w:iCs/>
                <w:sz w:val="20"/>
                <w:szCs w:val="20"/>
              </w:rPr>
              <w:t>Load-Allocated Reliability Deployment Ancillary Service Imbalance Revenue Neutrality Amount per QSE</w:t>
            </w:r>
            <w:r w:rsidRPr="008F5A23">
              <w:rPr>
                <w:rFonts w:eastAsia="Times New Roman"/>
                <w:iCs/>
                <w:sz w:val="20"/>
                <w:szCs w:val="20"/>
              </w:rPr>
              <w:t xml:space="preserve">—The QSE </w:t>
            </w:r>
            <w:r w:rsidRPr="008F5A23">
              <w:rPr>
                <w:rFonts w:eastAsia="Times New Roman"/>
                <w:i/>
                <w:iCs/>
                <w:sz w:val="20"/>
                <w:szCs w:val="20"/>
              </w:rPr>
              <w:t>q</w:t>
            </w:r>
            <w:r w:rsidRPr="008F5A23">
              <w:rPr>
                <w:rFonts w:eastAsia="Times New Roman"/>
                <w:iCs/>
                <w:sz w:val="20"/>
                <w:szCs w:val="20"/>
              </w:rPr>
              <w:t>’s share of the total Real-Time Ancillary Service imbalance revenue neutrality amount associated with Reliability Deployments for the 15-minute Settlement Interval.</w:t>
            </w:r>
          </w:p>
        </w:tc>
      </w:tr>
      <w:tr w:rsidR="008F5A23" w:rsidRPr="008F5A23" w14:paraId="421D9094" w14:textId="77777777" w:rsidTr="00A85AD1">
        <w:tc>
          <w:tcPr>
            <w:tcW w:w="1274" w:type="pct"/>
          </w:tcPr>
          <w:p w14:paraId="7B2EEF18"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RTASIAMTTOT</w:t>
            </w:r>
          </w:p>
        </w:tc>
        <w:tc>
          <w:tcPr>
            <w:tcW w:w="324" w:type="pct"/>
          </w:tcPr>
          <w:p w14:paraId="5297628E"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w:t>
            </w:r>
          </w:p>
        </w:tc>
        <w:tc>
          <w:tcPr>
            <w:tcW w:w="3402" w:type="pct"/>
          </w:tcPr>
          <w:p w14:paraId="14ACBEBA" w14:textId="77777777" w:rsidR="008F5A23" w:rsidRPr="008F5A23" w:rsidRDefault="008F5A23" w:rsidP="008F5A23">
            <w:pPr>
              <w:spacing w:after="60"/>
              <w:rPr>
                <w:rFonts w:eastAsia="Times New Roman"/>
                <w:i/>
                <w:iCs/>
                <w:sz w:val="20"/>
                <w:szCs w:val="20"/>
              </w:rPr>
            </w:pPr>
            <w:r w:rsidRPr="008F5A23">
              <w:rPr>
                <w:rFonts w:eastAsia="Times New Roman"/>
                <w:i/>
                <w:iCs/>
                <w:sz w:val="20"/>
                <w:szCs w:val="20"/>
              </w:rPr>
              <w:t>Real-Time Ancillary Service Imbalance Market Total Amount</w:t>
            </w:r>
            <w:r w:rsidRPr="008F5A23">
              <w:rPr>
                <w:rFonts w:eastAsia="Times New Roman"/>
                <w:iCs/>
                <w:sz w:val="20"/>
                <w:szCs w:val="20"/>
              </w:rPr>
              <w:t>—</w:t>
            </w:r>
            <w:r w:rsidRPr="008F5A23">
              <w:rPr>
                <w:rFonts w:eastAsia="Times New Roman"/>
                <w:sz w:val="20"/>
                <w:szCs w:val="20"/>
              </w:rPr>
              <w:t xml:space="preserve">The total payment or charge to all QSEs </w:t>
            </w:r>
            <w:r w:rsidRPr="008F5A23">
              <w:rPr>
                <w:rFonts w:eastAsia="Times New Roman"/>
                <w:iCs/>
                <w:sz w:val="20"/>
                <w:szCs w:val="20"/>
              </w:rPr>
              <w:t xml:space="preserve">for the Real-Time Ancillary Service imbalance associated with ORDC </w:t>
            </w:r>
            <w:r w:rsidRPr="008F5A23">
              <w:rPr>
                <w:rFonts w:eastAsia="Times New Roman"/>
                <w:sz w:val="20"/>
                <w:szCs w:val="20"/>
              </w:rPr>
              <w:t>for each 15-minute Settlement Interval.</w:t>
            </w:r>
          </w:p>
        </w:tc>
      </w:tr>
      <w:tr w:rsidR="008F5A23" w:rsidRPr="008F5A23" w14:paraId="5D931BCD" w14:textId="77777777" w:rsidTr="00A85AD1">
        <w:tc>
          <w:tcPr>
            <w:tcW w:w="1274" w:type="pct"/>
          </w:tcPr>
          <w:p w14:paraId="034061A6"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RTASIAMT</w:t>
            </w:r>
            <w:r w:rsidRPr="008F5A23">
              <w:rPr>
                <w:rFonts w:eastAsia="Times New Roman"/>
                <w:i/>
                <w:iCs/>
                <w:sz w:val="20"/>
                <w:szCs w:val="20"/>
                <w:vertAlign w:val="subscript"/>
              </w:rPr>
              <w:t xml:space="preserve"> q</w:t>
            </w:r>
          </w:p>
        </w:tc>
        <w:tc>
          <w:tcPr>
            <w:tcW w:w="324" w:type="pct"/>
          </w:tcPr>
          <w:p w14:paraId="57EED5A6"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w:t>
            </w:r>
          </w:p>
        </w:tc>
        <w:tc>
          <w:tcPr>
            <w:tcW w:w="3402" w:type="pct"/>
          </w:tcPr>
          <w:p w14:paraId="008731EE" w14:textId="77777777" w:rsidR="008F5A23" w:rsidRPr="008F5A23" w:rsidRDefault="008F5A23" w:rsidP="008F5A23">
            <w:pPr>
              <w:spacing w:after="60"/>
              <w:rPr>
                <w:rFonts w:eastAsia="Times New Roman"/>
                <w:iCs/>
                <w:sz w:val="20"/>
                <w:szCs w:val="20"/>
              </w:rPr>
            </w:pPr>
            <w:r w:rsidRPr="008F5A23">
              <w:rPr>
                <w:rFonts w:eastAsia="Times New Roman"/>
                <w:i/>
                <w:iCs/>
                <w:sz w:val="20"/>
                <w:szCs w:val="20"/>
              </w:rPr>
              <w:t>Real-Time Ancillary Service Imbalance Amount</w:t>
            </w:r>
            <w:r w:rsidRPr="008F5A23">
              <w:rPr>
                <w:rFonts w:eastAsia="Times New Roman"/>
                <w:iCs/>
                <w:sz w:val="20"/>
                <w:szCs w:val="20"/>
              </w:rPr>
              <w:t>—</w:t>
            </w:r>
            <w:r w:rsidRPr="008F5A23">
              <w:rPr>
                <w:rFonts w:eastAsia="Times New Roman"/>
                <w:sz w:val="20"/>
                <w:szCs w:val="20"/>
              </w:rPr>
              <w:t xml:space="preserve">The total payment or charge to QSE </w:t>
            </w:r>
            <w:r w:rsidRPr="008F5A23">
              <w:rPr>
                <w:rFonts w:eastAsia="Times New Roman"/>
                <w:i/>
                <w:sz w:val="20"/>
                <w:szCs w:val="20"/>
              </w:rPr>
              <w:t>q</w:t>
            </w:r>
            <w:r w:rsidRPr="008F5A23">
              <w:rPr>
                <w:rFonts w:eastAsia="Times New Roman"/>
                <w:sz w:val="20"/>
                <w:szCs w:val="20"/>
              </w:rPr>
              <w:t xml:space="preserve"> </w:t>
            </w:r>
            <w:r w:rsidRPr="008F5A23">
              <w:rPr>
                <w:rFonts w:eastAsia="Times New Roman"/>
                <w:iCs/>
                <w:sz w:val="20"/>
                <w:szCs w:val="20"/>
              </w:rPr>
              <w:t xml:space="preserve">for the Real-Time Ancillary Service imbalance associated with ORDC </w:t>
            </w:r>
            <w:r w:rsidRPr="008F5A23">
              <w:rPr>
                <w:rFonts w:eastAsia="Times New Roman"/>
                <w:sz w:val="20"/>
                <w:szCs w:val="20"/>
              </w:rPr>
              <w:t>for each 15-minute Settlement Interval.</w:t>
            </w:r>
          </w:p>
        </w:tc>
      </w:tr>
      <w:tr w:rsidR="008F5A23" w:rsidRPr="008F5A23" w14:paraId="3EEC455F" w14:textId="77777777" w:rsidTr="00A85AD1">
        <w:tc>
          <w:tcPr>
            <w:tcW w:w="1274" w:type="pct"/>
          </w:tcPr>
          <w:p w14:paraId="6F9E64FB"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RTRDASIAMTTOT</w:t>
            </w:r>
          </w:p>
        </w:tc>
        <w:tc>
          <w:tcPr>
            <w:tcW w:w="324" w:type="pct"/>
          </w:tcPr>
          <w:p w14:paraId="2A94F0DD"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w:t>
            </w:r>
          </w:p>
        </w:tc>
        <w:tc>
          <w:tcPr>
            <w:tcW w:w="3402" w:type="pct"/>
          </w:tcPr>
          <w:p w14:paraId="2EE9158B" w14:textId="77777777" w:rsidR="008F5A23" w:rsidRPr="008F5A23" w:rsidRDefault="008F5A23" w:rsidP="008F5A23">
            <w:pPr>
              <w:spacing w:after="60"/>
              <w:rPr>
                <w:rFonts w:eastAsia="Times New Roman"/>
                <w:i/>
                <w:iCs/>
                <w:sz w:val="20"/>
                <w:szCs w:val="20"/>
              </w:rPr>
            </w:pPr>
            <w:r w:rsidRPr="008F5A23">
              <w:rPr>
                <w:rFonts w:eastAsia="Times New Roman"/>
                <w:i/>
                <w:iCs/>
                <w:sz w:val="20"/>
                <w:szCs w:val="20"/>
              </w:rPr>
              <w:t>Real-Time Reliability Deployment Ancillary Service Imbalance Market Total Amount</w:t>
            </w:r>
            <w:r w:rsidRPr="008F5A23">
              <w:rPr>
                <w:rFonts w:eastAsia="Times New Roman"/>
                <w:iCs/>
                <w:sz w:val="20"/>
                <w:szCs w:val="20"/>
              </w:rPr>
              <w:t>—</w:t>
            </w:r>
            <w:r w:rsidRPr="008F5A23">
              <w:rPr>
                <w:rFonts w:eastAsia="Times New Roman"/>
                <w:sz w:val="20"/>
                <w:szCs w:val="20"/>
              </w:rPr>
              <w:t xml:space="preserve">The total payment or charge to all QSEs </w:t>
            </w:r>
            <w:r w:rsidRPr="008F5A23">
              <w:rPr>
                <w:rFonts w:eastAsia="Times New Roman"/>
                <w:iCs/>
                <w:sz w:val="20"/>
                <w:szCs w:val="20"/>
              </w:rPr>
              <w:t xml:space="preserve">for the Real-Time Ancillary Service imbalance associated with Reliability Deployments </w:t>
            </w:r>
            <w:r w:rsidRPr="008F5A23">
              <w:rPr>
                <w:rFonts w:eastAsia="Times New Roman"/>
                <w:sz w:val="20"/>
                <w:szCs w:val="20"/>
              </w:rPr>
              <w:t>for each 15-minute Settlement Interval.</w:t>
            </w:r>
          </w:p>
        </w:tc>
      </w:tr>
      <w:tr w:rsidR="008F5A23" w:rsidRPr="008F5A23" w14:paraId="475CC9D5" w14:textId="77777777" w:rsidTr="00A85AD1">
        <w:tc>
          <w:tcPr>
            <w:tcW w:w="1274" w:type="pct"/>
          </w:tcPr>
          <w:p w14:paraId="092E191E"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 xml:space="preserve">RTRDASIAMT </w:t>
            </w:r>
            <w:r w:rsidRPr="008F5A23">
              <w:rPr>
                <w:rFonts w:eastAsia="Times New Roman"/>
                <w:i/>
                <w:iCs/>
                <w:sz w:val="20"/>
                <w:szCs w:val="20"/>
                <w:vertAlign w:val="subscript"/>
              </w:rPr>
              <w:t>q</w:t>
            </w:r>
          </w:p>
        </w:tc>
        <w:tc>
          <w:tcPr>
            <w:tcW w:w="324" w:type="pct"/>
          </w:tcPr>
          <w:p w14:paraId="488651F0"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w:t>
            </w:r>
          </w:p>
        </w:tc>
        <w:tc>
          <w:tcPr>
            <w:tcW w:w="3402" w:type="pct"/>
          </w:tcPr>
          <w:p w14:paraId="64024D4F" w14:textId="77777777" w:rsidR="008F5A23" w:rsidRPr="008F5A23" w:rsidRDefault="008F5A23" w:rsidP="008F5A23">
            <w:pPr>
              <w:spacing w:after="60"/>
              <w:rPr>
                <w:rFonts w:eastAsia="Times New Roman"/>
                <w:i/>
                <w:iCs/>
                <w:sz w:val="20"/>
                <w:szCs w:val="20"/>
              </w:rPr>
            </w:pPr>
            <w:r w:rsidRPr="008F5A23">
              <w:rPr>
                <w:rFonts w:eastAsia="Times New Roman"/>
                <w:i/>
                <w:iCs/>
                <w:sz w:val="20"/>
                <w:szCs w:val="20"/>
              </w:rPr>
              <w:t>Real-Time Reliability Deployment Ancillary Service Imbalance Amount</w:t>
            </w:r>
            <w:r w:rsidRPr="008F5A23">
              <w:rPr>
                <w:rFonts w:eastAsia="Times New Roman"/>
                <w:iCs/>
                <w:sz w:val="20"/>
                <w:szCs w:val="20"/>
              </w:rPr>
              <w:t>—</w:t>
            </w:r>
            <w:r w:rsidRPr="008F5A23">
              <w:rPr>
                <w:rFonts w:eastAsia="Times New Roman"/>
                <w:sz w:val="20"/>
                <w:szCs w:val="20"/>
              </w:rPr>
              <w:t xml:space="preserve">The total payment or charge to QSE </w:t>
            </w:r>
            <w:r w:rsidRPr="008F5A23">
              <w:rPr>
                <w:rFonts w:eastAsia="Times New Roman"/>
                <w:i/>
                <w:sz w:val="20"/>
                <w:szCs w:val="20"/>
              </w:rPr>
              <w:t>q</w:t>
            </w:r>
            <w:r w:rsidRPr="008F5A23">
              <w:rPr>
                <w:rFonts w:eastAsia="Times New Roman"/>
                <w:sz w:val="20"/>
                <w:szCs w:val="20"/>
              </w:rPr>
              <w:t xml:space="preserve"> </w:t>
            </w:r>
            <w:r w:rsidRPr="008F5A23">
              <w:rPr>
                <w:rFonts w:eastAsia="Times New Roman"/>
                <w:iCs/>
                <w:sz w:val="20"/>
                <w:szCs w:val="20"/>
              </w:rPr>
              <w:t xml:space="preserve">for the Real-Time Ancillary Service </w:t>
            </w:r>
            <w:r w:rsidRPr="008F5A23">
              <w:rPr>
                <w:rFonts w:eastAsia="Times New Roman"/>
                <w:iCs/>
                <w:sz w:val="20"/>
                <w:szCs w:val="20"/>
              </w:rPr>
              <w:lastRenderedPageBreak/>
              <w:t xml:space="preserve">imbalance associated with Reliability Deployments </w:t>
            </w:r>
            <w:r w:rsidRPr="008F5A23">
              <w:rPr>
                <w:rFonts w:eastAsia="Times New Roman"/>
                <w:sz w:val="20"/>
                <w:szCs w:val="20"/>
              </w:rPr>
              <w:t>for each 15-minute Settlement Interval.</w:t>
            </w:r>
          </w:p>
        </w:tc>
      </w:tr>
      <w:tr w:rsidR="008F5A23" w:rsidRPr="008F5A23" w14:paraId="3A3BD666" w14:textId="77777777" w:rsidTr="00A85AD1">
        <w:tc>
          <w:tcPr>
            <w:tcW w:w="1274" w:type="pct"/>
          </w:tcPr>
          <w:p w14:paraId="4DB7CD11"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lastRenderedPageBreak/>
              <w:t>RTRUCRSVAMTTOT</w:t>
            </w:r>
          </w:p>
        </w:tc>
        <w:tc>
          <w:tcPr>
            <w:tcW w:w="324" w:type="pct"/>
          </w:tcPr>
          <w:p w14:paraId="1F42D31B"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w:t>
            </w:r>
          </w:p>
        </w:tc>
        <w:tc>
          <w:tcPr>
            <w:tcW w:w="3402" w:type="pct"/>
          </w:tcPr>
          <w:p w14:paraId="61A962B0" w14:textId="77777777" w:rsidR="008F5A23" w:rsidRPr="008F5A23" w:rsidRDefault="008F5A23" w:rsidP="008F5A23">
            <w:pPr>
              <w:spacing w:after="60"/>
              <w:rPr>
                <w:rFonts w:eastAsia="Times New Roman"/>
                <w:i/>
                <w:iCs/>
                <w:sz w:val="20"/>
                <w:szCs w:val="20"/>
              </w:rPr>
            </w:pPr>
            <w:r w:rsidRPr="008F5A23">
              <w:rPr>
                <w:rFonts w:eastAsia="Times New Roman"/>
                <w:i/>
                <w:iCs/>
                <w:sz w:val="20"/>
                <w:szCs w:val="20"/>
              </w:rPr>
              <w:t>Real-Time RUC Ancillary Service Reserve Market Total Amount</w:t>
            </w:r>
            <w:r w:rsidRPr="008F5A23">
              <w:rPr>
                <w:rFonts w:eastAsia="Times New Roman"/>
                <w:iCs/>
                <w:sz w:val="20"/>
                <w:szCs w:val="20"/>
              </w:rPr>
              <w:t>—</w:t>
            </w:r>
            <w:r w:rsidRPr="008F5A23">
              <w:rPr>
                <w:rFonts w:eastAsia="Times New Roman"/>
                <w:sz w:val="20"/>
                <w:szCs w:val="20"/>
              </w:rPr>
              <w:t xml:space="preserve">The total payment to all QSEs </w:t>
            </w:r>
            <w:r w:rsidRPr="008F5A23">
              <w:rPr>
                <w:rFonts w:eastAsia="Times New Roman"/>
                <w:iCs/>
                <w:sz w:val="20"/>
                <w:szCs w:val="20"/>
              </w:rPr>
              <w:t xml:space="preserve">for the Real-Time RUC Ancillary Service reserve payments associated with ORDC </w:t>
            </w:r>
            <w:r w:rsidRPr="008F5A23">
              <w:rPr>
                <w:rFonts w:eastAsia="Times New Roman"/>
                <w:sz w:val="20"/>
                <w:szCs w:val="20"/>
              </w:rPr>
              <w:t>for each 15-minute Settlement Interval.</w:t>
            </w:r>
          </w:p>
        </w:tc>
      </w:tr>
      <w:tr w:rsidR="008F5A23" w:rsidRPr="008F5A23" w14:paraId="29BEB714" w14:textId="77777777" w:rsidTr="00A85AD1">
        <w:tc>
          <w:tcPr>
            <w:tcW w:w="1274" w:type="pct"/>
          </w:tcPr>
          <w:p w14:paraId="249CE671"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 xml:space="preserve">RTRUCRSVAMT </w:t>
            </w:r>
            <w:r w:rsidRPr="008F5A23">
              <w:rPr>
                <w:rFonts w:eastAsia="Times New Roman"/>
                <w:i/>
                <w:iCs/>
                <w:sz w:val="20"/>
                <w:szCs w:val="20"/>
                <w:vertAlign w:val="subscript"/>
              </w:rPr>
              <w:t>q</w:t>
            </w:r>
          </w:p>
        </w:tc>
        <w:tc>
          <w:tcPr>
            <w:tcW w:w="324" w:type="pct"/>
          </w:tcPr>
          <w:p w14:paraId="3241394B"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w:t>
            </w:r>
          </w:p>
        </w:tc>
        <w:tc>
          <w:tcPr>
            <w:tcW w:w="3402" w:type="pct"/>
          </w:tcPr>
          <w:p w14:paraId="0B3FCD96" w14:textId="77777777" w:rsidR="008F5A23" w:rsidRPr="008F5A23" w:rsidRDefault="008F5A23" w:rsidP="008F5A23">
            <w:pPr>
              <w:spacing w:after="60"/>
              <w:rPr>
                <w:rFonts w:eastAsia="Times New Roman"/>
                <w:i/>
                <w:iCs/>
                <w:sz w:val="20"/>
                <w:szCs w:val="20"/>
              </w:rPr>
            </w:pPr>
            <w:r w:rsidRPr="008F5A23">
              <w:rPr>
                <w:rFonts w:eastAsia="Times New Roman"/>
                <w:i/>
                <w:iCs/>
                <w:sz w:val="20"/>
                <w:szCs w:val="20"/>
              </w:rPr>
              <w:t>Real-Time RUC Ancillary Service Reserve Amount</w:t>
            </w:r>
            <w:r w:rsidRPr="008F5A23">
              <w:rPr>
                <w:rFonts w:eastAsia="Times New Roman"/>
                <w:iCs/>
                <w:sz w:val="20"/>
                <w:szCs w:val="20"/>
              </w:rPr>
              <w:t>—</w:t>
            </w:r>
            <w:r w:rsidRPr="008F5A23">
              <w:rPr>
                <w:rFonts w:eastAsia="Times New Roman"/>
                <w:sz w:val="20"/>
                <w:szCs w:val="20"/>
              </w:rPr>
              <w:t xml:space="preserve">The total payment to QSE </w:t>
            </w:r>
            <w:r w:rsidRPr="008F5A23">
              <w:rPr>
                <w:rFonts w:eastAsia="Times New Roman"/>
                <w:i/>
                <w:sz w:val="20"/>
                <w:szCs w:val="20"/>
              </w:rPr>
              <w:t>q</w:t>
            </w:r>
            <w:r w:rsidRPr="008F5A23">
              <w:rPr>
                <w:rFonts w:eastAsia="Times New Roman"/>
                <w:sz w:val="20"/>
                <w:szCs w:val="20"/>
              </w:rPr>
              <w:t xml:space="preserve"> </w:t>
            </w:r>
            <w:r w:rsidRPr="008F5A23">
              <w:rPr>
                <w:rFonts w:eastAsia="Times New Roman"/>
                <w:iCs/>
                <w:sz w:val="20"/>
                <w:szCs w:val="20"/>
              </w:rPr>
              <w:t xml:space="preserve">for the Real-Time RUC Ancillary Service reserve payment associated with ORDC </w:t>
            </w:r>
            <w:r w:rsidRPr="008F5A23">
              <w:rPr>
                <w:rFonts w:eastAsia="Times New Roman"/>
                <w:sz w:val="20"/>
                <w:szCs w:val="20"/>
              </w:rPr>
              <w:t>for each 15-minute Settlement Interval.</w:t>
            </w:r>
          </w:p>
        </w:tc>
      </w:tr>
      <w:tr w:rsidR="008F5A23" w:rsidRPr="008F5A23" w14:paraId="163D4781" w14:textId="77777777" w:rsidTr="00A85AD1">
        <w:tc>
          <w:tcPr>
            <w:tcW w:w="1274" w:type="pct"/>
          </w:tcPr>
          <w:p w14:paraId="14824DF7"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RTRDRUCRSVAMTTOT</w:t>
            </w:r>
          </w:p>
        </w:tc>
        <w:tc>
          <w:tcPr>
            <w:tcW w:w="324" w:type="pct"/>
          </w:tcPr>
          <w:p w14:paraId="65F5AC15"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w:t>
            </w:r>
          </w:p>
        </w:tc>
        <w:tc>
          <w:tcPr>
            <w:tcW w:w="3402" w:type="pct"/>
          </w:tcPr>
          <w:p w14:paraId="1CD79A0B" w14:textId="77777777" w:rsidR="008F5A23" w:rsidRPr="008F5A23" w:rsidRDefault="008F5A23" w:rsidP="008F5A23">
            <w:pPr>
              <w:spacing w:after="60"/>
              <w:rPr>
                <w:rFonts w:eastAsia="Times New Roman"/>
                <w:iCs/>
                <w:sz w:val="20"/>
                <w:szCs w:val="20"/>
              </w:rPr>
            </w:pPr>
            <w:r w:rsidRPr="008F5A23">
              <w:rPr>
                <w:rFonts w:eastAsia="Times New Roman"/>
                <w:i/>
                <w:iCs/>
                <w:sz w:val="20"/>
                <w:szCs w:val="20"/>
              </w:rPr>
              <w:t>Real-Time Reliability Deployment RUC Ancillary Service Reserve Market Total Amount</w:t>
            </w:r>
            <w:r w:rsidRPr="008F5A23">
              <w:rPr>
                <w:rFonts w:eastAsia="Times New Roman"/>
                <w:iCs/>
                <w:sz w:val="20"/>
                <w:szCs w:val="20"/>
              </w:rPr>
              <w:t>—</w:t>
            </w:r>
            <w:r w:rsidRPr="008F5A23">
              <w:rPr>
                <w:rFonts w:eastAsia="Times New Roman"/>
                <w:sz w:val="20"/>
                <w:szCs w:val="20"/>
              </w:rPr>
              <w:t xml:space="preserve">The total payment |to all QSEs </w:t>
            </w:r>
            <w:r w:rsidRPr="008F5A23">
              <w:rPr>
                <w:rFonts w:eastAsia="Times New Roman"/>
                <w:iCs/>
                <w:sz w:val="20"/>
                <w:szCs w:val="20"/>
              </w:rPr>
              <w:t xml:space="preserve">for the Real-Time RUC Ancillary Service Reserve payment </w:t>
            </w:r>
            <w:proofErr w:type="gramStart"/>
            <w:r w:rsidRPr="008F5A23">
              <w:rPr>
                <w:rFonts w:eastAsia="Times New Roman"/>
                <w:iCs/>
                <w:sz w:val="20"/>
                <w:szCs w:val="20"/>
              </w:rPr>
              <w:t>as a result of</w:t>
            </w:r>
            <w:proofErr w:type="gramEnd"/>
            <w:r w:rsidRPr="008F5A23">
              <w:rPr>
                <w:rFonts w:eastAsia="Times New Roman"/>
                <w:iCs/>
                <w:sz w:val="20"/>
                <w:szCs w:val="20"/>
              </w:rPr>
              <w:t xml:space="preserve"> Reliability Deployments </w:t>
            </w:r>
            <w:r w:rsidRPr="008F5A23">
              <w:rPr>
                <w:rFonts w:eastAsia="Times New Roman"/>
                <w:sz w:val="20"/>
                <w:szCs w:val="20"/>
              </w:rPr>
              <w:t>for each 15-minute Settlement Interval.</w:t>
            </w:r>
          </w:p>
        </w:tc>
      </w:tr>
      <w:tr w:rsidR="008F5A23" w:rsidRPr="008F5A23" w14:paraId="161004EE" w14:textId="77777777" w:rsidTr="00A85AD1">
        <w:tc>
          <w:tcPr>
            <w:tcW w:w="1274" w:type="pct"/>
          </w:tcPr>
          <w:p w14:paraId="47ECD97C"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 xml:space="preserve">RTRDRUCRSVAMT </w:t>
            </w:r>
            <w:r w:rsidRPr="008F5A23">
              <w:rPr>
                <w:rFonts w:eastAsia="Times New Roman"/>
                <w:i/>
                <w:iCs/>
                <w:sz w:val="20"/>
                <w:szCs w:val="20"/>
                <w:vertAlign w:val="subscript"/>
              </w:rPr>
              <w:t>q</w:t>
            </w:r>
          </w:p>
        </w:tc>
        <w:tc>
          <w:tcPr>
            <w:tcW w:w="324" w:type="pct"/>
          </w:tcPr>
          <w:p w14:paraId="646037AC"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w:t>
            </w:r>
          </w:p>
        </w:tc>
        <w:tc>
          <w:tcPr>
            <w:tcW w:w="3402" w:type="pct"/>
          </w:tcPr>
          <w:p w14:paraId="5A44A237" w14:textId="77777777" w:rsidR="008F5A23" w:rsidRPr="008F5A23" w:rsidRDefault="008F5A23" w:rsidP="008F5A23">
            <w:pPr>
              <w:spacing w:after="60"/>
              <w:rPr>
                <w:rFonts w:eastAsia="Times New Roman"/>
                <w:iCs/>
                <w:sz w:val="20"/>
                <w:szCs w:val="20"/>
              </w:rPr>
            </w:pPr>
            <w:r w:rsidRPr="008F5A23">
              <w:rPr>
                <w:rFonts w:eastAsia="Times New Roman"/>
                <w:i/>
                <w:iCs/>
                <w:sz w:val="20"/>
                <w:szCs w:val="20"/>
              </w:rPr>
              <w:t>Real-Time Reliability Deployment RUC Ancillary Service Reserve Amount</w:t>
            </w:r>
            <w:r w:rsidRPr="008F5A23">
              <w:rPr>
                <w:rFonts w:eastAsia="Times New Roman"/>
                <w:iCs/>
                <w:sz w:val="20"/>
                <w:szCs w:val="20"/>
              </w:rPr>
              <w:t>—</w:t>
            </w:r>
            <w:r w:rsidRPr="008F5A23">
              <w:rPr>
                <w:rFonts w:eastAsia="Times New Roman"/>
                <w:sz w:val="20"/>
                <w:szCs w:val="20"/>
              </w:rPr>
              <w:t xml:space="preserve">The total payment |to QSE </w:t>
            </w:r>
            <w:r w:rsidRPr="008F5A23">
              <w:rPr>
                <w:rFonts w:eastAsia="Times New Roman"/>
                <w:i/>
                <w:sz w:val="20"/>
                <w:szCs w:val="20"/>
              </w:rPr>
              <w:t>q</w:t>
            </w:r>
            <w:r w:rsidRPr="008F5A23">
              <w:rPr>
                <w:rFonts w:eastAsia="Times New Roman"/>
                <w:sz w:val="20"/>
                <w:szCs w:val="20"/>
              </w:rPr>
              <w:t xml:space="preserve"> </w:t>
            </w:r>
            <w:r w:rsidRPr="008F5A23">
              <w:rPr>
                <w:rFonts w:eastAsia="Times New Roman"/>
                <w:iCs/>
                <w:sz w:val="20"/>
                <w:szCs w:val="20"/>
              </w:rPr>
              <w:t xml:space="preserve">for the Real-Time RUC Ancillary Service Reserve payment </w:t>
            </w:r>
            <w:proofErr w:type="gramStart"/>
            <w:r w:rsidRPr="008F5A23">
              <w:rPr>
                <w:rFonts w:eastAsia="Times New Roman"/>
                <w:iCs/>
                <w:sz w:val="20"/>
                <w:szCs w:val="20"/>
              </w:rPr>
              <w:t>as a result of</w:t>
            </w:r>
            <w:proofErr w:type="gramEnd"/>
            <w:r w:rsidRPr="008F5A23">
              <w:rPr>
                <w:rFonts w:eastAsia="Times New Roman"/>
                <w:iCs/>
                <w:sz w:val="20"/>
                <w:szCs w:val="20"/>
              </w:rPr>
              <w:t xml:space="preserve"> Reliability Deployments </w:t>
            </w:r>
            <w:r w:rsidRPr="008F5A23">
              <w:rPr>
                <w:rFonts w:eastAsia="Times New Roman"/>
                <w:sz w:val="20"/>
                <w:szCs w:val="20"/>
              </w:rPr>
              <w:t>for each 15-minute Settlement Interval.</w:t>
            </w:r>
          </w:p>
        </w:tc>
      </w:tr>
      <w:tr w:rsidR="008F5A23" w:rsidRPr="008F5A23" w14:paraId="7B1AC03C" w14:textId="77777777" w:rsidTr="00A85AD1">
        <w:tc>
          <w:tcPr>
            <w:tcW w:w="1274" w:type="pct"/>
          </w:tcPr>
          <w:p w14:paraId="7F99D5FB"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 xml:space="preserve">LRS </w:t>
            </w:r>
            <w:r w:rsidRPr="008F5A23">
              <w:rPr>
                <w:rFonts w:eastAsia="Times New Roman"/>
                <w:i/>
                <w:iCs/>
                <w:sz w:val="20"/>
                <w:szCs w:val="20"/>
                <w:vertAlign w:val="subscript"/>
              </w:rPr>
              <w:t>q</w:t>
            </w:r>
          </w:p>
        </w:tc>
        <w:tc>
          <w:tcPr>
            <w:tcW w:w="324" w:type="pct"/>
          </w:tcPr>
          <w:p w14:paraId="4BB2EEE0"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none</w:t>
            </w:r>
          </w:p>
        </w:tc>
        <w:tc>
          <w:tcPr>
            <w:tcW w:w="3402" w:type="pct"/>
          </w:tcPr>
          <w:p w14:paraId="2A82E869"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 xml:space="preserve">The LRS calculated for QSE </w:t>
            </w:r>
            <w:r w:rsidRPr="008F5A23">
              <w:rPr>
                <w:rFonts w:eastAsia="Times New Roman"/>
                <w:i/>
                <w:iCs/>
                <w:sz w:val="20"/>
                <w:szCs w:val="20"/>
              </w:rPr>
              <w:t>q</w:t>
            </w:r>
            <w:r w:rsidRPr="008F5A23">
              <w:rPr>
                <w:rFonts w:eastAsia="Times New Roman"/>
                <w:iCs/>
                <w:sz w:val="20"/>
                <w:szCs w:val="20"/>
              </w:rPr>
              <w:t xml:space="preserve"> for the 15-minute Settlement Interval.  See Section 6.6.2.2, QSE Load Ratio Share for a 15-Minute Settlement Interval.</w:t>
            </w:r>
          </w:p>
        </w:tc>
      </w:tr>
      <w:tr w:rsidR="008F5A23" w:rsidRPr="008F5A23" w14:paraId="74EC59D4" w14:textId="77777777" w:rsidTr="00A85AD1">
        <w:tc>
          <w:tcPr>
            <w:tcW w:w="1274" w:type="pct"/>
          </w:tcPr>
          <w:p w14:paraId="4C4DB190" w14:textId="77777777" w:rsidR="008F5A23" w:rsidRPr="008F5A23" w:rsidRDefault="008F5A23" w:rsidP="008F5A23">
            <w:pPr>
              <w:spacing w:after="60"/>
              <w:rPr>
                <w:rFonts w:eastAsia="Times New Roman"/>
                <w:i/>
                <w:iCs/>
                <w:sz w:val="20"/>
                <w:szCs w:val="20"/>
              </w:rPr>
            </w:pPr>
            <w:r w:rsidRPr="008F5A23">
              <w:rPr>
                <w:rFonts w:eastAsia="Times New Roman"/>
                <w:i/>
                <w:iCs/>
                <w:sz w:val="20"/>
                <w:szCs w:val="20"/>
              </w:rPr>
              <w:t>q</w:t>
            </w:r>
          </w:p>
        </w:tc>
        <w:tc>
          <w:tcPr>
            <w:tcW w:w="324" w:type="pct"/>
          </w:tcPr>
          <w:p w14:paraId="5BA1AD37"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none</w:t>
            </w:r>
          </w:p>
        </w:tc>
        <w:tc>
          <w:tcPr>
            <w:tcW w:w="3402" w:type="pct"/>
          </w:tcPr>
          <w:p w14:paraId="647EF0E4" w14:textId="77777777" w:rsidR="008F5A23" w:rsidRPr="008F5A23" w:rsidRDefault="008F5A23" w:rsidP="008F5A23">
            <w:pPr>
              <w:spacing w:after="60"/>
              <w:rPr>
                <w:rFonts w:eastAsia="Times New Roman"/>
                <w:i/>
                <w:iCs/>
                <w:sz w:val="20"/>
                <w:szCs w:val="20"/>
              </w:rPr>
            </w:pPr>
            <w:r w:rsidRPr="008F5A23">
              <w:rPr>
                <w:rFonts w:eastAsia="Times New Roman"/>
                <w:iCs/>
                <w:sz w:val="20"/>
                <w:szCs w:val="20"/>
              </w:rPr>
              <w:t>A QSE.</w:t>
            </w:r>
          </w:p>
        </w:tc>
      </w:tr>
    </w:tbl>
    <w:p w14:paraId="7061C716" w14:textId="77777777" w:rsidR="00A85AD1" w:rsidRPr="00A85AD1" w:rsidRDefault="00A85AD1" w:rsidP="00A85AD1">
      <w:pPr>
        <w:keepNext/>
        <w:tabs>
          <w:tab w:val="left" w:pos="1080"/>
        </w:tabs>
        <w:spacing w:before="480" w:after="240"/>
        <w:outlineLvl w:val="2"/>
        <w:rPr>
          <w:rFonts w:eastAsia="Times New Roman"/>
          <w:b/>
          <w:bCs/>
          <w:i/>
          <w:szCs w:val="20"/>
        </w:rPr>
      </w:pPr>
      <w:bookmarkStart w:id="1559" w:name="_Toc214879039"/>
      <w:commentRangeStart w:id="1560"/>
      <w:r w:rsidRPr="00A85AD1">
        <w:rPr>
          <w:rFonts w:eastAsia="Times New Roman"/>
          <w:b/>
          <w:bCs/>
          <w:i/>
          <w:szCs w:val="20"/>
        </w:rPr>
        <w:t>6.7.3</w:t>
      </w:r>
      <w:commentRangeEnd w:id="1560"/>
      <w:r>
        <w:rPr>
          <w:rStyle w:val="CommentReference"/>
        </w:rPr>
        <w:commentReference w:id="1560"/>
      </w:r>
      <w:r w:rsidRPr="00A85AD1">
        <w:rPr>
          <w:rFonts w:eastAsia="Times New Roman"/>
          <w:b/>
          <w:bCs/>
          <w:i/>
          <w:szCs w:val="20"/>
        </w:rPr>
        <w:tab/>
        <w:t>Real-Time Ancillary Service Revenue Neutrality Allocation</w:t>
      </w:r>
      <w:bookmarkEnd w:id="1559"/>
    </w:p>
    <w:p w14:paraId="721F8B6E" w14:textId="77777777" w:rsidR="00A85AD1" w:rsidRPr="00A85AD1" w:rsidRDefault="00A85AD1" w:rsidP="00A85AD1">
      <w:pPr>
        <w:spacing w:after="240"/>
        <w:ind w:left="720" w:hanging="720"/>
        <w:rPr>
          <w:rFonts w:eastAsia="Times New Roman"/>
          <w:iCs/>
        </w:rPr>
      </w:pPr>
      <w:r w:rsidRPr="00A85AD1">
        <w:rPr>
          <w:rFonts w:eastAsia="Times New Roman"/>
          <w:iCs/>
          <w:szCs w:val="20"/>
        </w:rPr>
        <w:t>(1)</w:t>
      </w:r>
      <w:r w:rsidRPr="00A85AD1">
        <w:rPr>
          <w:rFonts w:eastAsia="Times New Roman"/>
          <w:iCs/>
          <w:szCs w:val="20"/>
        </w:rPr>
        <w:tab/>
        <w:t>The total cost for Real-Time Ancillary Service payments and charges is allocated to the QSEs representing Load based on Load Ratio Share (LRS).  The Real-Time Ancillary Service allocations to each QSE for a given 15-minute Settlement Interval are calculated as follows:</w:t>
      </w:r>
    </w:p>
    <w:p w14:paraId="3F34DF4A" w14:textId="77777777" w:rsidR="00A85AD1" w:rsidRPr="00A85AD1" w:rsidRDefault="00A85AD1" w:rsidP="00A85AD1">
      <w:pPr>
        <w:spacing w:after="240"/>
        <w:ind w:left="1440" w:hanging="720"/>
        <w:rPr>
          <w:rFonts w:eastAsia="Times New Roman"/>
          <w:iCs/>
          <w:szCs w:val="20"/>
        </w:rPr>
      </w:pPr>
      <w:r w:rsidRPr="00A85AD1">
        <w:rPr>
          <w:rFonts w:eastAsia="Times New Roman"/>
          <w:iCs/>
          <w:szCs w:val="20"/>
        </w:rPr>
        <w:t>(a)         For Reg-Up:</w:t>
      </w:r>
    </w:p>
    <w:p w14:paraId="6A66FC1D" w14:textId="77777777" w:rsidR="00A85AD1" w:rsidRPr="00A85AD1" w:rsidRDefault="00A85AD1" w:rsidP="00A85AD1">
      <w:pPr>
        <w:ind w:left="1440" w:hanging="720"/>
        <w:rPr>
          <w:rFonts w:eastAsia="Times New Roman"/>
          <w:iCs/>
          <w:szCs w:val="20"/>
        </w:rPr>
      </w:pPr>
      <w:r w:rsidRPr="00A85AD1">
        <w:rPr>
          <w:rFonts w:eastAsia="Times New Roman"/>
          <w:iCs/>
          <w:szCs w:val="20"/>
        </w:rPr>
        <w:t xml:space="preserve">LARTRUAMT </w:t>
      </w:r>
      <w:r w:rsidRPr="00A85AD1">
        <w:rPr>
          <w:rFonts w:eastAsia="Times New Roman"/>
          <w:i/>
          <w:iCs/>
          <w:szCs w:val="20"/>
          <w:vertAlign w:val="subscript"/>
        </w:rPr>
        <w:t>q</w:t>
      </w:r>
      <w:r w:rsidRPr="00A85AD1">
        <w:rPr>
          <w:rFonts w:eastAsia="Times New Roman"/>
          <w:iCs/>
          <w:szCs w:val="20"/>
        </w:rPr>
        <w:t xml:space="preserve"> =</w:t>
      </w:r>
      <w:r w:rsidRPr="00A85AD1">
        <w:rPr>
          <w:rFonts w:eastAsia="Times New Roman"/>
          <w:iCs/>
          <w:szCs w:val="20"/>
        </w:rPr>
        <w:tab/>
        <w:t xml:space="preserve">(-1) * (RTRUIMBAMTTOT + RTRUOAMTTOT + </w:t>
      </w:r>
    </w:p>
    <w:p w14:paraId="0BE2C366" w14:textId="77777777" w:rsidR="00A85AD1" w:rsidRPr="00A85AD1" w:rsidRDefault="00A85AD1" w:rsidP="00A85AD1">
      <w:pPr>
        <w:spacing w:after="240"/>
        <w:ind w:left="2160" w:firstLine="720"/>
        <w:rPr>
          <w:rFonts w:eastAsia="Times New Roman"/>
          <w:iCs/>
          <w:szCs w:val="20"/>
        </w:rPr>
      </w:pPr>
      <w:r w:rsidRPr="00A85AD1">
        <w:rPr>
          <w:rFonts w:eastAsia="Times New Roman"/>
          <w:iCs/>
          <w:szCs w:val="20"/>
        </w:rPr>
        <w:t xml:space="preserve">RTRUTOAMTTOT) * LRS </w:t>
      </w:r>
      <w:r w:rsidRPr="00A85AD1">
        <w:rPr>
          <w:rFonts w:eastAsia="Times New Roman"/>
          <w:i/>
          <w:iCs/>
          <w:szCs w:val="20"/>
          <w:vertAlign w:val="subscript"/>
        </w:rPr>
        <w:t>q</w:t>
      </w:r>
    </w:p>
    <w:p w14:paraId="156ED1E3" w14:textId="77777777" w:rsidR="00A85AD1" w:rsidRPr="00A85AD1" w:rsidRDefault="00A85AD1" w:rsidP="00A85AD1">
      <w:pPr>
        <w:spacing w:after="240"/>
        <w:ind w:left="1440" w:hanging="720"/>
        <w:rPr>
          <w:rFonts w:eastAsia="Times New Roman"/>
          <w:iCs/>
          <w:szCs w:val="20"/>
        </w:rPr>
      </w:pPr>
      <w:r w:rsidRPr="00A85AD1">
        <w:rPr>
          <w:rFonts w:eastAsia="Times New Roman"/>
          <w:iCs/>
          <w:szCs w:val="20"/>
        </w:rPr>
        <w:t>Where:</w:t>
      </w:r>
    </w:p>
    <w:p w14:paraId="57769CEC" w14:textId="77777777" w:rsidR="00A85AD1" w:rsidRPr="00A85AD1" w:rsidRDefault="00A85AD1" w:rsidP="00A85AD1">
      <w:pPr>
        <w:spacing w:after="240"/>
        <w:ind w:left="1440" w:hanging="720"/>
        <w:rPr>
          <w:rFonts w:eastAsia="Times New Roman"/>
          <w:iCs/>
          <w:szCs w:val="20"/>
        </w:rPr>
      </w:pPr>
      <w:r w:rsidRPr="00A85AD1">
        <w:rPr>
          <w:rFonts w:eastAsia="Times New Roman"/>
          <w:iCs/>
          <w:szCs w:val="20"/>
        </w:rPr>
        <w:t xml:space="preserve">RTRUIMBAMTTOT = </w:t>
      </w:r>
      <w:r w:rsidRPr="00A85AD1">
        <w:rPr>
          <w:rFonts w:eastAsia="Times New Roman"/>
          <w:iCs/>
          <w:noProof/>
          <w:szCs w:val="20"/>
        </w:rPr>
        <w:drawing>
          <wp:inline distT="0" distB="0" distL="0" distR="0" wp14:anchorId="7AEC0B48" wp14:editId="4C79D1D3">
            <wp:extent cx="146685" cy="293370"/>
            <wp:effectExtent l="0" t="0" r="5715" b="0"/>
            <wp:docPr id="2093296482" name="Picture 2093296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A85AD1">
        <w:rPr>
          <w:rFonts w:eastAsia="Times New Roman"/>
          <w:iCs/>
          <w:szCs w:val="20"/>
        </w:rPr>
        <w:t xml:space="preserve"> (RTRUIMBAMT </w:t>
      </w:r>
      <w:r w:rsidRPr="00A85AD1">
        <w:rPr>
          <w:rFonts w:eastAsia="Times New Roman"/>
          <w:i/>
          <w:iCs/>
          <w:szCs w:val="20"/>
          <w:vertAlign w:val="subscript"/>
        </w:rPr>
        <w:t>q</w:t>
      </w:r>
      <w:r w:rsidRPr="00A85AD1">
        <w:rPr>
          <w:rFonts w:eastAsia="Times New Roman"/>
          <w:iCs/>
          <w:szCs w:val="20"/>
        </w:rPr>
        <w:t>)</w:t>
      </w:r>
    </w:p>
    <w:p w14:paraId="7C6EF10F" w14:textId="77777777" w:rsidR="00A85AD1" w:rsidRPr="00A85AD1" w:rsidRDefault="00A85AD1" w:rsidP="00A85AD1">
      <w:pPr>
        <w:spacing w:after="240"/>
        <w:ind w:left="1440" w:hanging="720"/>
        <w:rPr>
          <w:rFonts w:eastAsia="Times New Roman"/>
          <w:iCs/>
          <w:szCs w:val="20"/>
        </w:rPr>
      </w:pPr>
      <w:r w:rsidRPr="00A85AD1">
        <w:rPr>
          <w:rFonts w:eastAsia="Times New Roman"/>
          <w:iCs/>
          <w:szCs w:val="20"/>
        </w:rPr>
        <w:t xml:space="preserve">RTRUOAMTTOT = </w:t>
      </w:r>
      <w:r w:rsidRPr="00A85AD1">
        <w:rPr>
          <w:rFonts w:eastAsia="Times New Roman"/>
          <w:iCs/>
          <w:noProof/>
          <w:szCs w:val="20"/>
        </w:rPr>
        <w:drawing>
          <wp:inline distT="0" distB="0" distL="0" distR="0" wp14:anchorId="7873717A" wp14:editId="7FD54FC0">
            <wp:extent cx="146685" cy="293370"/>
            <wp:effectExtent l="0" t="0" r="5715" b="0"/>
            <wp:docPr id="1368193077" name="Picture 1368193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A85AD1">
        <w:rPr>
          <w:rFonts w:eastAsia="Times New Roman"/>
          <w:iCs/>
          <w:szCs w:val="20"/>
        </w:rPr>
        <w:t xml:space="preserve"> (RTRUOAMT </w:t>
      </w:r>
      <w:r w:rsidRPr="00A85AD1">
        <w:rPr>
          <w:rFonts w:eastAsia="Times New Roman"/>
          <w:i/>
          <w:iCs/>
          <w:szCs w:val="20"/>
          <w:vertAlign w:val="subscript"/>
        </w:rPr>
        <w:t>q</w:t>
      </w:r>
      <w:r w:rsidRPr="00A85AD1">
        <w:rPr>
          <w:rFonts w:eastAsia="Times New Roman"/>
          <w:iCs/>
          <w:szCs w:val="20"/>
        </w:rPr>
        <w:t>)</w:t>
      </w:r>
    </w:p>
    <w:p w14:paraId="4722B8CC" w14:textId="77777777" w:rsidR="00A85AD1" w:rsidRPr="00A85AD1" w:rsidRDefault="00A85AD1" w:rsidP="00A85AD1">
      <w:pPr>
        <w:spacing w:after="240"/>
        <w:ind w:left="1440" w:hanging="720"/>
        <w:rPr>
          <w:rFonts w:eastAsia="Times New Roman"/>
          <w:iCs/>
          <w:szCs w:val="20"/>
        </w:rPr>
      </w:pPr>
      <w:r w:rsidRPr="00A85AD1">
        <w:rPr>
          <w:rFonts w:eastAsia="Times New Roman"/>
          <w:iCs/>
          <w:szCs w:val="20"/>
        </w:rPr>
        <w:t xml:space="preserve">RTRUTOAMTTOT = </w:t>
      </w:r>
      <w:r w:rsidRPr="00A85AD1">
        <w:rPr>
          <w:rFonts w:eastAsia="Times New Roman"/>
          <w:iCs/>
          <w:noProof/>
          <w:szCs w:val="20"/>
        </w:rPr>
        <w:drawing>
          <wp:inline distT="0" distB="0" distL="0" distR="0" wp14:anchorId="35617176" wp14:editId="764A8751">
            <wp:extent cx="146685" cy="293370"/>
            <wp:effectExtent l="0" t="0" r="5715" b="0"/>
            <wp:docPr id="1412853577" name="Picture 1412853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A85AD1">
        <w:rPr>
          <w:rFonts w:eastAsia="Times New Roman"/>
          <w:iCs/>
          <w:szCs w:val="20"/>
        </w:rPr>
        <w:t xml:space="preserve"> (RTRUTOAMT </w:t>
      </w:r>
      <w:r w:rsidRPr="00A85AD1">
        <w:rPr>
          <w:rFonts w:eastAsia="Times New Roman"/>
          <w:i/>
          <w:iCs/>
          <w:szCs w:val="20"/>
          <w:vertAlign w:val="subscript"/>
        </w:rPr>
        <w:t>q</w:t>
      </w:r>
      <w:r w:rsidRPr="00A85AD1">
        <w:rPr>
          <w:rFonts w:eastAsia="Times New Roman"/>
          <w:iCs/>
          <w:szCs w:val="20"/>
        </w:rPr>
        <w:t>)</w:t>
      </w:r>
    </w:p>
    <w:p w14:paraId="1A1836C3" w14:textId="77777777" w:rsidR="00A85AD1" w:rsidRPr="00A85AD1" w:rsidRDefault="00A85AD1" w:rsidP="00A85AD1">
      <w:pPr>
        <w:rPr>
          <w:rFonts w:eastAsia="Times New Roman"/>
        </w:rPr>
      </w:pPr>
      <w:r w:rsidRPr="00A85AD1">
        <w:rPr>
          <w:rFonts w:eastAsia="Times New Roma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A85AD1" w:rsidRPr="00A85AD1" w14:paraId="62C67C24" w14:textId="77777777" w:rsidTr="00D34EC1">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2DF9A9B6" w14:textId="77777777" w:rsidR="00A85AD1" w:rsidRPr="00A85AD1" w:rsidRDefault="00A85AD1" w:rsidP="00A85AD1">
            <w:pPr>
              <w:spacing w:after="120"/>
              <w:rPr>
                <w:rFonts w:eastAsia="Times New Roman"/>
                <w:b/>
                <w:iCs/>
                <w:sz w:val="20"/>
                <w:szCs w:val="20"/>
              </w:rPr>
            </w:pPr>
            <w:r w:rsidRPr="00A85AD1">
              <w:rPr>
                <w:rFonts w:eastAsia="Times New Roman"/>
                <w:sz w:val="20"/>
                <w:szCs w:val="20"/>
              </w:rPr>
              <w:lastRenderedPageBreak/>
              <w:t>Variable</w:t>
            </w:r>
          </w:p>
        </w:tc>
        <w:tc>
          <w:tcPr>
            <w:tcW w:w="675" w:type="pct"/>
            <w:tcBorders>
              <w:top w:val="single" w:sz="4" w:space="0" w:color="auto"/>
              <w:left w:val="single" w:sz="4" w:space="0" w:color="auto"/>
              <w:bottom w:val="single" w:sz="4" w:space="0" w:color="auto"/>
              <w:right w:val="single" w:sz="4" w:space="0" w:color="auto"/>
            </w:tcBorders>
            <w:hideMark/>
          </w:tcPr>
          <w:p w14:paraId="5DF080E9" w14:textId="77777777" w:rsidR="00A85AD1" w:rsidRPr="00A85AD1" w:rsidRDefault="00A85AD1" w:rsidP="00A85AD1">
            <w:pPr>
              <w:spacing w:after="120"/>
              <w:rPr>
                <w:rFonts w:eastAsia="Times New Roman"/>
                <w:b/>
                <w:iCs/>
                <w:sz w:val="20"/>
                <w:szCs w:val="20"/>
              </w:rPr>
            </w:pPr>
            <w:r w:rsidRPr="00A85AD1">
              <w:rPr>
                <w:rFonts w:eastAsia="Times New Roman"/>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6E8E43A8" w14:textId="77777777" w:rsidR="00A85AD1" w:rsidRPr="00A85AD1" w:rsidRDefault="00A85AD1" w:rsidP="00A85AD1">
            <w:pPr>
              <w:spacing w:after="120"/>
              <w:rPr>
                <w:rFonts w:eastAsia="Times New Roman"/>
                <w:b/>
                <w:iCs/>
                <w:sz w:val="20"/>
                <w:szCs w:val="20"/>
              </w:rPr>
            </w:pPr>
            <w:r w:rsidRPr="00A85AD1">
              <w:rPr>
                <w:rFonts w:eastAsia="Times New Roman"/>
                <w:b/>
                <w:iCs/>
                <w:sz w:val="20"/>
                <w:szCs w:val="20"/>
              </w:rPr>
              <w:t>Description</w:t>
            </w:r>
          </w:p>
        </w:tc>
      </w:tr>
      <w:tr w:rsidR="00A85AD1" w:rsidRPr="00A85AD1" w14:paraId="20919BC7"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73955182" w14:textId="77777777" w:rsidR="00A85AD1" w:rsidRPr="00A85AD1" w:rsidRDefault="00A85AD1" w:rsidP="00A85AD1">
            <w:pPr>
              <w:spacing w:after="60"/>
              <w:rPr>
                <w:rFonts w:eastAsia="Times New Roman"/>
                <w:sz w:val="20"/>
                <w:szCs w:val="20"/>
              </w:rPr>
            </w:pPr>
            <w:r w:rsidRPr="00A85AD1">
              <w:rPr>
                <w:rFonts w:eastAsia="Times New Roman"/>
                <w:sz w:val="20"/>
                <w:szCs w:val="20"/>
              </w:rPr>
              <w:t xml:space="preserve">LARTRUAMT </w:t>
            </w:r>
            <w:r w:rsidRPr="00A85AD1">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264DFAA"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2E544EA" w14:textId="77777777" w:rsidR="00A85AD1" w:rsidRPr="00A85AD1" w:rsidRDefault="00A85AD1" w:rsidP="00A85AD1">
            <w:pPr>
              <w:spacing w:after="60"/>
              <w:rPr>
                <w:rFonts w:eastAsia="Times New Roman"/>
                <w:i/>
                <w:sz w:val="20"/>
                <w:szCs w:val="20"/>
              </w:rPr>
            </w:pPr>
            <w:r w:rsidRPr="00A85AD1">
              <w:rPr>
                <w:rFonts w:eastAsia="Times New Roman"/>
                <w:i/>
                <w:sz w:val="20"/>
                <w:szCs w:val="20"/>
              </w:rPr>
              <w:t>Load-Allocated Real-Time Reg-Up Amount for the QSE</w:t>
            </w:r>
            <w:r w:rsidRPr="00A85AD1">
              <w:rPr>
                <w:rFonts w:eastAsia="Times New Roman"/>
                <w:sz w:val="20"/>
                <w:szCs w:val="20"/>
              </w:rPr>
              <w:t xml:space="preserve">— The QSE </w:t>
            </w:r>
            <w:proofErr w:type="gramStart"/>
            <w:r w:rsidRPr="00A85AD1">
              <w:rPr>
                <w:rFonts w:eastAsia="Times New Roman"/>
                <w:i/>
                <w:sz w:val="20"/>
                <w:szCs w:val="20"/>
              </w:rPr>
              <w:t>q</w:t>
            </w:r>
            <w:r w:rsidRPr="00A85AD1">
              <w:rPr>
                <w:rFonts w:eastAsia="Times New Roman"/>
                <w:sz w:val="20"/>
                <w:szCs w:val="20"/>
              </w:rPr>
              <w:softHyphen/>
              <w:t>’s</w:t>
            </w:r>
            <w:proofErr w:type="gramEnd"/>
            <w:r w:rsidRPr="00A85AD1">
              <w:rPr>
                <w:rFonts w:eastAsia="Times New Roman"/>
                <w:sz w:val="20"/>
                <w:szCs w:val="20"/>
              </w:rPr>
              <w:t xml:space="preserve"> share of the total Real-Time Reg-Up amount for the 15-minute Settlement Interval.</w:t>
            </w:r>
          </w:p>
        </w:tc>
      </w:tr>
      <w:tr w:rsidR="00A85AD1" w:rsidRPr="00A85AD1" w14:paraId="5DFDCEBB"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0D11E1CF" w14:textId="77777777" w:rsidR="00A85AD1" w:rsidRPr="00A85AD1" w:rsidRDefault="00A85AD1" w:rsidP="00A85AD1">
            <w:pPr>
              <w:spacing w:after="60"/>
              <w:rPr>
                <w:rFonts w:eastAsia="Times New Roman"/>
                <w:sz w:val="20"/>
                <w:szCs w:val="20"/>
              </w:rPr>
            </w:pPr>
            <w:r w:rsidRPr="00A85AD1">
              <w:rPr>
                <w:rFonts w:eastAsia="Times New Roman"/>
                <w:sz w:val="20"/>
                <w:szCs w:val="20"/>
              </w:rPr>
              <w:t xml:space="preserve">RTRUIMBAMT </w:t>
            </w:r>
            <w:r w:rsidRPr="00A85AD1">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21084BD"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EC10586" w14:textId="77777777" w:rsidR="00A85AD1" w:rsidRPr="00A85AD1" w:rsidRDefault="00A85AD1" w:rsidP="00A85AD1">
            <w:pPr>
              <w:spacing w:after="60"/>
              <w:rPr>
                <w:rFonts w:eastAsia="Times New Roman"/>
                <w:i/>
                <w:sz w:val="20"/>
                <w:szCs w:val="20"/>
              </w:rPr>
            </w:pPr>
            <w:r w:rsidRPr="00A85AD1">
              <w:rPr>
                <w:rFonts w:eastAsia="Times New Roman"/>
                <w:i/>
                <w:sz w:val="20"/>
                <w:szCs w:val="20"/>
              </w:rPr>
              <w:t xml:space="preserve">Real-Time Reg-Up Imbalance Amount for the QSE - </w:t>
            </w:r>
            <w:r w:rsidRPr="00A85AD1">
              <w:rPr>
                <w:rFonts w:eastAsia="Times New Roman"/>
                <w:sz w:val="20"/>
                <w:szCs w:val="20"/>
              </w:rPr>
              <w:t xml:space="preserve">The total payment or charge to QSE </w:t>
            </w:r>
            <w:r w:rsidRPr="00A85AD1">
              <w:rPr>
                <w:rFonts w:eastAsia="Times New Roman"/>
                <w:i/>
                <w:sz w:val="20"/>
                <w:szCs w:val="20"/>
              </w:rPr>
              <w:t>q</w:t>
            </w:r>
            <w:r w:rsidRPr="00A85AD1">
              <w:rPr>
                <w:rFonts w:eastAsia="Times New Roman"/>
                <w:sz w:val="20"/>
                <w:szCs w:val="20"/>
              </w:rPr>
              <w:t xml:space="preserve"> for the Real-Time Reg-Up imbalance for each 15-minute Settlement Interval.</w:t>
            </w:r>
          </w:p>
        </w:tc>
      </w:tr>
      <w:tr w:rsidR="00A85AD1" w:rsidRPr="00A85AD1" w14:paraId="55BE0361"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6CF0BFBC" w14:textId="77777777" w:rsidR="00A85AD1" w:rsidRPr="00A85AD1" w:rsidRDefault="00A85AD1" w:rsidP="00A85AD1">
            <w:pPr>
              <w:spacing w:after="60"/>
              <w:rPr>
                <w:rFonts w:eastAsia="Times New Roman"/>
                <w:sz w:val="20"/>
                <w:szCs w:val="20"/>
              </w:rPr>
            </w:pPr>
            <w:r w:rsidRPr="00A85AD1">
              <w:rPr>
                <w:rFonts w:eastAsia="Times New Roman"/>
                <w:sz w:val="20"/>
                <w:szCs w:val="20"/>
              </w:rPr>
              <w:t xml:space="preserve">RTRUOAMT </w:t>
            </w:r>
            <w:r w:rsidRPr="00A85AD1">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AF88D66"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C5576DE" w14:textId="77777777" w:rsidR="00A85AD1" w:rsidRPr="00A85AD1" w:rsidRDefault="00A85AD1" w:rsidP="00A85AD1">
            <w:pPr>
              <w:spacing w:after="60"/>
              <w:rPr>
                <w:rFonts w:eastAsia="Times New Roman"/>
                <w:i/>
                <w:sz w:val="20"/>
                <w:szCs w:val="20"/>
              </w:rPr>
            </w:pPr>
            <w:r w:rsidRPr="00A85AD1">
              <w:rPr>
                <w:rFonts w:eastAsia="Times New Roman"/>
                <w:i/>
                <w:sz w:val="20"/>
                <w:szCs w:val="20"/>
              </w:rPr>
              <w:t>Real-Time Reg-Up Only Amount for the QSE</w:t>
            </w:r>
            <w:r w:rsidRPr="00A85AD1">
              <w:rPr>
                <w:rFonts w:eastAsia="Times New Roman"/>
                <w:sz w:val="20"/>
                <w:szCs w:val="20"/>
              </w:rPr>
              <w:t xml:space="preserve">— The total charge to QSE </w:t>
            </w:r>
            <w:r w:rsidRPr="00A85AD1">
              <w:rPr>
                <w:rFonts w:eastAsia="Times New Roman"/>
                <w:i/>
                <w:sz w:val="20"/>
                <w:szCs w:val="20"/>
              </w:rPr>
              <w:t>q</w:t>
            </w:r>
            <w:r w:rsidRPr="00A85AD1">
              <w:rPr>
                <w:rFonts w:eastAsia="Times New Roman"/>
                <w:sz w:val="20"/>
                <w:szCs w:val="20"/>
              </w:rPr>
              <w:t xml:space="preserve"> in Real-Time for Reg-Up only awards for each 15-minute Settlement Interval.</w:t>
            </w:r>
          </w:p>
        </w:tc>
      </w:tr>
      <w:tr w:rsidR="00A85AD1" w:rsidRPr="00A85AD1" w14:paraId="78F60190"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75948D2E" w14:textId="77777777" w:rsidR="00A85AD1" w:rsidRPr="00A85AD1" w:rsidRDefault="00A85AD1" w:rsidP="00A85AD1">
            <w:pPr>
              <w:spacing w:after="60"/>
              <w:rPr>
                <w:rFonts w:eastAsia="Times New Roman"/>
                <w:sz w:val="20"/>
                <w:szCs w:val="20"/>
              </w:rPr>
            </w:pPr>
            <w:r w:rsidRPr="00A85AD1">
              <w:rPr>
                <w:rFonts w:eastAsia="Times New Roman"/>
                <w:sz w:val="20"/>
                <w:szCs w:val="20"/>
              </w:rPr>
              <w:t>RTRUIMBAMTTOT</w:t>
            </w:r>
          </w:p>
        </w:tc>
        <w:tc>
          <w:tcPr>
            <w:tcW w:w="675" w:type="pct"/>
            <w:tcBorders>
              <w:top w:val="single" w:sz="4" w:space="0" w:color="auto"/>
              <w:left w:val="single" w:sz="4" w:space="0" w:color="auto"/>
              <w:bottom w:val="single" w:sz="4" w:space="0" w:color="auto"/>
              <w:right w:val="single" w:sz="4" w:space="0" w:color="auto"/>
            </w:tcBorders>
            <w:hideMark/>
          </w:tcPr>
          <w:p w14:paraId="5EF921F5"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698A4C6" w14:textId="77777777" w:rsidR="00A85AD1" w:rsidRPr="00A85AD1" w:rsidRDefault="00A85AD1" w:rsidP="00A85AD1">
            <w:pPr>
              <w:spacing w:after="60"/>
              <w:rPr>
                <w:rFonts w:eastAsia="Times New Roman"/>
                <w:i/>
                <w:sz w:val="20"/>
                <w:szCs w:val="20"/>
              </w:rPr>
            </w:pPr>
            <w:r w:rsidRPr="00A85AD1">
              <w:rPr>
                <w:rFonts w:eastAsia="Times New Roman"/>
                <w:i/>
                <w:sz w:val="20"/>
                <w:szCs w:val="20"/>
              </w:rPr>
              <w:t xml:space="preserve">Real-Time Reg-Up Imbalance Market Total Amount - </w:t>
            </w:r>
            <w:r w:rsidRPr="00A85AD1">
              <w:rPr>
                <w:rFonts w:eastAsia="Times New Roman"/>
                <w:sz w:val="20"/>
                <w:szCs w:val="20"/>
              </w:rPr>
              <w:t>The total payment or charge to all QSEs for the Real-Time Reg-Up imbalance for each 15-minute Settlement Interval.</w:t>
            </w:r>
          </w:p>
        </w:tc>
      </w:tr>
      <w:tr w:rsidR="00A85AD1" w:rsidRPr="00A85AD1" w14:paraId="0A144963"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10A6F604" w14:textId="77777777" w:rsidR="00A85AD1" w:rsidRPr="00A85AD1" w:rsidRDefault="00A85AD1" w:rsidP="00A85AD1">
            <w:pPr>
              <w:spacing w:after="60"/>
              <w:rPr>
                <w:rFonts w:eastAsia="Times New Roman"/>
                <w:sz w:val="20"/>
                <w:szCs w:val="20"/>
              </w:rPr>
            </w:pPr>
            <w:r w:rsidRPr="00A85AD1">
              <w:rPr>
                <w:rFonts w:eastAsia="Times New Roman"/>
                <w:sz w:val="20"/>
                <w:szCs w:val="20"/>
              </w:rPr>
              <w:t>RTRUOAMTTOT</w:t>
            </w:r>
          </w:p>
        </w:tc>
        <w:tc>
          <w:tcPr>
            <w:tcW w:w="675" w:type="pct"/>
            <w:tcBorders>
              <w:top w:val="single" w:sz="4" w:space="0" w:color="auto"/>
              <w:left w:val="single" w:sz="4" w:space="0" w:color="auto"/>
              <w:bottom w:val="single" w:sz="4" w:space="0" w:color="auto"/>
              <w:right w:val="single" w:sz="4" w:space="0" w:color="auto"/>
            </w:tcBorders>
            <w:hideMark/>
          </w:tcPr>
          <w:p w14:paraId="70389EF0"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73652D3" w14:textId="77777777" w:rsidR="00A85AD1" w:rsidRPr="00A85AD1" w:rsidRDefault="00A85AD1" w:rsidP="00A85AD1">
            <w:pPr>
              <w:spacing w:after="60"/>
              <w:rPr>
                <w:rFonts w:eastAsia="Times New Roman"/>
                <w:i/>
                <w:sz w:val="20"/>
                <w:szCs w:val="20"/>
              </w:rPr>
            </w:pPr>
            <w:r w:rsidRPr="00A85AD1">
              <w:rPr>
                <w:rFonts w:eastAsia="Times New Roman"/>
                <w:i/>
                <w:sz w:val="20"/>
                <w:szCs w:val="20"/>
              </w:rPr>
              <w:t xml:space="preserve">Real-Time Reg-Up Only Market Total Amount - </w:t>
            </w:r>
            <w:r w:rsidRPr="00A85AD1">
              <w:rPr>
                <w:rFonts w:eastAsia="Times New Roman"/>
                <w:sz w:val="20"/>
                <w:szCs w:val="20"/>
              </w:rPr>
              <w:t>The total charge to all QSEs in Real-Time for Reg-Up only awards for each 15-minute Settlement Interval.</w:t>
            </w:r>
          </w:p>
        </w:tc>
      </w:tr>
      <w:tr w:rsidR="00A85AD1" w:rsidRPr="00A85AD1" w14:paraId="422CAF83"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4750218C" w14:textId="77777777" w:rsidR="00A85AD1" w:rsidRPr="00A85AD1" w:rsidRDefault="00A85AD1" w:rsidP="00A85AD1">
            <w:pPr>
              <w:spacing w:after="60"/>
              <w:rPr>
                <w:rFonts w:eastAsia="Times New Roman"/>
                <w:sz w:val="20"/>
                <w:szCs w:val="20"/>
              </w:rPr>
            </w:pPr>
            <w:r w:rsidRPr="00A85AD1">
              <w:rPr>
                <w:rFonts w:eastAsia="Times New Roman"/>
                <w:sz w:val="20"/>
                <w:szCs w:val="20"/>
              </w:rPr>
              <w:t xml:space="preserve">RTRUTOAMT </w:t>
            </w:r>
            <w:r w:rsidRPr="00A85AD1">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823D5BE"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1CBCAB7" w14:textId="77777777" w:rsidR="00A85AD1" w:rsidRPr="00A85AD1" w:rsidRDefault="00A85AD1" w:rsidP="00A85AD1">
            <w:pPr>
              <w:spacing w:after="60"/>
              <w:rPr>
                <w:rFonts w:eastAsia="Times New Roman"/>
                <w:i/>
                <w:sz w:val="20"/>
                <w:szCs w:val="20"/>
              </w:rPr>
            </w:pPr>
            <w:r w:rsidRPr="00A85AD1">
              <w:rPr>
                <w:rFonts w:eastAsia="Times New Roman"/>
                <w:i/>
                <w:sz w:val="20"/>
                <w:szCs w:val="20"/>
              </w:rPr>
              <w:t>Real-Time Reg-Up Trade Overage Amount for the QSE</w:t>
            </w:r>
            <w:r w:rsidRPr="00A85AD1">
              <w:rPr>
                <w:rFonts w:eastAsia="Times New Roman"/>
                <w:sz w:val="20"/>
                <w:szCs w:val="20"/>
              </w:rPr>
              <w:t xml:space="preserve">— The total charge to QSE </w:t>
            </w:r>
            <w:r w:rsidRPr="00A85AD1">
              <w:rPr>
                <w:rFonts w:eastAsia="Times New Roman"/>
                <w:i/>
                <w:sz w:val="20"/>
                <w:szCs w:val="20"/>
              </w:rPr>
              <w:t>q</w:t>
            </w:r>
            <w:r w:rsidRPr="00A85AD1">
              <w:rPr>
                <w:rFonts w:eastAsia="Times New Roman"/>
                <w:sz w:val="20"/>
                <w:szCs w:val="20"/>
              </w:rPr>
              <w:t xml:space="preserve"> in Real-Time for Reg-Up trade overages for each 15-minute Settlement Interval.</w:t>
            </w:r>
          </w:p>
        </w:tc>
      </w:tr>
      <w:tr w:rsidR="00A85AD1" w:rsidRPr="00A85AD1" w14:paraId="7E137B10"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4756170C" w14:textId="77777777" w:rsidR="00A85AD1" w:rsidRPr="00A85AD1" w:rsidRDefault="00A85AD1" w:rsidP="00A85AD1">
            <w:pPr>
              <w:spacing w:after="60"/>
              <w:rPr>
                <w:rFonts w:eastAsia="Times New Roman"/>
                <w:sz w:val="20"/>
                <w:szCs w:val="20"/>
              </w:rPr>
            </w:pPr>
            <w:r w:rsidRPr="00A85AD1">
              <w:rPr>
                <w:rFonts w:eastAsia="Times New Roman"/>
                <w:sz w:val="20"/>
                <w:szCs w:val="20"/>
              </w:rPr>
              <w:t>RTRUTOAMTTOT</w:t>
            </w:r>
          </w:p>
        </w:tc>
        <w:tc>
          <w:tcPr>
            <w:tcW w:w="675" w:type="pct"/>
            <w:tcBorders>
              <w:top w:val="single" w:sz="4" w:space="0" w:color="auto"/>
              <w:left w:val="single" w:sz="4" w:space="0" w:color="auto"/>
              <w:bottom w:val="single" w:sz="4" w:space="0" w:color="auto"/>
              <w:right w:val="single" w:sz="4" w:space="0" w:color="auto"/>
            </w:tcBorders>
            <w:hideMark/>
          </w:tcPr>
          <w:p w14:paraId="4CBEF4C3"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4C0A8AB" w14:textId="77777777" w:rsidR="00A85AD1" w:rsidRPr="00A85AD1" w:rsidRDefault="00A85AD1" w:rsidP="00A85AD1">
            <w:pPr>
              <w:spacing w:after="60"/>
              <w:rPr>
                <w:rFonts w:eastAsia="Times New Roman"/>
                <w:i/>
                <w:sz w:val="20"/>
                <w:szCs w:val="20"/>
              </w:rPr>
            </w:pPr>
            <w:r w:rsidRPr="00A85AD1">
              <w:rPr>
                <w:rFonts w:eastAsia="Times New Roman"/>
                <w:i/>
                <w:sz w:val="20"/>
                <w:szCs w:val="20"/>
              </w:rPr>
              <w:t xml:space="preserve">Real-Time Reg-Up Trade Overage Total Amount </w:t>
            </w:r>
            <w:r w:rsidRPr="00A85AD1">
              <w:rPr>
                <w:rFonts w:eastAsia="Times New Roman"/>
                <w:sz w:val="20"/>
                <w:szCs w:val="20"/>
              </w:rPr>
              <w:t>— The total charge to all QSEs for Real-Time Reg-Up trade overages for each 15-minute Settlement Interval.</w:t>
            </w:r>
          </w:p>
        </w:tc>
      </w:tr>
      <w:tr w:rsidR="00A85AD1" w:rsidRPr="00A85AD1" w14:paraId="2C0AD05E"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4C6517F0" w14:textId="77777777" w:rsidR="00A85AD1" w:rsidRPr="00A85AD1" w:rsidRDefault="00A85AD1" w:rsidP="00A85AD1">
            <w:pPr>
              <w:spacing w:after="60"/>
              <w:rPr>
                <w:rFonts w:eastAsia="Times New Roman"/>
                <w:sz w:val="20"/>
                <w:szCs w:val="20"/>
              </w:rPr>
            </w:pPr>
            <w:r w:rsidRPr="00A85AD1">
              <w:rPr>
                <w:rFonts w:eastAsia="Times New Roman"/>
                <w:sz w:val="20"/>
                <w:szCs w:val="20"/>
              </w:rPr>
              <w:t>LRS</w:t>
            </w:r>
            <w:r w:rsidRPr="00A85AD1">
              <w:rPr>
                <w:rFonts w:eastAsia="Times New Roman"/>
                <w:sz w:val="20"/>
                <w:szCs w:val="20"/>
                <w:vertAlign w:val="subscript"/>
              </w:rPr>
              <w:t xml:space="preserve"> </w:t>
            </w:r>
            <w:r w:rsidRPr="00A85AD1">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D54273B" w14:textId="77777777" w:rsidR="00A85AD1" w:rsidRPr="00A85AD1" w:rsidRDefault="00A85AD1" w:rsidP="00A85AD1">
            <w:pPr>
              <w:spacing w:after="60"/>
              <w:rPr>
                <w:rFonts w:eastAsia="Times New Roman"/>
                <w:sz w:val="20"/>
                <w:szCs w:val="20"/>
              </w:rPr>
            </w:pPr>
            <w:r w:rsidRPr="00A85AD1">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0071E27F" w14:textId="77777777" w:rsidR="00A85AD1" w:rsidRPr="00A85AD1" w:rsidRDefault="00A85AD1" w:rsidP="00A85AD1">
            <w:pPr>
              <w:spacing w:after="60"/>
              <w:rPr>
                <w:rFonts w:eastAsia="Times New Roman"/>
                <w:i/>
                <w:sz w:val="20"/>
                <w:szCs w:val="20"/>
              </w:rPr>
            </w:pPr>
            <w:r w:rsidRPr="00A85AD1">
              <w:rPr>
                <w:rFonts w:eastAsia="Times New Roman"/>
                <w:i/>
                <w:sz w:val="20"/>
                <w:szCs w:val="20"/>
              </w:rPr>
              <w:t>Load Ratio Share per QSE</w:t>
            </w:r>
            <w:r w:rsidRPr="00A85AD1">
              <w:rPr>
                <w:rFonts w:eastAsia="Times New Roman"/>
                <w:sz w:val="20"/>
                <w:szCs w:val="20"/>
              </w:rPr>
              <w:t xml:space="preserve">—The LRS as defined in Section 6.6.2.2, QSE Load Ratio Share for a 15-Minute Settlement Interval, for QSE </w:t>
            </w:r>
            <w:r w:rsidRPr="00A85AD1">
              <w:rPr>
                <w:rFonts w:eastAsia="Times New Roman"/>
                <w:i/>
                <w:sz w:val="20"/>
                <w:szCs w:val="20"/>
              </w:rPr>
              <w:t>q</w:t>
            </w:r>
            <w:r w:rsidRPr="00A85AD1">
              <w:rPr>
                <w:rFonts w:eastAsia="Times New Roman"/>
                <w:sz w:val="20"/>
                <w:szCs w:val="20"/>
              </w:rPr>
              <w:t xml:space="preserve"> for the 15-minute Settlement Interval.</w:t>
            </w:r>
          </w:p>
        </w:tc>
      </w:tr>
      <w:tr w:rsidR="00A85AD1" w:rsidRPr="00A85AD1" w14:paraId="7A7DE931"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35E882C3" w14:textId="77777777" w:rsidR="00A85AD1" w:rsidRPr="00A85AD1" w:rsidRDefault="00A85AD1" w:rsidP="00A85AD1">
            <w:pPr>
              <w:spacing w:after="60"/>
              <w:rPr>
                <w:rFonts w:eastAsia="Times New Roman"/>
                <w:sz w:val="20"/>
                <w:szCs w:val="20"/>
              </w:rPr>
            </w:pPr>
            <w:r w:rsidRPr="00A85AD1">
              <w:rPr>
                <w:rFonts w:eastAsia="Times New Roman"/>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33ED454D" w14:textId="77777777" w:rsidR="00A85AD1" w:rsidRPr="00A85AD1" w:rsidRDefault="00A85AD1" w:rsidP="00A85AD1">
            <w:pPr>
              <w:spacing w:after="60"/>
              <w:rPr>
                <w:rFonts w:eastAsia="Times New Roman"/>
                <w:sz w:val="20"/>
                <w:szCs w:val="20"/>
              </w:rPr>
            </w:pPr>
            <w:r w:rsidRPr="00A85AD1">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0885DA9" w14:textId="77777777" w:rsidR="00A85AD1" w:rsidRPr="00A85AD1" w:rsidRDefault="00A85AD1" w:rsidP="00A85AD1">
            <w:pPr>
              <w:spacing w:after="60"/>
              <w:rPr>
                <w:rFonts w:eastAsia="Times New Roman"/>
                <w:i/>
                <w:sz w:val="20"/>
                <w:szCs w:val="20"/>
              </w:rPr>
            </w:pPr>
            <w:r w:rsidRPr="00A85AD1">
              <w:rPr>
                <w:rFonts w:eastAsia="Times New Roman"/>
                <w:sz w:val="20"/>
                <w:szCs w:val="20"/>
              </w:rPr>
              <w:t>A QSE.</w:t>
            </w:r>
          </w:p>
        </w:tc>
      </w:tr>
    </w:tbl>
    <w:p w14:paraId="4B6803F9" w14:textId="77777777" w:rsidR="00A85AD1" w:rsidRPr="00A85AD1" w:rsidRDefault="00A85AD1" w:rsidP="00A85AD1">
      <w:pPr>
        <w:spacing w:before="240" w:after="240"/>
        <w:ind w:left="1440" w:hanging="720"/>
        <w:rPr>
          <w:rFonts w:eastAsia="Times New Roman"/>
          <w:iCs/>
          <w:szCs w:val="20"/>
        </w:rPr>
      </w:pPr>
      <w:r w:rsidRPr="00A85AD1">
        <w:rPr>
          <w:rFonts w:eastAsia="Times New Roman"/>
          <w:iCs/>
          <w:szCs w:val="20"/>
        </w:rPr>
        <w:t>(b)         For Reg-Down:</w:t>
      </w:r>
    </w:p>
    <w:p w14:paraId="706D3501" w14:textId="77777777" w:rsidR="00A85AD1" w:rsidRPr="00A85AD1" w:rsidRDefault="00A85AD1" w:rsidP="00A85AD1">
      <w:pPr>
        <w:ind w:left="1440" w:hanging="720"/>
        <w:rPr>
          <w:rFonts w:eastAsia="Times New Roman"/>
          <w:szCs w:val="20"/>
        </w:rPr>
      </w:pPr>
      <w:r w:rsidRPr="00A85AD1">
        <w:rPr>
          <w:rFonts w:eastAsia="Times New Roman"/>
          <w:szCs w:val="20"/>
        </w:rPr>
        <w:t xml:space="preserve">LARTRDAMT </w:t>
      </w:r>
      <w:r w:rsidRPr="00A85AD1">
        <w:rPr>
          <w:rFonts w:eastAsia="Times New Roman"/>
          <w:i/>
          <w:szCs w:val="20"/>
          <w:vertAlign w:val="subscript"/>
        </w:rPr>
        <w:t>q</w:t>
      </w:r>
      <w:r w:rsidRPr="00A85AD1">
        <w:rPr>
          <w:rFonts w:eastAsia="Times New Roman"/>
          <w:szCs w:val="20"/>
        </w:rPr>
        <w:t xml:space="preserve"> =</w:t>
      </w:r>
      <w:r w:rsidRPr="00A85AD1">
        <w:rPr>
          <w:rFonts w:eastAsia="Times New Roman"/>
          <w:szCs w:val="20"/>
        </w:rPr>
        <w:tab/>
        <w:t>(-1)</w:t>
      </w:r>
      <w:r w:rsidRPr="00A85AD1">
        <w:rPr>
          <w:rFonts w:eastAsia="Times New Roman"/>
          <w:b/>
          <w:szCs w:val="20"/>
        </w:rPr>
        <w:t xml:space="preserve"> * (</w:t>
      </w:r>
      <w:r w:rsidRPr="00A85AD1">
        <w:rPr>
          <w:rFonts w:eastAsia="Times New Roman"/>
          <w:szCs w:val="20"/>
        </w:rPr>
        <w:t xml:space="preserve">RTRDIMBAMTTOT + RTRDOAMTTOT + </w:t>
      </w:r>
    </w:p>
    <w:p w14:paraId="2897677E" w14:textId="77777777" w:rsidR="00A85AD1" w:rsidRPr="00A85AD1" w:rsidRDefault="00A85AD1" w:rsidP="00A85AD1">
      <w:pPr>
        <w:spacing w:after="240"/>
        <w:ind w:left="2160" w:firstLine="720"/>
        <w:rPr>
          <w:rFonts w:eastAsia="Times New Roman"/>
          <w:i/>
          <w:szCs w:val="20"/>
          <w:vertAlign w:val="subscript"/>
        </w:rPr>
      </w:pPr>
      <w:r w:rsidRPr="00A85AD1">
        <w:rPr>
          <w:rFonts w:eastAsia="Times New Roman"/>
          <w:szCs w:val="20"/>
        </w:rPr>
        <w:t xml:space="preserve">RTRDTOAMTTOT) * LRS </w:t>
      </w:r>
      <w:r w:rsidRPr="00A85AD1">
        <w:rPr>
          <w:rFonts w:eastAsia="Times New Roman"/>
          <w:i/>
          <w:szCs w:val="20"/>
          <w:vertAlign w:val="subscript"/>
        </w:rPr>
        <w:t>q</w:t>
      </w:r>
    </w:p>
    <w:p w14:paraId="536A17A0" w14:textId="77777777" w:rsidR="00A85AD1" w:rsidRPr="00A85AD1" w:rsidRDefault="00A85AD1" w:rsidP="00A85AD1">
      <w:pPr>
        <w:spacing w:after="240"/>
        <w:ind w:left="1440" w:hanging="720"/>
        <w:rPr>
          <w:rFonts w:eastAsia="Times New Roman"/>
          <w:szCs w:val="20"/>
        </w:rPr>
      </w:pPr>
      <w:r w:rsidRPr="00A85AD1">
        <w:rPr>
          <w:rFonts w:eastAsia="Times New Roman"/>
          <w:szCs w:val="20"/>
        </w:rPr>
        <w:t>Where:</w:t>
      </w:r>
    </w:p>
    <w:p w14:paraId="28194093" w14:textId="77777777" w:rsidR="00A85AD1" w:rsidRPr="00A85AD1" w:rsidRDefault="00A85AD1" w:rsidP="00A85AD1">
      <w:pPr>
        <w:spacing w:after="240"/>
        <w:ind w:left="1440" w:hanging="720"/>
        <w:rPr>
          <w:rFonts w:eastAsia="Times New Roman"/>
          <w:iCs/>
          <w:szCs w:val="20"/>
        </w:rPr>
      </w:pPr>
      <w:r w:rsidRPr="00A85AD1">
        <w:rPr>
          <w:rFonts w:eastAsia="Times New Roman"/>
          <w:iCs/>
          <w:szCs w:val="20"/>
        </w:rPr>
        <w:t xml:space="preserve">RTRDIMBAMTTOT = </w:t>
      </w:r>
      <w:r w:rsidRPr="00A85AD1">
        <w:rPr>
          <w:rFonts w:eastAsia="Times New Roman"/>
          <w:iCs/>
          <w:noProof/>
          <w:position w:val="-22"/>
          <w:szCs w:val="20"/>
        </w:rPr>
        <w:drawing>
          <wp:inline distT="0" distB="0" distL="0" distR="0" wp14:anchorId="24362B42" wp14:editId="4D264E21">
            <wp:extent cx="146685" cy="293370"/>
            <wp:effectExtent l="0" t="0" r="5715" b="0"/>
            <wp:docPr id="449698907" name="Picture 449698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A85AD1">
        <w:rPr>
          <w:rFonts w:eastAsia="Times New Roman"/>
          <w:b/>
          <w:iCs/>
          <w:szCs w:val="20"/>
        </w:rPr>
        <w:t xml:space="preserve"> </w:t>
      </w:r>
      <w:r w:rsidRPr="00A85AD1">
        <w:rPr>
          <w:rFonts w:eastAsia="Times New Roman"/>
          <w:iCs/>
          <w:szCs w:val="20"/>
        </w:rPr>
        <w:t xml:space="preserve">(RTRDIMBAMT </w:t>
      </w:r>
      <w:r w:rsidRPr="00A85AD1">
        <w:rPr>
          <w:rFonts w:eastAsia="Times New Roman"/>
          <w:i/>
          <w:iCs/>
          <w:szCs w:val="20"/>
          <w:vertAlign w:val="subscript"/>
        </w:rPr>
        <w:t>q</w:t>
      </w:r>
      <w:r w:rsidRPr="00A85AD1">
        <w:rPr>
          <w:rFonts w:eastAsia="Times New Roman"/>
          <w:iCs/>
          <w:szCs w:val="20"/>
        </w:rPr>
        <w:t>)</w:t>
      </w:r>
    </w:p>
    <w:p w14:paraId="6BCF0D02" w14:textId="77777777" w:rsidR="00A85AD1" w:rsidRPr="00A85AD1" w:rsidRDefault="00A85AD1" w:rsidP="00A85AD1">
      <w:pPr>
        <w:spacing w:after="240"/>
        <w:ind w:left="1440" w:hanging="720"/>
        <w:rPr>
          <w:rFonts w:eastAsia="Times New Roman"/>
          <w:szCs w:val="20"/>
        </w:rPr>
      </w:pPr>
      <w:r w:rsidRPr="00A85AD1">
        <w:rPr>
          <w:rFonts w:eastAsia="Times New Roman"/>
          <w:szCs w:val="20"/>
        </w:rPr>
        <w:t xml:space="preserve">RTRDOAMTTOT = </w:t>
      </w:r>
      <w:r w:rsidRPr="00A85AD1">
        <w:rPr>
          <w:rFonts w:eastAsia="Times New Roman"/>
          <w:noProof/>
          <w:position w:val="-22"/>
          <w:szCs w:val="20"/>
        </w:rPr>
        <w:drawing>
          <wp:inline distT="0" distB="0" distL="0" distR="0" wp14:anchorId="519028F2" wp14:editId="227FA767">
            <wp:extent cx="146685" cy="293370"/>
            <wp:effectExtent l="0" t="0" r="5715" b="0"/>
            <wp:docPr id="896662652" name="Picture 896662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A85AD1">
        <w:rPr>
          <w:rFonts w:eastAsia="Times New Roman"/>
          <w:b/>
          <w:szCs w:val="20"/>
        </w:rPr>
        <w:t xml:space="preserve"> </w:t>
      </w:r>
      <w:r w:rsidRPr="00A85AD1">
        <w:rPr>
          <w:rFonts w:eastAsia="Times New Roman"/>
          <w:szCs w:val="20"/>
        </w:rPr>
        <w:t xml:space="preserve">(RTRDOAMT </w:t>
      </w:r>
      <w:r w:rsidRPr="00A85AD1">
        <w:rPr>
          <w:rFonts w:eastAsia="Times New Roman"/>
          <w:i/>
          <w:szCs w:val="20"/>
          <w:vertAlign w:val="subscript"/>
        </w:rPr>
        <w:t>q</w:t>
      </w:r>
      <w:r w:rsidRPr="00A85AD1">
        <w:rPr>
          <w:rFonts w:eastAsia="Times New Roman"/>
          <w:szCs w:val="20"/>
        </w:rPr>
        <w:t>)</w:t>
      </w:r>
    </w:p>
    <w:p w14:paraId="0132FC1E" w14:textId="77777777" w:rsidR="00A85AD1" w:rsidRPr="00A85AD1" w:rsidRDefault="00A85AD1" w:rsidP="00A85AD1">
      <w:pPr>
        <w:spacing w:after="240"/>
        <w:ind w:left="1440" w:hanging="720"/>
        <w:rPr>
          <w:rFonts w:eastAsia="Times New Roman"/>
          <w:szCs w:val="20"/>
        </w:rPr>
      </w:pPr>
      <w:r w:rsidRPr="00A85AD1">
        <w:rPr>
          <w:rFonts w:eastAsia="Times New Roman"/>
          <w:szCs w:val="20"/>
        </w:rPr>
        <w:t xml:space="preserve">RTRDTOAMTTOT = </w:t>
      </w:r>
      <w:r w:rsidRPr="00A85AD1">
        <w:rPr>
          <w:rFonts w:eastAsia="Times New Roman"/>
          <w:noProof/>
          <w:position w:val="-22"/>
          <w:szCs w:val="20"/>
        </w:rPr>
        <w:drawing>
          <wp:inline distT="0" distB="0" distL="0" distR="0" wp14:anchorId="1645EBF1" wp14:editId="13794802">
            <wp:extent cx="146685" cy="293370"/>
            <wp:effectExtent l="0" t="0" r="5715" b="0"/>
            <wp:docPr id="1909073269" name="Picture 1909073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1"/>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A85AD1">
        <w:rPr>
          <w:rFonts w:eastAsia="Times New Roman"/>
          <w:b/>
          <w:szCs w:val="20"/>
        </w:rPr>
        <w:t xml:space="preserve"> </w:t>
      </w:r>
      <w:r w:rsidRPr="00A85AD1">
        <w:rPr>
          <w:rFonts w:eastAsia="Times New Roman"/>
          <w:szCs w:val="20"/>
        </w:rPr>
        <w:t xml:space="preserve">(RTRDTOAMT </w:t>
      </w:r>
      <w:r w:rsidRPr="00A85AD1">
        <w:rPr>
          <w:rFonts w:eastAsia="Times New Roman"/>
          <w:i/>
          <w:szCs w:val="20"/>
          <w:vertAlign w:val="subscript"/>
        </w:rPr>
        <w:t>q</w:t>
      </w:r>
      <w:r w:rsidRPr="00A85AD1">
        <w:rPr>
          <w:rFonts w:eastAsia="Times New Roman"/>
          <w:szCs w:val="20"/>
        </w:rPr>
        <w:t>)</w:t>
      </w:r>
    </w:p>
    <w:p w14:paraId="1BFEBE14" w14:textId="77777777" w:rsidR="00A85AD1" w:rsidRPr="00A85AD1" w:rsidRDefault="00A85AD1" w:rsidP="00A85AD1">
      <w:pPr>
        <w:rPr>
          <w:rFonts w:eastAsia="Times New Roman"/>
        </w:rPr>
      </w:pPr>
      <w:r w:rsidRPr="00A85AD1">
        <w:rPr>
          <w:rFonts w:eastAsia="Times New Roma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A85AD1" w:rsidRPr="00A85AD1" w14:paraId="7A9B7BCF" w14:textId="77777777" w:rsidTr="00D34EC1">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16CEBB11" w14:textId="77777777" w:rsidR="00A85AD1" w:rsidRPr="00A85AD1" w:rsidRDefault="00A85AD1" w:rsidP="00A85AD1">
            <w:pPr>
              <w:spacing w:after="120"/>
              <w:rPr>
                <w:rFonts w:eastAsia="Times New Roman"/>
                <w:b/>
                <w:iCs/>
                <w:sz w:val="20"/>
                <w:szCs w:val="20"/>
              </w:rPr>
            </w:pPr>
            <w:r w:rsidRPr="00A85AD1">
              <w:rPr>
                <w:rFonts w:eastAsia="Times New Roman"/>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13EB4A31" w14:textId="77777777" w:rsidR="00A85AD1" w:rsidRPr="00A85AD1" w:rsidRDefault="00A85AD1" w:rsidP="00A85AD1">
            <w:pPr>
              <w:spacing w:after="120"/>
              <w:rPr>
                <w:rFonts w:eastAsia="Times New Roman"/>
                <w:b/>
                <w:iCs/>
                <w:sz w:val="20"/>
                <w:szCs w:val="20"/>
              </w:rPr>
            </w:pPr>
            <w:r w:rsidRPr="00A85AD1">
              <w:rPr>
                <w:rFonts w:eastAsia="Times New Roman"/>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4489EED0" w14:textId="77777777" w:rsidR="00A85AD1" w:rsidRPr="00A85AD1" w:rsidRDefault="00A85AD1" w:rsidP="00A85AD1">
            <w:pPr>
              <w:spacing w:after="120"/>
              <w:rPr>
                <w:rFonts w:eastAsia="Times New Roman"/>
                <w:b/>
                <w:iCs/>
                <w:sz w:val="20"/>
                <w:szCs w:val="20"/>
              </w:rPr>
            </w:pPr>
            <w:r w:rsidRPr="00A85AD1">
              <w:rPr>
                <w:rFonts w:eastAsia="Times New Roman"/>
                <w:b/>
                <w:iCs/>
                <w:sz w:val="20"/>
                <w:szCs w:val="20"/>
              </w:rPr>
              <w:t>Description</w:t>
            </w:r>
          </w:p>
        </w:tc>
      </w:tr>
      <w:tr w:rsidR="00A85AD1" w:rsidRPr="00A85AD1" w14:paraId="52F21B33"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39E9BF6B" w14:textId="77777777" w:rsidR="00A85AD1" w:rsidRPr="00A85AD1" w:rsidRDefault="00A85AD1" w:rsidP="00A85AD1">
            <w:pPr>
              <w:spacing w:after="60"/>
              <w:rPr>
                <w:rFonts w:eastAsia="Times New Roman"/>
                <w:sz w:val="20"/>
                <w:szCs w:val="20"/>
              </w:rPr>
            </w:pPr>
            <w:r w:rsidRPr="00A85AD1">
              <w:rPr>
                <w:rFonts w:eastAsia="Times New Roman"/>
                <w:sz w:val="20"/>
                <w:szCs w:val="20"/>
              </w:rPr>
              <w:t xml:space="preserve">LARTRDAMT </w:t>
            </w:r>
            <w:r w:rsidRPr="00A85AD1">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761323A"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6D0CA6A" w14:textId="77777777" w:rsidR="00A85AD1" w:rsidRPr="00A85AD1" w:rsidRDefault="00A85AD1" w:rsidP="00A85AD1">
            <w:pPr>
              <w:spacing w:after="60"/>
              <w:rPr>
                <w:rFonts w:eastAsia="Times New Roman"/>
                <w:i/>
                <w:sz w:val="20"/>
                <w:szCs w:val="20"/>
              </w:rPr>
            </w:pPr>
            <w:r w:rsidRPr="00A85AD1">
              <w:rPr>
                <w:rFonts w:eastAsia="Times New Roman"/>
                <w:i/>
                <w:sz w:val="20"/>
                <w:szCs w:val="20"/>
              </w:rPr>
              <w:t>Load-Allocated Real-Time Reg-Down Amount for the QSE</w:t>
            </w:r>
            <w:r w:rsidRPr="00A85AD1">
              <w:rPr>
                <w:rFonts w:eastAsia="Times New Roman"/>
                <w:sz w:val="20"/>
                <w:szCs w:val="20"/>
              </w:rPr>
              <w:t xml:space="preserve"> </w:t>
            </w:r>
            <w:r w:rsidRPr="00A85AD1">
              <w:rPr>
                <w:rFonts w:eastAsia="Times New Roman"/>
                <w:sz w:val="20"/>
                <w:szCs w:val="20"/>
              </w:rPr>
              <w:sym w:font="Symbol" w:char="F0BE"/>
            </w:r>
            <w:r w:rsidRPr="00A85AD1">
              <w:rPr>
                <w:rFonts w:eastAsia="Times New Roman"/>
                <w:sz w:val="20"/>
                <w:szCs w:val="20"/>
              </w:rPr>
              <w:t xml:space="preserve"> The QSE </w:t>
            </w:r>
            <w:r w:rsidRPr="00A85AD1">
              <w:rPr>
                <w:rFonts w:eastAsia="Times New Roman"/>
                <w:i/>
                <w:sz w:val="20"/>
                <w:szCs w:val="20"/>
              </w:rPr>
              <w:t>q</w:t>
            </w:r>
            <w:r w:rsidRPr="00A85AD1">
              <w:rPr>
                <w:rFonts w:eastAsia="Times New Roman"/>
                <w:sz w:val="20"/>
                <w:szCs w:val="20"/>
              </w:rPr>
              <w:t>’s share of the total Real-Time Reg-Down amount for the 15-minute Settlement Interval.</w:t>
            </w:r>
          </w:p>
        </w:tc>
      </w:tr>
      <w:tr w:rsidR="00A85AD1" w:rsidRPr="00A85AD1" w14:paraId="7B718EDC"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2D0A5370" w14:textId="77777777" w:rsidR="00A85AD1" w:rsidRPr="00A85AD1" w:rsidRDefault="00A85AD1" w:rsidP="00A85AD1">
            <w:pPr>
              <w:spacing w:after="60"/>
              <w:rPr>
                <w:rFonts w:eastAsia="Times New Roman"/>
                <w:sz w:val="20"/>
                <w:szCs w:val="20"/>
              </w:rPr>
            </w:pPr>
            <w:r w:rsidRPr="00A85AD1">
              <w:rPr>
                <w:rFonts w:eastAsia="Times New Roman"/>
                <w:sz w:val="20"/>
                <w:szCs w:val="20"/>
              </w:rPr>
              <w:lastRenderedPageBreak/>
              <w:t xml:space="preserve">RTRDIMBAMT </w:t>
            </w:r>
            <w:r w:rsidRPr="00A85AD1">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02FB659"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17332D3" w14:textId="77777777" w:rsidR="00A85AD1" w:rsidRPr="00A85AD1" w:rsidRDefault="00A85AD1" w:rsidP="00A85AD1">
            <w:pPr>
              <w:spacing w:after="60"/>
              <w:rPr>
                <w:rFonts w:eastAsia="Times New Roman"/>
                <w:i/>
                <w:sz w:val="20"/>
                <w:szCs w:val="20"/>
              </w:rPr>
            </w:pPr>
            <w:r w:rsidRPr="00A85AD1">
              <w:rPr>
                <w:rFonts w:eastAsia="Times New Roman"/>
                <w:i/>
                <w:sz w:val="20"/>
                <w:szCs w:val="20"/>
              </w:rPr>
              <w:t xml:space="preserve">Real-Time Reg-Down Imbalance Amount for the QSE - </w:t>
            </w:r>
            <w:r w:rsidRPr="00A85AD1">
              <w:rPr>
                <w:rFonts w:eastAsia="Times New Roman"/>
                <w:sz w:val="20"/>
                <w:szCs w:val="20"/>
              </w:rPr>
              <w:t xml:space="preserve">The total payment or charge to QSE </w:t>
            </w:r>
            <w:r w:rsidRPr="00A85AD1">
              <w:rPr>
                <w:rFonts w:eastAsia="Times New Roman"/>
                <w:i/>
                <w:sz w:val="20"/>
                <w:szCs w:val="20"/>
              </w:rPr>
              <w:t>q</w:t>
            </w:r>
            <w:r w:rsidRPr="00A85AD1">
              <w:rPr>
                <w:rFonts w:eastAsia="Times New Roman"/>
                <w:sz w:val="20"/>
                <w:szCs w:val="20"/>
              </w:rPr>
              <w:t xml:space="preserve"> for the Real-Time Reg-Down imbalance for each 15-minute Settlement Interval.</w:t>
            </w:r>
          </w:p>
        </w:tc>
      </w:tr>
      <w:tr w:rsidR="00A85AD1" w:rsidRPr="00A85AD1" w14:paraId="2FDA65F8"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4E827DB7" w14:textId="77777777" w:rsidR="00A85AD1" w:rsidRPr="00A85AD1" w:rsidRDefault="00A85AD1" w:rsidP="00A85AD1">
            <w:pPr>
              <w:spacing w:after="60"/>
              <w:rPr>
                <w:rFonts w:eastAsia="Times New Roman"/>
                <w:sz w:val="20"/>
                <w:szCs w:val="20"/>
              </w:rPr>
            </w:pPr>
            <w:r w:rsidRPr="00A85AD1">
              <w:rPr>
                <w:rFonts w:eastAsia="Times New Roman"/>
                <w:sz w:val="20"/>
                <w:szCs w:val="20"/>
              </w:rPr>
              <w:t xml:space="preserve">RTRDOAMT </w:t>
            </w:r>
            <w:r w:rsidRPr="00A85AD1">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F1DAF9E"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0E72DF2" w14:textId="77777777" w:rsidR="00A85AD1" w:rsidRPr="00A85AD1" w:rsidRDefault="00A85AD1" w:rsidP="00A85AD1">
            <w:pPr>
              <w:spacing w:after="60"/>
              <w:rPr>
                <w:rFonts w:eastAsia="Times New Roman"/>
                <w:i/>
                <w:sz w:val="20"/>
                <w:szCs w:val="20"/>
              </w:rPr>
            </w:pPr>
            <w:r w:rsidRPr="00A85AD1">
              <w:rPr>
                <w:rFonts w:eastAsia="Times New Roman"/>
                <w:i/>
                <w:sz w:val="20"/>
                <w:szCs w:val="20"/>
              </w:rPr>
              <w:t>Real-Time Reg-Down Only Amount for the QSE</w:t>
            </w:r>
            <w:r w:rsidRPr="00A85AD1">
              <w:rPr>
                <w:rFonts w:eastAsia="Times New Roman"/>
                <w:sz w:val="20"/>
                <w:szCs w:val="20"/>
              </w:rPr>
              <w:t xml:space="preserve">— The total charge to QSE </w:t>
            </w:r>
            <w:r w:rsidRPr="00A85AD1">
              <w:rPr>
                <w:rFonts w:eastAsia="Times New Roman"/>
                <w:i/>
                <w:sz w:val="20"/>
                <w:szCs w:val="20"/>
              </w:rPr>
              <w:t>q</w:t>
            </w:r>
            <w:r w:rsidRPr="00A85AD1">
              <w:rPr>
                <w:rFonts w:eastAsia="Times New Roman"/>
                <w:sz w:val="20"/>
                <w:szCs w:val="20"/>
              </w:rPr>
              <w:t xml:space="preserve"> in Real-Time for Reg-Down only awards for each 15-minute Settlement Interval.</w:t>
            </w:r>
          </w:p>
        </w:tc>
      </w:tr>
      <w:tr w:rsidR="00A85AD1" w:rsidRPr="00A85AD1" w14:paraId="1B5A769D"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6886B8C1" w14:textId="77777777" w:rsidR="00A85AD1" w:rsidRPr="00A85AD1" w:rsidRDefault="00A85AD1" w:rsidP="00A85AD1">
            <w:pPr>
              <w:spacing w:after="60"/>
              <w:rPr>
                <w:rFonts w:eastAsia="Times New Roman"/>
                <w:sz w:val="20"/>
                <w:szCs w:val="20"/>
              </w:rPr>
            </w:pPr>
            <w:r w:rsidRPr="00A85AD1">
              <w:rPr>
                <w:rFonts w:eastAsia="Times New Roman"/>
                <w:sz w:val="20"/>
                <w:szCs w:val="20"/>
              </w:rPr>
              <w:t>RTRDIMBAMTTOT</w:t>
            </w:r>
          </w:p>
        </w:tc>
        <w:tc>
          <w:tcPr>
            <w:tcW w:w="675" w:type="pct"/>
            <w:tcBorders>
              <w:top w:val="single" w:sz="4" w:space="0" w:color="auto"/>
              <w:left w:val="single" w:sz="4" w:space="0" w:color="auto"/>
              <w:bottom w:val="single" w:sz="4" w:space="0" w:color="auto"/>
              <w:right w:val="single" w:sz="4" w:space="0" w:color="auto"/>
            </w:tcBorders>
            <w:hideMark/>
          </w:tcPr>
          <w:p w14:paraId="136A9FE7"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C8527F2" w14:textId="77777777" w:rsidR="00A85AD1" w:rsidRPr="00A85AD1" w:rsidRDefault="00A85AD1" w:rsidP="00A85AD1">
            <w:pPr>
              <w:spacing w:after="60"/>
              <w:rPr>
                <w:rFonts w:eastAsia="Times New Roman"/>
                <w:i/>
                <w:sz w:val="20"/>
                <w:szCs w:val="20"/>
              </w:rPr>
            </w:pPr>
            <w:r w:rsidRPr="00A85AD1">
              <w:rPr>
                <w:rFonts w:eastAsia="Times New Roman"/>
                <w:i/>
                <w:sz w:val="20"/>
                <w:szCs w:val="20"/>
              </w:rPr>
              <w:t xml:space="preserve">Real-Time Reg-Down Imbalance Market Total Amount - </w:t>
            </w:r>
            <w:r w:rsidRPr="00A85AD1">
              <w:rPr>
                <w:rFonts w:eastAsia="Times New Roman"/>
                <w:sz w:val="20"/>
                <w:szCs w:val="20"/>
              </w:rPr>
              <w:t>The total payment or charge to all QSEs for the Real-Time Reg-Down imbalance for each 15-minute Settlement Interval.</w:t>
            </w:r>
          </w:p>
        </w:tc>
      </w:tr>
      <w:tr w:rsidR="00A85AD1" w:rsidRPr="00A85AD1" w14:paraId="34C44909"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788516B6" w14:textId="77777777" w:rsidR="00A85AD1" w:rsidRPr="00A85AD1" w:rsidRDefault="00A85AD1" w:rsidP="00A85AD1">
            <w:pPr>
              <w:spacing w:after="60"/>
              <w:rPr>
                <w:rFonts w:eastAsia="Times New Roman"/>
                <w:sz w:val="20"/>
                <w:szCs w:val="20"/>
              </w:rPr>
            </w:pPr>
            <w:r w:rsidRPr="00A85AD1">
              <w:rPr>
                <w:rFonts w:eastAsia="Times New Roman"/>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24C52E5E"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B909581" w14:textId="77777777" w:rsidR="00A85AD1" w:rsidRPr="00A85AD1" w:rsidRDefault="00A85AD1" w:rsidP="00A85AD1">
            <w:pPr>
              <w:spacing w:after="60"/>
              <w:rPr>
                <w:rFonts w:eastAsia="Times New Roman"/>
                <w:i/>
                <w:sz w:val="20"/>
                <w:szCs w:val="20"/>
              </w:rPr>
            </w:pPr>
            <w:r w:rsidRPr="00A85AD1">
              <w:rPr>
                <w:rFonts w:eastAsia="Times New Roman"/>
                <w:i/>
                <w:sz w:val="20"/>
                <w:szCs w:val="20"/>
              </w:rPr>
              <w:t xml:space="preserve">Real-Time Reg-Down Only Market Total Amount - </w:t>
            </w:r>
            <w:r w:rsidRPr="00A85AD1">
              <w:rPr>
                <w:rFonts w:eastAsia="Times New Roman"/>
                <w:sz w:val="20"/>
                <w:szCs w:val="20"/>
              </w:rPr>
              <w:t>The total charge to all QSEs in Real-Time for Reg-Down only awards for each 15-minute Settlement Interval.</w:t>
            </w:r>
          </w:p>
        </w:tc>
      </w:tr>
      <w:tr w:rsidR="00A85AD1" w:rsidRPr="00A85AD1" w14:paraId="133FECD0"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6932A992" w14:textId="77777777" w:rsidR="00A85AD1" w:rsidRPr="00A85AD1" w:rsidRDefault="00A85AD1" w:rsidP="00A85AD1">
            <w:pPr>
              <w:spacing w:after="60"/>
              <w:rPr>
                <w:rFonts w:eastAsia="Times New Roman"/>
                <w:sz w:val="20"/>
                <w:szCs w:val="20"/>
              </w:rPr>
            </w:pPr>
            <w:r w:rsidRPr="00A85AD1">
              <w:rPr>
                <w:rFonts w:eastAsia="Times New Roman"/>
                <w:sz w:val="20"/>
                <w:szCs w:val="20"/>
              </w:rPr>
              <w:t xml:space="preserve">RTRDTOAMT </w:t>
            </w:r>
            <w:r w:rsidRPr="00A85AD1">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7A034EF"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81B8812" w14:textId="77777777" w:rsidR="00A85AD1" w:rsidRPr="00A85AD1" w:rsidRDefault="00A85AD1" w:rsidP="00A85AD1">
            <w:pPr>
              <w:spacing w:after="60"/>
              <w:rPr>
                <w:rFonts w:eastAsia="Times New Roman"/>
                <w:i/>
                <w:sz w:val="20"/>
                <w:szCs w:val="20"/>
              </w:rPr>
            </w:pPr>
            <w:r w:rsidRPr="00A85AD1">
              <w:rPr>
                <w:rFonts w:eastAsia="Times New Roman"/>
                <w:i/>
                <w:sz w:val="20"/>
                <w:szCs w:val="20"/>
              </w:rPr>
              <w:t>Real-Time Reg-Down Trade Overage Amount for the QSE</w:t>
            </w:r>
            <w:r w:rsidRPr="00A85AD1">
              <w:rPr>
                <w:rFonts w:eastAsia="Times New Roman"/>
                <w:sz w:val="20"/>
                <w:szCs w:val="20"/>
              </w:rPr>
              <w:t xml:space="preserve">— The total charge to QSE </w:t>
            </w:r>
            <w:r w:rsidRPr="00A85AD1">
              <w:rPr>
                <w:rFonts w:eastAsia="Times New Roman"/>
                <w:i/>
                <w:sz w:val="20"/>
                <w:szCs w:val="20"/>
              </w:rPr>
              <w:t>q</w:t>
            </w:r>
            <w:r w:rsidRPr="00A85AD1">
              <w:rPr>
                <w:rFonts w:eastAsia="Times New Roman"/>
                <w:sz w:val="20"/>
                <w:szCs w:val="20"/>
              </w:rPr>
              <w:t xml:space="preserve"> in Real-Time for Reg-Down trade overages for each 15-minute Settlement Interval.</w:t>
            </w:r>
          </w:p>
        </w:tc>
      </w:tr>
      <w:tr w:rsidR="00A85AD1" w:rsidRPr="00A85AD1" w14:paraId="4A08E09F"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166CABFA" w14:textId="77777777" w:rsidR="00A85AD1" w:rsidRPr="00A85AD1" w:rsidRDefault="00A85AD1" w:rsidP="00A85AD1">
            <w:pPr>
              <w:spacing w:after="60"/>
              <w:rPr>
                <w:rFonts w:eastAsia="Times New Roman"/>
                <w:sz w:val="20"/>
                <w:szCs w:val="20"/>
              </w:rPr>
            </w:pPr>
            <w:r w:rsidRPr="00A85AD1">
              <w:rPr>
                <w:rFonts w:eastAsia="Times New Roman"/>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620E4313"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8302504" w14:textId="77777777" w:rsidR="00A85AD1" w:rsidRPr="00A85AD1" w:rsidRDefault="00A85AD1" w:rsidP="00A85AD1">
            <w:pPr>
              <w:spacing w:after="60"/>
              <w:rPr>
                <w:rFonts w:eastAsia="Times New Roman"/>
                <w:i/>
                <w:sz w:val="20"/>
                <w:szCs w:val="20"/>
              </w:rPr>
            </w:pPr>
            <w:r w:rsidRPr="00A85AD1">
              <w:rPr>
                <w:rFonts w:eastAsia="Times New Roman"/>
                <w:i/>
                <w:sz w:val="20"/>
                <w:szCs w:val="20"/>
              </w:rPr>
              <w:t xml:space="preserve">Real-Time Reg-Down Trade Overage Total Amount </w:t>
            </w:r>
            <w:r w:rsidRPr="00A85AD1">
              <w:rPr>
                <w:rFonts w:eastAsia="Times New Roman"/>
                <w:sz w:val="20"/>
                <w:szCs w:val="20"/>
              </w:rPr>
              <w:t>— The total charge to all QSEs for Real-Time Reg-Down trade overages for each 15-minute Settlement Interval.</w:t>
            </w:r>
          </w:p>
        </w:tc>
      </w:tr>
      <w:tr w:rsidR="00A85AD1" w:rsidRPr="00A85AD1" w14:paraId="1787A3DA"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519E0941" w14:textId="77777777" w:rsidR="00A85AD1" w:rsidRPr="00A85AD1" w:rsidRDefault="00A85AD1" w:rsidP="00A85AD1">
            <w:pPr>
              <w:spacing w:after="60"/>
              <w:rPr>
                <w:rFonts w:eastAsia="Times New Roman"/>
                <w:sz w:val="20"/>
                <w:szCs w:val="20"/>
              </w:rPr>
            </w:pPr>
            <w:r w:rsidRPr="00A85AD1">
              <w:rPr>
                <w:rFonts w:eastAsia="Times New Roman"/>
                <w:sz w:val="20"/>
                <w:szCs w:val="20"/>
              </w:rPr>
              <w:t>LRS</w:t>
            </w:r>
            <w:r w:rsidRPr="00A85AD1">
              <w:rPr>
                <w:rFonts w:eastAsia="Times New Roman"/>
                <w:sz w:val="20"/>
                <w:szCs w:val="20"/>
                <w:vertAlign w:val="subscript"/>
              </w:rPr>
              <w:t xml:space="preserve"> </w:t>
            </w:r>
            <w:r w:rsidRPr="00A85AD1">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6D5E61E" w14:textId="77777777" w:rsidR="00A85AD1" w:rsidRPr="00A85AD1" w:rsidRDefault="00A85AD1" w:rsidP="00A85AD1">
            <w:pPr>
              <w:spacing w:after="60"/>
              <w:rPr>
                <w:rFonts w:eastAsia="Times New Roman"/>
                <w:sz w:val="20"/>
                <w:szCs w:val="20"/>
              </w:rPr>
            </w:pPr>
            <w:r w:rsidRPr="00A85AD1">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46E9EF21" w14:textId="77777777" w:rsidR="00A85AD1" w:rsidRPr="00A85AD1" w:rsidRDefault="00A85AD1" w:rsidP="00A85AD1">
            <w:pPr>
              <w:spacing w:after="60"/>
              <w:rPr>
                <w:rFonts w:eastAsia="Times New Roman"/>
                <w:i/>
                <w:sz w:val="20"/>
                <w:szCs w:val="20"/>
              </w:rPr>
            </w:pPr>
            <w:r w:rsidRPr="00A85AD1">
              <w:rPr>
                <w:rFonts w:eastAsia="Times New Roman"/>
                <w:i/>
                <w:sz w:val="20"/>
                <w:szCs w:val="20"/>
              </w:rPr>
              <w:t>Load Ratio Share per QSE</w:t>
            </w:r>
            <w:r w:rsidRPr="00A85AD1">
              <w:rPr>
                <w:rFonts w:eastAsia="Times New Roman"/>
                <w:sz w:val="20"/>
                <w:szCs w:val="20"/>
              </w:rPr>
              <w:t xml:space="preserve">—The LRS as defined in Section 6.6.2.2 for QSE </w:t>
            </w:r>
            <w:r w:rsidRPr="00A85AD1">
              <w:rPr>
                <w:rFonts w:eastAsia="Times New Roman"/>
                <w:i/>
                <w:sz w:val="20"/>
                <w:szCs w:val="20"/>
              </w:rPr>
              <w:t>q</w:t>
            </w:r>
            <w:r w:rsidRPr="00A85AD1">
              <w:rPr>
                <w:rFonts w:eastAsia="Times New Roman"/>
                <w:sz w:val="20"/>
                <w:szCs w:val="20"/>
              </w:rPr>
              <w:t xml:space="preserve"> for the 15-minute Settlement Interval.</w:t>
            </w:r>
          </w:p>
        </w:tc>
      </w:tr>
      <w:tr w:rsidR="00A85AD1" w:rsidRPr="00A85AD1" w14:paraId="478CA393"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49A59406" w14:textId="77777777" w:rsidR="00A85AD1" w:rsidRPr="00A85AD1" w:rsidRDefault="00A85AD1" w:rsidP="00A85AD1">
            <w:pPr>
              <w:spacing w:after="60"/>
              <w:rPr>
                <w:rFonts w:eastAsia="Times New Roman"/>
                <w:sz w:val="20"/>
                <w:szCs w:val="20"/>
              </w:rPr>
            </w:pPr>
            <w:r w:rsidRPr="00A85AD1">
              <w:rPr>
                <w:rFonts w:eastAsia="Times New Roman"/>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702C7C00" w14:textId="77777777" w:rsidR="00A85AD1" w:rsidRPr="00A85AD1" w:rsidRDefault="00A85AD1" w:rsidP="00A85AD1">
            <w:pPr>
              <w:spacing w:after="60"/>
              <w:rPr>
                <w:rFonts w:eastAsia="Times New Roman"/>
                <w:sz w:val="20"/>
                <w:szCs w:val="20"/>
              </w:rPr>
            </w:pPr>
            <w:r w:rsidRPr="00A85AD1">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59DF353" w14:textId="77777777" w:rsidR="00A85AD1" w:rsidRPr="00A85AD1" w:rsidRDefault="00A85AD1" w:rsidP="00A85AD1">
            <w:pPr>
              <w:spacing w:after="60"/>
              <w:rPr>
                <w:rFonts w:eastAsia="Times New Roman"/>
                <w:i/>
                <w:sz w:val="20"/>
                <w:szCs w:val="20"/>
              </w:rPr>
            </w:pPr>
            <w:r w:rsidRPr="00A85AD1">
              <w:rPr>
                <w:rFonts w:eastAsia="Times New Roman"/>
                <w:sz w:val="20"/>
                <w:szCs w:val="20"/>
              </w:rPr>
              <w:t>A QSE.</w:t>
            </w:r>
          </w:p>
        </w:tc>
      </w:tr>
    </w:tbl>
    <w:p w14:paraId="796C11F2" w14:textId="77777777" w:rsidR="00A85AD1" w:rsidRPr="00A85AD1" w:rsidRDefault="00A85AD1" w:rsidP="00A85AD1">
      <w:pPr>
        <w:spacing w:before="240" w:after="240"/>
        <w:ind w:left="1440" w:hanging="720"/>
        <w:rPr>
          <w:rFonts w:eastAsia="Times New Roman"/>
          <w:iCs/>
          <w:szCs w:val="20"/>
        </w:rPr>
      </w:pPr>
      <w:r w:rsidRPr="00A85AD1">
        <w:rPr>
          <w:rFonts w:eastAsia="Times New Roman"/>
          <w:iCs/>
          <w:szCs w:val="20"/>
        </w:rPr>
        <w:t xml:space="preserve"> (c)         For Responsive Reserve (RRS):</w:t>
      </w:r>
    </w:p>
    <w:p w14:paraId="41F95F0F" w14:textId="77777777" w:rsidR="00A85AD1" w:rsidRPr="00A85AD1" w:rsidRDefault="00A85AD1" w:rsidP="00A85AD1">
      <w:pPr>
        <w:spacing w:before="240"/>
        <w:ind w:left="1440" w:hanging="720"/>
        <w:rPr>
          <w:rFonts w:eastAsia="Times New Roman"/>
          <w:szCs w:val="20"/>
        </w:rPr>
      </w:pPr>
      <w:r w:rsidRPr="00A85AD1">
        <w:rPr>
          <w:rFonts w:eastAsia="Times New Roman"/>
          <w:szCs w:val="20"/>
        </w:rPr>
        <w:t xml:space="preserve">LARTRRAMT </w:t>
      </w:r>
      <w:r w:rsidRPr="00A85AD1">
        <w:rPr>
          <w:rFonts w:eastAsia="Times New Roman"/>
          <w:i/>
          <w:szCs w:val="20"/>
          <w:vertAlign w:val="subscript"/>
        </w:rPr>
        <w:t>q</w:t>
      </w:r>
      <w:r w:rsidRPr="00A85AD1">
        <w:rPr>
          <w:rFonts w:eastAsia="Times New Roman"/>
          <w:szCs w:val="20"/>
        </w:rPr>
        <w:t xml:space="preserve"> =</w:t>
      </w:r>
      <w:r w:rsidRPr="00A85AD1">
        <w:rPr>
          <w:rFonts w:eastAsia="Times New Roman"/>
          <w:szCs w:val="20"/>
        </w:rPr>
        <w:tab/>
        <w:t>(-1)</w:t>
      </w:r>
      <w:r w:rsidRPr="00A85AD1">
        <w:rPr>
          <w:rFonts w:eastAsia="Times New Roman"/>
          <w:b/>
          <w:szCs w:val="20"/>
        </w:rPr>
        <w:t xml:space="preserve"> * (</w:t>
      </w:r>
      <w:r w:rsidRPr="00A85AD1">
        <w:rPr>
          <w:rFonts w:eastAsia="Times New Roman"/>
          <w:szCs w:val="20"/>
        </w:rPr>
        <w:t xml:space="preserve">RTRRIMBAMTTOT + RTRROAMTTOT + </w:t>
      </w:r>
    </w:p>
    <w:p w14:paraId="16C09CE4" w14:textId="77777777" w:rsidR="00A85AD1" w:rsidRPr="00A85AD1" w:rsidRDefault="00A85AD1" w:rsidP="00A85AD1">
      <w:pPr>
        <w:spacing w:after="240"/>
        <w:ind w:left="2160" w:firstLine="720"/>
        <w:rPr>
          <w:rFonts w:eastAsia="Times New Roman"/>
          <w:i/>
          <w:szCs w:val="20"/>
          <w:vertAlign w:val="subscript"/>
        </w:rPr>
      </w:pPr>
      <w:r w:rsidRPr="00A85AD1">
        <w:rPr>
          <w:rFonts w:eastAsia="Times New Roman"/>
          <w:szCs w:val="20"/>
        </w:rPr>
        <w:t xml:space="preserve">RTRRTOAMTTOT) * LRS </w:t>
      </w:r>
      <w:r w:rsidRPr="00A85AD1">
        <w:rPr>
          <w:rFonts w:eastAsia="Times New Roman"/>
          <w:i/>
          <w:szCs w:val="20"/>
          <w:vertAlign w:val="subscript"/>
        </w:rPr>
        <w:t>q</w:t>
      </w:r>
    </w:p>
    <w:p w14:paraId="764F9384" w14:textId="77777777" w:rsidR="00A85AD1" w:rsidRPr="00A85AD1" w:rsidRDefault="00A85AD1" w:rsidP="00A85AD1">
      <w:pPr>
        <w:spacing w:before="240"/>
        <w:ind w:left="1440" w:hanging="720"/>
        <w:rPr>
          <w:rFonts w:eastAsia="Times New Roman"/>
          <w:szCs w:val="20"/>
        </w:rPr>
      </w:pPr>
      <w:r w:rsidRPr="00A85AD1">
        <w:rPr>
          <w:rFonts w:eastAsia="Times New Roman"/>
          <w:szCs w:val="20"/>
        </w:rPr>
        <w:t>Where:</w:t>
      </w:r>
    </w:p>
    <w:p w14:paraId="65DB3419" w14:textId="77777777" w:rsidR="00A85AD1" w:rsidRPr="00A85AD1" w:rsidRDefault="00A85AD1" w:rsidP="00A85AD1">
      <w:pPr>
        <w:spacing w:after="240"/>
        <w:ind w:left="1440" w:hanging="720"/>
        <w:rPr>
          <w:rFonts w:eastAsia="Times New Roman"/>
          <w:szCs w:val="20"/>
        </w:rPr>
      </w:pPr>
      <w:r w:rsidRPr="00A85AD1">
        <w:rPr>
          <w:rFonts w:eastAsia="Times New Roman"/>
          <w:szCs w:val="20"/>
        </w:rPr>
        <w:t xml:space="preserve">RTRRIMBAMTTOT = </w:t>
      </w:r>
      <w:r w:rsidRPr="00A85AD1">
        <w:rPr>
          <w:rFonts w:eastAsia="Times New Roman"/>
          <w:noProof/>
          <w:szCs w:val="20"/>
        </w:rPr>
        <w:drawing>
          <wp:inline distT="0" distB="0" distL="0" distR="0" wp14:anchorId="2ECC24D5" wp14:editId="68ADCA61">
            <wp:extent cx="146685" cy="293370"/>
            <wp:effectExtent l="0" t="0" r="5715" b="0"/>
            <wp:docPr id="915918404" name="Picture 915918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2"/>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A85AD1">
        <w:rPr>
          <w:rFonts w:eastAsia="Times New Roman"/>
          <w:szCs w:val="20"/>
        </w:rPr>
        <w:t xml:space="preserve"> (RTRRIMBAMT </w:t>
      </w:r>
      <w:r w:rsidRPr="00A85AD1">
        <w:rPr>
          <w:rFonts w:eastAsia="Times New Roman"/>
          <w:i/>
          <w:szCs w:val="20"/>
          <w:vertAlign w:val="subscript"/>
        </w:rPr>
        <w:t>q</w:t>
      </w:r>
      <w:r w:rsidRPr="00A85AD1">
        <w:rPr>
          <w:rFonts w:eastAsia="Times New Roman"/>
          <w:szCs w:val="20"/>
        </w:rPr>
        <w:t>)</w:t>
      </w:r>
    </w:p>
    <w:p w14:paraId="256A9ABF" w14:textId="77777777" w:rsidR="00A85AD1" w:rsidRPr="00A85AD1" w:rsidRDefault="00A85AD1" w:rsidP="00A85AD1">
      <w:pPr>
        <w:spacing w:after="240"/>
        <w:ind w:left="1440" w:hanging="720"/>
        <w:rPr>
          <w:rFonts w:eastAsia="Times New Roman"/>
          <w:szCs w:val="20"/>
        </w:rPr>
      </w:pPr>
      <w:r w:rsidRPr="00A85AD1">
        <w:rPr>
          <w:rFonts w:eastAsia="Times New Roman"/>
          <w:szCs w:val="20"/>
        </w:rPr>
        <w:t xml:space="preserve">RTRROAMTTOT = </w:t>
      </w:r>
      <w:r w:rsidRPr="00A85AD1">
        <w:rPr>
          <w:rFonts w:eastAsia="Times New Roman"/>
          <w:noProof/>
          <w:szCs w:val="20"/>
        </w:rPr>
        <w:drawing>
          <wp:inline distT="0" distB="0" distL="0" distR="0" wp14:anchorId="6E39E49F" wp14:editId="3E048B7E">
            <wp:extent cx="146685" cy="293370"/>
            <wp:effectExtent l="0" t="0" r="5715" b="0"/>
            <wp:docPr id="1844790714" name="Picture 1844790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3"/>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A85AD1">
        <w:rPr>
          <w:rFonts w:eastAsia="Times New Roman"/>
          <w:szCs w:val="20"/>
        </w:rPr>
        <w:t xml:space="preserve"> (RTRROAMT </w:t>
      </w:r>
      <w:r w:rsidRPr="00A85AD1">
        <w:rPr>
          <w:rFonts w:eastAsia="Times New Roman"/>
          <w:i/>
          <w:szCs w:val="20"/>
          <w:vertAlign w:val="subscript"/>
        </w:rPr>
        <w:t>q</w:t>
      </w:r>
      <w:r w:rsidRPr="00A85AD1">
        <w:rPr>
          <w:rFonts w:eastAsia="Times New Roman"/>
          <w:szCs w:val="20"/>
        </w:rPr>
        <w:t>)</w:t>
      </w:r>
    </w:p>
    <w:p w14:paraId="05BF47F0" w14:textId="77777777" w:rsidR="00A85AD1" w:rsidRPr="00A85AD1" w:rsidRDefault="00A85AD1" w:rsidP="00A85AD1">
      <w:pPr>
        <w:spacing w:after="240"/>
        <w:ind w:left="1440" w:hanging="720"/>
        <w:rPr>
          <w:rFonts w:eastAsia="Times New Roman"/>
          <w:szCs w:val="20"/>
        </w:rPr>
      </w:pPr>
      <w:r w:rsidRPr="00A85AD1">
        <w:rPr>
          <w:rFonts w:eastAsia="Times New Roman"/>
          <w:szCs w:val="20"/>
        </w:rPr>
        <w:t xml:space="preserve">RTRRTOAMTTOT = </w:t>
      </w:r>
      <w:r w:rsidRPr="00A85AD1">
        <w:rPr>
          <w:rFonts w:eastAsia="Times New Roman"/>
          <w:noProof/>
          <w:szCs w:val="20"/>
        </w:rPr>
        <w:drawing>
          <wp:inline distT="0" distB="0" distL="0" distR="0" wp14:anchorId="4F68319F" wp14:editId="6B447A39">
            <wp:extent cx="146685" cy="293370"/>
            <wp:effectExtent l="0" t="0" r="5715" b="0"/>
            <wp:docPr id="1910368481" name="Picture 1910368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A85AD1">
        <w:rPr>
          <w:rFonts w:eastAsia="Times New Roman"/>
          <w:szCs w:val="20"/>
        </w:rPr>
        <w:t xml:space="preserve"> (RTRRTOAMT </w:t>
      </w:r>
      <w:r w:rsidRPr="00A85AD1">
        <w:rPr>
          <w:rFonts w:eastAsia="Times New Roman"/>
          <w:i/>
          <w:szCs w:val="20"/>
          <w:vertAlign w:val="subscript"/>
        </w:rPr>
        <w:t>q</w:t>
      </w:r>
      <w:r w:rsidRPr="00A85AD1">
        <w:rPr>
          <w:rFonts w:eastAsia="Times New Roman"/>
          <w:szCs w:val="20"/>
        </w:rPr>
        <w:t>)</w:t>
      </w:r>
    </w:p>
    <w:p w14:paraId="16377EA8" w14:textId="77777777" w:rsidR="00A85AD1" w:rsidRPr="00A85AD1" w:rsidRDefault="00A85AD1" w:rsidP="00A85AD1">
      <w:pPr>
        <w:rPr>
          <w:rFonts w:eastAsia="Times New Roman"/>
        </w:rPr>
      </w:pPr>
      <w:r w:rsidRPr="00A85AD1">
        <w:rPr>
          <w:rFonts w:eastAsia="Times New Roma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A85AD1" w:rsidRPr="00A85AD1" w14:paraId="2997B8C5" w14:textId="77777777" w:rsidTr="00D34EC1">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6A02BCE9" w14:textId="77777777" w:rsidR="00A85AD1" w:rsidRPr="00A85AD1" w:rsidRDefault="00A85AD1" w:rsidP="00A85AD1">
            <w:pPr>
              <w:spacing w:after="120"/>
              <w:rPr>
                <w:rFonts w:eastAsia="Times New Roman"/>
                <w:b/>
                <w:iCs/>
                <w:sz w:val="20"/>
                <w:szCs w:val="20"/>
              </w:rPr>
            </w:pPr>
            <w:r w:rsidRPr="00A85AD1">
              <w:rPr>
                <w:rFonts w:eastAsia="Times New Roman"/>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0616143C" w14:textId="77777777" w:rsidR="00A85AD1" w:rsidRPr="00A85AD1" w:rsidRDefault="00A85AD1" w:rsidP="00A85AD1">
            <w:pPr>
              <w:spacing w:after="120"/>
              <w:rPr>
                <w:rFonts w:eastAsia="Times New Roman"/>
                <w:b/>
                <w:iCs/>
                <w:sz w:val="20"/>
                <w:szCs w:val="20"/>
              </w:rPr>
            </w:pPr>
            <w:r w:rsidRPr="00A85AD1">
              <w:rPr>
                <w:rFonts w:eastAsia="Times New Roman"/>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1812F041" w14:textId="77777777" w:rsidR="00A85AD1" w:rsidRPr="00A85AD1" w:rsidRDefault="00A85AD1" w:rsidP="00A85AD1">
            <w:pPr>
              <w:spacing w:after="120"/>
              <w:rPr>
                <w:rFonts w:eastAsia="Times New Roman"/>
                <w:b/>
                <w:iCs/>
                <w:sz w:val="20"/>
                <w:szCs w:val="20"/>
              </w:rPr>
            </w:pPr>
            <w:r w:rsidRPr="00A85AD1">
              <w:rPr>
                <w:rFonts w:eastAsia="Times New Roman"/>
                <w:b/>
                <w:iCs/>
                <w:sz w:val="20"/>
                <w:szCs w:val="20"/>
              </w:rPr>
              <w:t>Description</w:t>
            </w:r>
          </w:p>
        </w:tc>
      </w:tr>
      <w:tr w:rsidR="00A85AD1" w:rsidRPr="00A85AD1" w14:paraId="1BD8EC15"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3C981829" w14:textId="77777777" w:rsidR="00A85AD1" w:rsidRPr="00A85AD1" w:rsidRDefault="00A85AD1" w:rsidP="00A85AD1">
            <w:pPr>
              <w:spacing w:after="60"/>
              <w:rPr>
                <w:rFonts w:eastAsia="Times New Roman"/>
                <w:sz w:val="20"/>
                <w:szCs w:val="20"/>
              </w:rPr>
            </w:pPr>
            <w:r w:rsidRPr="00A85AD1">
              <w:rPr>
                <w:rFonts w:eastAsia="Times New Roman"/>
                <w:sz w:val="20"/>
                <w:szCs w:val="20"/>
              </w:rPr>
              <w:t xml:space="preserve">LARTRRAMT </w:t>
            </w:r>
            <w:r w:rsidRPr="00A85AD1">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1E3B862"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8255921" w14:textId="77777777" w:rsidR="00A85AD1" w:rsidRPr="00A85AD1" w:rsidRDefault="00A85AD1" w:rsidP="00A85AD1">
            <w:pPr>
              <w:spacing w:after="60"/>
              <w:rPr>
                <w:rFonts w:eastAsia="Times New Roman"/>
                <w:i/>
                <w:sz w:val="20"/>
                <w:szCs w:val="20"/>
              </w:rPr>
            </w:pPr>
            <w:r w:rsidRPr="00A85AD1">
              <w:rPr>
                <w:rFonts w:eastAsia="Times New Roman"/>
                <w:i/>
                <w:sz w:val="20"/>
                <w:szCs w:val="20"/>
              </w:rPr>
              <w:t>Load-Allocated Real-Time Responsive Reserve Amount for the QSE</w:t>
            </w:r>
            <w:r w:rsidRPr="00A85AD1">
              <w:rPr>
                <w:rFonts w:eastAsia="Times New Roman"/>
                <w:sz w:val="20"/>
                <w:szCs w:val="20"/>
              </w:rPr>
              <w:t xml:space="preserve"> </w:t>
            </w:r>
            <w:r w:rsidRPr="00A85AD1">
              <w:rPr>
                <w:rFonts w:eastAsia="Times New Roman"/>
                <w:sz w:val="20"/>
                <w:szCs w:val="20"/>
              </w:rPr>
              <w:sym w:font="Symbol" w:char="F0BE"/>
            </w:r>
            <w:r w:rsidRPr="00A85AD1">
              <w:rPr>
                <w:rFonts w:eastAsia="Times New Roman"/>
                <w:sz w:val="20"/>
                <w:szCs w:val="20"/>
              </w:rPr>
              <w:t xml:space="preserve"> The QSE’s share of the total Real-Time RRS amount for the 15-minute Settlement Interval.</w:t>
            </w:r>
          </w:p>
        </w:tc>
      </w:tr>
      <w:tr w:rsidR="00A85AD1" w:rsidRPr="00A85AD1" w14:paraId="630003DF"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6BE591BB" w14:textId="77777777" w:rsidR="00A85AD1" w:rsidRPr="00A85AD1" w:rsidRDefault="00A85AD1" w:rsidP="00A85AD1">
            <w:pPr>
              <w:spacing w:after="60"/>
              <w:rPr>
                <w:rFonts w:eastAsia="Times New Roman"/>
                <w:sz w:val="20"/>
                <w:szCs w:val="20"/>
              </w:rPr>
            </w:pPr>
            <w:r w:rsidRPr="00A85AD1">
              <w:rPr>
                <w:rFonts w:eastAsia="Times New Roman"/>
                <w:sz w:val="20"/>
                <w:szCs w:val="20"/>
              </w:rPr>
              <w:t xml:space="preserve">RTRRIMBAMT </w:t>
            </w:r>
            <w:r w:rsidRPr="00A85AD1">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114A44C"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FEFF111" w14:textId="77777777" w:rsidR="00A85AD1" w:rsidRPr="00A85AD1" w:rsidRDefault="00A85AD1" w:rsidP="00A85AD1">
            <w:pPr>
              <w:spacing w:after="60"/>
              <w:rPr>
                <w:rFonts w:eastAsia="Times New Roman"/>
                <w:i/>
                <w:sz w:val="20"/>
                <w:szCs w:val="20"/>
              </w:rPr>
            </w:pPr>
            <w:r w:rsidRPr="00A85AD1">
              <w:rPr>
                <w:rFonts w:eastAsia="Times New Roman"/>
                <w:i/>
                <w:sz w:val="20"/>
                <w:szCs w:val="20"/>
              </w:rPr>
              <w:t xml:space="preserve">Real-Time Responsive Reserve Imbalance Amount for the QSE - </w:t>
            </w:r>
            <w:r w:rsidRPr="00A85AD1">
              <w:rPr>
                <w:rFonts w:eastAsia="Times New Roman"/>
                <w:sz w:val="20"/>
                <w:szCs w:val="20"/>
              </w:rPr>
              <w:t xml:space="preserve">The total payment or charge to QSE </w:t>
            </w:r>
            <w:r w:rsidRPr="00A85AD1">
              <w:rPr>
                <w:rFonts w:eastAsia="Times New Roman"/>
                <w:i/>
                <w:sz w:val="20"/>
                <w:szCs w:val="20"/>
              </w:rPr>
              <w:t>q</w:t>
            </w:r>
            <w:r w:rsidRPr="00A85AD1">
              <w:rPr>
                <w:rFonts w:eastAsia="Times New Roman"/>
                <w:sz w:val="20"/>
                <w:szCs w:val="20"/>
              </w:rPr>
              <w:t xml:space="preserve"> for the Real-Time RRS imbalance for each 15-minute Settlement Interval.</w:t>
            </w:r>
          </w:p>
        </w:tc>
      </w:tr>
      <w:tr w:rsidR="00A85AD1" w:rsidRPr="00A85AD1" w14:paraId="03ED9AFE"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12A17508" w14:textId="77777777" w:rsidR="00A85AD1" w:rsidRPr="00A85AD1" w:rsidRDefault="00A85AD1" w:rsidP="00A85AD1">
            <w:pPr>
              <w:spacing w:after="60"/>
              <w:rPr>
                <w:rFonts w:eastAsia="Times New Roman"/>
                <w:sz w:val="20"/>
                <w:szCs w:val="20"/>
              </w:rPr>
            </w:pPr>
            <w:r w:rsidRPr="00A85AD1">
              <w:rPr>
                <w:rFonts w:eastAsia="Times New Roman"/>
                <w:sz w:val="20"/>
                <w:szCs w:val="20"/>
              </w:rPr>
              <w:t xml:space="preserve">RTRROAMT </w:t>
            </w:r>
            <w:r w:rsidRPr="00A85AD1">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713606A"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D66984E" w14:textId="77777777" w:rsidR="00A85AD1" w:rsidRPr="00A85AD1" w:rsidRDefault="00A85AD1" w:rsidP="00A85AD1">
            <w:pPr>
              <w:spacing w:after="60"/>
              <w:rPr>
                <w:rFonts w:eastAsia="Times New Roman"/>
                <w:i/>
                <w:sz w:val="20"/>
                <w:szCs w:val="20"/>
              </w:rPr>
            </w:pPr>
            <w:r w:rsidRPr="00A85AD1">
              <w:rPr>
                <w:rFonts w:eastAsia="Times New Roman"/>
                <w:i/>
                <w:sz w:val="20"/>
                <w:szCs w:val="20"/>
              </w:rPr>
              <w:t>Real-Time Responsive Reserve Only Amount for the QSE</w:t>
            </w:r>
            <w:r w:rsidRPr="00A85AD1">
              <w:rPr>
                <w:rFonts w:eastAsia="Times New Roman"/>
                <w:sz w:val="20"/>
                <w:szCs w:val="20"/>
              </w:rPr>
              <w:t xml:space="preserve">— The total charge to QSE </w:t>
            </w:r>
            <w:r w:rsidRPr="00A85AD1">
              <w:rPr>
                <w:rFonts w:eastAsia="Times New Roman"/>
                <w:i/>
                <w:sz w:val="20"/>
                <w:szCs w:val="20"/>
              </w:rPr>
              <w:t>q</w:t>
            </w:r>
            <w:r w:rsidRPr="00A85AD1">
              <w:rPr>
                <w:rFonts w:eastAsia="Times New Roman"/>
                <w:sz w:val="20"/>
                <w:szCs w:val="20"/>
              </w:rPr>
              <w:t xml:space="preserve"> in Real-Time for RRS only awards for each 15-minute Settlement Interval.</w:t>
            </w:r>
          </w:p>
        </w:tc>
      </w:tr>
      <w:tr w:rsidR="00A85AD1" w:rsidRPr="00A85AD1" w14:paraId="0817F275"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4D5FADA8" w14:textId="77777777" w:rsidR="00A85AD1" w:rsidRPr="00A85AD1" w:rsidRDefault="00A85AD1" w:rsidP="00A85AD1">
            <w:pPr>
              <w:spacing w:after="60"/>
              <w:rPr>
                <w:rFonts w:eastAsia="Times New Roman"/>
                <w:sz w:val="20"/>
                <w:szCs w:val="20"/>
              </w:rPr>
            </w:pPr>
            <w:r w:rsidRPr="00A85AD1">
              <w:rPr>
                <w:rFonts w:eastAsia="Times New Roman"/>
                <w:sz w:val="20"/>
                <w:szCs w:val="20"/>
              </w:rPr>
              <w:lastRenderedPageBreak/>
              <w:t>RTRRIMBAMTTOT</w:t>
            </w:r>
          </w:p>
        </w:tc>
        <w:tc>
          <w:tcPr>
            <w:tcW w:w="675" w:type="pct"/>
            <w:tcBorders>
              <w:top w:val="single" w:sz="4" w:space="0" w:color="auto"/>
              <w:left w:val="single" w:sz="4" w:space="0" w:color="auto"/>
              <w:bottom w:val="single" w:sz="4" w:space="0" w:color="auto"/>
              <w:right w:val="single" w:sz="4" w:space="0" w:color="auto"/>
            </w:tcBorders>
            <w:hideMark/>
          </w:tcPr>
          <w:p w14:paraId="6A95E663"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3B4546F" w14:textId="77777777" w:rsidR="00A85AD1" w:rsidRPr="00A85AD1" w:rsidRDefault="00A85AD1" w:rsidP="00A85AD1">
            <w:pPr>
              <w:spacing w:after="60"/>
              <w:rPr>
                <w:rFonts w:eastAsia="Times New Roman"/>
                <w:i/>
                <w:sz w:val="20"/>
                <w:szCs w:val="20"/>
              </w:rPr>
            </w:pPr>
            <w:r w:rsidRPr="00A85AD1">
              <w:rPr>
                <w:rFonts w:eastAsia="Times New Roman"/>
                <w:i/>
                <w:sz w:val="20"/>
                <w:szCs w:val="20"/>
              </w:rPr>
              <w:t xml:space="preserve">Real-Time Responsive Reserve Imbalance Market Total Amount - </w:t>
            </w:r>
            <w:r w:rsidRPr="00A85AD1">
              <w:rPr>
                <w:rFonts w:eastAsia="Times New Roman"/>
                <w:sz w:val="20"/>
                <w:szCs w:val="20"/>
              </w:rPr>
              <w:t>The total payment or charge to all QSEs for the Real-Time RRS imbalance for each 15-minute Settlement Interval.</w:t>
            </w:r>
          </w:p>
        </w:tc>
      </w:tr>
      <w:tr w:rsidR="00A85AD1" w:rsidRPr="00A85AD1" w14:paraId="31436276"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19BD1499" w14:textId="77777777" w:rsidR="00A85AD1" w:rsidRPr="00A85AD1" w:rsidRDefault="00A85AD1" w:rsidP="00A85AD1">
            <w:pPr>
              <w:spacing w:after="60"/>
              <w:rPr>
                <w:rFonts w:eastAsia="Times New Roman"/>
                <w:sz w:val="20"/>
                <w:szCs w:val="20"/>
              </w:rPr>
            </w:pPr>
            <w:r w:rsidRPr="00A85AD1">
              <w:rPr>
                <w:rFonts w:eastAsia="Times New Roman"/>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05CBFDDD"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DD6B750" w14:textId="77777777" w:rsidR="00A85AD1" w:rsidRPr="00A85AD1" w:rsidRDefault="00A85AD1" w:rsidP="00A85AD1">
            <w:pPr>
              <w:spacing w:after="60"/>
              <w:rPr>
                <w:rFonts w:eastAsia="Times New Roman"/>
                <w:i/>
                <w:sz w:val="20"/>
                <w:szCs w:val="20"/>
              </w:rPr>
            </w:pPr>
            <w:r w:rsidRPr="00A85AD1">
              <w:rPr>
                <w:rFonts w:eastAsia="Times New Roman"/>
                <w:i/>
                <w:sz w:val="20"/>
                <w:szCs w:val="20"/>
              </w:rPr>
              <w:t xml:space="preserve">Real-Time Responsive Reserve Only Market Total Amount - </w:t>
            </w:r>
            <w:r w:rsidRPr="00A85AD1">
              <w:rPr>
                <w:rFonts w:eastAsia="Times New Roman"/>
                <w:sz w:val="20"/>
                <w:szCs w:val="20"/>
              </w:rPr>
              <w:t>The total charge to all QSEs in Real-Time for RRS only awards for each 15-minute Settlement Interval.</w:t>
            </w:r>
          </w:p>
        </w:tc>
      </w:tr>
      <w:tr w:rsidR="00A85AD1" w:rsidRPr="00A85AD1" w14:paraId="7F781555"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01252003" w14:textId="77777777" w:rsidR="00A85AD1" w:rsidRPr="00A85AD1" w:rsidRDefault="00A85AD1" w:rsidP="00A85AD1">
            <w:pPr>
              <w:spacing w:after="60"/>
              <w:rPr>
                <w:rFonts w:eastAsia="Times New Roman"/>
                <w:sz w:val="20"/>
                <w:szCs w:val="20"/>
              </w:rPr>
            </w:pPr>
            <w:r w:rsidRPr="00A85AD1">
              <w:rPr>
                <w:rFonts w:eastAsia="Times New Roman"/>
                <w:sz w:val="20"/>
                <w:szCs w:val="20"/>
              </w:rPr>
              <w:t xml:space="preserve">RTRRTOAMT </w:t>
            </w:r>
            <w:r w:rsidRPr="00A85AD1">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849D016"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2C089ED" w14:textId="77777777" w:rsidR="00A85AD1" w:rsidRPr="00A85AD1" w:rsidRDefault="00A85AD1" w:rsidP="00A85AD1">
            <w:pPr>
              <w:spacing w:after="60"/>
              <w:rPr>
                <w:rFonts w:eastAsia="Times New Roman"/>
                <w:i/>
                <w:sz w:val="20"/>
                <w:szCs w:val="20"/>
              </w:rPr>
            </w:pPr>
            <w:r w:rsidRPr="00A85AD1">
              <w:rPr>
                <w:rFonts w:eastAsia="Times New Roman"/>
                <w:i/>
                <w:sz w:val="20"/>
                <w:szCs w:val="20"/>
              </w:rPr>
              <w:t>Real-Time Responsive Reserve Trade Overage Amount for the QSE</w:t>
            </w:r>
            <w:r w:rsidRPr="00A85AD1">
              <w:rPr>
                <w:rFonts w:eastAsia="Times New Roman"/>
                <w:sz w:val="20"/>
                <w:szCs w:val="20"/>
              </w:rPr>
              <w:t xml:space="preserve">— The total charge to QSE </w:t>
            </w:r>
            <w:r w:rsidRPr="00A85AD1">
              <w:rPr>
                <w:rFonts w:eastAsia="Times New Roman"/>
                <w:i/>
                <w:sz w:val="20"/>
                <w:szCs w:val="20"/>
              </w:rPr>
              <w:t>q</w:t>
            </w:r>
            <w:r w:rsidRPr="00A85AD1">
              <w:rPr>
                <w:rFonts w:eastAsia="Times New Roman"/>
                <w:sz w:val="20"/>
                <w:szCs w:val="20"/>
              </w:rPr>
              <w:t xml:space="preserve"> in Real-Time for RRS trade overages for each 15-minute Settlement Interval.</w:t>
            </w:r>
          </w:p>
        </w:tc>
      </w:tr>
      <w:tr w:rsidR="00A85AD1" w:rsidRPr="00A85AD1" w14:paraId="4FD851FF"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3CD76A55" w14:textId="77777777" w:rsidR="00A85AD1" w:rsidRPr="00A85AD1" w:rsidRDefault="00A85AD1" w:rsidP="00A85AD1">
            <w:pPr>
              <w:spacing w:after="60"/>
              <w:rPr>
                <w:rFonts w:eastAsia="Times New Roman"/>
                <w:sz w:val="20"/>
                <w:szCs w:val="20"/>
              </w:rPr>
            </w:pPr>
            <w:r w:rsidRPr="00A85AD1">
              <w:rPr>
                <w:rFonts w:eastAsia="Times New Roman"/>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2F171845"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40ADD4B" w14:textId="77777777" w:rsidR="00A85AD1" w:rsidRPr="00A85AD1" w:rsidRDefault="00A85AD1" w:rsidP="00A85AD1">
            <w:pPr>
              <w:spacing w:after="60"/>
              <w:rPr>
                <w:rFonts w:eastAsia="Times New Roman"/>
                <w:i/>
                <w:sz w:val="20"/>
                <w:szCs w:val="20"/>
              </w:rPr>
            </w:pPr>
            <w:r w:rsidRPr="00A85AD1">
              <w:rPr>
                <w:rFonts w:eastAsia="Times New Roman"/>
                <w:i/>
                <w:sz w:val="20"/>
                <w:szCs w:val="20"/>
              </w:rPr>
              <w:t xml:space="preserve">Real-Time Responsive Reserve Trade Overage Total Amount </w:t>
            </w:r>
            <w:r w:rsidRPr="00A85AD1">
              <w:rPr>
                <w:rFonts w:eastAsia="Times New Roman"/>
                <w:sz w:val="20"/>
                <w:szCs w:val="20"/>
              </w:rPr>
              <w:t>— The total charge to all QSEs for Real-Time RRS trade overages for each 15-minute Settlement Interval.</w:t>
            </w:r>
          </w:p>
        </w:tc>
      </w:tr>
      <w:tr w:rsidR="00A85AD1" w:rsidRPr="00A85AD1" w14:paraId="1E45714A"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38CE95FA" w14:textId="77777777" w:rsidR="00A85AD1" w:rsidRPr="00A85AD1" w:rsidRDefault="00A85AD1" w:rsidP="00A85AD1">
            <w:pPr>
              <w:spacing w:after="60"/>
              <w:rPr>
                <w:rFonts w:eastAsia="Times New Roman"/>
                <w:sz w:val="20"/>
                <w:szCs w:val="20"/>
              </w:rPr>
            </w:pPr>
            <w:r w:rsidRPr="00A85AD1">
              <w:rPr>
                <w:rFonts w:eastAsia="Times New Roman"/>
                <w:sz w:val="20"/>
                <w:szCs w:val="20"/>
              </w:rPr>
              <w:t>LRS</w:t>
            </w:r>
            <w:r w:rsidRPr="00A85AD1">
              <w:rPr>
                <w:rFonts w:eastAsia="Times New Roman"/>
                <w:sz w:val="20"/>
                <w:szCs w:val="20"/>
                <w:vertAlign w:val="subscript"/>
              </w:rPr>
              <w:t xml:space="preserve"> </w:t>
            </w:r>
            <w:r w:rsidRPr="00A85AD1">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85C78B3" w14:textId="77777777" w:rsidR="00A85AD1" w:rsidRPr="00A85AD1" w:rsidRDefault="00A85AD1" w:rsidP="00A85AD1">
            <w:pPr>
              <w:spacing w:after="60"/>
              <w:rPr>
                <w:rFonts w:eastAsia="Times New Roman"/>
                <w:sz w:val="20"/>
                <w:szCs w:val="20"/>
              </w:rPr>
            </w:pPr>
            <w:r w:rsidRPr="00A85AD1">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E8F65E9" w14:textId="77777777" w:rsidR="00A85AD1" w:rsidRPr="00A85AD1" w:rsidRDefault="00A85AD1" w:rsidP="00A85AD1">
            <w:pPr>
              <w:spacing w:after="60"/>
              <w:rPr>
                <w:rFonts w:eastAsia="Times New Roman"/>
                <w:i/>
                <w:sz w:val="20"/>
                <w:szCs w:val="20"/>
              </w:rPr>
            </w:pPr>
            <w:r w:rsidRPr="00A85AD1">
              <w:rPr>
                <w:rFonts w:eastAsia="Times New Roman"/>
                <w:i/>
                <w:sz w:val="20"/>
                <w:szCs w:val="20"/>
              </w:rPr>
              <w:t>Load Ratio Share per QSE</w:t>
            </w:r>
            <w:r w:rsidRPr="00A85AD1">
              <w:rPr>
                <w:rFonts w:eastAsia="Times New Roman"/>
                <w:sz w:val="20"/>
                <w:szCs w:val="20"/>
              </w:rPr>
              <w:t xml:space="preserve">—The LRS as defined in Section 6.6.2.2 for QSE </w:t>
            </w:r>
            <w:r w:rsidRPr="00A85AD1">
              <w:rPr>
                <w:rFonts w:eastAsia="Times New Roman"/>
                <w:i/>
                <w:sz w:val="20"/>
                <w:szCs w:val="20"/>
              </w:rPr>
              <w:t>q</w:t>
            </w:r>
            <w:r w:rsidRPr="00A85AD1">
              <w:rPr>
                <w:rFonts w:eastAsia="Times New Roman"/>
                <w:sz w:val="20"/>
                <w:szCs w:val="20"/>
              </w:rPr>
              <w:t xml:space="preserve"> for the 15-minute Settlement Interval.</w:t>
            </w:r>
          </w:p>
        </w:tc>
      </w:tr>
      <w:tr w:rsidR="00A85AD1" w:rsidRPr="00A85AD1" w14:paraId="639F0044"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6917EEF5" w14:textId="77777777" w:rsidR="00A85AD1" w:rsidRPr="00A85AD1" w:rsidRDefault="00A85AD1" w:rsidP="00A85AD1">
            <w:pPr>
              <w:spacing w:after="60"/>
              <w:rPr>
                <w:rFonts w:eastAsia="Times New Roman"/>
                <w:sz w:val="20"/>
                <w:szCs w:val="20"/>
              </w:rPr>
            </w:pPr>
            <w:r w:rsidRPr="00A85AD1">
              <w:rPr>
                <w:rFonts w:eastAsia="Times New Roman"/>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56372D5B" w14:textId="77777777" w:rsidR="00A85AD1" w:rsidRPr="00A85AD1" w:rsidRDefault="00A85AD1" w:rsidP="00A85AD1">
            <w:pPr>
              <w:spacing w:after="60"/>
              <w:rPr>
                <w:rFonts w:eastAsia="Times New Roman"/>
                <w:sz w:val="20"/>
                <w:szCs w:val="20"/>
              </w:rPr>
            </w:pPr>
            <w:r w:rsidRPr="00A85AD1">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1DD3DBAB" w14:textId="77777777" w:rsidR="00A85AD1" w:rsidRPr="00A85AD1" w:rsidRDefault="00A85AD1" w:rsidP="00A85AD1">
            <w:pPr>
              <w:spacing w:after="60"/>
              <w:rPr>
                <w:rFonts w:eastAsia="Times New Roman"/>
                <w:i/>
                <w:sz w:val="20"/>
                <w:szCs w:val="20"/>
              </w:rPr>
            </w:pPr>
            <w:r w:rsidRPr="00A85AD1">
              <w:rPr>
                <w:rFonts w:eastAsia="Times New Roman"/>
                <w:sz w:val="20"/>
                <w:szCs w:val="20"/>
              </w:rPr>
              <w:t>A QSE.</w:t>
            </w:r>
          </w:p>
        </w:tc>
      </w:tr>
    </w:tbl>
    <w:p w14:paraId="65DA260A" w14:textId="77777777" w:rsidR="00A85AD1" w:rsidRPr="00A85AD1" w:rsidRDefault="00A85AD1" w:rsidP="00A85AD1">
      <w:pPr>
        <w:spacing w:before="240" w:after="240"/>
        <w:ind w:left="1440" w:hanging="720"/>
        <w:rPr>
          <w:rFonts w:eastAsia="Times New Roman"/>
          <w:iCs/>
          <w:szCs w:val="20"/>
        </w:rPr>
      </w:pPr>
      <w:r w:rsidRPr="00A85AD1">
        <w:rPr>
          <w:rFonts w:eastAsia="Times New Roman"/>
          <w:iCs/>
          <w:szCs w:val="20"/>
        </w:rPr>
        <w:t>(d)         For Non-Spin:</w:t>
      </w:r>
    </w:p>
    <w:p w14:paraId="7CF238B4" w14:textId="77777777" w:rsidR="00A85AD1" w:rsidRPr="00A85AD1" w:rsidRDefault="00A85AD1" w:rsidP="00A85AD1">
      <w:pPr>
        <w:spacing w:before="240"/>
        <w:ind w:left="1440" w:hanging="720"/>
        <w:rPr>
          <w:rFonts w:eastAsia="Times New Roman"/>
          <w:iCs/>
          <w:szCs w:val="20"/>
        </w:rPr>
      </w:pPr>
      <w:r w:rsidRPr="00A85AD1">
        <w:rPr>
          <w:rFonts w:eastAsia="Times New Roman"/>
          <w:iCs/>
          <w:szCs w:val="20"/>
        </w:rPr>
        <w:t xml:space="preserve">LARTNSAMT </w:t>
      </w:r>
      <w:r w:rsidRPr="00A85AD1">
        <w:rPr>
          <w:rFonts w:eastAsia="Times New Roman"/>
          <w:i/>
          <w:iCs/>
          <w:szCs w:val="20"/>
          <w:vertAlign w:val="subscript"/>
        </w:rPr>
        <w:t>q</w:t>
      </w:r>
      <w:r w:rsidRPr="00A85AD1">
        <w:rPr>
          <w:rFonts w:eastAsia="Times New Roman"/>
          <w:iCs/>
          <w:szCs w:val="20"/>
        </w:rPr>
        <w:t xml:space="preserve"> =</w:t>
      </w:r>
      <w:r w:rsidRPr="00A85AD1">
        <w:rPr>
          <w:rFonts w:eastAsia="Times New Roman"/>
          <w:iCs/>
          <w:szCs w:val="20"/>
        </w:rPr>
        <w:tab/>
        <w:t xml:space="preserve">(-1) * (RTNSIMBAMTTOT + RTNSOAMTTOT + </w:t>
      </w:r>
    </w:p>
    <w:p w14:paraId="737640E2" w14:textId="77777777" w:rsidR="00A85AD1" w:rsidRPr="00A85AD1" w:rsidRDefault="00A85AD1" w:rsidP="00A85AD1">
      <w:pPr>
        <w:spacing w:after="240"/>
        <w:ind w:left="2160" w:firstLine="720"/>
        <w:rPr>
          <w:rFonts w:eastAsia="Times New Roman"/>
          <w:iCs/>
          <w:szCs w:val="20"/>
        </w:rPr>
      </w:pPr>
      <w:r w:rsidRPr="00A85AD1">
        <w:rPr>
          <w:rFonts w:eastAsia="Times New Roman"/>
          <w:iCs/>
          <w:szCs w:val="20"/>
        </w:rPr>
        <w:t xml:space="preserve">RTNSTOAMTTOT) * LRS </w:t>
      </w:r>
      <w:r w:rsidRPr="00A85AD1">
        <w:rPr>
          <w:rFonts w:eastAsia="Times New Roman"/>
          <w:i/>
          <w:iCs/>
          <w:szCs w:val="20"/>
          <w:vertAlign w:val="subscript"/>
        </w:rPr>
        <w:t>q</w:t>
      </w:r>
    </w:p>
    <w:p w14:paraId="1AA402BC" w14:textId="77777777" w:rsidR="00A85AD1" w:rsidRPr="00A85AD1" w:rsidRDefault="00A85AD1" w:rsidP="00A85AD1">
      <w:pPr>
        <w:spacing w:after="240"/>
        <w:ind w:left="1440" w:hanging="720"/>
        <w:rPr>
          <w:rFonts w:eastAsia="Times New Roman"/>
          <w:iCs/>
          <w:szCs w:val="20"/>
        </w:rPr>
      </w:pPr>
      <w:r w:rsidRPr="00A85AD1">
        <w:rPr>
          <w:rFonts w:eastAsia="Times New Roman"/>
          <w:iCs/>
          <w:szCs w:val="20"/>
        </w:rPr>
        <w:t>Where:</w:t>
      </w:r>
    </w:p>
    <w:p w14:paraId="210997AD" w14:textId="77777777" w:rsidR="00A85AD1" w:rsidRPr="00A85AD1" w:rsidRDefault="00A85AD1" w:rsidP="00A85AD1">
      <w:pPr>
        <w:spacing w:after="240"/>
        <w:ind w:left="1440" w:hanging="720"/>
        <w:rPr>
          <w:rFonts w:eastAsia="Times New Roman"/>
          <w:iCs/>
          <w:szCs w:val="20"/>
        </w:rPr>
      </w:pPr>
      <w:r w:rsidRPr="00A85AD1">
        <w:rPr>
          <w:rFonts w:eastAsia="Times New Roman"/>
          <w:iCs/>
          <w:szCs w:val="20"/>
        </w:rPr>
        <w:t xml:space="preserve">RTNSIMBAMTTOT = </w:t>
      </w:r>
      <w:r w:rsidRPr="00A85AD1">
        <w:rPr>
          <w:rFonts w:eastAsia="Times New Roman"/>
          <w:iCs/>
          <w:noProof/>
          <w:szCs w:val="20"/>
        </w:rPr>
        <w:drawing>
          <wp:inline distT="0" distB="0" distL="0" distR="0" wp14:anchorId="3D11D844" wp14:editId="70A27068">
            <wp:extent cx="146685" cy="293370"/>
            <wp:effectExtent l="0" t="0" r="5715" b="0"/>
            <wp:docPr id="1049833463" name="Picture 1049833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A85AD1">
        <w:rPr>
          <w:rFonts w:eastAsia="Times New Roman"/>
          <w:iCs/>
          <w:szCs w:val="20"/>
        </w:rPr>
        <w:t xml:space="preserve"> (RTNSIMBAMT </w:t>
      </w:r>
      <w:r w:rsidRPr="00A85AD1">
        <w:rPr>
          <w:rFonts w:eastAsia="Times New Roman"/>
          <w:i/>
          <w:iCs/>
          <w:szCs w:val="20"/>
          <w:vertAlign w:val="subscript"/>
        </w:rPr>
        <w:t>q</w:t>
      </w:r>
      <w:r w:rsidRPr="00A85AD1">
        <w:rPr>
          <w:rFonts w:eastAsia="Times New Roman"/>
          <w:iCs/>
          <w:szCs w:val="20"/>
        </w:rPr>
        <w:t>)</w:t>
      </w:r>
    </w:p>
    <w:p w14:paraId="080C963A" w14:textId="77777777" w:rsidR="00A85AD1" w:rsidRPr="00A85AD1" w:rsidRDefault="00A85AD1" w:rsidP="00A85AD1">
      <w:pPr>
        <w:spacing w:after="240"/>
        <w:ind w:left="1440" w:hanging="720"/>
        <w:rPr>
          <w:rFonts w:eastAsia="Times New Roman"/>
          <w:iCs/>
          <w:szCs w:val="20"/>
        </w:rPr>
      </w:pPr>
      <w:r w:rsidRPr="00A85AD1">
        <w:rPr>
          <w:rFonts w:eastAsia="Times New Roman"/>
          <w:iCs/>
          <w:szCs w:val="20"/>
        </w:rPr>
        <w:t xml:space="preserve">RTNSOAMTTOT = </w:t>
      </w:r>
      <w:r w:rsidRPr="00A85AD1">
        <w:rPr>
          <w:rFonts w:eastAsia="Times New Roman"/>
          <w:iCs/>
          <w:noProof/>
          <w:szCs w:val="20"/>
        </w:rPr>
        <w:drawing>
          <wp:inline distT="0" distB="0" distL="0" distR="0" wp14:anchorId="22BF3F78" wp14:editId="1DF29179">
            <wp:extent cx="146685" cy="293370"/>
            <wp:effectExtent l="0" t="0" r="5715" b="0"/>
            <wp:docPr id="1620414995" name="Picture 1620414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A85AD1">
        <w:rPr>
          <w:rFonts w:eastAsia="Times New Roman"/>
          <w:iCs/>
          <w:szCs w:val="20"/>
        </w:rPr>
        <w:t xml:space="preserve"> (RTNSOAMT </w:t>
      </w:r>
      <w:r w:rsidRPr="00A85AD1">
        <w:rPr>
          <w:rFonts w:eastAsia="Times New Roman"/>
          <w:i/>
          <w:iCs/>
          <w:szCs w:val="20"/>
          <w:vertAlign w:val="subscript"/>
        </w:rPr>
        <w:t>q</w:t>
      </w:r>
      <w:r w:rsidRPr="00A85AD1">
        <w:rPr>
          <w:rFonts w:eastAsia="Times New Roman"/>
          <w:iCs/>
          <w:szCs w:val="20"/>
        </w:rPr>
        <w:t>)</w:t>
      </w:r>
    </w:p>
    <w:p w14:paraId="65EBE265" w14:textId="77777777" w:rsidR="00A85AD1" w:rsidRPr="00A85AD1" w:rsidRDefault="00A85AD1" w:rsidP="00A85AD1">
      <w:pPr>
        <w:spacing w:after="240"/>
        <w:ind w:left="1440" w:hanging="720"/>
        <w:rPr>
          <w:rFonts w:eastAsia="Times New Roman"/>
          <w:iCs/>
          <w:szCs w:val="20"/>
        </w:rPr>
      </w:pPr>
      <w:r w:rsidRPr="00A85AD1">
        <w:rPr>
          <w:rFonts w:eastAsia="Times New Roman"/>
          <w:iCs/>
          <w:szCs w:val="20"/>
        </w:rPr>
        <w:t xml:space="preserve">RTNSTOAMTTOT = </w:t>
      </w:r>
      <w:r w:rsidRPr="00A85AD1">
        <w:rPr>
          <w:rFonts w:eastAsia="Times New Roman"/>
          <w:iCs/>
          <w:noProof/>
          <w:szCs w:val="20"/>
        </w:rPr>
        <w:drawing>
          <wp:inline distT="0" distB="0" distL="0" distR="0" wp14:anchorId="7DC38F3E" wp14:editId="525B37E1">
            <wp:extent cx="146685" cy="293370"/>
            <wp:effectExtent l="0" t="0" r="5715" b="0"/>
            <wp:docPr id="1651913802" name="Picture 1651913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7"/>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A85AD1">
        <w:rPr>
          <w:rFonts w:eastAsia="Times New Roman"/>
          <w:iCs/>
          <w:szCs w:val="20"/>
        </w:rPr>
        <w:t xml:space="preserve"> (RTNSTOAMT </w:t>
      </w:r>
      <w:r w:rsidRPr="00A85AD1">
        <w:rPr>
          <w:rFonts w:eastAsia="Times New Roman"/>
          <w:i/>
          <w:iCs/>
          <w:szCs w:val="20"/>
          <w:vertAlign w:val="subscript"/>
        </w:rPr>
        <w:t>q</w:t>
      </w:r>
      <w:r w:rsidRPr="00A85AD1">
        <w:rPr>
          <w:rFonts w:eastAsia="Times New Roman"/>
          <w:iCs/>
          <w:szCs w:val="20"/>
        </w:rPr>
        <w:t>)</w:t>
      </w:r>
    </w:p>
    <w:p w14:paraId="255926CB" w14:textId="77777777" w:rsidR="00A85AD1" w:rsidRPr="00A85AD1" w:rsidRDefault="00A85AD1" w:rsidP="00A85AD1">
      <w:pPr>
        <w:rPr>
          <w:rFonts w:eastAsia="Times New Roman"/>
        </w:rPr>
      </w:pPr>
      <w:r w:rsidRPr="00A85AD1">
        <w:rPr>
          <w:rFonts w:eastAsia="Times New Roma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A85AD1" w:rsidRPr="00A85AD1" w14:paraId="6976FACD" w14:textId="77777777" w:rsidTr="00D34EC1">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6831F503" w14:textId="77777777" w:rsidR="00A85AD1" w:rsidRPr="00A85AD1" w:rsidRDefault="00A85AD1" w:rsidP="00A85AD1">
            <w:pPr>
              <w:spacing w:after="120"/>
              <w:rPr>
                <w:rFonts w:eastAsia="Times New Roman"/>
                <w:b/>
                <w:iCs/>
                <w:sz w:val="20"/>
                <w:szCs w:val="20"/>
              </w:rPr>
            </w:pPr>
            <w:r w:rsidRPr="00A85AD1">
              <w:rPr>
                <w:rFonts w:eastAsia="Times New Roman"/>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5F9167ED" w14:textId="77777777" w:rsidR="00A85AD1" w:rsidRPr="00A85AD1" w:rsidRDefault="00A85AD1" w:rsidP="00A85AD1">
            <w:pPr>
              <w:spacing w:after="120"/>
              <w:rPr>
                <w:rFonts w:eastAsia="Times New Roman"/>
                <w:b/>
                <w:iCs/>
                <w:sz w:val="20"/>
                <w:szCs w:val="20"/>
              </w:rPr>
            </w:pPr>
            <w:r w:rsidRPr="00A85AD1">
              <w:rPr>
                <w:rFonts w:eastAsia="Times New Roman"/>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684CE841" w14:textId="77777777" w:rsidR="00A85AD1" w:rsidRPr="00A85AD1" w:rsidRDefault="00A85AD1" w:rsidP="00A85AD1">
            <w:pPr>
              <w:spacing w:after="120"/>
              <w:rPr>
                <w:rFonts w:eastAsia="Times New Roman"/>
                <w:b/>
                <w:iCs/>
                <w:sz w:val="20"/>
                <w:szCs w:val="20"/>
              </w:rPr>
            </w:pPr>
            <w:r w:rsidRPr="00A85AD1">
              <w:rPr>
                <w:rFonts w:eastAsia="Times New Roman"/>
                <w:b/>
                <w:iCs/>
                <w:sz w:val="20"/>
                <w:szCs w:val="20"/>
              </w:rPr>
              <w:t>Description</w:t>
            </w:r>
          </w:p>
        </w:tc>
      </w:tr>
      <w:tr w:rsidR="00A85AD1" w:rsidRPr="00A85AD1" w14:paraId="0A1B7A17"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1480679D" w14:textId="77777777" w:rsidR="00A85AD1" w:rsidRPr="00A85AD1" w:rsidRDefault="00A85AD1" w:rsidP="00A85AD1">
            <w:pPr>
              <w:spacing w:after="60"/>
              <w:rPr>
                <w:rFonts w:eastAsia="Times New Roman"/>
                <w:sz w:val="20"/>
                <w:szCs w:val="20"/>
              </w:rPr>
            </w:pPr>
            <w:r w:rsidRPr="00A85AD1">
              <w:rPr>
                <w:rFonts w:eastAsia="Times New Roman"/>
                <w:sz w:val="20"/>
                <w:szCs w:val="20"/>
              </w:rPr>
              <w:t xml:space="preserve">LARTNSAMT </w:t>
            </w:r>
            <w:r w:rsidRPr="00A85AD1">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D139D0C"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47C92E1" w14:textId="77777777" w:rsidR="00A85AD1" w:rsidRPr="00A85AD1" w:rsidRDefault="00A85AD1" w:rsidP="00A85AD1">
            <w:pPr>
              <w:spacing w:after="60"/>
              <w:rPr>
                <w:rFonts w:eastAsia="Times New Roman"/>
                <w:i/>
                <w:sz w:val="20"/>
                <w:szCs w:val="20"/>
              </w:rPr>
            </w:pPr>
            <w:r w:rsidRPr="00A85AD1">
              <w:rPr>
                <w:rFonts w:eastAsia="Times New Roman"/>
                <w:i/>
                <w:sz w:val="20"/>
                <w:szCs w:val="20"/>
              </w:rPr>
              <w:t>Load-Allocated Real-Time Non-Spin Amount for the QSE</w:t>
            </w:r>
            <w:r w:rsidRPr="00A85AD1">
              <w:rPr>
                <w:rFonts w:eastAsia="Times New Roman"/>
                <w:sz w:val="20"/>
                <w:szCs w:val="20"/>
              </w:rPr>
              <w:t xml:space="preserve"> </w:t>
            </w:r>
            <w:r w:rsidRPr="00A85AD1">
              <w:rPr>
                <w:rFonts w:eastAsia="Times New Roman"/>
                <w:sz w:val="20"/>
                <w:szCs w:val="20"/>
              </w:rPr>
              <w:sym w:font="Symbol" w:char="F0BE"/>
            </w:r>
            <w:r w:rsidRPr="00A85AD1">
              <w:rPr>
                <w:rFonts w:eastAsia="Times New Roman"/>
                <w:sz w:val="20"/>
                <w:szCs w:val="20"/>
              </w:rPr>
              <w:t xml:space="preserve"> The QSE’s share of the total Real-Time Non-Spin amount for the 15-minute Settlement Interval.</w:t>
            </w:r>
          </w:p>
        </w:tc>
      </w:tr>
      <w:tr w:rsidR="00A85AD1" w:rsidRPr="00A85AD1" w14:paraId="061ED097"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5B27683F" w14:textId="77777777" w:rsidR="00A85AD1" w:rsidRPr="00A85AD1" w:rsidRDefault="00A85AD1" w:rsidP="00A85AD1">
            <w:pPr>
              <w:spacing w:after="60"/>
              <w:rPr>
                <w:rFonts w:eastAsia="Times New Roman"/>
                <w:sz w:val="20"/>
                <w:szCs w:val="20"/>
              </w:rPr>
            </w:pPr>
            <w:r w:rsidRPr="00A85AD1">
              <w:rPr>
                <w:rFonts w:eastAsia="Times New Roman"/>
                <w:sz w:val="20"/>
                <w:szCs w:val="20"/>
              </w:rPr>
              <w:t xml:space="preserve">RTNSIMBAMT </w:t>
            </w:r>
            <w:r w:rsidRPr="00A85AD1">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1D712F4"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2FEDADC" w14:textId="77777777" w:rsidR="00A85AD1" w:rsidRPr="00A85AD1" w:rsidRDefault="00A85AD1" w:rsidP="00A85AD1">
            <w:pPr>
              <w:spacing w:after="60"/>
              <w:rPr>
                <w:rFonts w:eastAsia="Times New Roman"/>
                <w:i/>
                <w:sz w:val="20"/>
                <w:szCs w:val="20"/>
              </w:rPr>
            </w:pPr>
            <w:r w:rsidRPr="00A85AD1">
              <w:rPr>
                <w:rFonts w:eastAsia="Times New Roman"/>
                <w:i/>
                <w:sz w:val="20"/>
                <w:szCs w:val="20"/>
              </w:rPr>
              <w:t xml:space="preserve">Real-Time Non-Spin Imbalance Amount for the QSE - </w:t>
            </w:r>
            <w:r w:rsidRPr="00A85AD1">
              <w:rPr>
                <w:rFonts w:eastAsia="Times New Roman"/>
                <w:sz w:val="20"/>
                <w:szCs w:val="20"/>
              </w:rPr>
              <w:t xml:space="preserve">The total payment or charge to QSE </w:t>
            </w:r>
            <w:r w:rsidRPr="00A85AD1">
              <w:rPr>
                <w:rFonts w:eastAsia="Times New Roman"/>
                <w:i/>
                <w:sz w:val="20"/>
                <w:szCs w:val="20"/>
              </w:rPr>
              <w:t>q</w:t>
            </w:r>
            <w:r w:rsidRPr="00A85AD1">
              <w:rPr>
                <w:rFonts w:eastAsia="Times New Roman"/>
                <w:sz w:val="20"/>
                <w:szCs w:val="20"/>
              </w:rPr>
              <w:t xml:space="preserve"> for the Real-Time Non-Spin imbalance for each 15-minute Settlement Interval.</w:t>
            </w:r>
          </w:p>
        </w:tc>
      </w:tr>
      <w:tr w:rsidR="00A85AD1" w:rsidRPr="00A85AD1" w14:paraId="3D92581F"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6734D9D7" w14:textId="77777777" w:rsidR="00A85AD1" w:rsidRPr="00A85AD1" w:rsidRDefault="00A85AD1" w:rsidP="00A85AD1">
            <w:pPr>
              <w:spacing w:after="60"/>
              <w:rPr>
                <w:rFonts w:eastAsia="Times New Roman"/>
                <w:sz w:val="20"/>
                <w:szCs w:val="20"/>
              </w:rPr>
            </w:pPr>
            <w:r w:rsidRPr="00A85AD1">
              <w:rPr>
                <w:rFonts w:eastAsia="Times New Roman"/>
                <w:sz w:val="20"/>
                <w:szCs w:val="20"/>
              </w:rPr>
              <w:t xml:space="preserve">RTNSOAMT </w:t>
            </w:r>
            <w:r w:rsidRPr="00A85AD1">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1960BA6"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449C835" w14:textId="77777777" w:rsidR="00A85AD1" w:rsidRPr="00A85AD1" w:rsidRDefault="00A85AD1" w:rsidP="00A85AD1">
            <w:pPr>
              <w:spacing w:after="60"/>
              <w:rPr>
                <w:rFonts w:eastAsia="Times New Roman"/>
                <w:i/>
                <w:sz w:val="20"/>
                <w:szCs w:val="20"/>
              </w:rPr>
            </w:pPr>
            <w:r w:rsidRPr="00A85AD1">
              <w:rPr>
                <w:rFonts w:eastAsia="Times New Roman"/>
                <w:i/>
                <w:sz w:val="20"/>
                <w:szCs w:val="20"/>
              </w:rPr>
              <w:t>Real-Time Non-Spin Only Amount for the QSE</w:t>
            </w:r>
            <w:r w:rsidRPr="00A85AD1">
              <w:rPr>
                <w:rFonts w:eastAsia="Times New Roman"/>
                <w:sz w:val="20"/>
                <w:szCs w:val="20"/>
              </w:rPr>
              <w:t xml:space="preserve">— The total charge to QSE </w:t>
            </w:r>
            <w:r w:rsidRPr="00A85AD1">
              <w:rPr>
                <w:rFonts w:eastAsia="Times New Roman"/>
                <w:i/>
                <w:sz w:val="20"/>
                <w:szCs w:val="20"/>
              </w:rPr>
              <w:t>q</w:t>
            </w:r>
            <w:r w:rsidRPr="00A85AD1">
              <w:rPr>
                <w:rFonts w:eastAsia="Times New Roman"/>
                <w:sz w:val="20"/>
                <w:szCs w:val="20"/>
              </w:rPr>
              <w:t xml:space="preserve"> in Real-Time for Non-Spin only awards for each 15-minute Settlement Interval.</w:t>
            </w:r>
          </w:p>
        </w:tc>
      </w:tr>
      <w:tr w:rsidR="00A85AD1" w:rsidRPr="00A85AD1" w14:paraId="2E041074"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324B5FF3" w14:textId="77777777" w:rsidR="00A85AD1" w:rsidRPr="00A85AD1" w:rsidRDefault="00A85AD1" w:rsidP="00A85AD1">
            <w:pPr>
              <w:spacing w:after="60"/>
              <w:rPr>
                <w:rFonts w:eastAsia="Times New Roman"/>
                <w:sz w:val="20"/>
                <w:szCs w:val="20"/>
              </w:rPr>
            </w:pPr>
            <w:r w:rsidRPr="00A85AD1">
              <w:rPr>
                <w:rFonts w:eastAsia="Times New Roman"/>
                <w:sz w:val="20"/>
                <w:szCs w:val="20"/>
              </w:rPr>
              <w:t>RTNSIMBAMTTOT</w:t>
            </w:r>
          </w:p>
        </w:tc>
        <w:tc>
          <w:tcPr>
            <w:tcW w:w="675" w:type="pct"/>
            <w:tcBorders>
              <w:top w:val="single" w:sz="4" w:space="0" w:color="auto"/>
              <w:left w:val="single" w:sz="4" w:space="0" w:color="auto"/>
              <w:bottom w:val="single" w:sz="4" w:space="0" w:color="auto"/>
              <w:right w:val="single" w:sz="4" w:space="0" w:color="auto"/>
            </w:tcBorders>
            <w:hideMark/>
          </w:tcPr>
          <w:p w14:paraId="10ACBA15"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D6B7213" w14:textId="77777777" w:rsidR="00A85AD1" w:rsidRPr="00A85AD1" w:rsidRDefault="00A85AD1" w:rsidP="00A85AD1">
            <w:pPr>
              <w:spacing w:after="60"/>
              <w:rPr>
                <w:rFonts w:eastAsia="Times New Roman"/>
                <w:i/>
                <w:sz w:val="20"/>
                <w:szCs w:val="20"/>
              </w:rPr>
            </w:pPr>
            <w:r w:rsidRPr="00A85AD1">
              <w:rPr>
                <w:rFonts w:eastAsia="Times New Roman"/>
                <w:i/>
                <w:sz w:val="20"/>
                <w:szCs w:val="20"/>
              </w:rPr>
              <w:t xml:space="preserve">Real-Time Non-Spin Imbalance Market Total Amount - </w:t>
            </w:r>
            <w:r w:rsidRPr="00A85AD1">
              <w:rPr>
                <w:rFonts w:eastAsia="Times New Roman"/>
                <w:sz w:val="20"/>
                <w:szCs w:val="20"/>
              </w:rPr>
              <w:t>The total payment or charge to all QSEs for the Real-Time Non-Spin imbalance for each 15-minute Settlement Interval.</w:t>
            </w:r>
          </w:p>
        </w:tc>
      </w:tr>
      <w:tr w:rsidR="00A85AD1" w:rsidRPr="00A85AD1" w14:paraId="60F91F2C"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6CF80BE7" w14:textId="77777777" w:rsidR="00A85AD1" w:rsidRPr="00A85AD1" w:rsidRDefault="00A85AD1" w:rsidP="00A85AD1">
            <w:pPr>
              <w:spacing w:after="60"/>
              <w:rPr>
                <w:rFonts w:eastAsia="Times New Roman"/>
                <w:sz w:val="20"/>
                <w:szCs w:val="20"/>
              </w:rPr>
            </w:pPr>
            <w:r w:rsidRPr="00A85AD1">
              <w:rPr>
                <w:rFonts w:eastAsia="Times New Roman"/>
                <w:sz w:val="20"/>
                <w:szCs w:val="20"/>
              </w:rPr>
              <w:lastRenderedPageBreak/>
              <w:t>RTNSOAMTTOT</w:t>
            </w:r>
          </w:p>
        </w:tc>
        <w:tc>
          <w:tcPr>
            <w:tcW w:w="675" w:type="pct"/>
            <w:tcBorders>
              <w:top w:val="single" w:sz="4" w:space="0" w:color="auto"/>
              <w:left w:val="single" w:sz="4" w:space="0" w:color="auto"/>
              <w:bottom w:val="single" w:sz="4" w:space="0" w:color="auto"/>
              <w:right w:val="single" w:sz="4" w:space="0" w:color="auto"/>
            </w:tcBorders>
            <w:hideMark/>
          </w:tcPr>
          <w:p w14:paraId="02ED8DFD"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E6CDA21" w14:textId="77777777" w:rsidR="00A85AD1" w:rsidRPr="00A85AD1" w:rsidRDefault="00A85AD1" w:rsidP="00A85AD1">
            <w:pPr>
              <w:spacing w:after="60"/>
              <w:rPr>
                <w:rFonts w:eastAsia="Times New Roman"/>
                <w:i/>
                <w:sz w:val="20"/>
                <w:szCs w:val="20"/>
              </w:rPr>
            </w:pPr>
            <w:r w:rsidRPr="00A85AD1">
              <w:rPr>
                <w:rFonts w:eastAsia="Times New Roman"/>
                <w:i/>
                <w:sz w:val="20"/>
                <w:szCs w:val="20"/>
              </w:rPr>
              <w:t xml:space="preserve">Real-Time Non-Spin Only Market Total Amount - </w:t>
            </w:r>
            <w:r w:rsidRPr="00A85AD1">
              <w:rPr>
                <w:rFonts w:eastAsia="Times New Roman"/>
                <w:sz w:val="20"/>
                <w:szCs w:val="20"/>
              </w:rPr>
              <w:t>The total charge to all QSEs in Real-Time for Non-Spin only awards for each 15-minute Settlement Interval.</w:t>
            </w:r>
          </w:p>
        </w:tc>
      </w:tr>
      <w:tr w:rsidR="00A85AD1" w:rsidRPr="00A85AD1" w14:paraId="7BA2B26E"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502DBD37" w14:textId="77777777" w:rsidR="00A85AD1" w:rsidRPr="00A85AD1" w:rsidRDefault="00A85AD1" w:rsidP="00A85AD1">
            <w:pPr>
              <w:spacing w:after="60"/>
              <w:rPr>
                <w:rFonts w:eastAsia="Times New Roman"/>
                <w:sz w:val="20"/>
                <w:szCs w:val="20"/>
              </w:rPr>
            </w:pPr>
            <w:r w:rsidRPr="00A85AD1">
              <w:rPr>
                <w:rFonts w:eastAsia="Times New Roman"/>
                <w:sz w:val="20"/>
                <w:szCs w:val="20"/>
              </w:rPr>
              <w:t xml:space="preserve">RTNSTOAMT </w:t>
            </w:r>
            <w:r w:rsidRPr="00A85AD1">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5C0C5D8"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F72A14C" w14:textId="77777777" w:rsidR="00A85AD1" w:rsidRPr="00A85AD1" w:rsidRDefault="00A85AD1" w:rsidP="00A85AD1">
            <w:pPr>
              <w:spacing w:after="60"/>
              <w:rPr>
                <w:rFonts w:eastAsia="Times New Roman"/>
                <w:i/>
                <w:sz w:val="20"/>
                <w:szCs w:val="20"/>
              </w:rPr>
            </w:pPr>
            <w:r w:rsidRPr="00A85AD1">
              <w:rPr>
                <w:rFonts w:eastAsia="Times New Roman"/>
                <w:i/>
                <w:sz w:val="20"/>
                <w:szCs w:val="20"/>
              </w:rPr>
              <w:t>Real-Time Non-Spin Trade Overage Amount for the QSE</w:t>
            </w:r>
            <w:r w:rsidRPr="00A85AD1">
              <w:rPr>
                <w:rFonts w:eastAsia="Times New Roman"/>
                <w:sz w:val="20"/>
                <w:szCs w:val="20"/>
              </w:rPr>
              <w:t xml:space="preserve">— The total charge to QSE </w:t>
            </w:r>
            <w:r w:rsidRPr="00A85AD1">
              <w:rPr>
                <w:rFonts w:eastAsia="Times New Roman"/>
                <w:i/>
                <w:sz w:val="20"/>
                <w:szCs w:val="20"/>
              </w:rPr>
              <w:t>q</w:t>
            </w:r>
            <w:r w:rsidRPr="00A85AD1">
              <w:rPr>
                <w:rFonts w:eastAsia="Times New Roman"/>
                <w:sz w:val="20"/>
                <w:szCs w:val="20"/>
              </w:rPr>
              <w:t xml:space="preserve"> in Real-Time for Non-Spin trade overages for each 15-minute Settlement Interval.</w:t>
            </w:r>
          </w:p>
        </w:tc>
      </w:tr>
      <w:tr w:rsidR="00A85AD1" w:rsidRPr="00A85AD1" w14:paraId="021F30FF"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2BA40D4A" w14:textId="77777777" w:rsidR="00A85AD1" w:rsidRPr="00A85AD1" w:rsidRDefault="00A85AD1" w:rsidP="00A85AD1">
            <w:pPr>
              <w:spacing w:after="60"/>
              <w:rPr>
                <w:rFonts w:eastAsia="Times New Roman"/>
                <w:sz w:val="20"/>
                <w:szCs w:val="20"/>
              </w:rPr>
            </w:pPr>
            <w:r w:rsidRPr="00A85AD1">
              <w:rPr>
                <w:rFonts w:eastAsia="Times New Roman"/>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4F9E95F1"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1EB1206" w14:textId="77777777" w:rsidR="00A85AD1" w:rsidRPr="00A85AD1" w:rsidRDefault="00A85AD1" w:rsidP="00A85AD1">
            <w:pPr>
              <w:spacing w:after="60"/>
              <w:rPr>
                <w:rFonts w:eastAsia="Times New Roman"/>
                <w:i/>
                <w:sz w:val="20"/>
                <w:szCs w:val="20"/>
              </w:rPr>
            </w:pPr>
            <w:r w:rsidRPr="00A85AD1">
              <w:rPr>
                <w:rFonts w:eastAsia="Times New Roman"/>
                <w:i/>
                <w:sz w:val="20"/>
                <w:szCs w:val="20"/>
              </w:rPr>
              <w:t xml:space="preserve">Real-Time Non-Spin Trade Overage Total Amount </w:t>
            </w:r>
            <w:r w:rsidRPr="00A85AD1">
              <w:rPr>
                <w:rFonts w:eastAsia="Times New Roman"/>
                <w:sz w:val="20"/>
                <w:szCs w:val="20"/>
              </w:rPr>
              <w:t>— The total charge to all QSEs for Real-Time Non-Spin trade overages for each 15-minute Settlement Interval.</w:t>
            </w:r>
          </w:p>
        </w:tc>
      </w:tr>
      <w:tr w:rsidR="00A85AD1" w:rsidRPr="00A85AD1" w14:paraId="0B610159"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01A75EB0" w14:textId="77777777" w:rsidR="00A85AD1" w:rsidRPr="00A85AD1" w:rsidRDefault="00A85AD1" w:rsidP="00A85AD1">
            <w:pPr>
              <w:spacing w:after="60"/>
              <w:rPr>
                <w:rFonts w:eastAsia="Times New Roman"/>
                <w:sz w:val="20"/>
                <w:szCs w:val="20"/>
              </w:rPr>
            </w:pPr>
            <w:r w:rsidRPr="00A85AD1">
              <w:rPr>
                <w:rFonts w:eastAsia="Times New Roman"/>
                <w:sz w:val="20"/>
                <w:szCs w:val="20"/>
              </w:rPr>
              <w:t>LRS</w:t>
            </w:r>
            <w:r w:rsidRPr="00A85AD1">
              <w:rPr>
                <w:rFonts w:eastAsia="Times New Roman"/>
                <w:sz w:val="20"/>
                <w:szCs w:val="20"/>
                <w:vertAlign w:val="subscript"/>
              </w:rPr>
              <w:t xml:space="preserve"> </w:t>
            </w:r>
            <w:r w:rsidRPr="00A85AD1">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CE83453" w14:textId="77777777" w:rsidR="00A85AD1" w:rsidRPr="00A85AD1" w:rsidRDefault="00A85AD1" w:rsidP="00A85AD1">
            <w:pPr>
              <w:spacing w:after="60"/>
              <w:rPr>
                <w:rFonts w:eastAsia="Times New Roman"/>
                <w:sz w:val="20"/>
                <w:szCs w:val="20"/>
              </w:rPr>
            </w:pPr>
            <w:r w:rsidRPr="00A85AD1">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432C08F9" w14:textId="77777777" w:rsidR="00A85AD1" w:rsidRPr="00A85AD1" w:rsidRDefault="00A85AD1" w:rsidP="00A85AD1">
            <w:pPr>
              <w:spacing w:after="60"/>
              <w:rPr>
                <w:rFonts w:eastAsia="Times New Roman"/>
                <w:i/>
                <w:sz w:val="20"/>
                <w:szCs w:val="20"/>
              </w:rPr>
            </w:pPr>
            <w:r w:rsidRPr="00A85AD1">
              <w:rPr>
                <w:rFonts w:eastAsia="Times New Roman"/>
                <w:i/>
                <w:sz w:val="20"/>
                <w:szCs w:val="20"/>
              </w:rPr>
              <w:t>Load Ratio Share per QSE</w:t>
            </w:r>
            <w:r w:rsidRPr="00A85AD1">
              <w:rPr>
                <w:rFonts w:eastAsia="Times New Roman"/>
                <w:sz w:val="20"/>
                <w:szCs w:val="20"/>
              </w:rPr>
              <w:t xml:space="preserve">—The LRS as defined in Section 6.6.2.2 for QSE </w:t>
            </w:r>
            <w:r w:rsidRPr="00A85AD1">
              <w:rPr>
                <w:rFonts w:eastAsia="Times New Roman"/>
                <w:i/>
                <w:sz w:val="20"/>
                <w:szCs w:val="20"/>
              </w:rPr>
              <w:t>q</w:t>
            </w:r>
            <w:r w:rsidRPr="00A85AD1">
              <w:rPr>
                <w:rFonts w:eastAsia="Times New Roman"/>
                <w:sz w:val="20"/>
                <w:szCs w:val="20"/>
              </w:rPr>
              <w:t xml:space="preserve"> for the 15-minute Settlement Interval.</w:t>
            </w:r>
          </w:p>
        </w:tc>
      </w:tr>
      <w:tr w:rsidR="00A85AD1" w:rsidRPr="00A85AD1" w14:paraId="0D9D8F90" w14:textId="77777777" w:rsidTr="00D34EC1">
        <w:trPr>
          <w:cantSplit/>
        </w:trPr>
        <w:tc>
          <w:tcPr>
            <w:tcW w:w="1146" w:type="pct"/>
            <w:tcBorders>
              <w:top w:val="single" w:sz="4" w:space="0" w:color="auto"/>
              <w:left w:val="single" w:sz="4" w:space="0" w:color="auto"/>
              <w:bottom w:val="single" w:sz="4" w:space="0" w:color="auto"/>
              <w:right w:val="single" w:sz="4" w:space="0" w:color="auto"/>
            </w:tcBorders>
            <w:hideMark/>
          </w:tcPr>
          <w:p w14:paraId="237D6490" w14:textId="77777777" w:rsidR="00A85AD1" w:rsidRPr="00A85AD1" w:rsidRDefault="00A85AD1" w:rsidP="00A85AD1">
            <w:pPr>
              <w:spacing w:after="60"/>
              <w:rPr>
                <w:rFonts w:eastAsia="Times New Roman"/>
                <w:sz w:val="20"/>
                <w:szCs w:val="20"/>
              </w:rPr>
            </w:pPr>
            <w:r w:rsidRPr="00A85AD1">
              <w:rPr>
                <w:rFonts w:eastAsia="Times New Roman"/>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1C87A8C1" w14:textId="77777777" w:rsidR="00A85AD1" w:rsidRPr="00A85AD1" w:rsidRDefault="00A85AD1" w:rsidP="00A85AD1">
            <w:pPr>
              <w:spacing w:after="60"/>
              <w:rPr>
                <w:rFonts w:eastAsia="Times New Roman"/>
                <w:sz w:val="20"/>
                <w:szCs w:val="20"/>
              </w:rPr>
            </w:pPr>
            <w:r w:rsidRPr="00A85AD1">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1B61AFAF" w14:textId="77777777" w:rsidR="00A85AD1" w:rsidRPr="00A85AD1" w:rsidRDefault="00A85AD1" w:rsidP="00A85AD1">
            <w:pPr>
              <w:spacing w:after="60"/>
              <w:rPr>
                <w:rFonts w:eastAsia="Times New Roman"/>
                <w:i/>
                <w:sz w:val="20"/>
                <w:szCs w:val="20"/>
              </w:rPr>
            </w:pPr>
            <w:r w:rsidRPr="00A85AD1">
              <w:rPr>
                <w:rFonts w:eastAsia="Times New Roman"/>
                <w:sz w:val="20"/>
                <w:szCs w:val="20"/>
              </w:rPr>
              <w:t>A QSE.</w:t>
            </w:r>
          </w:p>
        </w:tc>
      </w:tr>
    </w:tbl>
    <w:p w14:paraId="7099499F" w14:textId="77777777" w:rsidR="00A85AD1" w:rsidRPr="00A85AD1" w:rsidRDefault="00A85AD1" w:rsidP="00A85AD1">
      <w:pPr>
        <w:spacing w:before="240" w:after="240"/>
        <w:ind w:left="1440" w:hanging="720"/>
        <w:rPr>
          <w:rFonts w:eastAsia="Times New Roman"/>
          <w:iCs/>
          <w:szCs w:val="20"/>
        </w:rPr>
      </w:pPr>
      <w:r w:rsidRPr="00A85AD1">
        <w:rPr>
          <w:rFonts w:eastAsia="Times New Roman"/>
          <w:iCs/>
          <w:szCs w:val="20"/>
        </w:rPr>
        <w:t xml:space="preserve"> (e)         For ERCOT Contingency Reserve Service (ECRS):</w:t>
      </w:r>
    </w:p>
    <w:p w14:paraId="43AA4F73" w14:textId="77777777" w:rsidR="00A85AD1" w:rsidRPr="00A85AD1" w:rsidRDefault="00A85AD1" w:rsidP="00A85AD1">
      <w:pPr>
        <w:ind w:left="1440" w:hanging="720"/>
        <w:rPr>
          <w:rFonts w:eastAsia="Times New Roman"/>
          <w:iCs/>
          <w:szCs w:val="20"/>
        </w:rPr>
      </w:pPr>
      <w:r w:rsidRPr="00A85AD1">
        <w:rPr>
          <w:rFonts w:eastAsia="Times New Roman"/>
          <w:iCs/>
          <w:szCs w:val="20"/>
        </w:rPr>
        <w:t xml:space="preserve">LARTECRAMT </w:t>
      </w:r>
      <w:r w:rsidRPr="00A85AD1">
        <w:rPr>
          <w:rFonts w:eastAsia="Times New Roman"/>
          <w:i/>
          <w:iCs/>
          <w:szCs w:val="20"/>
          <w:vertAlign w:val="subscript"/>
        </w:rPr>
        <w:t>q</w:t>
      </w:r>
      <w:r w:rsidRPr="00A85AD1">
        <w:rPr>
          <w:rFonts w:eastAsia="Times New Roman"/>
          <w:iCs/>
          <w:szCs w:val="20"/>
        </w:rPr>
        <w:t xml:space="preserve"> = (-1) * (RTECRIMBAMTTOT + RTECROAMTTOT + </w:t>
      </w:r>
    </w:p>
    <w:p w14:paraId="77B6BDD3" w14:textId="77777777" w:rsidR="00A85AD1" w:rsidRPr="00A85AD1" w:rsidRDefault="00A85AD1" w:rsidP="00A85AD1">
      <w:pPr>
        <w:spacing w:after="240"/>
        <w:ind w:left="1440" w:hanging="720"/>
        <w:rPr>
          <w:rFonts w:eastAsia="Times New Roman"/>
          <w:iCs/>
          <w:szCs w:val="20"/>
        </w:rPr>
      </w:pPr>
      <w:r w:rsidRPr="00A85AD1">
        <w:rPr>
          <w:rFonts w:eastAsia="Times New Roman"/>
          <w:iCs/>
          <w:szCs w:val="20"/>
        </w:rPr>
        <w:t xml:space="preserve"> </w:t>
      </w:r>
      <w:r w:rsidRPr="00A85AD1">
        <w:rPr>
          <w:rFonts w:eastAsia="Times New Roman"/>
          <w:iCs/>
          <w:szCs w:val="20"/>
        </w:rPr>
        <w:tab/>
      </w:r>
      <w:r w:rsidRPr="00A85AD1">
        <w:rPr>
          <w:rFonts w:eastAsia="Times New Roman"/>
          <w:iCs/>
          <w:szCs w:val="20"/>
        </w:rPr>
        <w:tab/>
      </w:r>
      <w:r w:rsidRPr="00A85AD1">
        <w:rPr>
          <w:rFonts w:eastAsia="Times New Roman"/>
          <w:iCs/>
          <w:szCs w:val="20"/>
        </w:rPr>
        <w:tab/>
        <w:t xml:space="preserve">RTECRTOAMTTOT) * LRS </w:t>
      </w:r>
      <w:r w:rsidRPr="00A85AD1">
        <w:rPr>
          <w:rFonts w:eastAsia="Times New Roman"/>
          <w:i/>
          <w:iCs/>
          <w:szCs w:val="20"/>
          <w:vertAlign w:val="subscript"/>
        </w:rPr>
        <w:t>q</w:t>
      </w:r>
    </w:p>
    <w:p w14:paraId="389D39B2" w14:textId="77777777" w:rsidR="00A85AD1" w:rsidRPr="00A85AD1" w:rsidRDefault="00A85AD1" w:rsidP="00A85AD1">
      <w:pPr>
        <w:spacing w:after="240"/>
        <w:ind w:left="1440" w:hanging="720"/>
        <w:rPr>
          <w:rFonts w:eastAsia="Times New Roman"/>
          <w:iCs/>
          <w:szCs w:val="20"/>
        </w:rPr>
      </w:pPr>
      <w:r w:rsidRPr="00A85AD1">
        <w:rPr>
          <w:rFonts w:eastAsia="Times New Roman"/>
          <w:iCs/>
          <w:szCs w:val="20"/>
        </w:rPr>
        <w:t>Where:</w:t>
      </w:r>
    </w:p>
    <w:p w14:paraId="02BB26D4" w14:textId="77777777" w:rsidR="00A85AD1" w:rsidRPr="00A85AD1" w:rsidRDefault="00A85AD1" w:rsidP="00A85AD1">
      <w:pPr>
        <w:spacing w:after="240"/>
        <w:ind w:left="1440" w:hanging="720"/>
        <w:rPr>
          <w:rFonts w:eastAsia="Times New Roman"/>
          <w:iCs/>
          <w:szCs w:val="20"/>
        </w:rPr>
      </w:pPr>
      <w:r w:rsidRPr="00A85AD1">
        <w:rPr>
          <w:rFonts w:eastAsia="Times New Roman"/>
          <w:iCs/>
          <w:szCs w:val="20"/>
        </w:rPr>
        <w:t xml:space="preserve">RTECRIMBAMTTOT = </w:t>
      </w:r>
      <w:r w:rsidRPr="00A85AD1">
        <w:rPr>
          <w:rFonts w:eastAsia="Times New Roman"/>
          <w:iCs/>
          <w:noProof/>
          <w:szCs w:val="20"/>
        </w:rPr>
        <w:drawing>
          <wp:inline distT="0" distB="0" distL="0" distR="0" wp14:anchorId="107BA468" wp14:editId="725EF24F">
            <wp:extent cx="146685" cy="293370"/>
            <wp:effectExtent l="0" t="0" r="5715" b="0"/>
            <wp:docPr id="758729390" name="Picture 758729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8"/>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A85AD1">
        <w:rPr>
          <w:rFonts w:eastAsia="Times New Roman"/>
          <w:iCs/>
          <w:szCs w:val="20"/>
        </w:rPr>
        <w:t xml:space="preserve"> (RTECRIMBAMT </w:t>
      </w:r>
      <w:r w:rsidRPr="00A85AD1">
        <w:rPr>
          <w:rFonts w:eastAsia="Times New Roman"/>
          <w:i/>
          <w:iCs/>
          <w:szCs w:val="20"/>
          <w:vertAlign w:val="subscript"/>
        </w:rPr>
        <w:t>q</w:t>
      </w:r>
      <w:r w:rsidRPr="00A85AD1">
        <w:rPr>
          <w:rFonts w:eastAsia="Times New Roman"/>
          <w:iCs/>
          <w:szCs w:val="20"/>
        </w:rPr>
        <w:t>)</w:t>
      </w:r>
    </w:p>
    <w:p w14:paraId="60CD393A" w14:textId="77777777" w:rsidR="00A85AD1" w:rsidRPr="00A85AD1" w:rsidRDefault="00A85AD1" w:rsidP="00A85AD1">
      <w:pPr>
        <w:spacing w:after="240"/>
        <w:ind w:left="1440" w:hanging="720"/>
        <w:rPr>
          <w:rFonts w:eastAsia="Times New Roman"/>
          <w:iCs/>
          <w:szCs w:val="20"/>
        </w:rPr>
      </w:pPr>
      <w:r w:rsidRPr="00A85AD1">
        <w:rPr>
          <w:rFonts w:eastAsia="Times New Roman"/>
          <w:iCs/>
          <w:szCs w:val="20"/>
        </w:rPr>
        <w:t xml:space="preserve">RTECROAMTTOT = </w:t>
      </w:r>
      <w:r w:rsidRPr="00A85AD1">
        <w:rPr>
          <w:rFonts w:eastAsia="Times New Roman"/>
          <w:iCs/>
          <w:noProof/>
          <w:position w:val="-22"/>
          <w:szCs w:val="20"/>
        </w:rPr>
        <w:drawing>
          <wp:inline distT="0" distB="0" distL="0" distR="0" wp14:anchorId="3F82BA4F" wp14:editId="15323B0C">
            <wp:extent cx="146685" cy="293370"/>
            <wp:effectExtent l="0" t="0" r="5715" b="0"/>
            <wp:docPr id="604894267" name="Picture 604894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9"/>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A85AD1">
        <w:rPr>
          <w:rFonts w:eastAsia="Times New Roman"/>
          <w:b/>
          <w:iCs/>
          <w:szCs w:val="20"/>
        </w:rPr>
        <w:t xml:space="preserve"> </w:t>
      </w:r>
      <w:r w:rsidRPr="00A85AD1">
        <w:rPr>
          <w:rFonts w:eastAsia="Times New Roman"/>
          <w:iCs/>
          <w:szCs w:val="20"/>
        </w:rPr>
        <w:t xml:space="preserve">(RTECROAMT </w:t>
      </w:r>
      <w:r w:rsidRPr="00A85AD1">
        <w:rPr>
          <w:rFonts w:eastAsia="Times New Roman"/>
          <w:i/>
          <w:iCs/>
          <w:szCs w:val="20"/>
          <w:vertAlign w:val="subscript"/>
        </w:rPr>
        <w:t>q</w:t>
      </w:r>
      <w:r w:rsidRPr="00A85AD1">
        <w:rPr>
          <w:rFonts w:eastAsia="Times New Roman"/>
          <w:iCs/>
          <w:szCs w:val="20"/>
        </w:rPr>
        <w:t>)</w:t>
      </w:r>
    </w:p>
    <w:p w14:paraId="3C195857" w14:textId="77777777" w:rsidR="00A85AD1" w:rsidRPr="00A85AD1" w:rsidRDefault="00A85AD1" w:rsidP="00A85AD1">
      <w:pPr>
        <w:spacing w:after="240"/>
        <w:ind w:left="1440" w:hanging="720"/>
        <w:rPr>
          <w:rFonts w:eastAsia="Times New Roman"/>
          <w:iCs/>
          <w:szCs w:val="20"/>
        </w:rPr>
      </w:pPr>
      <w:r w:rsidRPr="00A85AD1">
        <w:rPr>
          <w:rFonts w:eastAsia="Times New Roman"/>
          <w:iCs/>
          <w:szCs w:val="20"/>
        </w:rPr>
        <w:t xml:space="preserve">RTECRTOAMTTOT = </w:t>
      </w:r>
      <w:r w:rsidRPr="00A85AD1">
        <w:rPr>
          <w:rFonts w:eastAsia="Times New Roman"/>
          <w:iCs/>
          <w:noProof/>
          <w:position w:val="-22"/>
          <w:szCs w:val="20"/>
        </w:rPr>
        <w:drawing>
          <wp:inline distT="0" distB="0" distL="0" distR="0" wp14:anchorId="431006BD" wp14:editId="58DF5028">
            <wp:extent cx="146685" cy="293370"/>
            <wp:effectExtent l="0" t="0" r="5715" b="0"/>
            <wp:docPr id="1499600007" name="Picture 14996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A85AD1">
        <w:rPr>
          <w:rFonts w:eastAsia="Times New Roman"/>
          <w:b/>
          <w:iCs/>
          <w:szCs w:val="20"/>
        </w:rPr>
        <w:t xml:space="preserve"> </w:t>
      </w:r>
      <w:r w:rsidRPr="00A85AD1">
        <w:rPr>
          <w:rFonts w:eastAsia="Times New Roman"/>
          <w:iCs/>
          <w:szCs w:val="20"/>
        </w:rPr>
        <w:t xml:space="preserve">(RTECRTOAMT </w:t>
      </w:r>
      <w:r w:rsidRPr="00A85AD1">
        <w:rPr>
          <w:rFonts w:eastAsia="Times New Roman"/>
          <w:i/>
          <w:iCs/>
          <w:szCs w:val="20"/>
          <w:vertAlign w:val="subscript"/>
        </w:rPr>
        <w:t>q</w:t>
      </w:r>
      <w:r w:rsidRPr="00A85AD1">
        <w:rPr>
          <w:rFonts w:eastAsia="Times New Roman"/>
          <w:iCs/>
          <w:szCs w:val="20"/>
        </w:rPr>
        <w:t>)</w:t>
      </w:r>
    </w:p>
    <w:p w14:paraId="335ECC29" w14:textId="77777777" w:rsidR="00A85AD1" w:rsidRPr="00A85AD1" w:rsidRDefault="00A85AD1" w:rsidP="00A85AD1">
      <w:pPr>
        <w:rPr>
          <w:rFonts w:eastAsia="Times New Roman"/>
        </w:rPr>
      </w:pPr>
      <w:r w:rsidRPr="00A85AD1">
        <w:rPr>
          <w:rFonts w:eastAsia="Times New Roma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83"/>
        <w:gridCol w:w="1193"/>
        <w:gridCol w:w="5874"/>
      </w:tblGrid>
      <w:tr w:rsidR="00A85AD1" w:rsidRPr="00A85AD1" w14:paraId="4A24B57E" w14:textId="77777777" w:rsidTr="00D34EC1">
        <w:trPr>
          <w:cantSplit/>
          <w:tblHeader/>
        </w:trPr>
        <w:tc>
          <w:tcPr>
            <w:tcW w:w="1221" w:type="pct"/>
            <w:tcBorders>
              <w:top w:val="single" w:sz="4" w:space="0" w:color="auto"/>
              <w:left w:val="single" w:sz="4" w:space="0" w:color="auto"/>
              <w:bottom w:val="single" w:sz="4" w:space="0" w:color="auto"/>
              <w:right w:val="single" w:sz="4" w:space="0" w:color="auto"/>
            </w:tcBorders>
            <w:hideMark/>
          </w:tcPr>
          <w:p w14:paraId="56CB1078" w14:textId="77777777" w:rsidR="00A85AD1" w:rsidRPr="00A85AD1" w:rsidRDefault="00A85AD1" w:rsidP="00A85AD1">
            <w:pPr>
              <w:spacing w:after="120"/>
              <w:rPr>
                <w:rFonts w:eastAsia="Times New Roman"/>
                <w:b/>
                <w:iCs/>
                <w:sz w:val="20"/>
                <w:szCs w:val="20"/>
              </w:rPr>
            </w:pPr>
            <w:r w:rsidRPr="00A85AD1">
              <w:rPr>
                <w:rFonts w:eastAsia="Times New Roman"/>
                <w:sz w:val="20"/>
                <w:szCs w:val="20"/>
              </w:rPr>
              <w:t>Variable</w:t>
            </w:r>
          </w:p>
        </w:tc>
        <w:tc>
          <w:tcPr>
            <w:tcW w:w="638" w:type="pct"/>
            <w:tcBorders>
              <w:top w:val="single" w:sz="4" w:space="0" w:color="auto"/>
              <w:left w:val="single" w:sz="4" w:space="0" w:color="auto"/>
              <w:bottom w:val="single" w:sz="4" w:space="0" w:color="auto"/>
              <w:right w:val="single" w:sz="4" w:space="0" w:color="auto"/>
            </w:tcBorders>
            <w:hideMark/>
          </w:tcPr>
          <w:p w14:paraId="4743A1B0" w14:textId="77777777" w:rsidR="00A85AD1" w:rsidRPr="00A85AD1" w:rsidRDefault="00A85AD1" w:rsidP="00A85AD1">
            <w:pPr>
              <w:spacing w:after="120"/>
              <w:rPr>
                <w:rFonts w:eastAsia="Times New Roman"/>
                <w:b/>
                <w:iCs/>
                <w:sz w:val="20"/>
                <w:szCs w:val="20"/>
              </w:rPr>
            </w:pPr>
            <w:r w:rsidRPr="00A85AD1">
              <w:rPr>
                <w:rFonts w:eastAsia="Times New Roman"/>
                <w:b/>
                <w:iCs/>
                <w:sz w:val="20"/>
                <w:szCs w:val="20"/>
              </w:rPr>
              <w:t>Unit</w:t>
            </w:r>
          </w:p>
        </w:tc>
        <w:tc>
          <w:tcPr>
            <w:tcW w:w="3141" w:type="pct"/>
            <w:tcBorders>
              <w:top w:val="single" w:sz="4" w:space="0" w:color="auto"/>
              <w:left w:val="single" w:sz="4" w:space="0" w:color="auto"/>
              <w:bottom w:val="single" w:sz="4" w:space="0" w:color="auto"/>
              <w:right w:val="single" w:sz="4" w:space="0" w:color="auto"/>
            </w:tcBorders>
            <w:hideMark/>
          </w:tcPr>
          <w:p w14:paraId="089EAB77" w14:textId="77777777" w:rsidR="00A85AD1" w:rsidRPr="00A85AD1" w:rsidRDefault="00A85AD1" w:rsidP="00A85AD1">
            <w:pPr>
              <w:spacing w:after="120"/>
              <w:rPr>
                <w:rFonts w:eastAsia="Times New Roman"/>
                <w:b/>
                <w:iCs/>
                <w:sz w:val="20"/>
                <w:szCs w:val="20"/>
              </w:rPr>
            </w:pPr>
            <w:r w:rsidRPr="00A85AD1">
              <w:rPr>
                <w:rFonts w:eastAsia="Times New Roman"/>
                <w:b/>
                <w:iCs/>
                <w:sz w:val="20"/>
                <w:szCs w:val="20"/>
              </w:rPr>
              <w:t>Description</w:t>
            </w:r>
          </w:p>
        </w:tc>
      </w:tr>
      <w:tr w:rsidR="00A85AD1" w:rsidRPr="00A85AD1" w14:paraId="7478B83B" w14:textId="77777777" w:rsidTr="00D34EC1">
        <w:trPr>
          <w:cantSplit/>
        </w:trPr>
        <w:tc>
          <w:tcPr>
            <w:tcW w:w="1221" w:type="pct"/>
            <w:tcBorders>
              <w:top w:val="single" w:sz="4" w:space="0" w:color="auto"/>
              <w:left w:val="single" w:sz="4" w:space="0" w:color="auto"/>
              <w:bottom w:val="single" w:sz="4" w:space="0" w:color="auto"/>
              <w:right w:val="single" w:sz="4" w:space="0" w:color="auto"/>
            </w:tcBorders>
            <w:hideMark/>
          </w:tcPr>
          <w:p w14:paraId="7D5384A0" w14:textId="77777777" w:rsidR="00A85AD1" w:rsidRPr="00A85AD1" w:rsidRDefault="00A85AD1" w:rsidP="00A85AD1">
            <w:pPr>
              <w:spacing w:after="60"/>
              <w:rPr>
                <w:rFonts w:eastAsia="Times New Roman"/>
                <w:sz w:val="20"/>
                <w:szCs w:val="20"/>
              </w:rPr>
            </w:pPr>
            <w:r w:rsidRPr="00A85AD1">
              <w:rPr>
                <w:rFonts w:eastAsia="Times New Roman"/>
                <w:sz w:val="20"/>
                <w:szCs w:val="20"/>
              </w:rPr>
              <w:t xml:space="preserve">LARTECRAMT </w:t>
            </w:r>
            <w:r w:rsidRPr="00A85AD1">
              <w:rPr>
                <w:rFonts w:eastAsia="Times New Roman"/>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0813F6DF"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00F28F86" w14:textId="77777777" w:rsidR="00A85AD1" w:rsidRPr="00A85AD1" w:rsidRDefault="00A85AD1" w:rsidP="00A85AD1">
            <w:pPr>
              <w:spacing w:after="60"/>
              <w:rPr>
                <w:rFonts w:eastAsia="Times New Roman"/>
                <w:i/>
                <w:sz w:val="20"/>
                <w:szCs w:val="20"/>
              </w:rPr>
            </w:pPr>
            <w:r w:rsidRPr="00A85AD1">
              <w:rPr>
                <w:rFonts w:eastAsia="Times New Roman"/>
                <w:i/>
                <w:sz w:val="20"/>
                <w:szCs w:val="20"/>
              </w:rPr>
              <w:t xml:space="preserve">Load-Allocated Real-Time ERCOT Contingency Reserve Service Amount for the QSE - </w:t>
            </w:r>
            <w:r w:rsidRPr="00A85AD1">
              <w:rPr>
                <w:rFonts w:eastAsia="Times New Roman"/>
                <w:sz w:val="20"/>
                <w:szCs w:val="20"/>
              </w:rPr>
              <w:t xml:space="preserve">The QSE </w:t>
            </w:r>
            <w:r w:rsidRPr="00A85AD1">
              <w:rPr>
                <w:rFonts w:eastAsia="Times New Roman"/>
                <w:i/>
                <w:sz w:val="20"/>
                <w:szCs w:val="20"/>
              </w:rPr>
              <w:t>q</w:t>
            </w:r>
            <w:r w:rsidRPr="00A85AD1">
              <w:rPr>
                <w:rFonts w:eastAsia="Times New Roman"/>
                <w:sz w:val="20"/>
                <w:szCs w:val="20"/>
              </w:rPr>
              <w:t>’s share of the total Real-Time ECRS amount for the 15-minute Settlement Interval.</w:t>
            </w:r>
          </w:p>
        </w:tc>
      </w:tr>
      <w:tr w:rsidR="00A85AD1" w:rsidRPr="00A85AD1" w14:paraId="45538004" w14:textId="77777777" w:rsidTr="00D34EC1">
        <w:trPr>
          <w:cantSplit/>
        </w:trPr>
        <w:tc>
          <w:tcPr>
            <w:tcW w:w="1221" w:type="pct"/>
            <w:tcBorders>
              <w:top w:val="single" w:sz="4" w:space="0" w:color="auto"/>
              <w:left w:val="single" w:sz="4" w:space="0" w:color="auto"/>
              <w:bottom w:val="single" w:sz="4" w:space="0" w:color="auto"/>
              <w:right w:val="single" w:sz="4" w:space="0" w:color="auto"/>
            </w:tcBorders>
            <w:hideMark/>
          </w:tcPr>
          <w:p w14:paraId="5640A43F" w14:textId="77777777" w:rsidR="00A85AD1" w:rsidRPr="00A85AD1" w:rsidRDefault="00A85AD1" w:rsidP="00A85AD1">
            <w:pPr>
              <w:spacing w:after="60"/>
              <w:rPr>
                <w:rFonts w:eastAsia="Times New Roman"/>
                <w:sz w:val="20"/>
                <w:szCs w:val="20"/>
              </w:rPr>
            </w:pPr>
            <w:r w:rsidRPr="00A85AD1">
              <w:rPr>
                <w:rFonts w:eastAsia="Times New Roman"/>
                <w:sz w:val="20"/>
                <w:szCs w:val="20"/>
              </w:rPr>
              <w:t xml:space="preserve">RTECRIMBAMT </w:t>
            </w:r>
            <w:r w:rsidRPr="00A85AD1">
              <w:rPr>
                <w:rFonts w:eastAsia="Times New Roman"/>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08E9F129"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1D5776E" w14:textId="77777777" w:rsidR="00A85AD1" w:rsidRPr="00A85AD1" w:rsidRDefault="00A85AD1" w:rsidP="00A85AD1">
            <w:pPr>
              <w:spacing w:after="60"/>
              <w:rPr>
                <w:rFonts w:eastAsia="Times New Roman"/>
                <w:i/>
                <w:sz w:val="20"/>
                <w:szCs w:val="20"/>
              </w:rPr>
            </w:pPr>
            <w:r w:rsidRPr="00A85AD1">
              <w:rPr>
                <w:rFonts w:eastAsia="Times New Roman"/>
                <w:i/>
                <w:sz w:val="20"/>
                <w:szCs w:val="20"/>
              </w:rPr>
              <w:t xml:space="preserve">Real-Time ERCOT Contingency Reserve Service Imbalance Amount for the QSE - </w:t>
            </w:r>
            <w:r w:rsidRPr="00A85AD1">
              <w:rPr>
                <w:rFonts w:eastAsia="Times New Roman"/>
                <w:sz w:val="20"/>
                <w:szCs w:val="20"/>
              </w:rPr>
              <w:t xml:space="preserve">The total payment or charge to QSE </w:t>
            </w:r>
            <w:r w:rsidRPr="00A85AD1">
              <w:rPr>
                <w:rFonts w:eastAsia="Times New Roman"/>
                <w:i/>
                <w:sz w:val="20"/>
                <w:szCs w:val="20"/>
              </w:rPr>
              <w:t>q</w:t>
            </w:r>
            <w:r w:rsidRPr="00A85AD1">
              <w:rPr>
                <w:rFonts w:eastAsia="Times New Roman"/>
                <w:sz w:val="20"/>
                <w:szCs w:val="20"/>
              </w:rPr>
              <w:t xml:space="preserve"> for the Real-Time ECRS imbalance for each 15-minute Settlement Interval.</w:t>
            </w:r>
          </w:p>
        </w:tc>
      </w:tr>
      <w:tr w:rsidR="00A85AD1" w:rsidRPr="00A85AD1" w14:paraId="44338E69" w14:textId="77777777" w:rsidTr="00D34EC1">
        <w:trPr>
          <w:cantSplit/>
        </w:trPr>
        <w:tc>
          <w:tcPr>
            <w:tcW w:w="1221" w:type="pct"/>
            <w:tcBorders>
              <w:top w:val="single" w:sz="4" w:space="0" w:color="auto"/>
              <w:left w:val="single" w:sz="4" w:space="0" w:color="auto"/>
              <w:bottom w:val="single" w:sz="4" w:space="0" w:color="auto"/>
              <w:right w:val="single" w:sz="4" w:space="0" w:color="auto"/>
            </w:tcBorders>
            <w:hideMark/>
          </w:tcPr>
          <w:p w14:paraId="2F62F71D" w14:textId="77777777" w:rsidR="00A85AD1" w:rsidRPr="00A85AD1" w:rsidRDefault="00A85AD1" w:rsidP="00A85AD1">
            <w:pPr>
              <w:spacing w:after="60"/>
              <w:rPr>
                <w:rFonts w:eastAsia="Times New Roman"/>
                <w:sz w:val="20"/>
                <w:szCs w:val="20"/>
              </w:rPr>
            </w:pPr>
            <w:r w:rsidRPr="00A85AD1">
              <w:rPr>
                <w:rFonts w:eastAsia="Times New Roman"/>
                <w:sz w:val="20"/>
                <w:szCs w:val="20"/>
              </w:rPr>
              <w:t xml:space="preserve">RTECROAMT </w:t>
            </w:r>
            <w:r w:rsidRPr="00A85AD1">
              <w:rPr>
                <w:rFonts w:eastAsia="Times New Roman"/>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02AEEF54"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0C200A30" w14:textId="77777777" w:rsidR="00A85AD1" w:rsidRPr="00A85AD1" w:rsidRDefault="00A85AD1" w:rsidP="00A85AD1">
            <w:pPr>
              <w:spacing w:after="60"/>
              <w:rPr>
                <w:rFonts w:eastAsia="Times New Roman"/>
                <w:i/>
                <w:sz w:val="20"/>
                <w:szCs w:val="20"/>
              </w:rPr>
            </w:pPr>
            <w:r w:rsidRPr="00A85AD1">
              <w:rPr>
                <w:rFonts w:eastAsia="Times New Roman"/>
                <w:i/>
                <w:sz w:val="20"/>
                <w:szCs w:val="20"/>
              </w:rPr>
              <w:t xml:space="preserve">Real-Time ERCOT Contingency Reserve Service Only Amount for the QSE— </w:t>
            </w:r>
            <w:r w:rsidRPr="00A85AD1">
              <w:rPr>
                <w:rFonts w:eastAsia="Times New Roman"/>
                <w:sz w:val="20"/>
                <w:szCs w:val="20"/>
              </w:rPr>
              <w:t xml:space="preserve">The total charge to QSE </w:t>
            </w:r>
            <w:r w:rsidRPr="00A85AD1">
              <w:rPr>
                <w:rFonts w:eastAsia="Times New Roman"/>
                <w:i/>
                <w:sz w:val="20"/>
                <w:szCs w:val="20"/>
              </w:rPr>
              <w:t>q</w:t>
            </w:r>
            <w:r w:rsidRPr="00A85AD1">
              <w:rPr>
                <w:rFonts w:eastAsia="Times New Roman"/>
                <w:sz w:val="20"/>
                <w:szCs w:val="20"/>
              </w:rPr>
              <w:t xml:space="preserve"> in Real-Time for ECRS only awards for each 15-minute Settlement Interval.</w:t>
            </w:r>
          </w:p>
        </w:tc>
      </w:tr>
      <w:tr w:rsidR="00A85AD1" w:rsidRPr="00A85AD1" w14:paraId="5D81F726" w14:textId="77777777" w:rsidTr="00D34EC1">
        <w:trPr>
          <w:cantSplit/>
        </w:trPr>
        <w:tc>
          <w:tcPr>
            <w:tcW w:w="1221" w:type="pct"/>
            <w:tcBorders>
              <w:top w:val="single" w:sz="4" w:space="0" w:color="auto"/>
              <w:left w:val="single" w:sz="4" w:space="0" w:color="auto"/>
              <w:bottom w:val="single" w:sz="4" w:space="0" w:color="auto"/>
              <w:right w:val="single" w:sz="4" w:space="0" w:color="auto"/>
            </w:tcBorders>
            <w:hideMark/>
          </w:tcPr>
          <w:p w14:paraId="08EB1ABF" w14:textId="77777777" w:rsidR="00A85AD1" w:rsidRPr="00A85AD1" w:rsidRDefault="00A85AD1" w:rsidP="00A85AD1">
            <w:pPr>
              <w:spacing w:after="60"/>
              <w:rPr>
                <w:rFonts w:eastAsia="Times New Roman"/>
                <w:sz w:val="20"/>
                <w:szCs w:val="20"/>
              </w:rPr>
            </w:pPr>
            <w:r w:rsidRPr="00A85AD1">
              <w:rPr>
                <w:rFonts w:eastAsia="Times New Roman"/>
                <w:sz w:val="20"/>
                <w:szCs w:val="20"/>
              </w:rPr>
              <w:t>RTECRIMBAMTTOT</w:t>
            </w:r>
          </w:p>
        </w:tc>
        <w:tc>
          <w:tcPr>
            <w:tcW w:w="638" w:type="pct"/>
            <w:tcBorders>
              <w:top w:val="single" w:sz="4" w:space="0" w:color="auto"/>
              <w:left w:val="single" w:sz="4" w:space="0" w:color="auto"/>
              <w:bottom w:val="single" w:sz="4" w:space="0" w:color="auto"/>
              <w:right w:val="single" w:sz="4" w:space="0" w:color="auto"/>
            </w:tcBorders>
            <w:hideMark/>
          </w:tcPr>
          <w:p w14:paraId="3E6DB5F4"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1EA1DB2" w14:textId="77777777" w:rsidR="00A85AD1" w:rsidRPr="00A85AD1" w:rsidRDefault="00A85AD1" w:rsidP="00A85AD1">
            <w:pPr>
              <w:spacing w:after="60"/>
              <w:rPr>
                <w:rFonts w:eastAsia="Times New Roman"/>
                <w:i/>
                <w:sz w:val="20"/>
                <w:szCs w:val="20"/>
              </w:rPr>
            </w:pPr>
            <w:r w:rsidRPr="00A85AD1">
              <w:rPr>
                <w:rFonts w:eastAsia="Times New Roman"/>
                <w:i/>
                <w:sz w:val="20"/>
                <w:szCs w:val="20"/>
              </w:rPr>
              <w:t xml:space="preserve">Real-Time ERCOT Contingency Reserve Service Imbalance Market Total Amount - </w:t>
            </w:r>
            <w:r w:rsidRPr="00A85AD1">
              <w:rPr>
                <w:rFonts w:eastAsia="Times New Roman"/>
                <w:sz w:val="20"/>
                <w:szCs w:val="20"/>
              </w:rPr>
              <w:t>The total payment or charge to all QSEs for the Real-Time ECRS imbalance for each 15-minute Settlement Interval.</w:t>
            </w:r>
          </w:p>
        </w:tc>
      </w:tr>
      <w:tr w:rsidR="00A85AD1" w:rsidRPr="00A85AD1" w14:paraId="2A2E7318" w14:textId="77777777" w:rsidTr="00D34EC1">
        <w:trPr>
          <w:cantSplit/>
        </w:trPr>
        <w:tc>
          <w:tcPr>
            <w:tcW w:w="1221" w:type="pct"/>
            <w:tcBorders>
              <w:top w:val="single" w:sz="4" w:space="0" w:color="auto"/>
              <w:left w:val="single" w:sz="4" w:space="0" w:color="auto"/>
              <w:bottom w:val="single" w:sz="4" w:space="0" w:color="auto"/>
              <w:right w:val="single" w:sz="4" w:space="0" w:color="auto"/>
            </w:tcBorders>
            <w:hideMark/>
          </w:tcPr>
          <w:p w14:paraId="5DF36391" w14:textId="77777777" w:rsidR="00A85AD1" w:rsidRPr="00A85AD1" w:rsidRDefault="00A85AD1" w:rsidP="00A85AD1">
            <w:pPr>
              <w:spacing w:after="60"/>
              <w:rPr>
                <w:rFonts w:eastAsia="Times New Roman"/>
                <w:sz w:val="20"/>
                <w:szCs w:val="20"/>
              </w:rPr>
            </w:pPr>
            <w:r w:rsidRPr="00A85AD1">
              <w:rPr>
                <w:rFonts w:eastAsia="Times New Roman"/>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5D3F87B1"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69457F38" w14:textId="77777777" w:rsidR="00A85AD1" w:rsidRPr="00A85AD1" w:rsidRDefault="00A85AD1" w:rsidP="00A85AD1">
            <w:pPr>
              <w:spacing w:after="60"/>
              <w:rPr>
                <w:rFonts w:eastAsia="Times New Roman"/>
                <w:i/>
                <w:sz w:val="20"/>
                <w:szCs w:val="20"/>
              </w:rPr>
            </w:pPr>
            <w:r w:rsidRPr="00A85AD1">
              <w:rPr>
                <w:rFonts w:eastAsia="Times New Roman"/>
                <w:i/>
                <w:sz w:val="20"/>
                <w:szCs w:val="20"/>
              </w:rPr>
              <w:t xml:space="preserve">Real-Time ERCOT Contingency Reserve Service Only Market Total Amount - </w:t>
            </w:r>
            <w:r w:rsidRPr="00A85AD1">
              <w:rPr>
                <w:rFonts w:eastAsia="Times New Roman"/>
                <w:sz w:val="20"/>
                <w:szCs w:val="20"/>
              </w:rPr>
              <w:t>The total charge to all QSEs in Real-Time for ECRS only awards for each 15-minute Settlement Interval.</w:t>
            </w:r>
          </w:p>
        </w:tc>
      </w:tr>
      <w:tr w:rsidR="00A85AD1" w:rsidRPr="00A85AD1" w14:paraId="0ED4A043" w14:textId="77777777" w:rsidTr="00D34EC1">
        <w:trPr>
          <w:cantSplit/>
        </w:trPr>
        <w:tc>
          <w:tcPr>
            <w:tcW w:w="1221" w:type="pct"/>
            <w:tcBorders>
              <w:top w:val="single" w:sz="4" w:space="0" w:color="auto"/>
              <w:left w:val="single" w:sz="4" w:space="0" w:color="auto"/>
              <w:bottom w:val="single" w:sz="4" w:space="0" w:color="auto"/>
              <w:right w:val="single" w:sz="4" w:space="0" w:color="auto"/>
            </w:tcBorders>
            <w:hideMark/>
          </w:tcPr>
          <w:p w14:paraId="53021AD6" w14:textId="77777777" w:rsidR="00A85AD1" w:rsidRPr="00A85AD1" w:rsidRDefault="00A85AD1" w:rsidP="00A85AD1">
            <w:pPr>
              <w:spacing w:after="60"/>
              <w:rPr>
                <w:rFonts w:eastAsia="Times New Roman"/>
                <w:sz w:val="20"/>
                <w:szCs w:val="20"/>
              </w:rPr>
            </w:pPr>
            <w:r w:rsidRPr="00A85AD1">
              <w:rPr>
                <w:rFonts w:eastAsia="Times New Roman"/>
                <w:sz w:val="20"/>
                <w:szCs w:val="20"/>
              </w:rPr>
              <w:t xml:space="preserve">RTECRTOAMT </w:t>
            </w:r>
            <w:r w:rsidRPr="00A85AD1">
              <w:rPr>
                <w:rFonts w:eastAsia="Times New Roman"/>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12CC69A6"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46FDB9FB" w14:textId="77777777" w:rsidR="00A85AD1" w:rsidRPr="00A85AD1" w:rsidRDefault="00A85AD1" w:rsidP="00A85AD1">
            <w:pPr>
              <w:spacing w:after="60"/>
              <w:rPr>
                <w:rFonts w:eastAsia="Times New Roman"/>
                <w:i/>
                <w:sz w:val="20"/>
                <w:szCs w:val="20"/>
              </w:rPr>
            </w:pPr>
            <w:r w:rsidRPr="00A85AD1">
              <w:rPr>
                <w:rFonts w:eastAsia="Times New Roman"/>
                <w:i/>
                <w:sz w:val="20"/>
                <w:szCs w:val="20"/>
              </w:rPr>
              <w:t>Real-Time ERCOT Contingency Reserve Service Trade Overage Amount for the QSE</w:t>
            </w:r>
            <w:r w:rsidRPr="00A85AD1">
              <w:rPr>
                <w:rFonts w:eastAsia="Times New Roman"/>
                <w:sz w:val="20"/>
                <w:szCs w:val="20"/>
              </w:rPr>
              <w:t xml:space="preserve">— The total charge to QSE </w:t>
            </w:r>
            <w:r w:rsidRPr="00A85AD1">
              <w:rPr>
                <w:rFonts w:eastAsia="Times New Roman"/>
                <w:i/>
                <w:sz w:val="20"/>
                <w:szCs w:val="20"/>
              </w:rPr>
              <w:t>q</w:t>
            </w:r>
            <w:r w:rsidRPr="00A85AD1">
              <w:rPr>
                <w:rFonts w:eastAsia="Times New Roman"/>
                <w:sz w:val="20"/>
                <w:szCs w:val="20"/>
              </w:rPr>
              <w:t xml:space="preserve"> in Real-Time for ECRS trade overages for each 15-minute Settlement Interval.</w:t>
            </w:r>
          </w:p>
        </w:tc>
      </w:tr>
      <w:tr w:rsidR="00A85AD1" w:rsidRPr="00A85AD1" w14:paraId="504714AA" w14:textId="77777777" w:rsidTr="00D34EC1">
        <w:trPr>
          <w:cantSplit/>
        </w:trPr>
        <w:tc>
          <w:tcPr>
            <w:tcW w:w="1221" w:type="pct"/>
            <w:tcBorders>
              <w:top w:val="single" w:sz="4" w:space="0" w:color="auto"/>
              <w:left w:val="single" w:sz="4" w:space="0" w:color="auto"/>
              <w:bottom w:val="single" w:sz="4" w:space="0" w:color="auto"/>
              <w:right w:val="single" w:sz="4" w:space="0" w:color="auto"/>
            </w:tcBorders>
            <w:hideMark/>
          </w:tcPr>
          <w:p w14:paraId="0E14E829" w14:textId="77777777" w:rsidR="00A85AD1" w:rsidRPr="00A85AD1" w:rsidRDefault="00A85AD1" w:rsidP="00A85AD1">
            <w:pPr>
              <w:spacing w:after="60"/>
              <w:rPr>
                <w:rFonts w:eastAsia="Times New Roman"/>
                <w:sz w:val="20"/>
                <w:szCs w:val="20"/>
              </w:rPr>
            </w:pPr>
            <w:r w:rsidRPr="00A85AD1">
              <w:rPr>
                <w:rFonts w:eastAsia="Times New Roman"/>
                <w:sz w:val="20"/>
                <w:szCs w:val="20"/>
              </w:rPr>
              <w:lastRenderedPageBreak/>
              <w:t>RTECROAMTTOT</w:t>
            </w:r>
          </w:p>
        </w:tc>
        <w:tc>
          <w:tcPr>
            <w:tcW w:w="638" w:type="pct"/>
            <w:tcBorders>
              <w:top w:val="single" w:sz="4" w:space="0" w:color="auto"/>
              <w:left w:val="single" w:sz="4" w:space="0" w:color="auto"/>
              <w:bottom w:val="single" w:sz="4" w:space="0" w:color="auto"/>
              <w:right w:val="single" w:sz="4" w:space="0" w:color="auto"/>
            </w:tcBorders>
            <w:hideMark/>
          </w:tcPr>
          <w:p w14:paraId="531B1AC0" w14:textId="77777777" w:rsidR="00A85AD1" w:rsidRPr="00A85AD1" w:rsidRDefault="00A85AD1" w:rsidP="00A85AD1">
            <w:pPr>
              <w:spacing w:after="60"/>
              <w:rPr>
                <w:rFonts w:eastAsia="Times New Roman"/>
                <w:sz w:val="20"/>
                <w:szCs w:val="20"/>
              </w:rPr>
            </w:pPr>
            <w:r w:rsidRPr="00A85AD1">
              <w:rPr>
                <w:rFonts w:eastAsia="Times New Roman"/>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51DE17E2" w14:textId="77777777" w:rsidR="00A85AD1" w:rsidRPr="00A85AD1" w:rsidRDefault="00A85AD1" w:rsidP="00A85AD1">
            <w:pPr>
              <w:spacing w:after="60"/>
              <w:rPr>
                <w:rFonts w:eastAsia="Times New Roman"/>
                <w:i/>
                <w:sz w:val="20"/>
                <w:szCs w:val="20"/>
              </w:rPr>
            </w:pPr>
            <w:r w:rsidRPr="00A85AD1">
              <w:rPr>
                <w:rFonts w:eastAsia="Times New Roman"/>
                <w:i/>
                <w:sz w:val="20"/>
                <w:szCs w:val="20"/>
              </w:rPr>
              <w:t xml:space="preserve">Real-Time ERCOT Contingency Reserve Service Trade Overage Total Amount </w:t>
            </w:r>
            <w:r w:rsidRPr="00A85AD1">
              <w:rPr>
                <w:rFonts w:eastAsia="Times New Roman"/>
                <w:sz w:val="20"/>
                <w:szCs w:val="20"/>
              </w:rPr>
              <w:t>— The total charge to all QSEs for Real-Time ECRS trade overages for each 15-minute Settlement Interval.</w:t>
            </w:r>
          </w:p>
        </w:tc>
      </w:tr>
      <w:tr w:rsidR="00A85AD1" w:rsidRPr="00A85AD1" w14:paraId="4A0D15F0" w14:textId="77777777" w:rsidTr="00D34EC1">
        <w:trPr>
          <w:cantSplit/>
        </w:trPr>
        <w:tc>
          <w:tcPr>
            <w:tcW w:w="1221" w:type="pct"/>
            <w:tcBorders>
              <w:top w:val="single" w:sz="4" w:space="0" w:color="auto"/>
              <w:left w:val="single" w:sz="4" w:space="0" w:color="auto"/>
              <w:bottom w:val="single" w:sz="4" w:space="0" w:color="auto"/>
              <w:right w:val="single" w:sz="4" w:space="0" w:color="auto"/>
            </w:tcBorders>
            <w:hideMark/>
          </w:tcPr>
          <w:p w14:paraId="51F0963F" w14:textId="77777777" w:rsidR="00A85AD1" w:rsidRPr="00A85AD1" w:rsidRDefault="00A85AD1" w:rsidP="00A85AD1">
            <w:pPr>
              <w:spacing w:after="60"/>
              <w:rPr>
                <w:rFonts w:eastAsia="Times New Roman"/>
                <w:b/>
                <w:sz w:val="20"/>
                <w:szCs w:val="20"/>
              </w:rPr>
            </w:pPr>
            <w:r w:rsidRPr="00A85AD1">
              <w:rPr>
                <w:rFonts w:eastAsia="Times New Roman"/>
                <w:sz w:val="20"/>
                <w:szCs w:val="20"/>
              </w:rPr>
              <w:t>LRS</w:t>
            </w:r>
            <w:r w:rsidRPr="00A85AD1">
              <w:rPr>
                <w:rFonts w:eastAsia="Times New Roman"/>
                <w:sz w:val="20"/>
                <w:szCs w:val="20"/>
                <w:vertAlign w:val="subscript"/>
              </w:rPr>
              <w:t xml:space="preserve"> </w:t>
            </w:r>
            <w:r w:rsidRPr="00A85AD1">
              <w:rPr>
                <w:rFonts w:eastAsia="Times New Roman"/>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15C0DC96" w14:textId="77777777" w:rsidR="00A85AD1" w:rsidRPr="00A85AD1" w:rsidRDefault="00A85AD1" w:rsidP="00A85AD1">
            <w:pPr>
              <w:spacing w:after="60"/>
              <w:rPr>
                <w:rFonts w:eastAsia="Times New Roman"/>
                <w:sz w:val="20"/>
                <w:szCs w:val="20"/>
              </w:rPr>
            </w:pPr>
            <w:r w:rsidRPr="00A85AD1">
              <w:rPr>
                <w:rFonts w:eastAsia="Times New Roman"/>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22DB16F9" w14:textId="77777777" w:rsidR="00A85AD1" w:rsidRPr="00A85AD1" w:rsidRDefault="00A85AD1" w:rsidP="00A85AD1">
            <w:pPr>
              <w:spacing w:after="60"/>
              <w:rPr>
                <w:rFonts w:eastAsia="Times New Roman"/>
                <w:i/>
                <w:sz w:val="20"/>
                <w:szCs w:val="20"/>
              </w:rPr>
            </w:pPr>
            <w:r w:rsidRPr="00A85AD1">
              <w:rPr>
                <w:rFonts w:eastAsia="Times New Roman"/>
                <w:i/>
                <w:sz w:val="20"/>
                <w:szCs w:val="20"/>
              </w:rPr>
              <w:t>Load Ratio Share per QSE</w:t>
            </w:r>
            <w:r w:rsidRPr="00A85AD1">
              <w:rPr>
                <w:rFonts w:eastAsia="Times New Roman"/>
                <w:sz w:val="20"/>
                <w:szCs w:val="20"/>
              </w:rPr>
              <w:t xml:space="preserve">—The LRS as defined in Section 6.6.2.2 for QSE </w:t>
            </w:r>
            <w:r w:rsidRPr="00A85AD1">
              <w:rPr>
                <w:rFonts w:eastAsia="Times New Roman"/>
                <w:i/>
                <w:sz w:val="20"/>
                <w:szCs w:val="20"/>
              </w:rPr>
              <w:t>q</w:t>
            </w:r>
            <w:r w:rsidRPr="00A85AD1">
              <w:rPr>
                <w:rFonts w:eastAsia="Times New Roman"/>
                <w:sz w:val="20"/>
                <w:szCs w:val="20"/>
              </w:rPr>
              <w:t xml:space="preserve"> for the 15-minute Settlement Interval.</w:t>
            </w:r>
          </w:p>
        </w:tc>
      </w:tr>
      <w:tr w:rsidR="00A85AD1" w:rsidRPr="00A85AD1" w14:paraId="57DAAB57" w14:textId="77777777" w:rsidTr="00D34EC1">
        <w:trPr>
          <w:cantSplit/>
        </w:trPr>
        <w:tc>
          <w:tcPr>
            <w:tcW w:w="1221" w:type="pct"/>
            <w:tcBorders>
              <w:top w:val="single" w:sz="4" w:space="0" w:color="auto"/>
              <w:left w:val="single" w:sz="4" w:space="0" w:color="auto"/>
              <w:bottom w:val="single" w:sz="4" w:space="0" w:color="auto"/>
              <w:right w:val="single" w:sz="4" w:space="0" w:color="auto"/>
            </w:tcBorders>
            <w:hideMark/>
          </w:tcPr>
          <w:p w14:paraId="730F7CF7" w14:textId="77777777" w:rsidR="00A85AD1" w:rsidRPr="00A85AD1" w:rsidRDefault="00A85AD1" w:rsidP="00A85AD1">
            <w:pPr>
              <w:spacing w:after="60"/>
              <w:rPr>
                <w:rFonts w:eastAsia="Times New Roman"/>
                <w:sz w:val="20"/>
                <w:szCs w:val="20"/>
              </w:rPr>
            </w:pPr>
            <w:r w:rsidRPr="00A85AD1">
              <w:rPr>
                <w:rFonts w:eastAsia="Times New Roman"/>
                <w:i/>
                <w:sz w:val="20"/>
                <w:szCs w:val="20"/>
              </w:rPr>
              <w:t>q</w:t>
            </w:r>
          </w:p>
        </w:tc>
        <w:tc>
          <w:tcPr>
            <w:tcW w:w="638" w:type="pct"/>
            <w:tcBorders>
              <w:top w:val="single" w:sz="4" w:space="0" w:color="auto"/>
              <w:left w:val="single" w:sz="4" w:space="0" w:color="auto"/>
              <w:bottom w:val="single" w:sz="4" w:space="0" w:color="auto"/>
              <w:right w:val="single" w:sz="4" w:space="0" w:color="auto"/>
            </w:tcBorders>
            <w:hideMark/>
          </w:tcPr>
          <w:p w14:paraId="3439F556" w14:textId="77777777" w:rsidR="00A85AD1" w:rsidRPr="00A85AD1" w:rsidRDefault="00A85AD1" w:rsidP="00A85AD1">
            <w:pPr>
              <w:spacing w:after="60"/>
              <w:rPr>
                <w:rFonts w:eastAsia="Times New Roman"/>
                <w:sz w:val="20"/>
                <w:szCs w:val="20"/>
              </w:rPr>
            </w:pPr>
            <w:r w:rsidRPr="00A85AD1">
              <w:rPr>
                <w:rFonts w:eastAsia="Times New Roman"/>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2E85A368" w14:textId="77777777" w:rsidR="00A85AD1" w:rsidRPr="00A85AD1" w:rsidRDefault="00A85AD1" w:rsidP="00A85AD1">
            <w:pPr>
              <w:spacing w:after="60"/>
              <w:rPr>
                <w:rFonts w:eastAsia="Times New Roman"/>
                <w:i/>
                <w:sz w:val="20"/>
                <w:szCs w:val="20"/>
              </w:rPr>
            </w:pPr>
            <w:r w:rsidRPr="00A85AD1">
              <w:rPr>
                <w:rFonts w:eastAsia="Times New Roman"/>
                <w:sz w:val="20"/>
                <w:szCs w:val="20"/>
              </w:rPr>
              <w:t>A QSE.</w:t>
            </w:r>
          </w:p>
        </w:tc>
      </w:tr>
    </w:tbl>
    <w:p w14:paraId="33E50D04" w14:textId="77777777" w:rsidR="00A85AD1" w:rsidRDefault="00A85AD1" w:rsidP="00A85AD1">
      <w:pPr>
        <w:pStyle w:val="BodyText"/>
        <w:spacing w:before="240"/>
        <w:ind w:left="1440" w:hanging="720"/>
        <w:rPr>
          <w:ins w:id="1561" w:author="ERCOT" w:date="2025-07-28T10:39:00Z" w16du:dateUtc="2025-07-28T15:39:00Z"/>
        </w:rPr>
      </w:pPr>
      <w:ins w:id="1562" w:author="ERCOT" w:date="2025-07-28T10:39:00Z" w16du:dateUtc="2025-07-28T15:39:00Z">
        <w:r>
          <w:t>(f)         For Dispatchable Reliability Reserve Service (DRRS):</w:t>
        </w:r>
      </w:ins>
    </w:p>
    <w:p w14:paraId="75313488" w14:textId="77777777" w:rsidR="00A85AD1" w:rsidRDefault="00A85AD1" w:rsidP="00A85AD1">
      <w:pPr>
        <w:pStyle w:val="BodyText"/>
        <w:spacing w:after="0"/>
        <w:ind w:left="1440" w:hanging="720"/>
        <w:rPr>
          <w:ins w:id="1563" w:author="ERCOT" w:date="2025-07-28T10:39:00Z" w16du:dateUtc="2025-07-28T15:39:00Z"/>
        </w:rPr>
      </w:pPr>
      <w:ins w:id="1564" w:author="ERCOT" w:date="2025-07-28T10:39:00Z" w16du:dateUtc="2025-07-28T15:39:00Z">
        <w:r>
          <w:t xml:space="preserve">LARTDRRAMT </w:t>
        </w:r>
        <w:r>
          <w:rPr>
            <w:i/>
            <w:vertAlign w:val="subscript"/>
          </w:rPr>
          <w:t>q</w:t>
        </w:r>
        <w:r>
          <w:t xml:space="preserve"> = (-1) * (RTDRRIMBAMTTOT + RTDRROAMTTOT + </w:t>
        </w:r>
      </w:ins>
    </w:p>
    <w:p w14:paraId="7BB93CB0" w14:textId="77777777" w:rsidR="00A85AD1" w:rsidRDefault="00A85AD1" w:rsidP="00A85AD1">
      <w:pPr>
        <w:pStyle w:val="BodyText"/>
        <w:ind w:left="1440" w:hanging="720"/>
        <w:rPr>
          <w:ins w:id="1565" w:author="ERCOT" w:date="2025-07-28T10:39:00Z" w16du:dateUtc="2025-07-28T15:39:00Z"/>
        </w:rPr>
      </w:pPr>
      <w:ins w:id="1566" w:author="ERCOT" w:date="2025-07-28T10:39:00Z" w16du:dateUtc="2025-07-28T15:39:00Z">
        <w:r>
          <w:t xml:space="preserve"> </w:t>
        </w:r>
        <w:r>
          <w:tab/>
        </w:r>
        <w:r>
          <w:tab/>
        </w:r>
        <w:r>
          <w:tab/>
          <w:t xml:space="preserve">RTDRRTOAMTTOT) * LRS </w:t>
        </w:r>
        <w:r>
          <w:rPr>
            <w:i/>
            <w:vertAlign w:val="subscript"/>
          </w:rPr>
          <w:t>q</w:t>
        </w:r>
      </w:ins>
    </w:p>
    <w:p w14:paraId="0C5A32BD" w14:textId="77777777" w:rsidR="00A85AD1" w:rsidRDefault="00A85AD1" w:rsidP="00A85AD1">
      <w:pPr>
        <w:pStyle w:val="BodyText"/>
        <w:ind w:left="1440" w:hanging="720"/>
        <w:rPr>
          <w:ins w:id="1567" w:author="ERCOT" w:date="2025-07-28T10:39:00Z" w16du:dateUtc="2025-07-28T15:39:00Z"/>
        </w:rPr>
      </w:pPr>
      <w:ins w:id="1568" w:author="ERCOT" w:date="2025-07-28T10:39:00Z" w16du:dateUtc="2025-07-28T15:39:00Z">
        <w:r>
          <w:t>Where:</w:t>
        </w:r>
      </w:ins>
    </w:p>
    <w:p w14:paraId="7B592771" w14:textId="77777777" w:rsidR="00A85AD1" w:rsidRDefault="00A85AD1" w:rsidP="00A85AD1">
      <w:pPr>
        <w:pStyle w:val="BodyText"/>
        <w:ind w:left="1440" w:hanging="720"/>
        <w:rPr>
          <w:ins w:id="1569" w:author="ERCOT" w:date="2025-07-28T10:39:00Z" w16du:dateUtc="2025-07-28T15:39:00Z"/>
        </w:rPr>
      </w:pPr>
      <w:ins w:id="1570" w:author="ERCOT" w:date="2025-07-28T10:39:00Z" w16du:dateUtc="2025-07-28T15:39:00Z">
        <w:r>
          <w:t xml:space="preserve">RTDRRIMBAMTTOT = </w:t>
        </w:r>
        <w:r>
          <w:rPr>
            <w:noProof/>
          </w:rPr>
          <w:drawing>
            <wp:inline distT="0" distB="0" distL="0" distR="0" wp14:anchorId="700DED3F" wp14:editId="615388AA">
              <wp:extent cx="146685" cy="293370"/>
              <wp:effectExtent l="0" t="0" r="5715" b="0"/>
              <wp:docPr id="841279004" name="Picture 841279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0095885"/>
                      <pic:cNvPicPr/>
                    </pic:nvPicPr>
                    <pic:blipFill>
                      <a:blip r:embed="rId177">
                        <a:extLst>
                          <a:ext uri="{28A0092B-C50C-407E-A947-70E740481C1C}">
                            <a14:useLocalDpi xmlns:a14="http://schemas.microsoft.com/office/drawing/2010/main" val="0"/>
                          </a:ext>
                        </a:extLst>
                      </a:blip>
                      <a:stretch>
                        <a:fillRect/>
                      </a:stretch>
                    </pic:blipFill>
                    <pic:spPr>
                      <a:xfrm>
                        <a:off x="0" y="0"/>
                        <a:ext cx="146685" cy="293370"/>
                      </a:xfrm>
                      <a:prstGeom prst="rect">
                        <a:avLst/>
                      </a:prstGeom>
                    </pic:spPr>
                  </pic:pic>
                </a:graphicData>
              </a:graphic>
            </wp:inline>
          </w:drawing>
        </w:r>
        <w:r>
          <w:t xml:space="preserve"> (RT</w:t>
        </w:r>
      </w:ins>
      <w:ins w:id="1571" w:author="ERCOT" w:date="2025-07-28T10:40:00Z" w16du:dateUtc="2025-07-28T15:40:00Z">
        <w:r>
          <w:t>DR</w:t>
        </w:r>
      </w:ins>
      <w:ins w:id="1572" w:author="ERCOT" w:date="2025-07-28T10:39:00Z" w16du:dateUtc="2025-07-28T15:39:00Z">
        <w:r>
          <w:t xml:space="preserve">RIMBAMT </w:t>
        </w:r>
        <w:r w:rsidRPr="141EBFE9">
          <w:rPr>
            <w:i/>
            <w:iCs/>
            <w:vertAlign w:val="subscript"/>
          </w:rPr>
          <w:t>q</w:t>
        </w:r>
        <w:r>
          <w:t>)</w:t>
        </w:r>
      </w:ins>
    </w:p>
    <w:p w14:paraId="264B0F64" w14:textId="77777777" w:rsidR="00A85AD1" w:rsidRDefault="00A85AD1" w:rsidP="00A85AD1">
      <w:pPr>
        <w:pStyle w:val="BodyText"/>
        <w:ind w:left="1440" w:hanging="720"/>
        <w:rPr>
          <w:ins w:id="1573" w:author="ERCOT" w:date="2025-07-28T10:39:00Z" w16du:dateUtc="2025-07-28T15:39:00Z"/>
        </w:rPr>
      </w:pPr>
      <w:ins w:id="1574" w:author="ERCOT" w:date="2025-07-28T10:39:00Z" w16du:dateUtc="2025-07-28T15:39:00Z">
        <w:r>
          <w:t>RT</w:t>
        </w:r>
      </w:ins>
      <w:ins w:id="1575" w:author="ERCOT" w:date="2025-07-28T10:40:00Z" w16du:dateUtc="2025-07-28T15:40:00Z">
        <w:r>
          <w:t>DR</w:t>
        </w:r>
      </w:ins>
      <w:ins w:id="1576" w:author="ERCOT" w:date="2025-07-28T10:39:00Z" w16du:dateUtc="2025-07-28T15:39:00Z">
        <w:r>
          <w:t xml:space="preserve">ROAMTTOT = </w:t>
        </w:r>
        <w:r>
          <w:rPr>
            <w:noProof/>
          </w:rPr>
          <w:drawing>
            <wp:inline distT="0" distB="0" distL="0" distR="0" wp14:anchorId="5CAEC87C" wp14:editId="384E1803">
              <wp:extent cx="146685" cy="293370"/>
              <wp:effectExtent l="0" t="0" r="5715" b="0"/>
              <wp:docPr id="352513003" name="Picture 352513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946876"/>
                      <pic:cNvPicPr/>
                    </pic:nvPicPr>
                    <pic:blipFill>
                      <a:blip r:embed="rId177">
                        <a:extLst>
                          <a:ext uri="{28A0092B-C50C-407E-A947-70E740481C1C}">
                            <a14:useLocalDpi xmlns:a14="http://schemas.microsoft.com/office/drawing/2010/main" val="0"/>
                          </a:ext>
                        </a:extLst>
                      </a:blip>
                      <a:stretch>
                        <a:fillRect/>
                      </a:stretch>
                    </pic:blipFill>
                    <pic:spPr>
                      <a:xfrm>
                        <a:off x="0" y="0"/>
                        <a:ext cx="146685" cy="293370"/>
                      </a:xfrm>
                      <a:prstGeom prst="rect">
                        <a:avLst/>
                      </a:prstGeom>
                    </pic:spPr>
                  </pic:pic>
                </a:graphicData>
              </a:graphic>
            </wp:inline>
          </w:drawing>
        </w:r>
        <w:r w:rsidRPr="141EBFE9">
          <w:rPr>
            <w:b/>
            <w:bCs/>
          </w:rPr>
          <w:t xml:space="preserve"> </w:t>
        </w:r>
        <w:r>
          <w:t>(RT</w:t>
        </w:r>
      </w:ins>
      <w:ins w:id="1577" w:author="ERCOT" w:date="2025-07-28T10:40:00Z" w16du:dateUtc="2025-07-28T15:40:00Z">
        <w:r>
          <w:t>DR</w:t>
        </w:r>
      </w:ins>
      <w:ins w:id="1578" w:author="ERCOT" w:date="2025-07-28T10:39:00Z" w16du:dateUtc="2025-07-28T15:39:00Z">
        <w:r>
          <w:t xml:space="preserve">ROAMT </w:t>
        </w:r>
        <w:r w:rsidRPr="141EBFE9">
          <w:rPr>
            <w:i/>
            <w:iCs/>
            <w:vertAlign w:val="subscript"/>
          </w:rPr>
          <w:t>q</w:t>
        </w:r>
        <w:r>
          <w:t>)</w:t>
        </w:r>
      </w:ins>
    </w:p>
    <w:p w14:paraId="289A3430" w14:textId="77777777" w:rsidR="00A85AD1" w:rsidRDefault="00A85AD1" w:rsidP="00A85AD1">
      <w:pPr>
        <w:pStyle w:val="BodyText"/>
        <w:ind w:left="1440" w:hanging="720"/>
        <w:rPr>
          <w:ins w:id="1579" w:author="ERCOT" w:date="2025-07-28T10:39:00Z" w16du:dateUtc="2025-07-28T15:39:00Z"/>
        </w:rPr>
      </w:pPr>
      <w:ins w:id="1580" w:author="ERCOT" w:date="2025-07-28T10:39:00Z" w16du:dateUtc="2025-07-28T15:39:00Z">
        <w:r>
          <w:t>RT</w:t>
        </w:r>
      </w:ins>
      <w:ins w:id="1581" w:author="ERCOT" w:date="2025-07-28T10:40:00Z" w16du:dateUtc="2025-07-28T15:40:00Z">
        <w:r>
          <w:t>DR</w:t>
        </w:r>
      </w:ins>
      <w:ins w:id="1582" w:author="ERCOT" w:date="2025-07-28T10:39:00Z" w16du:dateUtc="2025-07-28T15:39:00Z">
        <w:r>
          <w:t xml:space="preserve">RTOAMTTOT = </w:t>
        </w:r>
        <w:r>
          <w:rPr>
            <w:noProof/>
          </w:rPr>
          <w:drawing>
            <wp:inline distT="0" distB="0" distL="0" distR="0" wp14:anchorId="26FBF233" wp14:editId="2A875077">
              <wp:extent cx="146685" cy="293370"/>
              <wp:effectExtent l="0" t="0" r="5715" b="0"/>
              <wp:docPr id="1894330215" name="Picture 1894330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322793"/>
                      <pic:cNvPicPr/>
                    </pic:nvPicPr>
                    <pic:blipFill>
                      <a:blip r:embed="rId177">
                        <a:extLst>
                          <a:ext uri="{28A0092B-C50C-407E-A947-70E740481C1C}">
                            <a14:useLocalDpi xmlns:a14="http://schemas.microsoft.com/office/drawing/2010/main" val="0"/>
                          </a:ext>
                        </a:extLst>
                      </a:blip>
                      <a:stretch>
                        <a:fillRect/>
                      </a:stretch>
                    </pic:blipFill>
                    <pic:spPr>
                      <a:xfrm>
                        <a:off x="0" y="0"/>
                        <a:ext cx="146685" cy="293370"/>
                      </a:xfrm>
                      <a:prstGeom prst="rect">
                        <a:avLst/>
                      </a:prstGeom>
                    </pic:spPr>
                  </pic:pic>
                </a:graphicData>
              </a:graphic>
            </wp:inline>
          </w:drawing>
        </w:r>
        <w:r w:rsidRPr="141EBFE9">
          <w:rPr>
            <w:b/>
            <w:bCs/>
          </w:rPr>
          <w:t xml:space="preserve"> </w:t>
        </w:r>
        <w:r>
          <w:t>(RT</w:t>
        </w:r>
      </w:ins>
      <w:ins w:id="1583" w:author="ERCOT" w:date="2025-07-28T10:40:00Z" w16du:dateUtc="2025-07-28T15:40:00Z">
        <w:r>
          <w:t>DR</w:t>
        </w:r>
      </w:ins>
      <w:ins w:id="1584" w:author="ERCOT" w:date="2025-07-28T10:39:00Z" w16du:dateUtc="2025-07-28T15:39:00Z">
        <w:r>
          <w:t xml:space="preserve">RTOAMT </w:t>
        </w:r>
        <w:r w:rsidRPr="141EBFE9">
          <w:rPr>
            <w:i/>
            <w:iCs/>
            <w:vertAlign w:val="subscript"/>
          </w:rPr>
          <w:t>q</w:t>
        </w:r>
        <w:r>
          <w:t>)</w:t>
        </w:r>
      </w:ins>
    </w:p>
    <w:p w14:paraId="3ED0EC81" w14:textId="77777777" w:rsidR="00A85AD1" w:rsidRDefault="00A85AD1" w:rsidP="00A85AD1">
      <w:pPr>
        <w:pStyle w:val="NoSpacing"/>
        <w:rPr>
          <w:ins w:id="1585" w:author="ERCOT" w:date="2025-07-28T10:39:00Z" w16du:dateUtc="2025-07-28T15:39:00Z"/>
        </w:rPr>
      </w:pPr>
      <w:ins w:id="1586" w:author="ERCOT" w:date="2025-07-28T10:39:00Z" w16du:dateUtc="2025-07-28T15:39: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83"/>
        <w:gridCol w:w="1193"/>
        <w:gridCol w:w="5874"/>
      </w:tblGrid>
      <w:tr w:rsidR="00A85AD1" w14:paraId="403D7074" w14:textId="77777777" w:rsidTr="00D34EC1">
        <w:trPr>
          <w:cantSplit/>
          <w:tblHeader/>
          <w:ins w:id="1587"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7B70FEB2" w14:textId="77777777" w:rsidR="00A85AD1" w:rsidRDefault="00A85AD1" w:rsidP="00D34EC1">
            <w:pPr>
              <w:pStyle w:val="TableHead"/>
              <w:rPr>
                <w:ins w:id="1588" w:author="ERCOT" w:date="2025-07-28T10:39:00Z" w16du:dateUtc="2025-07-28T15:39:00Z"/>
              </w:rPr>
            </w:pPr>
            <w:ins w:id="1589" w:author="ERCOT" w:date="2025-07-28T10:39:00Z" w16du:dateUtc="2025-07-28T15:39:00Z">
              <w:r>
                <w:rPr>
                  <w:b w:val="0"/>
                  <w:iCs w:val="0"/>
                </w:rPr>
                <w:t>Variable</w:t>
              </w:r>
            </w:ins>
          </w:p>
        </w:tc>
        <w:tc>
          <w:tcPr>
            <w:tcW w:w="638" w:type="pct"/>
            <w:tcBorders>
              <w:top w:val="single" w:sz="4" w:space="0" w:color="auto"/>
              <w:left w:val="single" w:sz="4" w:space="0" w:color="auto"/>
              <w:bottom w:val="single" w:sz="4" w:space="0" w:color="auto"/>
              <w:right w:val="single" w:sz="4" w:space="0" w:color="auto"/>
            </w:tcBorders>
            <w:hideMark/>
          </w:tcPr>
          <w:p w14:paraId="38E7EC6C" w14:textId="77777777" w:rsidR="00A85AD1" w:rsidRDefault="00A85AD1" w:rsidP="00D34EC1">
            <w:pPr>
              <w:pStyle w:val="TableHead"/>
              <w:rPr>
                <w:ins w:id="1590" w:author="ERCOT" w:date="2025-07-28T10:39:00Z" w16du:dateUtc="2025-07-28T15:39:00Z"/>
              </w:rPr>
            </w:pPr>
            <w:ins w:id="1591" w:author="ERCOT" w:date="2025-07-28T10:39:00Z" w16du:dateUtc="2025-07-28T15:39:00Z">
              <w:r>
                <w:t>Unit</w:t>
              </w:r>
            </w:ins>
          </w:p>
        </w:tc>
        <w:tc>
          <w:tcPr>
            <w:tcW w:w="3141" w:type="pct"/>
            <w:tcBorders>
              <w:top w:val="single" w:sz="4" w:space="0" w:color="auto"/>
              <w:left w:val="single" w:sz="4" w:space="0" w:color="auto"/>
              <w:bottom w:val="single" w:sz="4" w:space="0" w:color="auto"/>
              <w:right w:val="single" w:sz="4" w:space="0" w:color="auto"/>
            </w:tcBorders>
            <w:hideMark/>
          </w:tcPr>
          <w:p w14:paraId="3465CB85" w14:textId="77777777" w:rsidR="00A85AD1" w:rsidRDefault="00A85AD1" w:rsidP="00D34EC1">
            <w:pPr>
              <w:pStyle w:val="TableHead"/>
              <w:rPr>
                <w:ins w:id="1592" w:author="ERCOT" w:date="2025-07-28T10:39:00Z" w16du:dateUtc="2025-07-28T15:39:00Z"/>
              </w:rPr>
            </w:pPr>
            <w:ins w:id="1593" w:author="ERCOT" w:date="2025-07-28T10:39:00Z" w16du:dateUtc="2025-07-28T15:39:00Z">
              <w:r>
                <w:t>Description</w:t>
              </w:r>
            </w:ins>
          </w:p>
        </w:tc>
      </w:tr>
      <w:tr w:rsidR="00A85AD1" w14:paraId="3491D58D" w14:textId="77777777" w:rsidTr="00D34EC1">
        <w:trPr>
          <w:cantSplit/>
          <w:ins w:id="1594"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100FE264" w14:textId="77777777" w:rsidR="00A85AD1" w:rsidRDefault="00A85AD1" w:rsidP="00D34EC1">
            <w:pPr>
              <w:pStyle w:val="tablebody0"/>
              <w:rPr>
                <w:ins w:id="1595" w:author="ERCOT" w:date="2025-07-28T10:39:00Z" w16du:dateUtc="2025-07-28T15:39:00Z"/>
              </w:rPr>
            </w:pPr>
            <w:ins w:id="1596" w:author="ERCOT" w:date="2025-07-28T10:39:00Z" w16du:dateUtc="2025-07-28T15:39:00Z">
              <w:r>
                <w:t>LART</w:t>
              </w:r>
            </w:ins>
            <w:ins w:id="1597" w:author="ERCOT" w:date="2025-07-28T10:40:00Z" w16du:dateUtc="2025-07-28T15:40:00Z">
              <w:r>
                <w:t>DR</w:t>
              </w:r>
            </w:ins>
            <w:ins w:id="1598" w:author="ERCOT" w:date="2025-07-28T10:39:00Z" w16du:dateUtc="2025-07-28T15:39:00Z">
              <w:r>
                <w:t xml:space="preserve">RAMT </w:t>
              </w:r>
              <w:r>
                <w:rPr>
                  <w:i/>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4C6CDE69" w14:textId="77777777" w:rsidR="00A85AD1" w:rsidRDefault="00A85AD1" w:rsidP="00D34EC1">
            <w:pPr>
              <w:pStyle w:val="tablebody0"/>
              <w:rPr>
                <w:ins w:id="1599" w:author="ERCOT" w:date="2025-07-28T10:39:00Z" w16du:dateUtc="2025-07-28T15:39:00Z"/>
              </w:rPr>
            </w:pPr>
            <w:ins w:id="1600" w:author="ERCOT" w:date="2025-07-28T10:39:00Z" w16du:dateUtc="2025-07-28T15:39:00Z">
              <w:r>
                <w:t>$</w:t>
              </w:r>
            </w:ins>
          </w:p>
        </w:tc>
        <w:tc>
          <w:tcPr>
            <w:tcW w:w="3141" w:type="pct"/>
            <w:tcBorders>
              <w:top w:val="single" w:sz="4" w:space="0" w:color="auto"/>
              <w:left w:val="single" w:sz="4" w:space="0" w:color="auto"/>
              <w:bottom w:val="single" w:sz="4" w:space="0" w:color="auto"/>
              <w:right w:val="single" w:sz="4" w:space="0" w:color="auto"/>
            </w:tcBorders>
            <w:hideMark/>
          </w:tcPr>
          <w:p w14:paraId="079D31F2" w14:textId="77777777" w:rsidR="00A85AD1" w:rsidRDefault="00A85AD1" w:rsidP="00D34EC1">
            <w:pPr>
              <w:pStyle w:val="tablebody0"/>
              <w:rPr>
                <w:ins w:id="1601" w:author="ERCOT" w:date="2025-07-28T10:39:00Z" w16du:dateUtc="2025-07-28T15:39:00Z"/>
                <w:i/>
              </w:rPr>
            </w:pPr>
            <w:ins w:id="1602" w:author="ERCOT" w:date="2025-07-28T10:39:00Z" w16du:dateUtc="2025-07-28T15:39:00Z">
              <w:r>
                <w:rPr>
                  <w:i/>
                </w:rPr>
                <w:t xml:space="preserve">Load-Allocated Real-Time </w:t>
              </w:r>
            </w:ins>
            <w:ins w:id="1603" w:author="ERCOT" w:date="2025-07-28T10:40:00Z" w16du:dateUtc="2025-07-28T15:40:00Z">
              <w:r>
                <w:rPr>
                  <w:i/>
                </w:rPr>
                <w:t>Dispatchable Reliability</w:t>
              </w:r>
            </w:ins>
            <w:ins w:id="1604" w:author="ERCOT" w:date="2025-07-28T10:39:00Z" w16du:dateUtc="2025-07-28T15:39:00Z">
              <w:r>
                <w:rPr>
                  <w:i/>
                </w:rPr>
                <w:t xml:space="preserve"> Reserve Service Amount for the QSE - </w:t>
              </w:r>
              <w:r>
                <w:t xml:space="preserve">The QSE </w:t>
              </w:r>
              <w:r>
                <w:rPr>
                  <w:i/>
                </w:rPr>
                <w:t>q</w:t>
              </w:r>
              <w:r>
                <w:t xml:space="preserve">’s share of the total Real-Time </w:t>
              </w:r>
            </w:ins>
            <w:ins w:id="1605" w:author="ERCOT" w:date="2025-07-28T10:40:00Z" w16du:dateUtc="2025-07-28T15:40:00Z">
              <w:r>
                <w:t>DRRS</w:t>
              </w:r>
            </w:ins>
            <w:ins w:id="1606" w:author="ERCOT" w:date="2025-07-28T10:39:00Z" w16du:dateUtc="2025-07-28T15:39:00Z">
              <w:r>
                <w:t xml:space="preserve"> amount for the 15-minute Settlement Interval.</w:t>
              </w:r>
            </w:ins>
          </w:p>
        </w:tc>
      </w:tr>
      <w:tr w:rsidR="00A85AD1" w14:paraId="3DBA87D7" w14:textId="77777777" w:rsidTr="00D34EC1">
        <w:trPr>
          <w:cantSplit/>
          <w:ins w:id="1607"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59BA4462" w14:textId="77777777" w:rsidR="00A85AD1" w:rsidRDefault="00A85AD1" w:rsidP="00D34EC1">
            <w:pPr>
              <w:pStyle w:val="tablebody0"/>
              <w:rPr>
                <w:ins w:id="1608" w:author="ERCOT" w:date="2025-07-28T10:39:00Z" w16du:dateUtc="2025-07-28T15:39:00Z"/>
              </w:rPr>
            </w:pPr>
            <w:ins w:id="1609" w:author="ERCOT" w:date="2025-07-28T10:39:00Z" w16du:dateUtc="2025-07-28T15:39:00Z">
              <w:r>
                <w:t>RT</w:t>
              </w:r>
            </w:ins>
            <w:ins w:id="1610" w:author="ERCOT" w:date="2025-07-28T10:40:00Z" w16du:dateUtc="2025-07-28T15:40:00Z">
              <w:r>
                <w:t>DR</w:t>
              </w:r>
            </w:ins>
            <w:ins w:id="1611" w:author="ERCOT" w:date="2025-07-28T10:39:00Z" w16du:dateUtc="2025-07-28T15:39:00Z">
              <w:r>
                <w:t xml:space="preserve">RIMBAMT </w:t>
              </w:r>
              <w:r>
                <w:rPr>
                  <w:i/>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59DE4C5A" w14:textId="77777777" w:rsidR="00A85AD1" w:rsidRDefault="00A85AD1" w:rsidP="00D34EC1">
            <w:pPr>
              <w:pStyle w:val="tablebody0"/>
              <w:rPr>
                <w:ins w:id="1612" w:author="ERCOT" w:date="2025-07-28T10:39:00Z" w16du:dateUtc="2025-07-28T15:39:00Z"/>
              </w:rPr>
            </w:pPr>
            <w:ins w:id="1613" w:author="ERCOT" w:date="2025-07-28T10:39:00Z" w16du:dateUtc="2025-07-28T15:39:00Z">
              <w:r>
                <w:t>$</w:t>
              </w:r>
            </w:ins>
          </w:p>
        </w:tc>
        <w:tc>
          <w:tcPr>
            <w:tcW w:w="3141" w:type="pct"/>
            <w:tcBorders>
              <w:top w:val="single" w:sz="4" w:space="0" w:color="auto"/>
              <w:left w:val="single" w:sz="4" w:space="0" w:color="auto"/>
              <w:bottom w:val="single" w:sz="4" w:space="0" w:color="auto"/>
              <w:right w:val="single" w:sz="4" w:space="0" w:color="auto"/>
            </w:tcBorders>
            <w:hideMark/>
          </w:tcPr>
          <w:p w14:paraId="4023EFFD" w14:textId="77777777" w:rsidR="00A85AD1" w:rsidRDefault="00A85AD1" w:rsidP="00D34EC1">
            <w:pPr>
              <w:pStyle w:val="tablebody0"/>
              <w:rPr>
                <w:ins w:id="1614" w:author="ERCOT" w:date="2025-07-28T10:39:00Z" w16du:dateUtc="2025-07-28T15:39:00Z"/>
                <w:i/>
              </w:rPr>
            </w:pPr>
            <w:ins w:id="1615" w:author="ERCOT" w:date="2025-07-28T10:39:00Z" w16du:dateUtc="2025-07-28T15:39:00Z">
              <w:r>
                <w:rPr>
                  <w:i/>
                </w:rPr>
                <w:t xml:space="preserve">Real-Time </w:t>
              </w:r>
            </w:ins>
            <w:ins w:id="1616" w:author="ERCOT" w:date="2025-07-28T10:40:00Z" w16du:dateUtc="2025-07-28T15:40:00Z">
              <w:r>
                <w:rPr>
                  <w:i/>
                </w:rPr>
                <w:t xml:space="preserve">Dispatchable Reliability </w:t>
              </w:r>
            </w:ins>
            <w:ins w:id="1617" w:author="ERCOT" w:date="2025-07-28T10:39:00Z" w16du:dateUtc="2025-07-28T15:39:00Z">
              <w:r>
                <w:rPr>
                  <w:i/>
                </w:rPr>
                <w:t xml:space="preserve">Reserve Service Imbalance Amount for the QSE - </w:t>
              </w:r>
              <w:r>
                <w:t xml:space="preserve">The total payment or charge to QSE </w:t>
              </w:r>
              <w:r>
                <w:rPr>
                  <w:i/>
                </w:rPr>
                <w:t>q</w:t>
              </w:r>
              <w:r>
                <w:t xml:space="preserve"> for the Real-Time </w:t>
              </w:r>
            </w:ins>
            <w:ins w:id="1618" w:author="ERCOT" w:date="2025-07-28T10:40:00Z" w16du:dateUtc="2025-07-28T15:40:00Z">
              <w:r>
                <w:t>DRRS</w:t>
              </w:r>
            </w:ins>
            <w:ins w:id="1619" w:author="ERCOT" w:date="2025-07-28T10:39:00Z" w16du:dateUtc="2025-07-28T15:39:00Z">
              <w:r>
                <w:t xml:space="preserve"> imbalance for each 15-minute Settlement Interval.</w:t>
              </w:r>
            </w:ins>
          </w:p>
        </w:tc>
      </w:tr>
      <w:tr w:rsidR="00A85AD1" w14:paraId="29493705" w14:textId="77777777" w:rsidTr="00D34EC1">
        <w:trPr>
          <w:cantSplit/>
          <w:ins w:id="1620"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37FA0F29" w14:textId="77777777" w:rsidR="00A85AD1" w:rsidRDefault="00A85AD1" w:rsidP="00D34EC1">
            <w:pPr>
              <w:pStyle w:val="tablebody0"/>
              <w:rPr>
                <w:ins w:id="1621" w:author="ERCOT" w:date="2025-07-28T10:39:00Z" w16du:dateUtc="2025-07-28T15:39:00Z"/>
              </w:rPr>
            </w:pPr>
            <w:ins w:id="1622" w:author="ERCOT" w:date="2025-07-28T10:39:00Z" w16du:dateUtc="2025-07-28T15:39:00Z">
              <w:r>
                <w:t>RT</w:t>
              </w:r>
            </w:ins>
            <w:ins w:id="1623" w:author="ERCOT" w:date="2025-07-28T10:40:00Z" w16du:dateUtc="2025-07-28T15:40:00Z">
              <w:r>
                <w:t>DR</w:t>
              </w:r>
            </w:ins>
            <w:ins w:id="1624" w:author="ERCOT" w:date="2025-07-28T10:39:00Z" w16du:dateUtc="2025-07-28T15:39:00Z">
              <w:r>
                <w:t xml:space="preserve">ROAMT </w:t>
              </w:r>
              <w:r>
                <w:rPr>
                  <w:i/>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0F245963" w14:textId="77777777" w:rsidR="00A85AD1" w:rsidRDefault="00A85AD1" w:rsidP="00D34EC1">
            <w:pPr>
              <w:pStyle w:val="tablebody0"/>
              <w:rPr>
                <w:ins w:id="1625" w:author="ERCOT" w:date="2025-07-28T10:39:00Z" w16du:dateUtc="2025-07-28T15:39:00Z"/>
              </w:rPr>
            </w:pPr>
            <w:ins w:id="1626" w:author="ERCOT" w:date="2025-07-28T10:39:00Z" w16du:dateUtc="2025-07-28T15:39:00Z">
              <w:r>
                <w:t>$</w:t>
              </w:r>
            </w:ins>
          </w:p>
        </w:tc>
        <w:tc>
          <w:tcPr>
            <w:tcW w:w="3141" w:type="pct"/>
            <w:tcBorders>
              <w:top w:val="single" w:sz="4" w:space="0" w:color="auto"/>
              <w:left w:val="single" w:sz="4" w:space="0" w:color="auto"/>
              <w:bottom w:val="single" w:sz="4" w:space="0" w:color="auto"/>
              <w:right w:val="single" w:sz="4" w:space="0" w:color="auto"/>
            </w:tcBorders>
            <w:hideMark/>
          </w:tcPr>
          <w:p w14:paraId="0085D501" w14:textId="77777777" w:rsidR="00A85AD1" w:rsidRDefault="00A85AD1" w:rsidP="00D34EC1">
            <w:pPr>
              <w:pStyle w:val="tablebody0"/>
              <w:rPr>
                <w:ins w:id="1627" w:author="ERCOT" w:date="2025-07-28T10:39:00Z" w16du:dateUtc="2025-07-28T15:39:00Z"/>
                <w:i/>
              </w:rPr>
            </w:pPr>
            <w:ins w:id="1628" w:author="ERCOT" w:date="2025-07-28T10:39:00Z" w16du:dateUtc="2025-07-28T15:39:00Z">
              <w:r>
                <w:rPr>
                  <w:i/>
                </w:rPr>
                <w:t xml:space="preserve">Real-Time </w:t>
              </w:r>
            </w:ins>
            <w:ins w:id="1629" w:author="ERCOT" w:date="2025-07-28T10:40:00Z" w16du:dateUtc="2025-07-28T15:40:00Z">
              <w:r>
                <w:rPr>
                  <w:i/>
                </w:rPr>
                <w:t xml:space="preserve">Dispatchable Reliability </w:t>
              </w:r>
            </w:ins>
            <w:ins w:id="1630" w:author="ERCOT" w:date="2025-07-28T10:39:00Z" w16du:dateUtc="2025-07-28T15:39:00Z">
              <w:r>
                <w:rPr>
                  <w:i/>
                </w:rPr>
                <w:t xml:space="preserve">Reserve Service Only Amount for the QSE— </w:t>
              </w:r>
              <w:r>
                <w:t xml:space="preserve">The total charge to QSE </w:t>
              </w:r>
              <w:r>
                <w:rPr>
                  <w:i/>
                </w:rPr>
                <w:t>q</w:t>
              </w:r>
              <w:r>
                <w:t xml:space="preserve"> in Real-Time for </w:t>
              </w:r>
            </w:ins>
            <w:ins w:id="1631" w:author="ERCOT" w:date="2025-07-28T10:40:00Z" w16du:dateUtc="2025-07-28T15:40:00Z">
              <w:r>
                <w:t>DR</w:t>
              </w:r>
            </w:ins>
            <w:ins w:id="1632" w:author="ERCOT" w:date="2025-07-28T10:41:00Z" w16du:dateUtc="2025-07-28T15:41:00Z">
              <w:r>
                <w:t>RS</w:t>
              </w:r>
            </w:ins>
            <w:ins w:id="1633" w:author="ERCOT" w:date="2025-07-28T10:39:00Z" w16du:dateUtc="2025-07-28T15:39:00Z">
              <w:r>
                <w:t xml:space="preserve"> only awards for each 15-minute Settlement Interval.</w:t>
              </w:r>
            </w:ins>
          </w:p>
        </w:tc>
      </w:tr>
      <w:tr w:rsidR="00A85AD1" w14:paraId="0758DFA3" w14:textId="77777777" w:rsidTr="00D34EC1">
        <w:trPr>
          <w:cantSplit/>
          <w:ins w:id="1634"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78D0825F" w14:textId="77777777" w:rsidR="00A85AD1" w:rsidRDefault="00A85AD1" w:rsidP="00D34EC1">
            <w:pPr>
              <w:pStyle w:val="tablebody0"/>
              <w:rPr>
                <w:ins w:id="1635" w:author="ERCOT" w:date="2025-07-28T10:39:00Z" w16du:dateUtc="2025-07-28T15:39:00Z"/>
              </w:rPr>
            </w:pPr>
            <w:ins w:id="1636" w:author="ERCOT" w:date="2025-07-28T10:39:00Z" w16du:dateUtc="2025-07-28T15:39:00Z">
              <w:r>
                <w:t>RT</w:t>
              </w:r>
            </w:ins>
            <w:ins w:id="1637" w:author="ERCOT" w:date="2025-07-28T10:40:00Z" w16du:dateUtc="2025-07-28T15:40:00Z">
              <w:r>
                <w:t>DR</w:t>
              </w:r>
            </w:ins>
            <w:ins w:id="1638" w:author="ERCOT" w:date="2025-07-28T10:39:00Z" w16du:dateUtc="2025-07-28T15:39:00Z">
              <w:r>
                <w:t>RIMBAMTTOT</w:t>
              </w:r>
            </w:ins>
          </w:p>
        </w:tc>
        <w:tc>
          <w:tcPr>
            <w:tcW w:w="638" w:type="pct"/>
            <w:tcBorders>
              <w:top w:val="single" w:sz="4" w:space="0" w:color="auto"/>
              <w:left w:val="single" w:sz="4" w:space="0" w:color="auto"/>
              <w:bottom w:val="single" w:sz="4" w:space="0" w:color="auto"/>
              <w:right w:val="single" w:sz="4" w:space="0" w:color="auto"/>
            </w:tcBorders>
            <w:hideMark/>
          </w:tcPr>
          <w:p w14:paraId="72266DC2" w14:textId="77777777" w:rsidR="00A85AD1" w:rsidRDefault="00A85AD1" w:rsidP="00D34EC1">
            <w:pPr>
              <w:pStyle w:val="tablebody0"/>
              <w:rPr>
                <w:ins w:id="1639" w:author="ERCOT" w:date="2025-07-28T10:39:00Z" w16du:dateUtc="2025-07-28T15:39:00Z"/>
              </w:rPr>
            </w:pPr>
            <w:ins w:id="1640" w:author="ERCOT" w:date="2025-07-28T10:39:00Z" w16du:dateUtc="2025-07-28T15:39:00Z">
              <w:r>
                <w:t>$</w:t>
              </w:r>
            </w:ins>
          </w:p>
        </w:tc>
        <w:tc>
          <w:tcPr>
            <w:tcW w:w="3141" w:type="pct"/>
            <w:tcBorders>
              <w:top w:val="single" w:sz="4" w:space="0" w:color="auto"/>
              <w:left w:val="single" w:sz="4" w:space="0" w:color="auto"/>
              <w:bottom w:val="single" w:sz="4" w:space="0" w:color="auto"/>
              <w:right w:val="single" w:sz="4" w:space="0" w:color="auto"/>
            </w:tcBorders>
            <w:hideMark/>
          </w:tcPr>
          <w:p w14:paraId="474D9BA5" w14:textId="77777777" w:rsidR="00A85AD1" w:rsidRDefault="00A85AD1" w:rsidP="00D34EC1">
            <w:pPr>
              <w:pStyle w:val="tablebody0"/>
              <w:rPr>
                <w:ins w:id="1641" w:author="ERCOT" w:date="2025-07-28T10:39:00Z" w16du:dateUtc="2025-07-28T15:39:00Z"/>
                <w:i/>
              </w:rPr>
            </w:pPr>
            <w:ins w:id="1642" w:author="ERCOT" w:date="2025-07-28T10:39:00Z" w16du:dateUtc="2025-07-28T15:39:00Z">
              <w:r>
                <w:rPr>
                  <w:i/>
                </w:rPr>
                <w:t xml:space="preserve">Real-Time </w:t>
              </w:r>
            </w:ins>
            <w:ins w:id="1643" w:author="ERCOT" w:date="2025-07-28T10:40:00Z" w16du:dateUtc="2025-07-28T15:40:00Z">
              <w:r>
                <w:rPr>
                  <w:i/>
                </w:rPr>
                <w:t xml:space="preserve">Dispatchable Reliability </w:t>
              </w:r>
            </w:ins>
            <w:ins w:id="1644" w:author="ERCOT" w:date="2025-07-28T10:39:00Z" w16du:dateUtc="2025-07-28T15:39:00Z">
              <w:r>
                <w:rPr>
                  <w:i/>
                </w:rPr>
                <w:t xml:space="preserve">Reserve Service Imbalance Market Total Amount - </w:t>
              </w:r>
              <w:r>
                <w:t xml:space="preserve">The total payment or charge to all QSEs for the Real-Time </w:t>
              </w:r>
            </w:ins>
            <w:ins w:id="1645" w:author="ERCOT" w:date="2025-07-28T10:41:00Z" w16du:dateUtc="2025-07-28T15:41:00Z">
              <w:r>
                <w:t>DRRS</w:t>
              </w:r>
            </w:ins>
            <w:ins w:id="1646" w:author="ERCOT" w:date="2025-07-28T10:39:00Z" w16du:dateUtc="2025-07-28T15:39:00Z">
              <w:r>
                <w:t xml:space="preserve"> imbalance for each 15-minute Settlement Interval.</w:t>
              </w:r>
            </w:ins>
          </w:p>
        </w:tc>
      </w:tr>
      <w:tr w:rsidR="00A85AD1" w14:paraId="49C3765A" w14:textId="77777777" w:rsidTr="00D34EC1">
        <w:trPr>
          <w:cantSplit/>
          <w:ins w:id="1647"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778829C2" w14:textId="77777777" w:rsidR="00A85AD1" w:rsidRDefault="00A85AD1" w:rsidP="00D34EC1">
            <w:pPr>
              <w:pStyle w:val="tablebody0"/>
              <w:rPr>
                <w:ins w:id="1648" w:author="ERCOT" w:date="2025-07-28T10:39:00Z" w16du:dateUtc="2025-07-28T15:39:00Z"/>
              </w:rPr>
            </w:pPr>
            <w:ins w:id="1649" w:author="ERCOT" w:date="2025-07-28T10:39:00Z" w16du:dateUtc="2025-07-28T15:39:00Z">
              <w:r>
                <w:t>RT</w:t>
              </w:r>
            </w:ins>
            <w:ins w:id="1650" w:author="ERCOT" w:date="2025-07-28T10:40:00Z" w16du:dateUtc="2025-07-28T15:40:00Z">
              <w:r>
                <w:t>DR</w:t>
              </w:r>
            </w:ins>
            <w:ins w:id="1651" w:author="ERCOT" w:date="2025-07-28T10:39:00Z" w16du:dateUtc="2025-07-28T15:39:00Z">
              <w:r>
                <w:t>ROAMTTOT</w:t>
              </w:r>
            </w:ins>
          </w:p>
        </w:tc>
        <w:tc>
          <w:tcPr>
            <w:tcW w:w="638" w:type="pct"/>
            <w:tcBorders>
              <w:top w:val="single" w:sz="4" w:space="0" w:color="auto"/>
              <w:left w:val="single" w:sz="4" w:space="0" w:color="auto"/>
              <w:bottom w:val="single" w:sz="4" w:space="0" w:color="auto"/>
              <w:right w:val="single" w:sz="4" w:space="0" w:color="auto"/>
            </w:tcBorders>
            <w:hideMark/>
          </w:tcPr>
          <w:p w14:paraId="3DB6E47F" w14:textId="77777777" w:rsidR="00A85AD1" w:rsidRDefault="00A85AD1" w:rsidP="00D34EC1">
            <w:pPr>
              <w:pStyle w:val="tablebody0"/>
              <w:rPr>
                <w:ins w:id="1652" w:author="ERCOT" w:date="2025-07-28T10:39:00Z" w16du:dateUtc="2025-07-28T15:39:00Z"/>
              </w:rPr>
            </w:pPr>
            <w:ins w:id="1653" w:author="ERCOT" w:date="2025-07-28T10:39:00Z" w16du:dateUtc="2025-07-28T15:39:00Z">
              <w:r>
                <w:t>$</w:t>
              </w:r>
            </w:ins>
          </w:p>
        </w:tc>
        <w:tc>
          <w:tcPr>
            <w:tcW w:w="3141" w:type="pct"/>
            <w:tcBorders>
              <w:top w:val="single" w:sz="4" w:space="0" w:color="auto"/>
              <w:left w:val="single" w:sz="4" w:space="0" w:color="auto"/>
              <w:bottom w:val="single" w:sz="4" w:space="0" w:color="auto"/>
              <w:right w:val="single" w:sz="4" w:space="0" w:color="auto"/>
            </w:tcBorders>
            <w:hideMark/>
          </w:tcPr>
          <w:p w14:paraId="2C68C111" w14:textId="77777777" w:rsidR="00A85AD1" w:rsidRDefault="00A85AD1" w:rsidP="00D34EC1">
            <w:pPr>
              <w:pStyle w:val="tablebody0"/>
              <w:rPr>
                <w:ins w:id="1654" w:author="ERCOT" w:date="2025-07-28T10:39:00Z" w16du:dateUtc="2025-07-28T15:39:00Z"/>
                <w:i/>
              </w:rPr>
            </w:pPr>
            <w:ins w:id="1655" w:author="ERCOT" w:date="2025-07-28T10:39:00Z" w16du:dateUtc="2025-07-28T15:39:00Z">
              <w:r>
                <w:rPr>
                  <w:i/>
                </w:rPr>
                <w:t xml:space="preserve">Real-Time </w:t>
              </w:r>
            </w:ins>
            <w:ins w:id="1656" w:author="ERCOT" w:date="2025-07-28T10:40:00Z" w16du:dateUtc="2025-07-28T15:40:00Z">
              <w:r>
                <w:rPr>
                  <w:i/>
                </w:rPr>
                <w:t xml:space="preserve">Dispatchable Reliability </w:t>
              </w:r>
            </w:ins>
            <w:ins w:id="1657" w:author="ERCOT" w:date="2025-07-28T10:39:00Z" w16du:dateUtc="2025-07-28T15:39:00Z">
              <w:r>
                <w:rPr>
                  <w:i/>
                </w:rPr>
                <w:t xml:space="preserve">Reserve Service Only Market Total Amount - </w:t>
              </w:r>
              <w:r>
                <w:t xml:space="preserve">The total charge to all QSEs in Real-Time for </w:t>
              </w:r>
            </w:ins>
            <w:ins w:id="1658" w:author="ERCOT" w:date="2025-07-28T10:41:00Z" w16du:dateUtc="2025-07-28T15:41:00Z">
              <w:r>
                <w:t>DRRS</w:t>
              </w:r>
            </w:ins>
            <w:ins w:id="1659" w:author="ERCOT" w:date="2025-07-28T10:39:00Z" w16du:dateUtc="2025-07-28T15:39:00Z">
              <w:r>
                <w:t xml:space="preserve"> only awards for each 15-minute Settlement Interval.</w:t>
              </w:r>
            </w:ins>
          </w:p>
        </w:tc>
      </w:tr>
      <w:tr w:rsidR="00A85AD1" w14:paraId="64FAB39A" w14:textId="77777777" w:rsidTr="00D34EC1">
        <w:trPr>
          <w:cantSplit/>
          <w:ins w:id="1660"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6AA037FB" w14:textId="77777777" w:rsidR="00A85AD1" w:rsidRDefault="00A85AD1" w:rsidP="00D34EC1">
            <w:pPr>
              <w:pStyle w:val="tablebody0"/>
              <w:rPr>
                <w:ins w:id="1661" w:author="ERCOT" w:date="2025-07-28T10:39:00Z" w16du:dateUtc="2025-07-28T15:39:00Z"/>
              </w:rPr>
            </w:pPr>
            <w:ins w:id="1662" w:author="ERCOT" w:date="2025-07-28T10:39:00Z" w16du:dateUtc="2025-07-28T15:39:00Z">
              <w:r>
                <w:t>RT</w:t>
              </w:r>
            </w:ins>
            <w:ins w:id="1663" w:author="ERCOT" w:date="2025-07-28T10:40:00Z" w16du:dateUtc="2025-07-28T15:40:00Z">
              <w:r>
                <w:t>DR</w:t>
              </w:r>
            </w:ins>
            <w:ins w:id="1664" w:author="ERCOT" w:date="2025-07-28T10:39:00Z" w16du:dateUtc="2025-07-28T15:39:00Z">
              <w:r>
                <w:t xml:space="preserve">RTOAMT </w:t>
              </w:r>
              <w:r>
                <w:rPr>
                  <w:i/>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1F90777F" w14:textId="77777777" w:rsidR="00A85AD1" w:rsidRDefault="00A85AD1" w:rsidP="00D34EC1">
            <w:pPr>
              <w:pStyle w:val="tablebody0"/>
              <w:rPr>
                <w:ins w:id="1665" w:author="ERCOT" w:date="2025-07-28T10:39:00Z" w16du:dateUtc="2025-07-28T15:39:00Z"/>
              </w:rPr>
            </w:pPr>
            <w:ins w:id="1666" w:author="ERCOT" w:date="2025-07-28T10:39:00Z" w16du:dateUtc="2025-07-28T15:39:00Z">
              <w:r>
                <w:t>$</w:t>
              </w:r>
            </w:ins>
          </w:p>
        </w:tc>
        <w:tc>
          <w:tcPr>
            <w:tcW w:w="3141" w:type="pct"/>
            <w:tcBorders>
              <w:top w:val="single" w:sz="4" w:space="0" w:color="auto"/>
              <w:left w:val="single" w:sz="4" w:space="0" w:color="auto"/>
              <w:bottom w:val="single" w:sz="4" w:space="0" w:color="auto"/>
              <w:right w:val="single" w:sz="4" w:space="0" w:color="auto"/>
            </w:tcBorders>
            <w:hideMark/>
          </w:tcPr>
          <w:p w14:paraId="0444F86A" w14:textId="77777777" w:rsidR="00A85AD1" w:rsidRDefault="00A85AD1" w:rsidP="00D34EC1">
            <w:pPr>
              <w:pStyle w:val="tablebody0"/>
              <w:rPr>
                <w:ins w:id="1667" w:author="ERCOT" w:date="2025-07-28T10:39:00Z" w16du:dateUtc="2025-07-28T15:39:00Z"/>
                <w:i/>
              </w:rPr>
            </w:pPr>
            <w:ins w:id="1668" w:author="ERCOT" w:date="2025-07-28T10:39:00Z" w16du:dateUtc="2025-07-28T15:39:00Z">
              <w:r>
                <w:rPr>
                  <w:i/>
                </w:rPr>
                <w:t xml:space="preserve">Real-Time </w:t>
              </w:r>
            </w:ins>
            <w:ins w:id="1669" w:author="ERCOT" w:date="2025-07-28T10:40:00Z" w16du:dateUtc="2025-07-28T15:40:00Z">
              <w:r>
                <w:rPr>
                  <w:i/>
                </w:rPr>
                <w:t xml:space="preserve">Dispatchable Reliability </w:t>
              </w:r>
            </w:ins>
            <w:ins w:id="1670" w:author="ERCOT" w:date="2025-07-28T10:39:00Z" w16du:dateUtc="2025-07-28T15:39:00Z">
              <w:r>
                <w:rPr>
                  <w:i/>
                </w:rPr>
                <w:t>Reserve Service Trade Overage Amount for the QSE</w:t>
              </w:r>
              <w:r>
                <w:t xml:space="preserve">— The total charge to QSE </w:t>
              </w:r>
              <w:r>
                <w:rPr>
                  <w:i/>
                </w:rPr>
                <w:t>q</w:t>
              </w:r>
              <w:r>
                <w:t xml:space="preserve"> in Real-Time for </w:t>
              </w:r>
            </w:ins>
            <w:ins w:id="1671" w:author="ERCOT" w:date="2025-07-28T10:41:00Z" w16du:dateUtc="2025-07-28T15:41:00Z">
              <w:r>
                <w:t>DRRS</w:t>
              </w:r>
            </w:ins>
            <w:ins w:id="1672" w:author="ERCOT" w:date="2025-07-28T10:39:00Z" w16du:dateUtc="2025-07-28T15:39:00Z">
              <w:r>
                <w:t xml:space="preserve"> trade overages for each 15-minute Settlement Interval.</w:t>
              </w:r>
            </w:ins>
          </w:p>
        </w:tc>
      </w:tr>
      <w:tr w:rsidR="00A85AD1" w14:paraId="3B9BE192" w14:textId="77777777" w:rsidTr="00D34EC1">
        <w:trPr>
          <w:cantSplit/>
          <w:ins w:id="1673"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00C90486" w14:textId="77777777" w:rsidR="00A85AD1" w:rsidRDefault="00A85AD1" w:rsidP="00D34EC1">
            <w:pPr>
              <w:pStyle w:val="tablebody0"/>
              <w:rPr>
                <w:ins w:id="1674" w:author="ERCOT" w:date="2025-07-28T10:39:00Z" w16du:dateUtc="2025-07-28T15:39:00Z"/>
              </w:rPr>
            </w:pPr>
            <w:ins w:id="1675" w:author="ERCOT" w:date="2025-07-28T10:39:00Z" w16du:dateUtc="2025-07-28T15:39:00Z">
              <w:r>
                <w:t>RT</w:t>
              </w:r>
            </w:ins>
            <w:ins w:id="1676" w:author="ERCOT" w:date="2025-07-28T10:40:00Z" w16du:dateUtc="2025-07-28T15:40:00Z">
              <w:r>
                <w:t>DR</w:t>
              </w:r>
            </w:ins>
            <w:ins w:id="1677" w:author="ERCOT" w:date="2025-07-28T10:39:00Z" w16du:dateUtc="2025-07-28T15:39:00Z">
              <w:r>
                <w:t>ROAMTTOT</w:t>
              </w:r>
            </w:ins>
          </w:p>
        </w:tc>
        <w:tc>
          <w:tcPr>
            <w:tcW w:w="638" w:type="pct"/>
            <w:tcBorders>
              <w:top w:val="single" w:sz="4" w:space="0" w:color="auto"/>
              <w:left w:val="single" w:sz="4" w:space="0" w:color="auto"/>
              <w:bottom w:val="single" w:sz="4" w:space="0" w:color="auto"/>
              <w:right w:val="single" w:sz="4" w:space="0" w:color="auto"/>
            </w:tcBorders>
            <w:hideMark/>
          </w:tcPr>
          <w:p w14:paraId="3ABF3989" w14:textId="77777777" w:rsidR="00A85AD1" w:rsidRDefault="00A85AD1" w:rsidP="00D34EC1">
            <w:pPr>
              <w:pStyle w:val="tablebody0"/>
              <w:rPr>
                <w:ins w:id="1678" w:author="ERCOT" w:date="2025-07-28T10:39:00Z" w16du:dateUtc="2025-07-28T15:39:00Z"/>
              </w:rPr>
            </w:pPr>
            <w:ins w:id="1679" w:author="ERCOT" w:date="2025-07-28T10:39:00Z" w16du:dateUtc="2025-07-28T15:39:00Z">
              <w:r>
                <w:t>$</w:t>
              </w:r>
            </w:ins>
          </w:p>
        </w:tc>
        <w:tc>
          <w:tcPr>
            <w:tcW w:w="3141" w:type="pct"/>
            <w:tcBorders>
              <w:top w:val="single" w:sz="4" w:space="0" w:color="auto"/>
              <w:left w:val="single" w:sz="4" w:space="0" w:color="auto"/>
              <w:bottom w:val="single" w:sz="4" w:space="0" w:color="auto"/>
              <w:right w:val="single" w:sz="4" w:space="0" w:color="auto"/>
            </w:tcBorders>
            <w:hideMark/>
          </w:tcPr>
          <w:p w14:paraId="550F00BB" w14:textId="77777777" w:rsidR="00A85AD1" w:rsidRDefault="00A85AD1" w:rsidP="00D34EC1">
            <w:pPr>
              <w:pStyle w:val="tablebody0"/>
              <w:rPr>
                <w:ins w:id="1680" w:author="ERCOT" w:date="2025-07-28T10:39:00Z" w16du:dateUtc="2025-07-28T15:39:00Z"/>
                <w:i/>
              </w:rPr>
            </w:pPr>
            <w:ins w:id="1681" w:author="ERCOT" w:date="2025-07-28T10:39:00Z" w16du:dateUtc="2025-07-28T15:39:00Z">
              <w:r>
                <w:rPr>
                  <w:i/>
                </w:rPr>
                <w:t xml:space="preserve">Real-Time </w:t>
              </w:r>
            </w:ins>
            <w:ins w:id="1682" w:author="ERCOT" w:date="2025-07-28T10:40:00Z" w16du:dateUtc="2025-07-28T15:40:00Z">
              <w:r>
                <w:rPr>
                  <w:i/>
                </w:rPr>
                <w:t xml:space="preserve">Dispatchable Reliability </w:t>
              </w:r>
            </w:ins>
            <w:ins w:id="1683" w:author="ERCOT" w:date="2025-07-28T10:39:00Z" w16du:dateUtc="2025-07-28T15:39:00Z">
              <w:r>
                <w:rPr>
                  <w:i/>
                </w:rPr>
                <w:t xml:space="preserve">Reserve Service Trade Overage Total Amount </w:t>
              </w:r>
              <w:r>
                <w:t xml:space="preserve">— The total charge to all QSEs for Real-Time </w:t>
              </w:r>
            </w:ins>
            <w:ins w:id="1684" w:author="ERCOT" w:date="2025-07-28T10:41:00Z" w16du:dateUtc="2025-07-28T15:41:00Z">
              <w:r>
                <w:t>DRRS</w:t>
              </w:r>
            </w:ins>
            <w:ins w:id="1685" w:author="ERCOT" w:date="2025-07-28T10:39:00Z" w16du:dateUtc="2025-07-28T15:39:00Z">
              <w:r>
                <w:t xml:space="preserve"> trade overages for each 15-minute Settlement Interval.</w:t>
              </w:r>
            </w:ins>
          </w:p>
        </w:tc>
      </w:tr>
      <w:tr w:rsidR="00A85AD1" w14:paraId="0C72DA35" w14:textId="77777777" w:rsidTr="00D34EC1">
        <w:trPr>
          <w:cantSplit/>
          <w:ins w:id="1686"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66297D7F" w14:textId="77777777" w:rsidR="00A85AD1" w:rsidRDefault="00A85AD1" w:rsidP="00D34EC1">
            <w:pPr>
              <w:pStyle w:val="tablebody0"/>
              <w:rPr>
                <w:ins w:id="1687" w:author="ERCOT" w:date="2025-07-28T10:39:00Z" w16du:dateUtc="2025-07-28T15:39:00Z"/>
                <w:b/>
              </w:rPr>
            </w:pPr>
            <w:ins w:id="1688" w:author="ERCOT" w:date="2025-07-28T10:39:00Z" w16du:dateUtc="2025-07-28T15:39:00Z">
              <w:r>
                <w:lastRenderedPageBreak/>
                <w:t>LRS</w:t>
              </w:r>
              <w:r>
                <w:rPr>
                  <w:vertAlign w:val="subscript"/>
                </w:rPr>
                <w:t xml:space="preserve"> </w:t>
              </w:r>
              <w:r>
                <w:rPr>
                  <w:i/>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60C05AB6" w14:textId="77777777" w:rsidR="00A85AD1" w:rsidRDefault="00A85AD1" w:rsidP="00D34EC1">
            <w:pPr>
              <w:pStyle w:val="tablebody0"/>
              <w:rPr>
                <w:ins w:id="1689" w:author="ERCOT" w:date="2025-07-28T10:39:00Z" w16du:dateUtc="2025-07-28T15:39:00Z"/>
              </w:rPr>
            </w:pPr>
            <w:ins w:id="1690" w:author="ERCOT" w:date="2025-07-28T10:39:00Z" w16du:dateUtc="2025-07-28T15:39:00Z">
              <w:r>
                <w:t>none</w:t>
              </w:r>
            </w:ins>
          </w:p>
        </w:tc>
        <w:tc>
          <w:tcPr>
            <w:tcW w:w="3141" w:type="pct"/>
            <w:tcBorders>
              <w:top w:val="single" w:sz="4" w:space="0" w:color="auto"/>
              <w:left w:val="single" w:sz="4" w:space="0" w:color="auto"/>
              <w:bottom w:val="single" w:sz="4" w:space="0" w:color="auto"/>
              <w:right w:val="single" w:sz="4" w:space="0" w:color="auto"/>
            </w:tcBorders>
            <w:hideMark/>
          </w:tcPr>
          <w:p w14:paraId="4E64CF55" w14:textId="77777777" w:rsidR="00A85AD1" w:rsidRDefault="00A85AD1" w:rsidP="00D34EC1">
            <w:pPr>
              <w:pStyle w:val="tablebody0"/>
              <w:rPr>
                <w:ins w:id="1691" w:author="ERCOT" w:date="2025-07-28T10:39:00Z" w16du:dateUtc="2025-07-28T15:39:00Z"/>
                <w:i/>
              </w:rPr>
            </w:pPr>
            <w:ins w:id="1692" w:author="ERCOT" w:date="2025-07-28T10:39:00Z" w16du:dateUtc="2025-07-28T15:39:00Z">
              <w:r>
                <w:rPr>
                  <w:i/>
                </w:rPr>
                <w:t>Load Ratio Share per QSE</w:t>
              </w:r>
              <w:r>
                <w:t xml:space="preserve">—The LRS as defined in Section 6.6.2.2 for QSE </w:t>
              </w:r>
              <w:r>
                <w:rPr>
                  <w:i/>
                </w:rPr>
                <w:t>q</w:t>
              </w:r>
              <w:r>
                <w:t xml:space="preserve"> for the 15-minute Settlement Interval.</w:t>
              </w:r>
            </w:ins>
          </w:p>
        </w:tc>
      </w:tr>
      <w:tr w:rsidR="00A85AD1" w14:paraId="7E6D1B18" w14:textId="77777777" w:rsidTr="00D34EC1">
        <w:trPr>
          <w:cantSplit/>
          <w:ins w:id="1693"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2D29CD11" w14:textId="77777777" w:rsidR="00A85AD1" w:rsidRDefault="00A85AD1" w:rsidP="00D34EC1">
            <w:pPr>
              <w:pStyle w:val="tablebody0"/>
              <w:rPr>
                <w:ins w:id="1694" w:author="ERCOT" w:date="2025-07-28T10:39:00Z" w16du:dateUtc="2025-07-28T15:39:00Z"/>
              </w:rPr>
            </w:pPr>
            <w:ins w:id="1695" w:author="ERCOT" w:date="2025-07-28T10:39:00Z" w16du:dateUtc="2025-07-28T15:39:00Z">
              <w:r>
                <w:rPr>
                  <w:i/>
                </w:rPr>
                <w:t>q</w:t>
              </w:r>
            </w:ins>
          </w:p>
        </w:tc>
        <w:tc>
          <w:tcPr>
            <w:tcW w:w="638" w:type="pct"/>
            <w:tcBorders>
              <w:top w:val="single" w:sz="4" w:space="0" w:color="auto"/>
              <w:left w:val="single" w:sz="4" w:space="0" w:color="auto"/>
              <w:bottom w:val="single" w:sz="4" w:space="0" w:color="auto"/>
              <w:right w:val="single" w:sz="4" w:space="0" w:color="auto"/>
            </w:tcBorders>
            <w:hideMark/>
          </w:tcPr>
          <w:p w14:paraId="37ACC64A" w14:textId="77777777" w:rsidR="00A85AD1" w:rsidRDefault="00A85AD1" w:rsidP="00D34EC1">
            <w:pPr>
              <w:pStyle w:val="tablebody0"/>
              <w:rPr>
                <w:ins w:id="1696" w:author="ERCOT" w:date="2025-07-28T10:39:00Z" w16du:dateUtc="2025-07-28T15:39:00Z"/>
              </w:rPr>
            </w:pPr>
            <w:ins w:id="1697" w:author="ERCOT" w:date="2025-07-28T10:39:00Z" w16du:dateUtc="2025-07-28T15:39:00Z">
              <w:r>
                <w:t>none</w:t>
              </w:r>
            </w:ins>
          </w:p>
        </w:tc>
        <w:tc>
          <w:tcPr>
            <w:tcW w:w="3141" w:type="pct"/>
            <w:tcBorders>
              <w:top w:val="single" w:sz="4" w:space="0" w:color="auto"/>
              <w:left w:val="single" w:sz="4" w:space="0" w:color="auto"/>
              <w:bottom w:val="single" w:sz="4" w:space="0" w:color="auto"/>
              <w:right w:val="single" w:sz="4" w:space="0" w:color="auto"/>
            </w:tcBorders>
            <w:hideMark/>
          </w:tcPr>
          <w:p w14:paraId="7A3FD8CD" w14:textId="77777777" w:rsidR="00A85AD1" w:rsidRDefault="00A85AD1" w:rsidP="00D34EC1">
            <w:pPr>
              <w:pStyle w:val="tablebody0"/>
              <w:rPr>
                <w:ins w:id="1698" w:author="ERCOT" w:date="2025-07-28T10:39:00Z" w16du:dateUtc="2025-07-28T15:39:00Z"/>
                <w:i/>
              </w:rPr>
            </w:pPr>
            <w:ins w:id="1699" w:author="ERCOT" w:date="2025-07-28T10:39:00Z" w16du:dateUtc="2025-07-28T15:39:00Z">
              <w:r>
                <w:t>A QSE.</w:t>
              </w:r>
            </w:ins>
          </w:p>
        </w:tc>
      </w:tr>
    </w:tbl>
    <w:p w14:paraId="49687AF3" w14:textId="77777777" w:rsidR="008F5A23" w:rsidRPr="00497B63" w:rsidRDefault="008F5A23" w:rsidP="008F5A23">
      <w:pPr>
        <w:keepNext/>
        <w:tabs>
          <w:tab w:val="left" w:pos="1800"/>
        </w:tabs>
        <w:spacing w:before="480" w:after="240"/>
        <w:ind w:left="1800" w:hanging="1800"/>
        <w:outlineLvl w:val="5"/>
        <w:rPr>
          <w:ins w:id="1700" w:author="ERCOT" w:date="2025-09-18T20:24:00Z" w16du:dateUtc="2025-09-19T01:24:00Z"/>
          <w:b/>
          <w:bCs/>
          <w:szCs w:val="22"/>
        </w:rPr>
      </w:pPr>
      <w:bookmarkStart w:id="1701" w:name="_Toc60045922"/>
      <w:bookmarkStart w:id="1702" w:name="_Toc65157818"/>
      <w:bookmarkStart w:id="1703" w:name="_Toc116564843"/>
      <w:bookmarkStart w:id="1704" w:name="_Toc135994502"/>
      <w:bookmarkStart w:id="1705" w:name="_Toc138931513"/>
      <w:bookmarkEnd w:id="1258"/>
      <w:bookmarkEnd w:id="1259"/>
      <w:bookmarkEnd w:id="1260"/>
      <w:bookmarkEnd w:id="1261"/>
      <w:bookmarkEnd w:id="1262"/>
      <w:commentRangeStart w:id="1706"/>
      <w:ins w:id="1707" w:author="ERCOT" w:date="2025-09-18T20:24:00Z" w16du:dateUtc="2025-09-19T01:24:00Z">
        <w:r w:rsidRPr="6820333C">
          <w:rPr>
            <w:b/>
          </w:rPr>
          <w:t>8.1.1.2.1.8</w:t>
        </w:r>
      </w:ins>
      <w:commentRangeEnd w:id="1706"/>
      <w:r w:rsidR="00AE2304">
        <w:rPr>
          <w:rStyle w:val="CommentReference"/>
        </w:rPr>
        <w:commentReference w:id="1706"/>
      </w:r>
      <w:ins w:id="1708" w:author="ERCOT" w:date="2025-09-18T20:24:00Z" w16du:dateUtc="2025-09-19T01:24:00Z">
        <w:r>
          <w:tab/>
        </w:r>
        <w:r w:rsidRPr="6820333C">
          <w:rPr>
            <w:b/>
          </w:rPr>
          <w:t>Dispatchable Reliability Reserve Service Qualification</w:t>
        </w:r>
      </w:ins>
    </w:p>
    <w:p w14:paraId="4841A866" w14:textId="6547F42A" w:rsidR="008F5A23" w:rsidRDefault="008F5A23" w:rsidP="008F5A23">
      <w:pPr>
        <w:spacing w:after="240"/>
        <w:ind w:left="720" w:hanging="720"/>
        <w:rPr>
          <w:ins w:id="1709" w:author="ERCOT" w:date="2025-09-18T20:24:00Z" w16du:dateUtc="2025-09-19T01:24:00Z"/>
          <w:iCs/>
        </w:rPr>
      </w:pPr>
      <w:ins w:id="1710" w:author="ERCOT" w:date="2025-09-18T20:24:00Z" w16du:dateUtc="2025-09-19T01:24:00Z">
        <w:r w:rsidRPr="00497B63">
          <w:rPr>
            <w:iCs/>
          </w:rPr>
          <w:t>(1)</w:t>
        </w:r>
        <w:r w:rsidRPr="00497B63">
          <w:rPr>
            <w:iCs/>
          </w:rPr>
          <w:tab/>
          <w:t xml:space="preserve">Each Resource </w:t>
        </w:r>
        <w:proofErr w:type="gramStart"/>
        <w:r>
          <w:rPr>
            <w:iCs/>
          </w:rPr>
          <w:t>being offered</w:t>
        </w:r>
        <w:proofErr w:type="gramEnd"/>
        <w:r>
          <w:rPr>
            <w:iCs/>
          </w:rPr>
          <w:t xml:space="preserve"> to provide</w:t>
        </w:r>
        <w:r w:rsidRPr="00497B63">
          <w:rPr>
            <w:iCs/>
          </w:rPr>
          <w:t xml:space="preserve"> </w:t>
        </w:r>
        <w:r w:rsidRPr="00582CEF">
          <w:rPr>
            <w:iCs/>
          </w:rPr>
          <w:t xml:space="preserve">Dispatchable Reliability Reserve Service </w:t>
        </w:r>
        <w:r>
          <w:rPr>
            <w:iCs/>
          </w:rPr>
          <w:t>(DRRS)</w:t>
        </w:r>
        <w:r w:rsidRPr="00497B63">
          <w:rPr>
            <w:iCs/>
          </w:rPr>
          <w:t xml:space="preserve"> must be capable of </w:t>
        </w:r>
        <w:r>
          <w:rPr>
            <w:iCs/>
          </w:rPr>
          <w:t>ramping</w:t>
        </w:r>
        <w:r w:rsidRPr="00497B63">
          <w:rPr>
            <w:iCs/>
          </w:rPr>
          <w:t xml:space="preserve"> to its Ancillary Service </w:t>
        </w:r>
        <w:r>
          <w:rPr>
            <w:iCs/>
          </w:rPr>
          <w:t>award</w:t>
        </w:r>
        <w:r w:rsidRPr="00497B63">
          <w:rPr>
            <w:iCs/>
          </w:rPr>
          <w:t xml:space="preserve"> for </w:t>
        </w:r>
        <w:r>
          <w:rPr>
            <w:iCs/>
          </w:rPr>
          <w:t>DRRS</w:t>
        </w:r>
        <w:r w:rsidRPr="00497B63">
          <w:rPr>
            <w:iCs/>
          </w:rPr>
          <w:t xml:space="preserve"> within </w:t>
        </w:r>
        <w:r>
          <w:rPr>
            <w:iCs/>
          </w:rPr>
          <w:t>two hours</w:t>
        </w:r>
        <w:r w:rsidRPr="00497B63">
          <w:rPr>
            <w:iCs/>
          </w:rPr>
          <w:t xml:space="preserve">.  </w:t>
        </w:r>
        <w:r>
          <w:rPr>
            <w:iCs/>
          </w:rPr>
          <w:t>DRRS</w:t>
        </w:r>
        <w:r w:rsidRPr="00497B63">
          <w:rPr>
            <w:iCs/>
          </w:rPr>
          <w:t xml:space="preserve"> may only be provided from capa</w:t>
        </w:r>
        <w:r>
          <w:rPr>
            <w:iCs/>
          </w:rPr>
          <w:t>bility</w:t>
        </w:r>
        <w:r w:rsidRPr="00497B63">
          <w:rPr>
            <w:iCs/>
          </w:rPr>
          <w:t xml:space="preserve"> that is not fulfilling any other energy or capacity commitment.</w:t>
        </w:r>
      </w:ins>
    </w:p>
    <w:p w14:paraId="19E62F04" w14:textId="0558036F" w:rsidR="008F5A23" w:rsidRDefault="008F5A23" w:rsidP="008F5A23">
      <w:pPr>
        <w:spacing w:after="240"/>
        <w:ind w:left="720" w:hanging="720"/>
        <w:rPr>
          <w:ins w:id="1711" w:author="ERCOT" w:date="2025-09-18T20:24:00Z" w16du:dateUtc="2025-09-19T01:24:00Z"/>
        </w:rPr>
      </w:pPr>
      <w:ins w:id="1712" w:author="ERCOT" w:date="2025-09-18T20:24:00Z" w16du:dateUtc="2025-09-19T01:24:00Z">
        <w:r w:rsidRPr="00497B63">
          <w:t>(</w:t>
        </w:r>
        <w:r>
          <w:t>2</w:t>
        </w:r>
        <w:r w:rsidRPr="00497B63">
          <w:t>)</w:t>
        </w:r>
        <w:r w:rsidRPr="00497B63">
          <w:tab/>
        </w:r>
      </w:ins>
      <w:ins w:id="1713" w:author="ERCOT" w:date="2025-11-03T08:53:00Z" w16du:dateUtc="2025-11-03T14:53:00Z">
        <w:r w:rsidR="009159D3">
          <w:t>E</w:t>
        </w:r>
      </w:ins>
      <w:ins w:id="1714" w:author="ERCOT" w:date="2025-09-18T20:24:00Z" w16du:dateUtc="2025-09-19T01:24:00Z">
        <w:r w:rsidRPr="00497B63">
          <w:t xml:space="preserve">ach QSE shall ensure that each Resource is able to meet the Resource’s obligations to provide the Ancillary Service </w:t>
        </w:r>
        <w:r>
          <w:t>award</w:t>
        </w:r>
        <w:r w:rsidRPr="00497B63">
          <w:t>.</w:t>
        </w:r>
      </w:ins>
    </w:p>
    <w:p w14:paraId="2EA67DC0" w14:textId="36E47B39" w:rsidR="008F5A23" w:rsidRPr="00497B63" w:rsidRDefault="008F5A23" w:rsidP="008F5A23">
      <w:pPr>
        <w:spacing w:after="240"/>
        <w:ind w:left="720" w:hanging="720"/>
        <w:rPr>
          <w:ins w:id="1715" w:author="ERCOT" w:date="2025-09-18T20:24:00Z" w16du:dateUtc="2025-09-19T01:24:00Z"/>
        </w:rPr>
      </w:pPr>
      <w:ins w:id="1716" w:author="ERCOT" w:date="2025-09-18T20:24:00Z" w16du:dateUtc="2025-09-19T01:24:00Z">
        <w:r w:rsidRPr="006D6FF1">
          <w:t>(</w:t>
        </w:r>
        <w:r>
          <w:t>3</w:t>
        </w:r>
        <w:r w:rsidRPr="006D6FF1">
          <w:t xml:space="preserve">) </w:t>
        </w:r>
        <w:r>
          <w:tab/>
        </w:r>
        <w:r w:rsidRPr="006D6FF1">
          <w:t xml:space="preserve">Resources are required to undergo a qualification test to provide </w:t>
        </w:r>
        <w:r>
          <w:t>DRRS</w:t>
        </w:r>
        <w:r w:rsidRPr="006D6FF1">
          <w:t xml:space="preserve"> when the Resource is On-Line, which shall at least include the ability to provide applicable telemetry and market submissions.</w:t>
        </w:r>
      </w:ins>
    </w:p>
    <w:p w14:paraId="44330BA9" w14:textId="77777777" w:rsidR="008F5A23" w:rsidRPr="00497B63" w:rsidRDefault="008F5A23" w:rsidP="008F5A23">
      <w:pPr>
        <w:spacing w:after="240"/>
        <w:ind w:left="720" w:hanging="720"/>
        <w:rPr>
          <w:ins w:id="1717" w:author="ERCOT" w:date="2025-09-18T20:24:00Z" w16du:dateUtc="2025-09-19T01:24:00Z"/>
        </w:rPr>
      </w:pPr>
      <w:ins w:id="1718" w:author="ERCOT" w:date="2025-09-18T20:24:00Z" w16du:dateUtc="2025-09-19T01:24:00Z">
        <w:r>
          <w:t>(4)</w:t>
        </w:r>
        <w:r>
          <w:tab/>
          <w:t xml:space="preserve">For any Resource requesting qualification for providing Off-Line DRRS, a qualification test for each Resource to provide DRRS is conducted during a continuous eight-hour period agreed to by the QSE and ERCOT.  ERCOT shall confirm the date and time of the test with </w:t>
        </w:r>
        <w:proofErr w:type="gramStart"/>
        <w:r>
          <w:t>the QSE</w:t>
        </w:r>
        <w:proofErr w:type="gramEnd"/>
        <w:r>
          <w:t xml:space="preserve">.  ERCOT shall administer the following test requirements: </w:t>
        </w:r>
      </w:ins>
    </w:p>
    <w:p w14:paraId="75533539" w14:textId="77777777" w:rsidR="008F5A23" w:rsidRPr="00497B63" w:rsidRDefault="008F5A23" w:rsidP="008F5A23">
      <w:pPr>
        <w:spacing w:after="240"/>
        <w:ind w:left="1440" w:hanging="720"/>
        <w:rPr>
          <w:ins w:id="1719" w:author="ERCOT" w:date="2025-09-18T20:24:00Z" w16du:dateUtc="2025-09-19T01:24:00Z"/>
        </w:rPr>
      </w:pPr>
      <w:ins w:id="1720" w:author="ERCOT" w:date="2025-09-18T20:24:00Z" w16du:dateUtc="2025-09-19T01:24:00Z">
        <w:r>
          <w:t>(a)</w:t>
        </w:r>
        <w:r>
          <w:tab/>
          <w:t>At any time during the window (selected by ERCOT when market and reliability conditions allow and not previously disclosed to the QSE), ERCOT shall notify the QSE by using the messaging system and requesting that the QSE provide an amount of DRRS from each Resource equal to the amount for which the QSE is requesting qualification.  The QSE shall acknowledge the start of the test; and</w:t>
        </w:r>
      </w:ins>
    </w:p>
    <w:p w14:paraId="142DBBF4" w14:textId="028A34FB" w:rsidR="008F5A23" w:rsidRPr="00497B63" w:rsidRDefault="008F5A23" w:rsidP="008F5A23">
      <w:pPr>
        <w:spacing w:after="240"/>
        <w:ind w:left="1440" w:hanging="720"/>
        <w:rPr>
          <w:ins w:id="1721" w:author="ERCOT" w:date="2025-09-18T20:24:00Z" w16du:dateUtc="2025-09-19T01:24:00Z"/>
        </w:rPr>
      </w:pPr>
      <w:ins w:id="1722" w:author="ERCOT" w:date="2025-09-18T20:24:00Z" w16du:dateUtc="2025-09-19T01:24:00Z">
        <w:r w:rsidRPr="00497B63">
          <w:t>(b)</w:t>
        </w:r>
        <w:r w:rsidRPr="00497B63">
          <w:tab/>
          <w:t xml:space="preserve">For </w:t>
        </w:r>
        <w:r>
          <w:t>the</w:t>
        </w:r>
        <w:r w:rsidRPr="00497B63">
          <w:t xml:space="preserve"> Resources </w:t>
        </w:r>
        <w:r>
          <w:t xml:space="preserve">being tested </w:t>
        </w:r>
        <w:r w:rsidRPr="00497B63">
          <w:t xml:space="preserve">during the test window, ERCOT shall send a message to the QSE representing a Resource to deploy </w:t>
        </w:r>
        <w:r>
          <w:t>DRRS</w:t>
        </w:r>
        <w:r w:rsidRPr="00497B63">
          <w:t xml:space="preserve">.  ERCOT shall measure the test Resource’s response as described under Section </w:t>
        </w:r>
        <w:r>
          <w:t>8.1.1.4.5</w:t>
        </w:r>
        <w:r w:rsidRPr="00497B63">
          <w:t xml:space="preserve">, </w:t>
        </w:r>
        <w:r>
          <w:t xml:space="preserve">Dispatchable Reliability </w:t>
        </w:r>
        <w:r w:rsidRPr="00497B63">
          <w:t xml:space="preserve">Reserve Service Energy Deployment Criteria.  ERCOT shall evaluate the response of the Resource given the current operating conditions of the </w:t>
        </w:r>
      </w:ins>
      <w:ins w:id="1723" w:author="ERCOT" w:date="2025-10-24T21:15:00Z">
        <w:r w:rsidR="4F8216D3">
          <w:t xml:space="preserve">ERCOT </w:t>
        </w:r>
        <w:r w:rsidR="262C7EB4">
          <w:t>S</w:t>
        </w:r>
      </w:ins>
      <w:ins w:id="1724" w:author="ERCOT" w:date="2025-09-18T20:24:00Z">
        <w:r>
          <w:t>ystem</w:t>
        </w:r>
      </w:ins>
      <w:ins w:id="1725" w:author="ERCOT" w:date="2025-09-18T20:24:00Z" w16du:dateUtc="2025-09-19T01:24:00Z">
        <w:r w:rsidRPr="00497B63">
          <w:t xml:space="preserve"> and determine the Resource’s qualification to provide </w:t>
        </w:r>
        <w:r>
          <w:t>DRRS</w:t>
        </w:r>
        <w:r w:rsidRPr="00497B63">
          <w:t>.</w:t>
        </w:r>
      </w:ins>
    </w:p>
    <w:p w14:paraId="39903703" w14:textId="2800FC51" w:rsidR="008F5A23" w:rsidRDefault="008F5A23" w:rsidP="008F5A23">
      <w:pPr>
        <w:spacing w:after="240"/>
        <w:ind w:left="720" w:hanging="720"/>
        <w:rPr>
          <w:ins w:id="1726" w:author="ERCOT" w:date="2025-09-18T20:24:00Z" w16du:dateUtc="2025-09-19T01:24:00Z"/>
        </w:rPr>
      </w:pPr>
      <w:ins w:id="1727" w:author="ERCOT" w:date="2025-09-18T20:24:00Z" w16du:dateUtc="2025-09-19T01:24:00Z">
        <w:r>
          <w:t>(</w:t>
        </w:r>
      </w:ins>
      <w:ins w:id="1728" w:author="ERCOT" w:date="2025-11-19T20:46:00Z" w16du:dateUtc="2025-11-20T02:46:00Z">
        <w:r w:rsidR="00D34C92">
          <w:t>5</w:t>
        </w:r>
      </w:ins>
      <w:ins w:id="1729" w:author="ERCOT" w:date="2025-09-18T20:24:00Z" w16du:dateUtc="2025-09-19T01:24:00Z">
        <w:r>
          <w:t>)</w:t>
        </w:r>
        <w:r>
          <w:tab/>
          <w:t xml:space="preserve">For Resources </w:t>
        </w:r>
      </w:ins>
      <w:ins w:id="1730" w:author="ERCOT" w:date="2025-11-20T17:26:00Z" w16du:dateUtc="2025-11-20T23:26:00Z">
        <w:r w:rsidR="00F15FF2">
          <w:t xml:space="preserve">seeking to qualify to </w:t>
        </w:r>
      </w:ins>
      <w:ins w:id="1731" w:author="ERCOT" w:date="2025-09-18T20:24:00Z" w16du:dateUtc="2025-09-19T01:24:00Z">
        <w:r>
          <w:t>provid</w:t>
        </w:r>
      </w:ins>
      <w:ins w:id="1732" w:author="ERCOT" w:date="2025-11-20T17:26:00Z" w16du:dateUtc="2025-11-20T23:26:00Z">
        <w:r w:rsidR="00F15FF2">
          <w:t>e</w:t>
        </w:r>
      </w:ins>
      <w:ins w:id="1733" w:author="ERCOT" w:date="2025-09-18T20:24:00Z" w16du:dateUtc="2025-09-19T01:24:00Z">
        <w:del w:id="1734" w:author="ERCOT" w:date="2025-11-20T17:26:00Z" w16du:dateUtc="2025-11-20T23:26:00Z">
          <w:r w:rsidDel="00F15FF2">
            <w:delText>ing</w:delText>
          </w:r>
        </w:del>
        <w:r>
          <w:t xml:space="preserve"> DRRS, the Resource must be </w:t>
        </w:r>
      </w:ins>
      <w:ins w:id="1735" w:author="ERCOT" w:date="2025-11-20T17:26:00Z" w16du:dateUtc="2025-11-20T23:26:00Z">
        <w:r w:rsidR="00F15FF2">
          <w:t>capable of</w:t>
        </w:r>
      </w:ins>
      <w:ins w:id="1736" w:author="ERCOT" w:date="2025-09-18T20:24:00Z" w16du:dateUtc="2025-09-19T01:24:00Z">
        <w:r>
          <w:t xml:space="preserve"> </w:t>
        </w:r>
        <w:r w:rsidRPr="005C2BD2">
          <w:rPr>
            <w:iCs/>
          </w:rPr>
          <w:t>operat</w:t>
        </w:r>
      </w:ins>
      <w:ins w:id="1737" w:author="ERCOT" w:date="2025-11-20T17:27:00Z" w16du:dateUtc="2025-11-20T23:27:00Z">
        <w:r w:rsidR="00F15FF2">
          <w:rPr>
            <w:iCs/>
          </w:rPr>
          <w:t>ing</w:t>
        </w:r>
      </w:ins>
      <w:ins w:id="1738" w:author="ERCOT" w:date="2025-09-18T20:24:00Z" w16du:dateUtc="2025-09-19T01:24:00Z">
        <w:r>
          <w:t xml:space="preserve"> at its High Sustained Limit (HSL) for at least four consecutive hours.</w:t>
        </w:r>
      </w:ins>
      <w:ins w:id="1739" w:author="ERCOT" w:date="2025-11-20T17:27:00Z" w16du:dateUtc="2025-11-20T23:27:00Z">
        <w:r w:rsidR="00F15FF2">
          <w:t xml:space="preserve">  The amount of DRRS for which the Resource is qualified is limited to the amount of capacity that can be ramped within two hours.  Additionally, the maximum quantity of DRRS that an individual Resource is qualified to provide is limited to the amount of DRRS that can be sustained by the Resource for at least fou</w:t>
        </w:r>
      </w:ins>
      <w:ins w:id="1740" w:author="ERCOT" w:date="2025-11-20T17:28:00Z" w16du:dateUtc="2025-11-20T23:28:00Z">
        <w:r w:rsidR="00F15FF2">
          <w:t>r hours.</w:t>
        </w:r>
      </w:ins>
    </w:p>
    <w:p w14:paraId="601825C3" w14:textId="77777777" w:rsidR="005030F8" w:rsidRPr="008F5A23" w:rsidDel="008D2150" w:rsidRDefault="005030F8" w:rsidP="005030F8">
      <w:pPr>
        <w:keepNext/>
        <w:tabs>
          <w:tab w:val="left" w:pos="1620"/>
        </w:tabs>
        <w:spacing w:before="240" w:after="240"/>
        <w:ind w:left="1620" w:hanging="1620"/>
        <w:outlineLvl w:val="4"/>
        <w:rPr>
          <w:ins w:id="1741" w:author="ERCOT" w:date="2025-09-18T20:25:00Z" w16du:dateUtc="2025-09-19T01:25:00Z"/>
          <w:del w:id="1742" w:author="ERCOT" w:date="2025-09-12T17:02:00Z" w16du:dateUtc="2025-09-12T22:02:00Z"/>
          <w:b/>
          <w:i/>
          <w:iCs/>
          <w:szCs w:val="26"/>
        </w:rPr>
      </w:pPr>
      <w:commentRangeStart w:id="1743"/>
      <w:ins w:id="1744" w:author="ERCOT" w:date="2025-09-18T20:25:00Z" w16du:dateUtc="2025-09-19T01:25:00Z">
        <w:r w:rsidRPr="008F5A23">
          <w:rPr>
            <w:b/>
            <w:i/>
            <w:iCs/>
            <w:szCs w:val="26"/>
          </w:rPr>
          <w:lastRenderedPageBreak/>
          <w:t xml:space="preserve">8.1.1.3.5  </w:t>
        </w:r>
      </w:ins>
      <w:commentRangeEnd w:id="1743"/>
      <w:r w:rsidR="00AE2304">
        <w:rPr>
          <w:rStyle w:val="CommentReference"/>
        </w:rPr>
        <w:commentReference w:id="1743"/>
      </w:r>
      <w:ins w:id="1745" w:author="ERCOT" w:date="2025-09-18T20:25:00Z" w16du:dateUtc="2025-09-19T01:25:00Z">
        <w:r w:rsidRPr="008F5A23">
          <w:rPr>
            <w:b/>
            <w:i/>
            <w:iCs/>
            <w:szCs w:val="26"/>
          </w:rPr>
          <w:t xml:space="preserve">        Dispatchable Reliability Reserve Service Capacity Monitoring Criteria</w:t>
        </w:r>
      </w:ins>
    </w:p>
    <w:p w14:paraId="196D82A2" w14:textId="4B0DB058" w:rsidR="005030F8" w:rsidRDefault="005030F8" w:rsidP="005030F8">
      <w:pPr>
        <w:spacing w:after="240"/>
        <w:ind w:left="720" w:hanging="720"/>
        <w:rPr>
          <w:ins w:id="1746" w:author="ERCOT" w:date="2025-09-18T20:25:00Z" w16du:dateUtc="2025-09-19T01:25:00Z"/>
          <w:b/>
          <w:bCs/>
          <w:i/>
          <w:iCs/>
        </w:rPr>
      </w:pPr>
      <w:ins w:id="1747" w:author="ERCOT" w:date="2025-09-18T20:25:00Z" w16du:dateUtc="2025-09-19T01:25:00Z">
        <w:r w:rsidRPr="005030F8">
          <w:rPr>
            <w:iCs/>
          </w:rPr>
          <w:t xml:space="preserve">(1) </w:t>
        </w:r>
        <w:r>
          <w:rPr>
            <w:iCs/>
          </w:rPr>
          <w:tab/>
        </w:r>
        <w:r w:rsidRPr="005030F8">
          <w:rPr>
            <w:iCs/>
          </w:rPr>
          <w:t xml:space="preserve">ERCOT shall continuously monitor the capacity of each Resource to provide </w:t>
        </w:r>
        <w:r>
          <w:rPr>
            <w:iCs/>
          </w:rPr>
          <w:t>DRRS</w:t>
        </w:r>
        <w:r w:rsidRPr="005030F8">
          <w:rPr>
            <w:iCs/>
          </w:rPr>
          <w:t xml:space="preserve">. ERCOT shall consider for each Resource the Resource Status, the actual generation, the Ancillary Service award for </w:t>
        </w:r>
        <w:r>
          <w:rPr>
            <w:iCs/>
          </w:rPr>
          <w:t>DRRS</w:t>
        </w:r>
        <w:r w:rsidRPr="005030F8">
          <w:rPr>
            <w:iCs/>
          </w:rPr>
          <w:t xml:space="preserve">, </w:t>
        </w:r>
        <w:proofErr w:type="gramStart"/>
        <w:r w:rsidRPr="005030F8">
          <w:rPr>
            <w:iCs/>
          </w:rPr>
          <w:t>the HSL</w:t>
        </w:r>
        <w:proofErr w:type="gramEnd"/>
        <w:r w:rsidRPr="005030F8">
          <w:rPr>
            <w:iCs/>
          </w:rPr>
          <w:t xml:space="preserve">, the LSL, ramp rates, and the Resource’s qualification to provide </w:t>
        </w:r>
        <w:r>
          <w:rPr>
            <w:iCs/>
          </w:rPr>
          <w:t>DRRS</w:t>
        </w:r>
        <w:r w:rsidRPr="005030F8">
          <w:rPr>
            <w:iCs/>
          </w:rPr>
          <w:t xml:space="preserve">. ERCOT shall also monitor </w:t>
        </w:r>
        <w:r>
          <w:rPr>
            <w:iCs/>
          </w:rPr>
          <w:t>DRRS</w:t>
        </w:r>
        <w:r w:rsidRPr="005030F8">
          <w:rPr>
            <w:iCs/>
          </w:rPr>
          <w:t xml:space="preserve"> available from and awarded to qualified Resources with an OFF status</w:t>
        </w:r>
        <w:r w:rsidRPr="00B07C03">
          <w:rPr>
            <w:b/>
            <w:bCs/>
            <w:i/>
            <w:iCs/>
          </w:rPr>
          <w:t>.</w:t>
        </w:r>
      </w:ins>
    </w:p>
    <w:p w14:paraId="19393DB2" w14:textId="77777777" w:rsidR="005030F8" w:rsidRPr="005030F8" w:rsidRDefault="005030F8" w:rsidP="005030F8">
      <w:pPr>
        <w:spacing w:after="240"/>
        <w:ind w:left="720" w:hanging="720"/>
        <w:rPr>
          <w:ins w:id="1748" w:author="ERCOT" w:date="2025-09-18T20:25:00Z" w16du:dateUtc="2025-09-19T01:25:00Z"/>
          <w:iCs/>
        </w:rPr>
      </w:pPr>
      <w:ins w:id="1749" w:author="ERCOT" w:date="2025-09-18T20:25:00Z" w16du:dateUtc="2025-09-19T01:25:00Z">
        <w:r w:rsidRPr="005030F8">
          <w:rPr>
            <w:iCs/>
          </w:rPr>
          <w:t xml:space="preserve">(2) </w:t>
        </w:r>
        <w:r>
          <w:rPr>
            <w:iCs/>
          </w:rPr>
          <w:tab/>
        </w:r>
        <w:r w:rsidRPr="005030F8">
          <w:rPr>
            <w:iCs/>
          </w:rPr>
          <w:t xml:space="preserve">For the </w:t>
        </w:r>
        <w:r>
          <w:rPr>
            <w:iCs/>
          </w:rPr>
          <w:t>DRRS</w:t>
        </w:r>
        <w:r w:rsidRPr="005030F8">
          <w:rPr>
            <w:iCs/>
          </w:rPr>
          <w:t xml:space="preserve"> capability provided for a Resource to ERCOT by the Resource’s QSE, the amount of </w:t>
        </w:r>
        <w:r>
          <w:rPr>
            <w:iCs/>
          </w:rPr>
          <w:t>DRRS</w:t>
        </w:r>
        <w:r w:rsidRPr="005030F8">
          <w:rPr>
            <w:iCs/>
          </w:rPr>
          <w:t xml:space="preserve"> reflected in that capability must be limited to the amount of </w:t>
        </w:r>
        <w:r>
          <w:rPr>
            <w:iCs/>
          </w:rPr>
          <w:t>DRRS</w:t>
        </w:r>
        <w:r w:rsidRPr="005030F8">
          <w:rPr>
            <w:iCs/>
          </w:rPr>
          <w:t xml:space="preserve"> that can be sustained by the Resource for at least four consecutive hours.</w:t>
        </w:r>
      </w:ins>
    </w:p>
    <w:p w14:paraId="60B3CD04" w14:textId="703D4A9E" w:rsidR="00F43235" w:rsidRPr="00582CEF" w:rsidRDefault="00F43235" w:rsidP="00F43235">
      <w:pPr>
        <w:keepNext/>
        <w:tabs>
          <w:tab w:val="left" w:pos="1620"/>
        </w:tabs>
        <w:spacing w:before="240" w:after="240"/>
        <w:ind w:left="1620" w:hanging="1620"/>
        <w:outlineLvl w:val="4"/>
        <w:rPr>
          <w:ins w:id="1750" w:author="ERCOT" w:date="2024-01-11T14:39:00Z"/>
          <w:b/>
          <w:i/>
          <w:iCs/>
          <w:szCs w:val="26"/>
        </w:rPr>
      </w:pPr>
      <w:commentRangeStart w:id="1751"/>
      <w:ins w:id="1752" w:author="ERCOT" w:date="2024-01-11T14:39:00Z">
        <w:r w:rsidRPr="00582CEF">
          <w:rPr>
            <w:b/>
            <w:i/>
            <w:iCs/>
            <w:szCs w:val="26"/>
          </w:rPr>
          <w:t>8.1.1.4.</w:t>
        </w:r>
      </w:ins>
      <w:ins w:id="1753" w:author="ERCOT" w:date="2024-01-11T14:40:00Z">
        <w:r w:rsidRPr="00582CEF">
          <w:rPr>
            <w:b/>
            <w:i/>
            <w:iCs/>
            <w:szCs w:val="26"/>
          </w:rPr>
          <w:t>5</w:t>
        </w:r>
      </w:ins>
      <w:commentRangeEnd w:id="1751"/>
      <w:r w:rsidR="00AE2304">
        <w:rPr>
          <w:rStyle w:val="CommentReference"/>
        </w:rPr>
        <w:commentReference w:id="1751"/>
      </w:r>
      <w:ins w:id="1754" w:author="ERCOT" w:date="2024-01-11T14:39:00Z">
        <w:r w:rsidRPr="00582CEF">
          <w:rPr>
            <w:b/>
            <w:i/>
            <w:iCs/>
            <w:szCs w:val="26"/>
          </w:rPr>
          <w:tab/>
        </w:r>
      </w:ins>
      <w:ins w:id="1755" w:author="ERCOT" w:date="2024-01-11T14:40:00Z">
        <w:r w:rsidRPr="00582CEF">
          <w:rPr>
            <w:b/>
            <w:i/>
            <w:iCs/>
            <w:szCs w:val="26"/>
          </w:rPr>
          <w:t>Dispatchable Reliability</w:t>
        </w:r>
      </w:ins>
      <w:ins w:id="1756" w:author="ERCOT" w:date="2024-01-11T14:39:00Z">
        <w:r w:rsidRPr="00582CEF">
          <w:rPr>
            <w:b/>
            <w:i/>
            <w:iCs/>
            <w:szCs w:val="26"/>
          </w:rPr>
          <w:t xml:space="preserve"> Reserve Service Energy Deployment Criteria</w:t>
        </w:r>
        <w:bookmarkEnd w:id="1701"/>
        <w:bookmarkEnd w:id="1702"/>
        <w:bookmarkEnd w:id="1703"/>
        <w:bookmarkEnd w:id="1704"/>
        <w:bookmarkEnd w:id="1705"/>
      </w:ins>
    </w:p>
    <w:p w14:paraId="6CCD06BD" w14:textId="21803C02" w:rsidR="00F43235" w:rsidRPr="00497B63" w:rsidRDefault="00F43235" w:rsidP="00F43235">
      <w:pPr>
        <w:spacing w:after="240"/>
        <w:ind w:left="720" w:hanging="720"/>
        <w:rPr>
          <w:ins w:id="1757" w:author="ERCOT" w:date="2024-01-11T14:39:00Z"/>
          <w:iCs/>
        </w:rPr>
      </w:pPr>
      <w:ins w:id="1758" w:author="ERCOT" w:date="2024-01-11T14:39:00Z">
        <w:r w:rsidRPr="00497B63">
          <w:rPr>
            <w:iCs/>
          </w:rPr>
          <w:t>(1)</w:t>
        </w:r>
        <w:r w:rsidRPr="00497B63">
          <w:rPr>
            <w:iCs/>
          </w:rPr>
          <w:tab/>
          <w:t xml:space="preserve">ERCOT shall, as part of its Ancillary Service deployment procedure under Section </w:t>
        </w:r>
      </w:ins>
      <w:ins w:id="1759" w:author="ERCOT" w:date="2024-01-11T14:42:00Z">
        <w:r w:rsidRPr="00F43235">
          <w:rPr>
            <w:iCs/>
          </w:rPr>
          <w:t>6.5.7.6.2.5</w:t>
        </w:r>
      </w:ins>
      <w:ins w:id="1760" w:author="ERCOT" w:date="2024-03-19T12:58:00Z">
        <w:r w:rsidR="00582CEF">
          <w:rPr>
            <w:iCs/>
          </w:rPr>
          <w:t>,</w:t>
        </w:r>
      </w:ins>
      <w:ins w:id="1761" w:author="ERCOT" w:date="2024-01-11T14:42:00Z">
        <w:r>
          <w:rPr>
            <w:iCs/>
          </w:rPr>
          <w:t xml:space="preserve"> </w:t>
        </w:r>
        <w:r w:rsidRPr="00F43235">
          <w:rPr>
            <w:iCs/>
          </w:rPr>
          <w:t>Deployment of Dispatchable Reliability Reserve Service (DRRS)</w:t>
        </w:r>
      </w:ins>
      <w:ins w:id="1762" w:author="ERCOT" w:date="2024-01-11T14:39:00Z">
        <w:r w:rsidRPr="00497B63">
          <w:rPr>
            <w:iCs/>
          </w:rPr>
          <w:t xml:space="preserve">, include all performance metrics for a Resource receiving a </w:t>
        </w:r>
      </w:ins>
      <w:ins w:id="1763" w:author="ERCOT" w:date="2024-01-30T17:21:00Z">
        <w:r w:rsidR="00D72B0A">
          <w:rPr>
            <w:iCs/>
          </w:rPr>
          <w:t>DRRS</w:t>
        </w:r>
      </w:ins>
      <w:ins w:id="1764" w:author="ERCOT" w:date="2024-01-11T14:39:00Z">
        <w:r w:rsidRPr="00497B63">
          <w:rPr>
            <w:iCs/>
          </w:rPr>
          <w:t xml:space="preserve"> </w:t>
        </w:r>
      </w:ins>
      <w:ins w:id="1765" w:author="ERCOT" w:date="2024-03-18T11:13:00Z">
        <w:r w:rsidR="00511E4B">
          <w:rPr>
            <w:iCs/>
          </w:rPr>
          <w:t xml:space="preserve">deployment and </w:t>
        </w:r>
      </w:ins>
      <w:ins w:id="1766" w:author="ERCOT" w:date="2024-01-11T14:39:00Z">
        <w:r w:rsidRPr="00497B63">
          <w:rPr>
            <w:iCs/>
          </w:rPr>
          <w:t xml:space="preserve">recall instruction from ERCOT. </w:t>
        </w:r>
      </w:ins>
    </w:p>
    <w:p w14:paraId="616CC715" w14:textId="77777777" w:rsidR="00C50743" w:rsidRPr="00497B63" w:rsidRDefault="00C50743" w:rsidP="00C50743">
      <w:pPr>
        <w:spacing w:after="240"/>
        <w:ind w:left="720" w:hanging="720"/>
        <w:rPr>
          <w:ins w:id="1767" w:author="ERCOT" w:date="2024-05-10T15:52:00Z"/>
          <w:iCs/>
        </w:rPr>
      </w:pPr>
      <w:ins w:id="1768" w:author="ERCOT" w:date="2024-05-10T15:52:00Z">
        <w:r w:rsidRPr="00497B63">
          <w:rPr>
            <w:iCs/>
          </w:rPr>
          <w:t>(2)</w:t>
        </w:r>
        <w:r w:rsidRPr="00497B63">
          <w:rPr>
            <w:iCs/>
          </w:rPr>
          <w:tab/>
          <w:t xml:space="preserve">A </w:t>
        </w:r>
        <w:r>
          <w:rPr>
            <w:iCs/>
          </w:rPr>
          <w:t>DRRS</w:t>
        </w:r>
        <w:r w:rsidRPr="00497B63">
          <w:rPr>
            <w:iCs/>
          </w:rPr>
          <w:t xml:space="preserve"> </w:t>
        </w:r>
        <w:r w:rsidRPr="00497B63">
          <w:rPr>
            <w:iCs/>
            <w:color w:val="000000"/>
          </w:rPr>
          <w:t xml:space="preserve">Dispatch Instruction from ERCOT must respect the minimum runtime of </w:t>
        </w:r>
        <w:r>
          <w:rPr>
            <w:iCs/>
            <w:color w:val="000000"/>
          </w:rPr>
          <w:t xml:space="preserve">the </w:t>
        </w:r>
        <w:r w:rsidRPr="00497B63">
          <w:rPr>
            <w:iCs/>
            <w:color w:val="000000"/>
          </w:rPr>
          <w:t xml:space="preserve">Resource. </w:t>
        </w:r>
      </w:ins>
    </w:p>
    <w:p w14:paraId="251E697D" w14:textId="77777777" w:rsidR="00C50743" w:rsidRPr="00497B63" w:rsidRDefault="00C50743" w:rsidP="00C50743">
      <w:pPr>
        <w:spacing w:after="240"/>
        <w:ind w:left="720" w:hanging="720"/>
        <w:rPr>
          <w:ins w:id="1769" w:author="ERCOT" w:date="2024-05-10T15:52:00Z"/>
        </w:rPr>
      </w:pPr>
      <w:ins w:id="1770" w:author="ERCOT" w:date="2024-05-10T15:52:00Z">
        <w:r>
          <w:t>(3)</w:t>
        </w:r>
        <w:r>
          <w:tab/>
          <w:t xml:space="preserve">Control performance during periods in which ERCOT has manually deployed DRRS shall be based on the requirements below and failure to meet any one of these requirements </w:t>
        </w:r>
        <w:proofErr w:type="gramStart"/>
        <w:r>
          <w:t>for</w:t>
        </w:r>
        <w:proofErr w:type="gramEnd"/>
        <w:r>
          <w:t xml:space="preserve"> the greater of one or 5% of DRRS deployments during a month shall be reported to the Reliability Monitor as non-compliance:</w:t>
        </w:r>
      </w:ins>
    </w:p>
    <w:p w14:paraId="1AC1B9BA" w14:textId="3C0DCDD0" w:rsidR="00C50743" w:rsidRPr="00497B63" w:rsidRDefault="00C50743" w:rsidP="00C50743">
      <w:pPr>
        <w:spacing w:after="240"/>
        <w:ind w:left="1440" w:hanging="720"/>
        <w:rPr>
          <w:ins w:id="1771" w:author="ERCOT" w:date="2024-05-10T15:52:00Z"/>
        </w:rPr>
      </w:pPr>
      <w:ins w:id="1772" w:author="ERCOT" w:date="2024-05-10T15:52:00Z">
        <w:r>
          <w:t>(a)</w:t>
        </w:r>
        <w:r>
          <w:tab/>
        </w:r>
      </w:ins>
      <w:ins w:id="1773" w:author="ERCOT" w:date="2025-07-29T13:13:00Z" w16du:dateUtc="2025-07-29T18:13:00Z">
        <w:r w:rsidR="007C4BFE">
          <w:t>Off-Line</w:t>
        </w:r>
        <w:r w:rsidR="00DB05F7">
          <w:t xml:space="preserve"> </w:t>
        </w:r>
      </w:ins>
      <w:ins w:id="1774" w:author="ERCOT" w:date="2024-05-10T15:52:00Z">
        <w:r>
          <w:t xml:space="preserve">Generation Resources providing DRRS must be On-Line with an Energy Offer Curve following a DRRS deployment instruction and the telemetered net generation must be greater than or equal to the Resource’s telemetered LSL multiplied by P1, where P1 is defined in the “ERCOT and QSE Operations Business Practices During the Operating Hour.”  This process must occur within a time frame that would allow the Resource to achieve its Ancillary Service </w:t>
        </w:r>
      </w:ins>
      <w:ins w:id="1775" w:author="ERCOT" w:date="2025-08-12T13:24:00Z" w16du:dateUtc="2025-08-12T18:24:00Z">
        <w:r w:rsidR="005F7E41">
          <w:t xml:space="preserve">award </w:t>
        </w:r>
      </w:ins>
      <w:ins w:id="1776" w:author="ERCOT" w:date="2024-05-10T15:52:00Z">
        <w:r>
          <w:t>for DRRS within two hours of receiving a DRRS</w:t>
        </w:r>
      </w:ins>
      <w:ins w:id="1777" w:author="ERCOT" w:date="2024-05-29T07:41:00Z">
        <w:r w:rsidR="006E086E">
          <w:t xml:space="preserve"> d</w:t>
        </w:r>
      </w:ins>
      <w:ins w:id="1778" w:author="ERCOT" w:date="2024-05-10T15:52:00Z">
        <w:r>
          <w:t>eployment.  Once the Resource is On-Line, the Resource Status that must be telemetered indicating that the Resource has come On-Line with an Energy Offer Curve is ON, as described in paragraph (5)(b)(i) of Section 3.9.1.</w:t>
        </w:r>
      </w:ins>
    </w:p>
    <w:p w14:paraId="14FEDBD4" w14:textId="77777777" w:rsidR="00C50743" w:rsidRPr="00497B63" w:rsidRDefault="00C50743" w:rsidP="00C50743">
      <w:pPr>
        <w:spacing w:after="240"/>
        <w:ind w:left="1440" w:hanging="720"/>
        <w:rPr>
          <w:ins w:id="1779" w:author="ERCOT" w:date="2024-05-10T15:52:00Z"/>
        </w:rPr>
      </w:pPr>
      <w:ins w:id="1780" w:author="ERCOT" w:date="2024-05-10T15:52:00Z">
        <w:r>
          <w:t>(b)</w:t>
        </w:r>
        <w:r>
          <w:tab/>
          <w:t>If a</w:t>
        </w:r>
        <w:r w:rsidDel="00F43235">
          <w:t xml:space="preserve"> </w:t>
        </w:r>
        <w:r>
          <w:t>Generation Resource experiences a Startup Loading Failure (excluding those caused by operator error), the Resource may be considered for exclusion from performance non-compliance if the QSE provides to ERCOT the following documentation regarding the incident:</w:t>
        </w:r>
      </w:ins>
    </w:p>
    <w:p w14:paraId="104423E4" w14:textId="77777777" w:rsidR="00C50743" w:rsidRPr="00497B63" w:rsidRDefault="00C50743" w:rsidP="00C50743">
      <w:pPr>
        <w:spacing w:after="240"/>
        <w:ind w:left="2160" w:hanging="720"/>
        <w:rPr>
          <w:ins w:id="1781" w:author="ERCOT" w:date="2024-05-10T15:52:00Z"/>
          <w:iCs/>
        </w:rPr>
      </w:pPr>
      <w:ins w:id="1782" w:author="ERCOT" w:date="2024-05-10T15:52:00Z">
        <w:r w:rsidRPr="00497B63">
          <w:rPr>
            <w:iCs/>
          </w:rPr>
          <w:t>(i)</w:t>
        </w:r>
        <w:r w:rsidRPr="00497B63">
          <w:rPr>
            <w:iCs/>
          </w:rPr>
          <w:tab/>
          <w:t xml:space="preserve">Its generation </w:t>
        </w:r>
        <w:proofErr w:type="gramStart"/>
        <w:r w:rsidRPr="00497B63">
          <w:rPr>
            <w:iCs/>
          </w:rPr>
          <w:t>log</w:t>
        </w:r>
        <w:proofErr w:type="gramEnd"/>
        <w:r w:rsidRPr="00497B63">
          <w:rPr>
            <w:iCs/>
          </w:rPr>
          <w:t xml:space="preserve"> documenting the Startup Loading Failure; and </w:t>
        </w:r>
      </w:ins>
    </w:p>
    <w:p w14:paraId="2121AD6F" w14:textId="77C05228" w:rsidR="00C50743" w:rsidRPr="00497B63" w:rsidRDefault="00C50743" w:rsidP="00C50743">
      <w:pPr>
        <w:spacing w:after="240"/>
        <w:ind w:left="2160" w:hanging="720"/>
        <w:rPr>
          <w:ins w:id="1783" w:author="ERCOT" w:date="2024-05-10T15:52:00Z"/>
        </w:rPr>
      </w:pPr>
      <w:ins w:id="1784" w:author="ERCOT" w:date="2024-05-10T15:52:00Z">
        <w:r>
          <w:t>(ii)</w:t>
        </w:r>
        <w:r>
          <w:tab/>
          <w:t xml:space="preserve">Equipment failure documentation such as, but not limited to, </w:t>
        </w:r>
      </w:ins>
      <w:ins w:id="1785" w:author="ERCOT" w:date="2025-10-28T18:38:00Z">
        <w:r w:rsidR="7BACC463">
          <w:t>Generation Availability Data System (</w:t>
        </w:r>
      </w:ins>
      <w:ins w:id="1786" w:author="ERCOT" w:date="2024-05-10T15:52:00Z">
        <w:r>
          <w:t>GADS</w:t>
        </w:r>
      </w:ins>
      <w:ins w:id="1787" w:author="ERCOT" w:date="2025-10-28T18:38:00Z">
        <w:r w:rsidR="0BD2DCA8">
          <w:t>)</w:t>
        </w:r>
      </w:ins>
      <w:ins w:id="1788" w:author="ERCOT" w:date="2024-05-10T15:52:00Z">
        <w:r>
          <w:t xml:space="preserve"> reports, plant operator logs, work orders, or other applicable information.  </w:t>
        </w:r>
      </w:ins>
    </w:p>
    <w:p w14:paraId="230EB01E" w14:textId="77777777" w:rsidR="005030F8" w:rsidRDefault="005030F8" w:rsidP="005030F8">
      <w:pPr>
        <w:spacing w:after="240"/>
        <w:ind w:left="720" w:hanging="720"/>
        <w:rPr>
          <w:ins w:id="1789" w:author="ERCOT" w:date="2025-09-18T20:26:00Z" w16du:dateUtc="2025-09-19T01:26:00Z"/>
        </w:rPr>
      </w:pPr>
      <w:bookmarkStart w:id="1790" w:name="_Toc309731025"/>
      <w:bookmarkStart w:id="1791" w:name="_Toc405814007"/>
      <w:bookmarkStart w:id="1792" w:name="_Toc422207897"/>
      <w:bookmarkStart w:id="1793" w:name="_Toc438044811"/>
      <w:bookmarkStart w:id="1794" w:name="_Toc447622594"/>
      <w:bookmarkStart w:id="1795" w:name="_Toc80175244"/>
      <w:ins w:id="1796" w:author="ERCOT" w:date="2025-09-18T20:26:00Z" w16du:dateUtc="2025-09-19T01:26:00Z">
        <w:r>
          <w:lastRenderedPageBreak/>
          <w:t>(4)</w:t>
        </w:r>
        <w:r>
          <w:tab/>
          <w:t xml:space="preserve">Off-Line Resources that have been made available through </w:t>
        </w:r>
        <w:proofErr w:type="gramStart"/>
        <w:r>
          <w:t>a deployment</w:t>
        </w:r>
        <w:proofErr w:type="gramEnd"/>
        <w:r>
          <w:t xml:space="preserve"> of DRRS will be economically dispatched by SCED.</w:t>
        </w:r>
      </w:ins>
    </w:p>
    <w:p w14:paraId="05872AFF" w14:textId="77777777" w:rsidR="005030F8" w:rsidRDefault="005030F8" w:rsidP="005030F8">
      <w:pPr>
        <w:spacing w:after="240"/>
        <w:ind w:left="720" w:hanging="720"/>
        <w:rPr>
          <w:ins w:id="1797" w:author="ERCOT" w:date="2025-09-18T20:26:00Z" w16du:dateUtc="2025-09-19T01:26:00Z"/>
          <w:iCs/>
        </w:rPr>
      </w:pPr>
      <w:ins w:id="1798" w:author="ERCOT" w:date="2025-09-18T20:26:00Z" w16du:dateUtc="2025-09-19T01:26:00Z">
        <w:r w:rsidRPr="00D3193D">
          <w:rPr>
            <w:iCs/>
          </w:rPr>
          <w:t>(</w:t>
        </w:r>
        <w:r>
          <w:rPr>
            <w:iCs/>
          </w:rPr>
          <w:t>5</w:t>
        </w:r>
        <w:r w:rsidRPr="00D3193D">
          <w:rPr>
            <w:iCs/>
          </w:rPr>
          <w:t xml:space="preserve">) </w:t>
        </w:r>
        <w:r>
          <w:rPr>
            <w:iCs/>
          </w:rPr>
          <w:tab/>
        </w:r>
        <w:r w:rsidRPr="00D3193D">
          <w:rPr>
            <w:iCs/>
          </w:rPr>
          <w:t xml:space="preserve">Once </w:t>
        </w:r>
        <w:r>
          <w:rPr>
            <w:iCs/>
          </w:rPr>
          <w:t>DRRS</w:t>
        </w:r>
        <w:r w:rsidRPr="00D3193D">
          <w:rPr>
            <w:iCs/>
          </w:rPr>
          <w:t xml:space="preserve"> capacity has been manually deployed by ERCOT, the Resource’s </w:t>
        </w:r>
        <w:r>
          <w:rPr>
            <w:iCs/>
          </w:rPr>
          <w:t>DRRS</w:t>
        </w:r>
        <w:r w:rsidRPr="00D3193D">
          <w:rPr>
            <w:iCs/>
          </w:rPr>
          <w:t xml:space="preserve"> capacity shall remain available for dispatch by SCED until ERCOT issues a recall instruction or the Resource has exhausted its ability to maintain the deployed capacity after meeting the requirements of paragraph (2) of Section 8.1.1.3.</w:t>
        </w:r>
        <w:r w:rsidRPr="00A35EDE">
          <w:rPr>
            <w:iCs/>
          </w:rPr>
          <w:t>5</w:t>
        </w:r>
        <w:r>
          <w:rPr>
            <w:iCs/>
          </w:rPr>
          <w:t>,</w:t>
        </w:r>
        <w:r w:rsidRPr="00A35EDE">
          <w:rPr>
            <w:iCs/>
          </w:rPr>
          <w:t xml:space="preserve"> Dispatchable Reliability</w:t>
        </w:r>
        <w:r w:rsidRPr="00D3193D">
          <w:rPr>
            <w:iCs/>
          </w:rPr>
          <w:t xml:space="preserve"> Reserve </w:t>
        </w:r>
        <w:r w:rsidRPr="00A35EDE">
          <w:rPr>
            <w:iCs/>
          </w:rPr>
          <w:t xml:space="preserve">Service </w:t>
        </w:r>
        <w:r w:rsidRPr="00D3193D">
          <w:rPr>
            <w:iCs/>
          </w:rPr>
          <w:t>Capacity Monitoring Criteria, whichever occurs first.</w:t>
        </w:r>
      </w:ins>
    </w:p>
    <w:p w14:paraId="05B0787B" w14:textId="77777777" w:rsidR="00FC5049" w:rsidRDefault="00871D61" w:rsidP="00FC5049">
      <w:pPr>
        <w:keepNext/>
        <w:tabs>
          <w:tab w:val="left" w:pos="1080"/>
        </w:tabs>
        <w:spacing w:before="240" w:after="240"/>
        <w:ind w:left="1080" w:hanging="1080"/>
        <w:outlineLvl w:val="2"/>
        <w:rPr>
          <w:b/>
          <w:i/>
          <w:szCs w:val="20"/>
        </w:rPr>
      </w:pPr>
      <w:commentRangeStart w:id="1799"/>
      <w:r w:rsidRPr="00871D61">
        <w:rPr>
          <w:b/>
          <w:i/>
          <w:szCs w:val="20"/>
        </w:rPr>
        <w:t>9.2.3</w:t>
      </w:r>
      <w:commentRangeEnd w:id="1799"/>
      <w:r w:rsidR="00AE2304">
        <w:rPr>
          <w:rStyle w:val="CommentReference"/>
        </w:rPr>
        <w:commentReference w:id="1799"/>
      </w:r>
      <w:r w:rsidRPr="00871D61">
        <w:rPr>
          <w:b/>
          <w:i/>
          <w:szCs w:val="20"/>
        </w:rPr>
        <w:tab/>
        <w:t>DAM Settlement Charge Types</w:t>
      </w:r>
      <w:bookmarkEnd w:id="1790"/>
      <w:bookmarkEnd w:id="1791"/>
      <w:bookmarkEnd w:id="1792"/>
      <w:bookmarkEnd w:id="1793"/>
      <w:bookmarkEnd w:id="1794"/>
      <w:bookmarkEnd w:id="1795"/>
    </w:p>
    <w:p w14:paraId="6307FDCF" w14:textId="1342D34A" w:rsidR="00BE2FF0" w:rsidRPr="00BE2FF0" w:rsidRDefault="00BE2FF0" w:rsidP="00FC5049">
      <w:pPr>
        <w:keepNext/>
        <w:spacing w:before="240" w:after="240"/>
        <w:ind w:left="720" w:hanging="720"/>
        <w:outlineLvl w:val="2"/>
        <w:rPr>
          <w:szCs w:val="20"/>
        </w:rPr>
      </w:pPr>
      <w:r w:rsidRPr="00BE2FF0">
        <w:rPr>
          <w:iCs/>
          <w:szCs w:val="20"/>
        </w:rPr>
        <w:t>(1)</w:t>
      </w:r>
      <w:r w:rsidRPr="00BE2FF0">
        <w:rPr>
          <w:iCs/>
          <w:szCs w:val="20"/>
        </w:rPr>
        <w:tab/>
      </w:r>
      <w:r w:rsidRPr="00BE2FF0">
        <w:rPr>
          <w:szCs w:val="20"/>
        </w:rPr>
        <w:t>ERCOT shall provide, on each Settlement Statement, the dollar amount for each DAM Settlement charge and payment.  The DAM settlement “Charge Types” are:</w:t>
      </w:r>
    </w:p>
    <w:p w14:paraId="44A0E017" w14:textId="77777777" w:rsidR="00BE2FF0" w:rsidRPr="00BE2FF0" w:rsidRDefault="00BE2FF0" w:rsidP="00BE2FF0">
      <w:pPr>
        <w:spacing w:after="240"/>
        <w:ind w:left="1440" w:hanging="720"/>
        <w:rPr>
          <w:szCs w:val="20"/>
        </w:rPr>
      </w:pPr>
      <w:r w:rsidRPr="00BE2FF0">
        <w:rPr>
          <w:szCs w:val="20"/>
        </w:rPr>
        <w:t>(a)</w:t>
      </w:r>
      <w:r w:rsidRPr="00BE2FF0">
        <w:rPr>
          <w:szCs w:val="20"/>
        </w:rPr>
        <w:tab/>
        <w:t>Section 4.6.2.1, Day-Ahead Energy Payment;</w:t>
      </w:r>
    </w:p>
    <w:p w14:paraId="6AC1AFCA" w14:textId="77777777" w:rsidR="00BE2FF0" w:rsidRPr="00BE2FF0" w:rsidRDefault="00BE2FF0" w:rsidP="00BE2FF0">
      <w:pPr>
        <w:spacing w:after="240"/>
        <w:ind w:left="1440" w:hanging="720"/>
        <w:rPr>
          <w:szCs w:val="20"/>
        </w:rPr>
      </w:pPr>
      <w:r w:rsidRPr="00BE2FF0">
        <w:rPr>
          <w:szCs w:val="20"/>
        </w:rPr>
        <w:t>(b)</w:t>
      </w:r>
      <w:r w:rsidRPr="00BE2FF0">
        <w:rPr>
          <w:szCs w:val="20"/>
        </w:rPr>
        <w:tab/>
        <w:t>Section 4.6.2.2, Day-Ahead Energy Charge;</w:t>
      </w:r>
    </w:p>
    <w:p w14:paraId="2381C5A1" w14:textId="77777777" w:rsidR="00BE2FF0" w:rsidRPr="00BE2FF0" w:rsidRDefault="00BE2FF0" w:rsidP="00BE2FF0">
      <w:pPr>
        <w:spacing w:after="240"/>
        <w:ind w:left="1440" w:hanging="720"/>
        <w:rPr>
          <w:szCs w:val="20"/>
        </w:rPr>
      </w:pPr>
      <w:r w:rsidRPr="00BE2FF0">
        <w:rPr>
          <w:szCs w:val="20"/>
        </w:rPr>
        <w:t>(c)</w:t>
      </w:r>
      <w:r w:rsidRPr="00BE2FF0">
        <w:rPr>
          <w:szCs w:val="20"/>
        </w:rPr>
        <w:tab/>
        <w:t>Section 4.6.2.3.1, Day-Ahead Make-Whole Payment;</w:t>
      </w:r>
    </w:p>
    <w:p w14:paraId="448784E2" w14:textId="77777777" w:rsidR="00BE2FF0" w:rsidRPr="00BE2FF0" w:rsidRDefault="00BE2FF0" w:rsidP="00BE2FF0">
      <w:pPr>
        <w:spacing w:after="240"/>
        <w:ind w:left="1440" w:hanging="720"/>
        <w:rPr>
          <w:szCs w:val="20"/>
        </w:rPr>
      </w:pPr>
      <w:r w:rsidRPr="00BE2FF0">
        <w:rPr>
          <w:szCs w:val="20"/>
        </w:rPr>
        <w:t>(d)</w:t>
      </w:r>
      <w:r w:rsidRPr="00BE2FF0">
        <w:rPr>
          <w:szCs w:val="20"/>
        </w:rPr>
        <w:tab/>
        <w:t>Section 4.6.2.3.2, Day-Ahead Make-Whole Charge;</w:t>
      </w:r>
    </w:p>
    <w:p w14:paraId="1E01B250" w14:textId="77777777" w:rsidR="00BE2FF0" w:rsidRPr="00BE2FF0" w:rsidRDefault="00BE2FF0" w:rsidP="00BE2FF0">
      <w:pPr>
        <w:spacing w:after="240"/>
        <w:ind w:left="1440" w:hanging="720"/>
        <w:rPr>
          <w:szCs w:val="20"/>
        </w:rPr>
      </w:pPr>
      <w:r w:rsidRPr="00BE2FF0">
        <w:rPr>
          <w:szCs w:val="20"/>
        </w:rPr>
        <w:t>(e)</w:t>
      </w:r>
      <w:r w:rsidRPr="00BE2FF0">
        <w:rPr>
          <w:szCs w:val="20"/>
        </w:rPr>
        <w:tab/>
        <w:t>Section 4.6.3, Settlement for PTP Obligations Bought in DAM;</w:t>
      </w:r>
    </w:p>
    <w:p w14:paraId="4222633B" w14:textId="77777777" w:rsidR="00BE2FF0" w:rsidRPr="00BE2FF0" w:rsidRDefault="00BE2FF0" w:rsidP="00BE2FF0">
      <w:pPr>
        <w:spacing w:after="240"/>
        <w:ind w:left="1440" w:hanging="720"/>
        <w:rPr>
          <w:szCs w:val="20"/>
        </w:rPr>
      </w:pPr>
      <w:r w:rsidRPr="00BE2FF0">
        <w:rPr>
          <w:szCs w:val="20"/>
        </w:rPr>
        <w:t>(f)</w:t>
      </w:r>
      <w:r w:rsidRPr="00BE2FF0">
        <w:rPr>
          <w:szCs w:val="20"/>
        </w:rPr>
        <w:tab/>
        <w:t>Section 4.6.4.1.1, Regulation Up Service Payment;</w:t>
      </w:r>
    </w:p>
    <w:p w14:paraId="3C45A2CE" w14:textId="77777777" w:rsidR="00BE2FF0" w:rsidRPr="00BE2FF0" w:rsidRDefault="00BE2FF0" w:rsidP="00BE2FF0">
      <w:pPr>
        <w:spacing w:after="240"/>
        <w:ind w:left="1440" w:hanging="720"/>
        <w:rPr>
          <w:szCs w:val="20"/>
        </w:rPr>
      </w:pPr>
      <w:r w:rsidRPr="00BE2FF0">
        <w:rPr>
          <w:szCs w:val="20"/>
        </w:rPr>
        <w:t>(g)</w:t>
      </w:r>
      <w:r w:rsidRPr="00BE2FF0">
        <w:rPr>
          <w:szCs w:val="20"/>
        </w:rPr>
        <w:tab/>
        <w:t>Section 4.6.4.1.2, Regulation Down Service Payment;</w:t>
      </w:r>
    </w:p>
    <w:p w14:paraId="5683808B" w14:textId="77777777" w:rsidR="00BE2FF0" w:rsidRPr="00BE2FF0" w:rsidRDefault="00BE2FF0" w:rsidP="00BE2FF0">
      <w:pPr>
        <w:spacing w:after="240"/>
        <w:ind w:left="1440" w:hanging="720"/>
        <w:rPr>
          <w:szCs w:val="20"/>
        </w:rPr>
      </w:pPr>
      <w:r w:rsidRPr="00BE2FF0">
        <w:rPr>
          <w:szCs w:val="20"/>
        </w:rPr>
        <w:t>(h)</w:t>
      </w:r>
      <w:r w:rsidRPr="00BE2FF0">
        <w:rPr>
          <w:szCs w:val="20"/>
        </w:rPr>
        <w:tab/>
        <w:t>Section 4.6.4.1.3, Responsive Reserve Payment;</w:t>
      </w:r>
    </w:p>
    <w:p w14:paraId="0DE727D2" w14:textId="77777777" w:rsidR="00BE2FF0" w:rsidRPr="00BE2FF0" w:rsidRDefault="00BE2FF0" w:rsidP="00BE2FF0">
      <w:pPr>
        <w:spacing w:after="240"/>
        <w:ind w:left="1440" w:hanging="720"/>
        <w:rPr>
          <w:szCs w:val="20"/>
        </w:rPr>
      </w:pPr>
      <w:r w:rsidRPr="00BE2FF0">
        <w:rPr>
          <w:szCs w:val="20"/>
        </w:rPr>
        <w:t>(i)</w:t>
      </w:r>
      <w:r w:rsidRPr="00BE2FF0">
        <w:rPr>
          <w:szCs w:val="20"/>
        </w:rPr>
        <w:tab/>
        <w:t>Section 4.6.4.1.4, Non-Spinning Reserve Service Payment;</w:t>
      </w:r>
    </w:p>
    <w:p w14:paraId="77EF562A" w14:textId="77777777" w:rsidR="00BE2FF0" w:rsidRDefault="00BE2FF0" w:rsidP="00BE2FF0">
      <w:pPr>
        <w:spacing w:after="240"/>
        <w:ind w:left="1440" w:hanging="720"/>
        <w:rPr>
          <w:szCs w:val="20"/>
        </w:rPr>
      </w:pPr>
      <w:r w:rsidRPr="00BE2FF0">
        <w:rPr>
          <w:szCs w:val="20"/>
        </w:rPr>
        <w:t>(j)</w:t>
      </w:r>
      <w:r w:rsidRPr="00BE2FF0">
        <w:rPr>
          <w:szCs w:val="20"/>
        </w:rPr>
        <w:tab/>
        <w:t>Section 4.6.4.1.5, ERCOT Contingency Reserve Service Payment;</w:t>
      </w:r>
    </w:p>
    <w:p w14:paraId="3EF304BD" w14:textId="641131A1" w:rsidR="00BE2FF0" w:rsidRPr="00BE2FF0" w:rsidDel="00CE563A" w:rsidRDefault="00BE2FF0" w:rsidP="00CE563A">
      <w:pPr>
        <w:spacing w:after="240"/>
        <w:ind w:left="1440" w:hanging="720"/>
        <w:rPr>
          <w:del w:id="1800" w:author="ERCOT" w:date="2024-02-19T13:54:00Z"/>
          <w:szCs w:val="20"/>
        </w:rPr>
      </w:pPr>
      <w:ins w:id="1801" w:author="ERCOT" w:date="2024-02-19T13:53:00Z">
        <w:r w:rsidRPr="00BE2FF0">
          <w:rPr>
            <w:szCs w:val="20"/>
          </w:rPr>
          <w:t>(</w:t>
        </w:r>
        <w:r>
          <w:rPr>
            <w:szCs w:val="20"/>
          </w:rPr>
          <w:t>k</w:t>
        </w:r>
        <w:r w:rsidRPr="00BE2FF0">
          <w:rPr>
            <w:szCs w:val="20"/>
          </w:rPr>
          <w:t>)</w:t>
        </w:r>
        <w:r w:rsidRPr="00BE2FF0">
          <w:rPr>
            <w:szCs w:val="20"/>
          </w:rPr>
          <w:tab/>
          <w:t>Section 4.6.4.1.</w:t>
        </w:r>
        <w:r>
          <w:rPr>
            <w:szCs w:val="20"/>
          </w:rPr>
          <w:t>6</w:t>
        </w:r>
        <w:r w:rsidRPr="00BE2FF0">
          <w:rPr>
            <w:szCs w:val="20"/>
          </w:rPr>
          <w:t xml:space="preserve">, </w:t>
        </w:r>
      </w:ins>
      <w:ins w:id="1802" w:author="ERCOT" w:date="2024-02-19T13:54:00Z">
        <w:r>
          <w:rPr>
            <w:szCs w:val="20"/>
          </w:rPr>
          <w:t>Dispatchable Reliability</w:t>
        </w:r>
      </w:ins>
      <w:ins w:id="1803" w:author="ERCOT" w:date="2024-02-19T13:53:00Z">
        <w:r w:rsidRPr="00BE2FF0">
          <w:rPr>
            <w:szCs w:val="20"/>
          </w:rPr>
          <w:t xml:space="preserve"> Reserve Service Payment;</w:t>
        </w:r>
      </w:ins>
    </w:p>
    <w:p w14:paraId="33C96FE9" w14:textId="139F937A" w:rsidR="00BE2FF0" w:rsidRPr="00BE2FF0" w:rsidRDefault="00BE2FF0" w:rsidP="00BE2FF0">
      <w:pPr>
        <w:spacing w:after="240"/>
        <w:ind w:left="1440" w:hanging="720"/>
        <w:rPr>
          <w:szCs w:val="20"/>
        </w:rPr>
      </w:pPr>
      <w:r w:rsidRPr="00BE2FF0">
        <w:rPr>
          <w:szCs w:val="20"/>
        </w:rPr>
        <w:t>(</w:t>
      </w:r>
      <w:ins w:id="1804" w:author="ERCOT" w:date="2024-02-19T13:55:00Z">
        <w:r w:rsidR="00CE563A">
          <w:rPr>
            <w:szCs w:val="20"/>
          </w:rPr>
          <w:t>l</w:t>
        </w:r>
      </w:ins>
      <w:del w:id="1805" w:author="ERCOT" w:date="2024-02-19T13:54:00Z">
        <w:r w:rsidRPr="00BE2FF0" w:rsidDel="00CE563A">
          <w:rPr>
            <w:szCs w:val="20"/>
          </w:rPr>
          <w:delText>k</w:delText>
        </w:r>
      </w:del>
      <w:r w:rsidRPr="00BE2FF0">
        <w:rPr>
          <w:szCs w:val="20"/>
        </w:rPr>
        <w:t>)</w:t>
      </w:r>
      <w:r w:rsidRPr="00BE2FF0">
        <w:rPr>
          <w:szCs w:val="20"/>
        </w:rPr>
        <w:tab/>
        <w:t>Section 4.6.4.2.1, Regulation Up Service Charge;</w:t>
      </w:r>
    </w:p>
    <w:p w14:paraId="51D711CA" w14:textId="14EBADF4" w:rsidR="00BE2FF0" w:rsidRPr="00BE2FF0" w:rsidRDefault="00BE2FF0" w:rsidP="00BE2FF0">
      <w:pPr>
        <w:spacing w:after="240"/>
        <w:ind w:left="1440" w:hanging="720"/>
        <w:rPr>
          <w:szCs w:val="20"/>
        </w:rPr>
      </w:pPr>
      <w:r w:rsidRPr="00BE2FF0">
        <w:rPr>
          <w:szCs w:val="20"/>
        </w:rPr>
        <w:t>(</w:t>
      </w:r>
      <w:ins w:id="1806" w:author="ERCOT" w:date="2024-02-19T13:55:00Z">
        <w:r w:rsidR="00CE563A">
          <w:rPr>
            <w:szCs w:val="20"/>
          </w:rPr>
          <w:t>m</w:t>
        </w:r>
      </w:ins>
      <w:del w:id="1807" w:author="ERCOT" w:date="2024-02-19T13:55:00Z">
        <w:r w:rsidRPr="00BE2FF0" w:rsidDel="00CE563A">
          <w:rPr>
            <w:szCs w:val="20"/>
          </w:rPr>
          <w:delText>l</w:delText>
        </w:r>
      </w:del>
      <w:r w:rsidRPr="00BE2FF0">
        <w:rPr>
          <w:szCs w:val="20"/>
        </w:rPr>
        <w:t>)</w:t>
      </w:r>
      <w:r w:rsidRPr="00BE2FF0">
        <w:rPr>
          <w:szCs w:val="20"/>
        </w:rPr>
        <w:tab/>
        <w:t xml:space="preserve">Section 4.6.4.2.2, </w:t>
      </w:r>
      <w:hyperlink w:anchor="_Toc109527549" w:history="1">
        <w:r w:rsidRPr="00BE2FF0">
          <w:rPr>
            <w:szCs w:val="20"/>
          </w:rPr>
          <w:t>Regulation Down Service Charge</w:t>
        </w:r>
      </w:hyperlink>
      <w:r w:rsidRPr="00BE2FF0">
        <w:rPr>
          <w:szCs w:val="20"/>
        </w:rPr>
        <w:t>;</w:t>
      </w:r>
    </w:p>
    <w:p w14:paraId="42D24B8C" w14:textId="6DEABDDE" w:rsidR="00BE2FF0" w:rsidRPr="00BE2FF0" w:rsidRDefault="00BE2FF0" w:rsidP="00BE2FF0">
      <w:pPr>
        <w:spacing w:after="240"/>
        <w:ind w:left="1440" w:hanging="720"/>
        <w:rPr>
          <w:szCs w:val="20"/>
        </w:rPr>
      </w:pPr>
      <w:r w:rsidRPr="00BE2FF0">
        <w:rPr>
          <w:szCs w:val="20"/>
          <w:lang w:val="pt-BR"/>
        </w:rPr>
        <w:t>(</w:t>
      </w:r>
      <w:ins w:id="1808" w:author="ERCOT" w:date="2024-02-19T13:55:00Z">
        <w:r w:rsidR="00CE563A">
          <w:rPr>
            <w:szCs w:val="20"/>
            <w:lang w:val="pt-BR"/>
          </w:rPr>
          <w:t>n</w:t>
        </w:r>
      </w:ins>
      <w:del w:id="1809" w:author="ERCOT" w:date="2024-02-19T13:55:00Z">
        <w:r w:rsidRPr="00BE2FF0" w:rsidDel="00CE563A">
          <w:rPr>
            <w:szCs w:val="20"/>
            <w:lang w:val="pt-BR"/>
          </w:rPr>
          <w:delText>m</w:delText>
        </w:r>
      </w:del>
      <w:r w:rsidRPr="00BE2FF0">
        <w:rPr>
          <w:szCs w:val="20"/>
          <w:lang w:val="pt-BR"/>
        </w:rPr>
        <w:t>)</w:t>
      </w:r>
      <w:r w:rsidRPr="00BE2FF0">
        <w:rPr>
          <w:szCs w:val="20"/>
          <w:lang w:val="pt-BR"/>
        </w:rPr>
        <w:tab/>
      </w:r>
      <w:r w:rsidRPr="00BE2FF0">
        <w:rPr>
          <w:szCs w:val="20"/>
        </w:rPr>
        <w:t xml:space="preserve">Section 4.6.4.2.3, </w:t>
      </w:r>
      <w:r w:rsidRPr="00BE2FF0">
        <w:rPr>
          <w:szCs w:val="20"/>
          <w:lang w:val="pt-BR"/>
        </w:rPr>
        <w:t>Responsive Reserve Charge;</w:t>
      </w:r>
    </w:p>
    <w:p w14:paraId="18A9198C" w14:textId="30CD1BBF" w:rsidR="00BE2FF0" w:rsidRPr="00BE2FF0" w:rsidRDefault="00BE2FF0" w:rsidP="00BE2FF0">
      <w:pPr>
        <w:spacing w:after="240"/>
        <w:ind w:left="1440" w:hanging="720"/>
        <w:rPr>
          <w:szCs w:val="20"/>
        </w:rPr>
      </w:pPr>
      <w:r w:rsidRPr="00BE2FF0">
        <w:rPr>
          <w:szCs w:val="20"/>
        </w:rPr>
        <w:t>(</w:t>
      </w:r>
      <w:ins w:id="1810" w:author="ERCOT" w:date="2024-02-19T13:55:00Z">
        <w:r w:rsidR="00CE563A">
          <w:rPr>
            <w:szCs w:val="20"/>
          </w:rPr>
          <w:t>o</w:t>
        </w:r>
      </w:ins>
      <w:del w:id="1811" w:author="ERCOT" w:date="2024-02-19T13:55:00Z">
        <w:r w:rsidRPr="00BE2FF0" w:rsidDel="00CE563A">
          <w:rPr>
            <w:szCs w:val="20"/>
          </w:rPr>
          <w:delText>n</w:delText>
        </w:r>
      </w:del>
      <w:r w:rsidRPr="00BE2FF0">
        <w:rPr>
          <w:szCs w:val="20"/>
        </w:rPr>
        <w:t>)</w:t>
      </w:r>
      <w:r w:rsidRPr="00BE2FF0">
        <w:rPr>
          <w:szCs w:val="20"/>
        </w:rPr>
        <w:tab/>
        <w:t>Section 4.6.4.2.4, Non-Spinning Reserve Service Charge;</w:t>
      </w:r>
    </w:p>
    <w:p w14:paraId="2A45C19D" w14:textId="5A5997DF" w:rsidR="00BE2FF0" w:rsidRDefault="00BE2FF0" w:rsidP="00BE2FF0">
      <w:pPr>
        <w:spacing w:after="240"/>
        <w:ind w:left="1440" w:hanging="720"/>
        <w:rPr>
          <w:ins w:id="1812" w:author="ERCOT" w:date="2024-02-19T13:55:00Z"/>
          <w:szCs w:val="20"/>
        </w:rPr>
      </w:pPr>
      <w:r w:rsidRPr="00BE2FF0">
        <w:rPr>
          <w:szCs w:val="20"/>
        </w:rPr>
        <w:t>(</w:t>
      </w:r>
      <w:ins w:id="1813" w:author="ERCOT" w:date="2024-02-19T13:55:00Z">
        <w:r w:rsidR="00CE563A">
          <w:rPr>
            <w:szCs w:val="20"/>
          </w:rPr>
          <w:t>p</w:t>
        </w:r>
      </w:ins>
      <w:del w:id="1814" w:author="ERCOT" w:date="2024-02-19T13:55:00Z">
        <w:r w:rsidRPr="00BE2FF0" w:rsidDel="00CE563A">
          <w:rPr>
            <w:szCs w:val="20"/>
          </w:rPr>
          <w:delText>o</w:delText>
        </w:r>
      </w:del>
      <w:r w:rsidRPr="00BE2FF0">
        <w:rPr>
          <w:szCs w:val="20"/>
        </w:rPr>
        <w:t>)</w:t>
      </w:r>
      <w:r w:rsidRPr="00BE2FF0">
        <w:rPr>
          <w:szCs w:val="20"/>
        </w:rPr>
        <w:tab/>
        <w:t>Section 4.6.4.2.5, ERCOT Contingency Reserve Service Charge;</w:t>
      </w:r>
    </w:p>
    <w:p w14:paraId="4AFF46C0" w14:textId="57E7DC6A" w:rsidR="00CE563A" w:rsidDel="00623293" w:rsidRDefault="00CE563A" w:rsidP="00BE2FF0">
      <w:pPr>
        <w:spacing w:after="240"/>
        <w:ind w:left="1440" w:hanging="720"/>
        <w:rPr>
          <w:del w:id="1815" w:author="ERCOT" w:date="2024-02-19T13:55:00Z"/>
          <w:szCs w:val="20"/>
        </w:rPr>
      </w:pPr>
      <w:ins w:id="1816" w:author="ERCOT" w:date="2024-02-19T13:55:00Z">
        <w:r w:rsidRPr="00BE2FF0">
          <w:rPr>
            <w:szCs w:val="20"/>
          </w:rPr>
          <w:t>(</w:t>
        </w:r>
        <w:r>
          <w:rPr>
            <w:szCs w:val="20"/>
          </w:rPr>
          <w:t>q</w:t>
        </w:r>
        <w:r w:rsidRPr="00BE2FF0">
          <w:rPr>
            <w:szCs w:val="20"/>
          </w:rPr>
          <w:t>)</w:t>
        </w:r>
        <w:r w:rsidRPr="00BE2FF0">
          <w:rPr>
            <w:szCs w:val="20"/>
          </w:rPr>
          <w:tab/>
          <w:t>Section 4.6.4.2.</w:t>
        </w:r>
        <w:r>
          <w:rPr>
            <w:szCs w:val="20"/>
          </w:rPr>
          <w:t>6</w:t>
        </w:r>
        <w:r w:rsidRPr="00BE2FF0">
          <w:rPr>
            <w:szCs w:val="20"/>
          </w:rPr>
          <w:t xml:space="preserve">, </w:t>
        </w:r>
        <w:r>
          <w:rPr>
            <w:szCs w:val="20"/>
          </w:rPr>
          <w:t>Dispatchable Reliability</w:t>
        </w:r>
        <w:r w:rsidRPr="00BE2FF0">
          <w:rPr>
            <w:szCs w:val="20"/>
          </w:rPr>
          <w:t xml:space="preserve"> Reserve Service Charge;</w:t>
        </w:r>
      </w:ins>
    </w:p>
    <w:p w14:paraId="51216EE3" w14:textId="3F1C811C" w:rsidR="00BE2FF0" w:rsidRPr="00BE2FF0" w:rsidRDefault="00BE2FF0" w:rsidP="00BE2FF0">
      <w:pPr>
        <w:spacing w:after="240"/>
        <w:ind w:left="1440" w:hanging="720"/>
        <w:rPr>
          <w:szCs w:val="20"/>
        </w:rPr>
      </w:pPr>
      <w:r w:rsidRPr="00BE2FF0">
        <w:rPr>
          <w:szCs w:val="20"/>
        </w:rPr>
        <w:t>(</w:t>
      </w:r>
      <w:ins w:id="1817" w:author="ERCOT" w:date="2024-02-19T13:55:00Z">
        <w:r w:rsidR="00CE563A">
          <w:rPr>
            <w:szCs w:val="20"/>
          </w:rPr>
          <w:t>r</w:t>
        </w:r>
      </w:ins>
      <w:del w:id="1818" w:author="ERCOT" w:date="2024-02-19T13:55:00Z">
        <w:r w:rsidRPr="00BE2FF0" w:rsidDel="00CE563A">
          <w:rPr>
            <w:szCs w:val="20"/>
          </w:rPr>
          <w:delText>p</w:delText>
        </w:r>
      </w:del>
      <w:r w:rsidRPr="00BE2FF0">
        <w:rPr>
          <w:szCs w:val="20"/>
        </w:rPr>
        <w:t>)</w:t>
      </w:r>
      <w:r w:rsidRPr="00BE2FF0">
        <w:rPr>
          <w:szCs w:val="20"/>
        </w:rPr>
        <w:tab/>
        <w:t>Section 7.9.1.1, Payments and Charges for PTP Obligations Settled in DAM;</w:t>
      </w:r>
    </w:p>
    <w:p w14:paraId="0AA7E5EA" w14:textId="57095689" w:rsidR="00BE2FF0" w:rsidRPr="00BE2FF0" w:rsidRDefault="338DCCB3" w:rsidP="00BE2FF0">
      <w:pPr>
        <w:spacing w:after="240"/>
        <w:ind w:left="1440" w:hanging="720"/>
      </w:pPr>
      <w:r>
        <w:lastRenderedPageBreak/>
        <w:t>(</w:t>
      </w:r>
      <w:ins w:id="1819" w:author="ERCOT" w:date="2024-02-19T13:55:00Z">
        <w:r w:rsidR="6AE8AEB0">
          <w:t>s</w:t>
        </w:r>
      </w:ins>
      <w:del w:id="1820" w:author="ERCOT" w:date="2024-02-19T13:55:00Z">
        <w:r w:rsidR="00BE2FF0" w:rsidDel="338DCCB3">
          <w:delText>q</w:delText>
        </w:r>
      </w:del>
      <w:r>
        <w:t>)</w:t>
      </w:r>
      <w:r w:rsidR="00BE2FF0">
        <w:tab/>
      </w:r>
      <w:r>
        <w:t>Section 7.9.1.2, Payments for PTP Options Settled in DAM;</w:t>
      </w:r>
    </w:p>
    <w:p w14:paraId="662C079D" w14:textId="2CD4B6F6" w:rsidR="00BE2FF0" w:rsidRPr="00BE2FF0" w:rsidRDefault="00BE2FF0" w:rsidP="00BE2FF0">
      <w:pPr>
        <w:spacing w:after="240"/>
        <w:ind w:left="1440" w:hanging="720"/>
        <w:rPr>
          <w:szCs w:val="20"/>
        </w:rPr>
      </w:pPr>
      <w:r w:rsidRPr="00BE2FF0">
        <w:rPr>
          <w:szCs w:val="20"/>
        </w:rPr>
        <w:t>(</w:t>
      </w:r>
      <w:ins w:id="1821" w:author="ERCOT" w:date="2024-02-19T13:55:00Z">
        <w:r w:rsidR="00CE563A">
          <w:rPr>
            <w:szCs w:val="20"/>
          </w:rPr>
          <w:t>t</w:t>
        </w:r>
      </w:ins>
      <w:del w:id="1822" w:author="ERCOT" w:date="2024-02-19T13:55:00Z">
        <w:r w:rsidRPr="00BE2FF0" w:rsidDel="00CE563A">
          <w:rPr>
            <w:szCs w:val="20"/>
          </w:rPr>
          <w:delText>r</w:delText>
        </w:r>
      </w:del>
      <w:r w:rsidRPr="00BE2FF0">
        <w:rPr>
          <w:szCs w:val="20"/>
        </w:rPr>
        <w:t>)</w:t>
      </w:r>
      <w:r w:rsidRPr="00BE2FF0">
        <w:rPr>
          <w:szCs w:val="20"/>
        </w:rPr>
        <w:tab/>
        <w:t>Section 7.9.1.4, Payments for FGRs Settled in DAM;</w:t>
      </w:r>
    </w:p>
    <w:p w14:paraId="422D086C" w14:textId="1A95BEA5" w:rsidR="00BE2FF0" w:rsidRPr="00BE2FF0" w:rsidRDefault="00BE2FF0" w:rsidP="00BE2FF0">
      <w:pPr>
        <w:spacing w:after="240"/>
        <w:ind w:left="1440" w:hanging="720"/>
        <w:rPr>
          <w:szCs w:val="20"/>
        </w:rPr>
      </w:pPr>
      <w:r w:rsidRPr="00BE2FF0">
        <w:rPr>
          <w:szCs w:val="20"/>
        </w:rPr>
        <w:t>(</w:t>
      </w:r>
      <w:ins w:id="1823" w:author="ERCOT" w:date="2024-02-19T13:55:00Z">
        <w:r w:rsidR="00CE563A">
          <w:rPr>
            <w:szCs w:val="20"/>
          </w:rPr>
          <w:t>u</w:t>
        </w:r>
      </w:ins>
      <w:del w:id="1824" w:author="ERCOT" w:date="2024-02-19T13:55:00Z">
        <w:r w:rsidRPr="00BE2FF0" w:rsidDel="00CE563A">
          <w:rPr>
            <w:szCs w:val="20"/>
          </w:rPr>
          <w:delText>s</w:delText>
        </w:r>
      </w:del>
      <w:r w:rsidRPr="00BE2FF0">
        <w:rPr>
          <w:szCs w:val="20"/>
        </w:rPr>
        <w:t>)</w:t>
      </w:r>
      <w:r w:rsidRPr="00BE2FF0">
        <w:rPr>
          <w:szCs w:val="20"/>
        </w:rPr>
        <w:tab/>
        <w:t>Section 7.9.1.5, Payments and Charges for PTP Obligations with Refund Settled in DAM;</w:t>
      </w:r>
    </w:p>
    <w:p w14:paraId="54A8F0C6" w14:textId="55BA6AD6" w:rsidR="00BE2FF0" w:rsidRPr="00BE2FF0" w:rsidRDefault="00BE2FF0" w:rsidP="00BE2FF0">
      <w:pPr>
        <w:spacing w:after="240"/>
        <w:ind w:left="1440" w:hanging="720"/>
        <w:rPr>
          <w:szCs w:val="20"/>
        </w:rPr>
      </w:pPr>
      <w:r w:rsidRPr="00BE2FF0">
        <w:rPr>
          <w:szCs w:val="20"/>
        </w:rPr>
        <w:t>(</w:t>
      </w:r>
      <w:ins w:id="1825" w:author="ERCOT" w:date="2024-02-19T13:55:00Z">
        <w:r w:rsidR="00CE563A">
          <w:rPr>
            <w:szCs w:val="20"/>
          </w:rPr>
          <w:t>v</w:t>
        </w:r>
      </w:ins>
      <w:del w:id="1826" w:author="ERCOT" w:date="2024-02-19T13:55:00Z">
        <w:r w:rsidRPr="00BE2FF0" w:rsidDel="00CE563A">
          <w:rPr>
            <w:szCs w:val="20"/>
          </w:rPr>
          <w:delText>t</w:delText>
        </w:r>
      </w:del>
      <w:r w:rsidRPr="00BE2FF0">
        <w:rPr>
          <w:szCs w:val="20"/>
        </w:rPr>
        <w:t>)</w:t>
      </w:r>
      <w:r w:rsidRPr="00BE2FF0">
        <w:rPr>
          <w:szCs w:val="20"/>
        </w:rPr>
        <w:tab/>
        <w:t>Section 7.9.1.6, Payments for PTP Options with Refund Settled in DAM; and</w:t>
      </w:r>
    </w:p>
    <w:p w14:paraId="7029B817" w14:textId="11AF69C0" w:rsidR="00BE2FF0" w:rsidRPr="00BE2FF0" w:rsidRDefault="00BE2FF0" w:rsidP="00BE2FF0">
      <w:pPr>
        <w:spacing w:after="240"/>
        <w:ind w:left="1440" w:hanging="720"/>
        <w:rPr>
          <w:szCs w:val="20"/>
        </w:rPr>
      </w:pPr>
      <w:r w:rsidRPr="00BE2FF0">
        <w:rPr>
          <w:szCs w:val="20"/>
        </w:rPr>
        <w:t>(</w:t>
      </w:r>
      <w:ins w:id="1827" w:author="ERCOT" w:date="2024-02-19T13:55:00Z">
        <w:r w:rsidR="00CE563A">
          <w:rPr>
            <w:szCs w:val="20"/>
          </w:rPr>
          <w:t>w</w:t>
        </w:r>
      </w:ins>
      <w:del w:id="1828" w:author="ERCOT" w:date="2024-02-19T13:55:00Z">
        <w:r w:rsidRPr="00BE2FF0" w:rsidDel="00CE563A">
          <w:rPr>
            <w:szCs w:val="20"/>
          </w:rPr>
          <w:delText>u</w:delText>
        </w:r>
      </w:del>
      <w:r w:rsidRPr="00BE2FF0">
        <w:rPr>
          <w:szCs w:val="20"/>
        </w:rPr>
        <w:t>)</w:t>
      </w:r>
      <w:r w:rsidRPr="00BE2FF0">
        <w:rPr>
          <w:szCs w:val="20"/>
        </w:rPr>
        <w:tab/>
        <w:t>Paragraph (2) of Section 7.9.3.3, Shortfall Charges to CRR Owners.</w:t>
      </w:r>
    </w:p>
    <w:p w14:paraId="24ED86D4" w14:textId="77777777" w:rsidR="00DB17A7" w:rsidRPr="00DB17A7" w:rsidRDefault="00DB17A7" w:rsidP="00DB17A7">
      <w:pPr>
        <w:keepNext/>
        <w:tabs>
          <w:tab w:val="left" w:pos="1080"/>
        </w:tabs>
        <w:spacing w:before="240" w:after="240"/>
        <w:ind w:left="1080" w:hanging="1080"/>
        <w:outlineLvl w:val="2"/>
        <w:rPr>
          <w:rFonts w:eastAsia="Times New Roman"/>
          <w:b/>
          <w:i/>
          <w:szCs w:val="20"/>
        </w:rPr>
      </w:pPr>
      <w:bookmarkStart w:id="1829" w:name="_Toc214882314"/>
      <w:bookmarkStart w:id="1830" w:name="_Toc309731112"/>
      <w:bookmarkStart w:id="1831" w:name="_Toc405814085"/>
      <w:bookmarkStart w:id="1832" w:name="_Toc422207976"/>
      <w:bookmarkStart w:id="1833" w:name="_Toc438044887"/>
      <w:bookmarkStart w:id="1834" w:name="_Toc447622670"/>
      <w:bookmarkStart w:id="1835" w:name="_Toc80175321"/>
      <w:bookmarkStart w:id="1836" w:name="_Toc243718293"/>
      <w:commentRangeStart w:id="1837"/>
      <w:r w:rsidRPr="00DB17A7">
        <w:rPr>
          <w:rFonts w:eastAsia="Times New Roman"/>
          <w:b/>
          <w:bCs/>
          <w:i/>
          <w:szCs w:val="20"/>
        </w:rPr>
        <w:t>9.14.10</w:t>
      </w:r>
      <w:commentRangeEnd w:id="1837"/>
      <w:r>
        <w:rPr>
          <w:rStyle w:val="CommentReference"/>
        </w:rPr>
        <w:commentReference w:id="1837"/>
      </w:r>
      <w:r w:rsidRPr="00DB17A7">
        <w:rPr>
          <w:rFonts w:eastAsia="Times New Roman"/>
          <w:b/>
          <w:bCs/>
          <w:i/>
          <w:szCs w:val="20"/>
        </w:rPr>
        <w:tab/>
        <w:t>Settlement for Market Participants Impacted by Omitted Procedures or Manual Actions to Resolve the DAM</w:t>
      </w:r>
      <w:bookmarkEnd w:id="1829"/>
      <w:r w:rsidRPr="00DB17A7">
        <w:rPr>
          <w:rFonts w:eastAsia="Times New Roman"/>
          <w:b/>
          <w:i/>
          <w:szCs w:val="20"/>
        </w:rPr>
        <w:t xml:space="preserve"> </w:t>
      </w:r>
    </w:p>
    <w:p w14:paraId="475A425D" w14:textId="77777777" w:rsidR="00DB17A7" w:rsidRPr="00DB17A7" w:rsidRDefault="00DB17A7" w:rsidP="00DB17A7">
      <w:pPr>
        <w:spacing w:after="240"/>
        <w:ind w:left="720" w:hanging="720"/>
        <w:rPr>
          <w:rFonts w:eastAsia="Times New Roman"/>
          <w:iCs/>
        </w:rPr>
      </w:pPr>
      <w:r w:rsidRPr="00DB17A7">
        <w:rPr>
          <w:rFonts w:eastAsia="Times New Roman"/>
          <w:iCs/>
        </w:rPr>
        <w:t>(1)</w:t>
      </w:r>
      <w:r w:rsidRPr="00DB17A7">
        <w:rPr>
          <w:rFonts w:eastAsia="Times New Roman"/>
          <w:iCs/>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6CB0D155" w14:textId="77777777" w:rsidR="00DB17A7" w:rsidRPr="00DB17A7" w:rsidRDefault="00DB17A7" w:rsidP="00DB17A7">
      <w:pPr>
        <w:spacing w:after="240"/>
        <w:ind w:left="1440" w:hanging="720"/>
        <w:rPr>
          <w:rFonts w:eastAsia="Times New Roman"/>
          <w:szCs w:val="20"/>
        </w:rPr>
      </w:pPr>
      <w:r w:rsidRPr="00DB17A7">
        <w:rPr>
          <w:rFonts w:eastAsia="Times New Roman"/>
          <w:szCs w:val="20"/>
        </w:rPr>
        <w:t>(a)</w:t>
      </w:r>
      <w:r w:rsidRPr="00DB17A7">
        <w:rPr>
          <w:rFonts w:eastAsia="Times New Roman"/>
          <w:szCs w:val="20"/>
        </w:rPr>
        <w:tab/>
        <w:t xml:space="preserve">No resettlement of the DAM will occur </w:t>
      </w:r>
      <w:proofErr w:type="gramStart"/>
      <w:r w:rsidRPr="00DB17A7">
        <w:rPr>
          <w:rFonts w:eastAsia="Times New Roman"/>
          <w:szCs w:val="20"/>
        </w:rPr>
        <w:t>as a result of</w:t>
      </w:r>
      <w:proofErr w:type="gramEnd"/>
      <w:r w:rsidRPr="00DB17A7">
        <w:rPr>
          <w:rFonts w:eastAsia="Times New Roman"/>
          <w:szCs w:val="20"/>
        </w:rPr>
        <w:t xml:space="preserve"> a Market Participant’s recovery under this Section;</w:t>
      </w:r>
    </w:p>
    <w:p w14:paraId="565BAB21" w14:textId="77777777" w:rsidR="00DB17A7" w:rsidRPr="00DB17A7" w:rsidRDefault="00DB17A7" w:rsidP="00DB17A7">
      <w:pPr>
        <w:spacing w:after="240"/>
        <w:ind w:left="1440" w:hanging="720"/>
        <w:rPr>
          <w:rFonts w:eastAsia="Times New Roman"/>
          <w:szCs w:val="20"/>
        </w:rPr>
      </w:pPr>
      <w:r w:rsidRPr="00DB17A7">
        <w:rPr>
          <w:rFonts w:eastAsia="Times New Roman"/>
          <w:szCs w:val="20"/>
        </w:rPr>
        <w:t>(b)</w:t>
      </w:r>
      <w:r w:rsidRPr="00DB17A7">
        <w:rPr>
          <w:rFonts w:eastAsia="Times New Roman"/>
          <w:szCs w:val="20"/>
        </w:rPr>
        <w:tab/>
        <w:t>Where a Market Participant’s submissions were not cleared in the DAM, ERCOT will establish a set of DAM Energy Bids, DAM Energy Offers, Resource-Specific Ancillary Service Offers, Ancillary Service Only Offers, and Point-to-Point (PTP) bids that would have cleared given the settled prices of the DAM;</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B17A7" w:rsidRPr="00DB17A7" w14:paraId="6A99C2BD" w14:textId="77777777" w:rsidTr="00D34EC1">
        <w:tc>
          <w:tcPr>
            <w:tcW w:w="9766" w:type="dxa"/>
            <w:shd w:val="pct12" w:color="auto" w:fill="auto"/>
          </w:tcPr>
          <w:p w14:paraId="15C0F791" w14:textId="77777777" w:rsidR="00DB17A7" w:rsidRPr="00DB17A7" w:rsidRDefault="00DB17A7" w:rsidP="00DB17A7">
            <w:pPr>
              <w:spacing w:before="120" w:after="240"/>
              <w:rPr>
                <w:rFonts w:eastAsia="Times New Roman"/>
                <w:b/>
                <w:i/>
                <w:iCs/>
                <w:szCs w:val="20"/>
              </w:rPr>
            </w:pPr>
            <w:r w:rsidRPr="00DB17A7">
              <w:rPr>
                <w:rFonts w:eastAsia="Times New Roman"/>
                <w:b/>
                <w:i/>
                <w:iCs/>
                <w:szCs w:val="20"/>
              </w:rPr>
              <w:t>[NPRR1188:  Replace paragraph (b) above with the following upon system implementation:]</w:t>
            </w:r>
          </w:p>
          <w:p w14:paraId="26E642B4" w14:textId="77777777" w:rsidR="00DB17A7" w:rsidRPr="00DB17A7" w:rsidRDefault="00DB17A7" w:rsidP="00DB17A7">
            <w:pPr>
              <w:spacing w:after="240"/>
              <w:ind w:left="1440" w:hanging="720"/>
              <w:rPr>
                <w:rFonts w:eastAsia="Times New Roman"/>
                <w:szCs w:val="20"/>
              </w:rPr>
            </w:pPr>
            <w:r w:rsidRPr="00DB17A7">
              <w:rPr>
                <w:rFonts w:eastAsia="Times New Roman"/>
                <w:szCs w:val="20"/>
              </w:rPr>
              <w:t>(b)</w:t>
            </w:r>
            <w:r w:rsidRPr="00DB17A7">
              <w:rPr>
                <w:rFonts w:eastAsia="Times New Roman"/>
                <w:szCs w:val="20"/>
              </w:rPr>
              <w:tab/>
              <w:t>Where a Market Participant’s submissions were not cleared in the DAM, ERCOT will establish a set of DAM Energy Bids, DAM Energy Offers, Ancillary Service Offers, Ancillary Service Only Offers, Energy Bid Curves, and Point-to-Point (PTP) bids that would have cleared given the settled prices of the DAM;</w:t>
            </w:r>
          </w:p>
        </w:tc>
      </w:tr>
    </w:tbl>
    <w:p w14:paraId="27D0B436" w14:textId="77777777" w:rsidR="00DB17A7" w:rsidRPr="00DB17A7" w:rsidRDefault="00DB17A7" w:rsidP="00DB17A7">
      <w:pPr>
        <w:spacing w:before="240" w:after="240"/>
        <w:ind w:left="1440" w:hanging="720"/>
        <w:rPr>
          <w:rFonts w:eastAsia="Times New Roman"/>
          <w:szCs w:val="20"/>
        </w:rPr>
      </w:pPr>
      <w:r w:rsidRPr="00DB17A7">
        <w:rPr>
          <w:rFonts w:eastAsia="Times New Roman"/>
          <w:szCs w:val="20"/>
        </w:rPr>
        <w:t>(c)</w:t>
      </w:r>
      <w:r w:rsidRPr="00DB17A7">
        <w:rPr>
          <w:rFonts w:eastAsia="Times New Roman"/>
          <w:szCs w:val="20"/>
        </w:rPr>
        <w:tab/>
        <w:t>Startup Costs and minimum energy costs will not be considered for recovery;</w:t>
      </w:r>
    </w:p>
    <w:p w14:paraId="0C9E5682" w14:textId="77777777" w:rsidR="00DB17A7" w:rsidRPr="00DB17A7" w:rsidRDefault="00DB17A7" w:rsidP="00DB17A7">
      <w:pPr>
        <w:spacing w:after="240"/>
        <w:ind w:left="1440" w:hanging="720"/>
        <w:rPr>
          <w:rFonts w:eastAsia="Times New Roman"/>
          <w:szCs w:val="20"/>
        </w:rPr>
      </w:pPr>
      <w:proofErr w:type="gramStart"/>
      <w:r w:rsidRPr="00DB17A7">
        <w:rPr>
          <w:rFonts w:eastAsia="Times New Roman"/>
          <w:szCs w:val="20"/>
        </w:rPr>
        <w:t>(d)</w:t>
      </w:r>
      <w:r w:rsidRPr="00DB17A7">
        <w:rPr>
          <w:rFonts w:eastAsia="Times New Roman"/>
          <w:szCs w:val="20"/>
        </w:rPr>
        <w:tab/>
        <w:t>For</w:t>
      </w:r>
      <w:proofErr w:type="gramEnd"/>
      <w:r w:rsidRPr="00DB17A7">
        <w:rPr>
          <w:rFonts w:eastAsia="Times New Roman"/>
          <w:szCs w:val="20"/>
        </w:rPr>
        <w:t xml:space="preserve"> linked offers of energy and Ancillary Services, the available capacity will be allocated to the offers that would have created the greatest value for the Market Participant seeking recovery;</w:t>
      </w:r>
    </w:p>
    <w:p w14:paraId="3169795E" w14:textId="77777777" w:rsidR="00DB17A7" w:rsidRPr="00DB17A7" w:rsidRDefault="00DB17A7" w:rsidP="00DB17A7">
      <w:pPr>
        <w:spacing w:after="240"/>
        <w:ind w:left="1440" w:hanging="720"/>
        <w:rPr>
          <w:rFonts w:eastAsia="Times New Roman"/>
          <w:szCs w:val="20"/>
        </w:rPr>
      </w:pPr>
      <w:r w:rsidRPr="00DB17A7">
        <w:rPr>
          <w:rFonts w:eastAsia="Times New Roman"/>
          <w:szCs w:val="20"/>
        </w:rPr>
        <w:t>(e)</w:t>
      </w:r>
      <w:r w:rsidRPr="00DB17A7">
        <w:rPr>
          <w:rFonts w:eastAsia="Times New Roman"/>
          <w:szCs w:val="20"/>
        </w:rPr>
        <w:tab/>
        <w:t>All impacted positions will be summed based on their positive or negative value with respect to Real-Time prices;</w:t>
      </w:r>
    </w:p>
    <w:p w14:paraId="3661D135" w14:textId="77777777" w:rsidR="00DB17A7" w:rsidRPr="00DB17A7" w:rsidRDefault="00DB17A7" w:rsidP="00DB17A7">
      <w:pPr>
        <w:spacing w:after="240"/>
        <w:ind w:left="720" w:firstLine="720"/>
        <w:rPr>
          <w:rFonts w:eastAsia="Times New Roman"/>
          <w:iCs/>
          <w:szCs w:val="20"/>
        </w:rPr>
      </w:pPr>
      <w:r w:rsidRPr="00DB17A7">
        <w:rPr>
          <w:rFonts w:eastAsia="Times New Roman"/>
          <w:iCs/>
          <w:szCs w:val="20"/>
        </w:rPr>
        <w:t>Day-Ahead Energy Sales Impact</w:t>
      </w:r>
    </w:p>
    <w:p w14:paraId="61A3B1B9" w14:textId="77777777" w:rsidR="00DB17A7" w:rsidRPr="00DB17A7" w:rsidRDefault="00DB17A7" w:rsidP="00DB17A7">
      <w:pPr>
        <w:spacing w:after="240"/>
        <w:ind w:left="720" w:firstLine="720"/>
        <w:rPr>
          <w:rFonts w:eastAsia="Times New Roman"/>
          <w:szCs w:val="20"/>
        </w:rPr>
      </w:pPr>
      <w:r w:rsidRPr="00DB17A7">
        <w:rPr>
          <w:rFonts w:eastAsia="Times New Roman"/>
          <w:szCs w:val="20"/>
        </w:rPr>
        <w:lastRenderedPageBreak/>
        <w:t>DAMSQSEAMT</w:t>
      </w:r>
      <w:r w:rsidRPr="00DB17A7">
        <w:rPr>
          <w:rFonts w:eastAsia="Times New Roman"/>
          <w:i/>
          <w:iCs/>
          <w:szCs w:val="20"/>
          <w:vertAlign w:val="subscript"/>
        </w:rPr>
        <w:t xml:space="preserve"> q</w:t>
      </w:r>
      <w:r w:rsidRPr="00DB17A7">
        <w:rPr>
          <w:rFonts w:eastAsia="Times New Roman"/>
          <w:szCs w:val="20"/>
        </w:rPr>
        <w:t xml:space="preserve"> = (-1) *  </w:t>
      </w:r>
      <w:r w:rsidRPr="00DB17A7">
        <w:rPr>
          <w:rFonts w:eastAsia="Times New Roman"/>
          <w:iCs/>
          <w:position w:val="-22"/>
          <w:szCs w:val="20"/>
        </w:rPr>
        <w:object w:dxaOrig="220" w:dyaOrig="460" w14:anchorId="4CE74355">
          <v:shape id="_x0000_i1143" type="#_x0000_t75" style="width:13.2pt;height:19.8pt" o:ole="">
            <v:imagedata r:id="rId26" o:title=""/>
          </v:shape>
          <o:OLEObject Type="Embed" ProgID="Equation.3" ShapeID="_x0000_i1143" DrawAspect="Content" ObjectID="_1827312250" r:id="rId178"/>
        </w:object>
      </w:r>
      <w:r w:rsidRPr="00DB17A7">
        <w:rPr>
          <w:rFonts w:eastAsia="Times New Roman"/>
          <w:szCs w:val="20"/>
        </w:rPr>
        <w:t xml:space="preserve"> ((DASPP </w:t>
      </w:r>
      <w:r w:rsidRPr="00DB17A7">
        <w:rPr>
          <w:rFonts w:eastAsia="Times New Roman"/>
          <w:i/>
          <w:iCs/>
          <w:szCs w:val="20"/>
          <w:vertAlign w:val="subscript"/>
        </w:rPr>
        <w:t>p</w:t>
      </w:r>
      <w:r w:rsidRPr="00DB17A7">
        <w:rPr>
          <w:rFonts w:eastAsia="Times New Roman"/>
          <w:szCs w:val="20"/>
        </w:rPr>
        <w:t xml:space="preserve"> – RTSPP</w:t>
      </w:r>
      <w:r w:rsidRPr="00DB17A7">
        <w:rPr>
          <w:rFonts w:eastAsia="Times New Roman"/>
          <w:i/>
          <w:iCs/>
          <w:szCs w:val="20"/>
          <w:vertAlign w:val="subscript"/>
        </w:rPr>
        <w:t xml:space="preserve"> p</w:t>
      </w:r>
      <w:r w:rsidRPr="00DB17A7">
        <w:rPr>
          <w:rFonts w:eastAsia="Times New Roman"/>
          <w:szCs w:val="20"/>
        </w:rPr>
        <w:t>) * (1/4)* DAES</w:t>
      </w:r>
      <w:r w:rsidRPr="00DB17A7">
        <w:rPr>
          <w:rFonts w:eastAsia="Times New Roman"/>
          <w:i/>
          <w:iCs/>
          <w:szCs w:val="20"/>
          <w:vertAlign w:val="subscript"/>
        </w:rPr>
        <w:t xml:space="preserve"> q,</w:t>
      </w:r>
      <w:r w:rsidRPr="00DB17A7">
        <w:rPr>
          <w:rFonts w:eastAsia="Times New Roman"/>
          <w:szCs w:val="20"/>
          <w:vertAlign w:val="subscript"/>
        </w:rPr>
        <w:t xml:space="preserve"> </w:t>
      </w:r>
      <w:r w:rsidRPr="00DB17A7">
        <w:rPr>
          <w:rFonts w:eastAsia="Times New Roman"/>
          <w:i/>
          <w:iCs/>
          <w:szCs w:val="20"/>
          <w:vertAlign w:val="subscript"/>
        </w:rPr>
        <w:t>p</w:t>
      </w:r>
      <w:r w:rsidRPr="00DB17A7">
        <w:rPr>
          <w:rFonts w:eastAsia="Times New Roman"/>
          <w:iCs/>
          <w:szCs w:val="20"/>
        </w:rPr>
        <w:t>)</w:t>
      </w:r>
    </w:p>
    <w:p w14:paraId="5FE5ED62" w14:textId="77777777" w:rsidR="00DB17A7" w:rsidRPr="00DB17A7" w:rsidRDefault="00DB17A7" w:rsidP="00DB17A7">
      <w:pPr>
        <w:spacing w:after="240"/>
        <w:ind w:left="720" w:firstLine="720"/>
        <w:rPr>
          <w:rFonts w:eastAsia="Times New Roman"/>
          <w:iCs/>
          <w:szCs w:val="20"/>
        </w:rPr>
      </w:pPr>
      <w:r w:rsidRPr="00DB17A7">
        <w:rPr>
          <w:rFonts w:eastAsia="Times New Roman"/>
          <w:iCs/>
          <w:szCs w:val="20"/>
        </w:rPr>
        <w:t>Day-Ahead Energy Purchase Impact</w:t>
      </w:r>
    </w:p>
    <w:p w14:paraId="12D0A704" w14:textId="77777777" w:rsidR="00DB17A7" w:rsidRPr="00DB17A7" w:rsidRDefault="00DB17A7" w:rsidP="00DB17A7">
      <w:pPr>
        <w:spacing w:after="240"/>
        <w:ind w:left="720" w:firstLine="720"/>
        <w:rPr>
          <w:rFonts w:eastAsia="Times New Roman"/>
          <w:szCs w:val="20"/>
        </w:rPr>
      </w:pPr>
      <w:r w:rsidRPr="00DB17A7">
        <w:rPr>
          <w:rFonts w:eastAsia="Times New Roman"/>
          <w:szCs w:val="20"/>
        </w:rPr>
        <w:t>DAMPQSEAMT</w:t>
      </w:r>
      <w:r w:rsidRPr="00DB17A7">
        <w:rPr>
          <w:rFonts w:eastAsia="Times New Roman"/>
          <w:i/>
          <w:iCs/>
          <w:szCs w:val="20"/>
          <w:vertAlign w:val="subscript"/>
        </w:rPr>
        <w:t xml:space="preserve"> q</w:t>
      </w:r>
      <w:r w:rsidRPr="00DB17A7">
        <w:rPr>
          <w:rFonts w:eastAsia="Times New Roman"/>
          <w:szCs w:val="20"/>
        </w:rPr>
        <w:t xml:space="preserve"> = (-1) * </w:t>
      </w:r>
      <w:r w:rsidRPr="00DB17A7">
        <w:rPr>
          <w:rFonts w:eastAsia="Times New Roman"/>
          <w:iCs/>
          <w:position w:val="-22"/>
          <w:szCs w:val="20"/>
        </w:rPr>
        <w:object w:dxaOrig="220" w:dyaOrig="460" w14:anchorId="5F0EF6A2">
          <v:shape id="_x0000_i1144" type="#_x0000_t75" style="width:13.2pt;height:19.8pt" o:ole="">
            <v:imagedata r:id="rId26" o:title=""/>
          </v:shape>
          <o:OLEObject Type="Embed" ProgID="Equation.3" ShapeID="_x0000_i1144" DrawAspect="Content" ObjectID="_1827312251" r:id="rId179"/>
        </w:object>
      </w:r>
      <w:r w:rsidRPr="00DB17A7">
        <w:rPr>
          <w:rFonts w:eastAsia="Times New Roman"/>
          <w:szCs w:val="20"/>
        </w:rPr>
        <w:t xml:space="preserve"> ((RTSPP</w:t>
      </w:r>
      <w:r w:rsidRPr="00DB17A7">
        <w:rPr>
          <w:rFonts w:eastAsia="Times New Roman"/>
          <w:i/>
          <w:iCs/>
          <w:szCs w:val="20"/>
          <w:vertAlign w:val="subscript"/>
        </w:rPr>
        <w:t xml:space="preserve"> p</w:t>
      </w:r>
      <w:r w:rsidRPr="00DB17A7">
        <w:rPr>
          <w:rFonts w:eastAsia="Times New Roman"/>
          <w:szCs w:val="20"/>
        </w:rPr>
        <w:t xml:space="preserve"> – DASPP </w:t>
      </w:r>
      <w:r w:rsidRPr="00DB17A7">
        <w:rPr>
          <w:rFonts w:eastAsia="Times New Roman"/>
          <w:i/>
          <w:iCs/>
          <w:szCs w:val="20"/>
          <w:vertAlign w:val="subscript"/>
        </w:rPr>
        <w:t>p</w:t>
      </w:r>
      <w:r w:rsidRPr="00DB17A7">
        <w:rPr>
          <w:rFonts w:eastAsia="Times New Roman"/>
          <w:szCs w:val="20"/>
        </w:rPr>
        <w:t>) * (1/4)* DAEP</w:t>
      </w:r>
      <w:r w:rsidRPr="00DB17A7">
        <w:rPr>
          <w:rFonts w:eastAsia="Times New Roman"/>
          <w:i/>
          <w:iCs/>
          <w:szCs w:val="20"/>
          <w:vertAlign w:val="subscript"/>
        </w:rPr>
        <w:t xml:space="preserve"> q,</w:t>
      </w:r>
      <w:r w:rsidRPr="00DB17A7">
        <w:rPr>
          <w:rFonts w:eastAsia="Times New Roman"/>
          <w:szCs w:val="20"/>
          <w:vertAlign w:val="subscript"/>
        </w:rPr>
        <w:t xml:space="preserve"> </w:t>
      </w:r>
      <w:r w:rsidRPr="00DB17A7">
        <w:rPr>
          <w:rFonts w:eastAsia="Times New Roman"/>
          <w:i/>
          <w:iCs/>
          <w:szCs w:val="20"/>
          <w:vertAlign w:val="subscript"/>
        </w:rPr>
        <w:t>p</w:t>
      </w:r>
      <w:r w:rsidRPr="00DB17A7">
        <w:rPr>
          <w:rFonts w:eastAsia="Times New Roman"/>
          <w:iCs/>
          <w:szCs w:val="20"/>
        </w:rPr>
        <w:t>)</w:t>
      </w:r>
    </w:p>
    <w:p w14:paraId="69A3F2D5" w14:textId="77777777" w:rsidR="00DB17A7" w:rsidRPr="00DB17A7" w:rsidRDefault="00DB17A7" w:rsidP="00DB17A7">
      <w:pPr>
        <w:spacing w:after="240"/>
        <w:ind w:left="720" w:firstLine="720"/>
        <w:rPr>
          <w:rFonts w:eastAsia="Times New Roman"/>
          <w:iCs/>
          <w:szCs w:val="20"/>
        </w:rPr>
      </w:pPr>
      <w:r w:rsidRPr="00DB17A7">
        <w:rPr>
          <w:rFonts w:eastAsia="Times New Roman"/>
          <w:iCs/>
          <w:szCs w:val="20"/>
        </w:rPr>
        <w:t>Day-Ahead Ancillary Services Sales Impact</w:t>
      </w:r>
    </w:p>
    <w:p w14:paraId="51A7BFED" w14:textId="77777777" w:rsidR="00DB17A7" w:rsidRPr="00DB17A7" w:rsidRDefault="00DB17A7" w:rsidP="00DB17A7">
      <w:pPr>
        <w:spacing w:after="240"/>
        <w:ind w:left="2160" w:hanging="720"/>
        <w:rPr>
          <w:rFonts w:eastAsia="Times New Roman"/>
          <w:szCs w:val="20"/>
        </w:rPr>
      </w:pPr>
      <w:r w:rsidRPr="00DB17A7">
        <w:rPr>
          <w:rFonts w:eastAsia="Times New Roman"/>
          <w:szCs w:val="20"/>
        </w:rPr>
        <w:t>DAMASQSEAMT</w:t>
      </w:r>
      <w:r w:rsidRPr="00DB17A7">
        <w:rPr>
          <w:rFonts w:eastAsia="Times New Roman"/>
          <w:i/>
          <w:iCs/>
          <w:szCs w:val="20"/>
          <w:vertAlign w:val="subscript"/>
        </w:rPr>
        <w:t xml:space="preserve"> q</w:t>
      </w:r>
      <w:r w:rsidRPr="00DB17A7">
        <w:rPr>
          <w:rFonts w:eastAsia="Times New Roman"/>
          <w:szCs w:val="20"/>
        </w:rPr>
        <w:t xml:space="preserve"> = (-1) * </w:t>
      </w:r>
      <w:r w:rsidRPr="00DB17A7">
        <w:rPr>
          <w:rFonts w:eastAsia="Times New Roman"/>
          <w:noProof/>
          <w:position w:val="-18"/>
          <w:szCs w:val="20"/>
        </w:rPr>
        <w:drawing>
          <wp:inline distT="0" distB="0" distL="0" distR="0" wp14:anchorId="2A4D632E" wp14:editId="75E29361">
            <wp:extent cx="175260" cy="274320"/>
            <wp:effectExtent l="0" t="0" r="0" b="0"/>
            <wp:docPr id="157787936"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0"/>
                    <pic:cNvPicPr>
                      <a:picLocks noChangeAspect="1" noChangeArrowheads="1"/>
                    </pic:cNvPicPr>
                  </pic:nvPicPr>
                  <pic:blipFill>
                    <a:blip r:embed="rId158" cstate="print">
                      <a:extLst>
                        <a:ext uri="{28A0092B-C50C-407E-A947-70E740481C1C}">
                          <a14:useLocalDpi xmlns:a14="http://schemas.microsoft.com/office/drawing/2010/main" val="0"/>
                        </a:ext>
                      </a:extLst>
                    </a:blip>
                    <a:srcRect/>
                    <a:stretch>
                      <a:fillRect/>
                    </a:stretch>
                  </pic:blipFill>
                  <pic:spPr bwMode="auto">
                    <a:xfrm>
                      <a:off x="0" y="0"/>
                      <a:ext cx="175260" cy="274320"/>
                    </a:xfrm>
                    <a:prstGeom prst="rect">
                      <a:avLst/>
                    </a:prstGeom>
                    <a:noFill/>
                    <a:ln>
                      <a:noFill/>
                    </a:ln>
                  </pic:spPr>
                </pic:pic>
              </a:graphicData>
            </a:graphic>
          </wp:inline>
        </w:drawing>
      </w:r>
      <w:r w:rsidRPr="00DB17A7">
        <w:rPr>
          <w:rFonts w:eastAsia="Times New Roman"/>
          <w:szCs w:val="20"/>
        </w:rPr>
        <w:t xml:space="preserve"> (((MCPCRU </w:t>
      </w:r>
      <w:r w:rsidRPr="00DB17A7">
        <w:rPr>
          <w:rFonts w:eastAsia="Times New Roman"/>
          <w:i/>
          <w:iCs/>
          <w:szCs w:val="20"/>
          <w:vertAlign w:val="subscript"/>
        </w:rPr>
        <w:t>DAM</w:t>
      </w:r>
      <w:r w:rsidRPr="00DB17A7">
        <w:rPr>
          <w:rFonts w:eastAsia="Times New Roman"/>
          <w:szCs w:val="20"/>
        </w:rPr>
        <w:t xml:space="preserve"> – </w:t>
      </w:r>
      <w:r w:rsidRPr="00DB17A7">
        <w:rPr>
          <w:rFonts w:eastAsia="Times New Roman"/>
          <w:iCs/>
          <w:szCs w:val="20"/>
        </w:rPr>
        <w:t>RTMCPCRU</w:t>
      </w:r>
      <w:r w:rsidRPr="00DB17A7">
        <w:rPr>
          <w:rFonts w:eastAsia="Times New Roman"/>
          <w:szCs w:val="20"/>
        </w:rPr>
        <w:t xml:space="preserve">) * (1/4) * PCRUR </w:t>
      </w:r>
      <w:r w:rsidRPr="00DB17A7">
        <w:rPr>
          <w:rFonts w:eastAsia="Times New Roman"/>
          <w:i/>
          <w:iCs/>
          <w:szCs w:val="20"/>
          <w:vertAlign w:val="subscript"/>
        </w:rPr>
        <w:t>q, r, DAM</w:t>
      </w:r>
      <w:r w:rsidRPr="00DB17A7">
        <w:rPr>
          <w:rFonts w:eastAsia="Times New Roman"/>
          <w:iCs/>
          <w:szCs w:val="20"/>
        </w:rPr>
        <w:t>)</w:t>
      </w:r>
      <w:r w:rsidRPr="00DB17A7" w:rsidDel="007B2A73">
        <w:rPr>
          <w:rFonts w:eastAsia="Times New Roman"/>
          <w:iCs/>
          <w:szCs w:val="20"/>
        </w:rPr>
        <w:t xml:space="preserve"> </w:t>
      </w:r>
    </w:p>
    <w:p w14:paraId="2B7ACC2D" w14:textId="77777777" w:rsidR="00DB17A7" w:rsidRPr="00DB17A7" w:rsidRDefault="00DB17A7" w:rsidP="00DB17A7">
      <w:pPr>
        <w:spacing w:after="240"/>
        <w:ind w:left="2160"/>
        <w:rPr>
          <w:rFonts w:eastAsia="Times New Roman"/>
          <w:i/>
          <w:iCs/>
          <w:szCs w:val="20"/>
          <w:vertAlign w:val="subscript"/>
        </w:rPr>
      </w:pPr>
      <w:r w:rsidRPr="00DB17A7">
        <w:rPr>
          <w:rFonts w:eastAsia="Times New Roman"/>
          <w:iCs/>
          <w:szCs w:val="20"/>
        </w:rPr>
        <w:t xml:space="preserve">+ ((MCPCRD </w:t>
      </w:r>
      <w:r w:rsidRPr="00DB17A7">
        <w:rPr>
          <w:rFonts w:eastAsia="Times New Roman"/>
          <w:i/>
          <w:iCs/>
          <w:szCs w:val="20"/>
          <w:vertAlign w:val="subscript"/>
        </w:rPr>
        <w:t>DAM</w:t>
      </w:r>
      <w:r w:rsidRPr="00DB17A7">
        <w:rPr>
          <w:rFonts w:eastAsia="Times New Roman"/>
          <w:iCs/>
          <w:szCs w:val="20"/>
        </w:rPr>
        <w:t xml:space="preserve"> – RTMCPCRD) * </w:t>
      </w:r>
      <w:r w:rsidRPr="00DB17A7">
        <w:rPr>
          <w:rFonts w:eastAsia="Times New Roman"/>
          <w:szCs w:val="20"/>
        </w:rPr>
        <w:t xml:space="preserve">(1/4) * </w:t>
      </w:r>
      <w:r w:rsidRPr="00DB17A7">
        <w:rPr>
          <w:rFonts w:eastAsia="Times New Roman"/>
          <w:iCs/>
          <w:szCs w:val="20"/>
        </w:rPr>
        <w:t xml:space="preserve">PCRDR </w:t>
      </w:r>
      <w:r w:rsidRPr="00DB17A7">
        <w:rPr>
          <w:rFonts w:eastAsia="Times New Roman"/>
          <w:i/>
          <w:iCs/>
          <w:szCs w:val="20"/>
          <w:vertAlign w:val="subscript"/>
        </w:rPr>
        <w:t>q, r, DAM</w:t>
      </w:r>
      <w:r w:rsidRPr="00DB17A7">
        <w:rPr>
          <w:rFonts w:eastAsia="Times New Roman"/>
          <w:iCs/>
          <w:szCs w:val="20"/>
        </w:rPr>
        <w:t>)</w:t>
      </w:r>
    </w:p>
    <w:p w14:paraId="20F7B576" w14:textId="77777777" w:rsidR="00DB17A7" w:rsidRPr="00DB17A7" w:rsidRDefault="00DB17A7" w:rsidP="00DB17A7">
      <w:pPr>
        <w:spacing w:after="240"/>
        <w:ind w:left="2160"/>
        <w:rPr>
          <w:rFonts w:eastAsia="Times New Roman"/>
          <w:iCs/>
          <w:szCs w:val="20"/>
        </w:rPr>
      </w:pPr>
      <w:r w:rsidRPr="00DB17A7">
        <w:rPr>
          <w:rFonts w:eastAsia="Times New Roman"/>
          <w:iCs/>
          <w:szCs w:val="20"/>
        </w:rPr>
        <w:t xml:space="preserve">+ ((MCPCRR </w:t>
      </w:r>
      <w:r w:rsidRPr="00DB17A7">
        <w:rPr>
          <w:rFonts w:eastAsia="Times New Roman"/>
          <w:i/>
          <w:iCs/>
          <w:szCs w:val="20"/>
          <w:vertAlign w:val="subscript"/>
        </w:rPr>
        <w:t>DAM</w:t>
      </w:r>
      <w:r w:rsidRPr="00DB17A7">
        <w:rPr>
          <w:rFonts w:eastAsia="Times New Roman"/>
          <w:iCs/>
          <w:szCs w:val="20"/>
        </w:rPr>
        <w:t xml:space="preserve"> – RTMCPCRR) * </w:t>
      </w:r>
      <w:r w:rsidRPr="00DB17A7">
        <w:rPr>
          <w:rFonts w:eastAsia="Times New Roman"/>
          <w:szCs w:val="20"/>
        </w:rPr>
        <w:t xml:space="preserve">(1/4) * </w:t>
      </w:r>
      <w:r w:rsidRPr="00DB17A7">
        <w:rPr>
          <w:rFonts w:eastAsia="Times New Roman"/>
          <w:iCs/>
          <w:szCs w:val="20"/>
        </w:rPr>
        <w:t xml:space="preserve">PCRRR </w:t>
      </w:r>
      <w:r w:rsidRPr="00DB17A7">
        <w:rPr>
          <w:rFonts w:eastAsia="Times New Roman"/>
          <w:i/>
          <w:iCs/>
          <w:szCs w:val="20"/>
          <w:vertAlign w:val="subscript"/>
        </w:rPr>
        <w:t>q, r, DAM</w:t>
      </w:r>
      <w:r w:rsidRPr="00DB17A7">
        <w:rPr>
          <w:rFonts w:eastAsia="Times New Roman"/>
          <w:iCs/>
          <w:szCs w:val="20"/>
        </w:rPr>
        <w:t>)</w:t>
      </w:r>
      <w:r w:rsidRPr="00DB17A7" w:rsidDel="007B2A73">
        <w:rPr>
          <w:rFonts w:eastAsia="Times New Roman"/>
          <w:iCs/>
          <w:szCs w:val="20"/>
        </w:rPr>
        <w:t xml:space="preserve"> </w:t>
      </w:r>
      <w:r w:rsidRPr="00DB17A7">
        <w:rPr>
          <w:rFonts w:eastAsia="Times New Roman"/>
          <w:iCs/>
          <w:szCs w:val="20"/>
        </w:rPr>
        <w:t xml:space="preserve"> </w:t>
      </w:r>
    </w:p>
    <w:p w14:paraId="59F944E9" w14:textId="77777777" w:rsidR="00DB17A7" w:rsidRPr="00DB17A7" w:rsidRDefault="00DB17A7" w:rsidP="00DB17A7">
      <w:pPr>
        <w:spacing w:after="240"/>
        <w:ind w:left="2160"/>
        <w:rPr>
          <w:rFonts w:eastAsia="Times New Roman"/>
          <w:iCs/>
          <w:szCs w:val="20"/>
        </w:rPr>
      </w:pPr>
      <w:r w:rsidRPr="00DB17A7">
        <w:rPr>
          <w:rFonts w:eastAsia="Times New Roman"/>
          <w:iCs/>
          <w:szCs w:val="20"/>
        </w:rPr>
        <w:t xml:space="preserve">+ ((MCPCECR </w:t>
      </w:r>
      <w:r w:rsidRPr="00DB17A7">
        <w:rPr>
          <w:rFonts w:eastAsia="Times New Roman"/>
          <w:i/>
          <w:iCs/>
          <w:szCs w:val="20"/>
          <w:vertAlign w:val="subscript"/>
        </w:rPr>
        <w:t>DAM</w:t>
      </w:r>
      <w:r w:rsidRPr="00DB17A7">
        <w:rPr>
          <w:rFonts w:eastAsia="Times New Roman"/>
          <w:iCs/>
          <w:szCs w:val="20"/>
        </w:rPr>
        <w:t xml:space="preserve"> – RTMCPCECR) * </w:t>
      </w:r>
      <w:r w:rsidRPr="00DB17A7">
        <w:rPr>
          <w:rFonts w:eastAsia="Times New Roman"/>
          <w:szCs w:val="20"/>
        </w:rPr>
        <w:t xml:space="preserve">(1/4) * </w:t>
      </w:r>
      <w:r w:rsidRPr="00DB17A7">
        <w:rPr>
          <w:rFonts w:eastAsia="Times New Roman"/>
          <w:iCs/>
          <w:szCs w:val="20"/>
        </w:rPr>
        <w:t xml:space="preserve">PCECRR </w:t>
      </w:r>
      <w:r w:rsidRPr="00DB17A7">
        <w:rPr>
          <w:rFonts w:eastAsia="Times New Roman"/>
          <w:i/>
          <w:iCs/>
          <w:szCs w:val="20"/>
          <w:vertAlign w:val="subscript"/>
        </w:rPr>
        <w:t>q, r, DAM</w:t>
      </w:r>
      <w:r w:rsidRPr="00DB17A7">
        <w:rPr>
          <w:rFonts w:eastAsia="Times New Roman"/>
          <w:iCs/>
          <w:szCs w:val="20"/>
        </w:rPr>
        <w:t>)</w:t>
      </w:r>
    </w:p>
    <w:p w14:paraId="4AD57EB4" w14:textId="77777777" w:rsidR="00DB17A7" w:rsidRPr="00DB17A7" w:rsidRDefault="00DB17A7" w:rsidP="00DB17A7">
      <w:pPr>
        <w:spacing w:after="240"/>
        <w:ind w:left="2160"/>
        <w:rPr>
          <w:rFonts w:eastAsia="Times New Roman"/>
          <w:iCs/>
          <w:szCs w:val="20"/>
        </w:rPr>
      </w:pPr>
      <w:r w:rsidRPr="00DB17A7">
        <w:rPr>
          <w:rFonts w:eastAsia="Times New Roman"/>
          <w:iCs/>
          <w:szCs w:val="20"/>
        </w:rPr>
        <w:t xml:space="preserve">+ ((MCPCNS </w:t>
      </w:r>
      <w:r w:rsidRPr="00DB17A7">
        <w:rPr>
          <w:rFonts w:eastAsia="Times New Roman"/>
          <w:i/>
          <w:iCs/>
          <w:szCs w:val="20"/>
          <w:vertAlign w:val="subscript"/>
        </w:rPr>
        <w:t>DAM</w:t>
      </w:r>
      <w:r w:rsidRPr="00DB17A7">
        <w:rPr>
          <w:rFonts w:eastAsia="Times New Roman"/>
          <w:iCs/>
          <w:szCs w:val="20"/>
        </w:rPr>
        <w:t xml:space="preserve"> – RTMCPCNS) * </w:t>
      </w:r>
      <w:r w:rsidRPr="00DB17A7">
        <w:rPr>
          <w:rFonts w:eastAsia="Times New Roman"/>
          <w:szCs w:val="20"/>
        </w:rPr>
        <w:t xml:space="preserve">(1/4) * </w:t>
      </w:r>
      <w:r w:rsidRPr="00DB17A7">
        <w:rPr>
          <w:rFonts w:eastAsia="Times New Roman"/>
          <w:iCs/>
          <w:szCs w:val="20"/>
        </w:rPr>
        <w:t xml:space="preserve">PCNSR </w:t>
      </w:r>
      <w:r w:rsidRPr="00DB17A7">
        <w:rPr>
          <w:rFonts w:eastAsia="Times New Roman"/>
          <w:i/>
          <w:iCs/>
          <w:szCs w:val="20"/>
          <w:vertAlign w:val="subscript"/>
        </w:rPr>
        <w:t>q, r, DAM</w:t>
      </w:r>
      <w:r w:rsidRPr="00DB17A7">
        <w:rPr>
          <w:rFonts w:eastAsia="Times New Roman"/>
          <w:iCs/>
          <w:szCs w:val="20"/>
        </w:rPr>
        <w:t>)</w:t>
      </w:r>
    </w:p>
    <w:p w14:paraId="1E5D0467" w14:textId="77777777" w:rsidR="00DB17A7" w:rsidRDefault="00DB17A7" w:rsidP="00DB17A7">
      <w:pPr>
        <w:spacing w:after="240"/>
        <w:ind w:left="2160"/>
        <w:rPr>
          <w:ins w:id="1838" w:author="ERCOT" w:date="2025-12-09T12:16:00Z" w16du:dateUtc="2025-12-09T18:16:00Z"/>
          <w:iCs/>
        </w:rPr>
      </w:pPr>
      <w:ins w:id="1839" w:author="ERCOT" w:date="2025-12-09T12:16:00Z" w16du:dateUtc="2025-12-09T18:16:00Z">
        <w:r>
          <w:rPr>
            <w:iCs/>
          </w:rPr>
          <w:t xml:space="preserve">+ ((MCPCDRR </w:t>
        </w:r>
        <w:r>
          <w:rPr>
            <w:i/>
            <w:iCs/>
            <w:vertAlign w:val="subscript"/>
          </w:rPr>
          <w:t>DAM</w:t>
        </w:r>
        <w:r>
          <w:rPr>
            <w:iCs/>
          </w:rPr>
          <w:t xml:space="preserve"> – RTMCPCDRR) * </w:t>
        </w:r>
        <w:r>
          <w:t xml:space="preserve">(1/4) * </w:t>
        </w:r>
        <w:r>
          <w:rPr>
            <w:iCs/>
          </w:rPr>
          <w:t xml:space="preserve">PCDRRR </w:t>
        </w:r>
        <w:r>
          <w:rPr>
            <w:i/>
            <w:iCs/>
            <w:vertAlign w:val="subscript"/>
          </w:rPr>
          <w:t>q, r, DAM</w:t>
        </w:r>
        <w:r>
          <w:rPr>
            <w:iCs/>
          </w:rPr>
          <w:t>)</w:t>
        </w:r>
      </w:ins>
    </w:p>
    <w:p w14:paraId="7B6A93FB" w14:textId="77777777" w:rsidR="00DB17A7" w:rsidRPr="00DB17A7" w:rsidRDefault="00DB17A7" w:rsidP="00DB17A7">
      <w:pPr>
        <w:spacing w:after="240"/>
        <w:ind w:left="2160"/>
        <w:rPr>
          <w:rFonts w:eastAsia="Times New Roman"/>
          <w:iCs/>
          <w:szCs w:val="20"/>
        </w:rPr>
      </w:pPr>
      <w:r w:rsidRPr="00DB17A7">
        <w:rPr>
          <w:rFonts w:eastAsia="Times New Roman"/>
          <w:iCs/>
          <w:szCs w:val="20"/>
        </w:rPr>
        <w:t xml:space="preserve">+ ((MCPCRU </w:t>
      </w:r>
      <w:r w:rsidRPr="00DB17A7">
        <w:rPr>
          <w:rFonts w:eastAsia="Times New Roman"/>
          <w:i/>
          <w:iCs/>
          <w:szCs w:val="20"/>
          <w:vertAlign w:val="subscript"/>
        </w:rPr>
        <w:t>DAM</w:t>
      </w:r>
      <w:r w:rsidRPr="00DB17A7">
        <w:rPr>
          <w:rFonts w:eastAsia="Times New Roman"/>
          <w:iCs/>
          <w:szCs w:val="20"/>
        </w:rPr>
        <w:t xml:space="preserve"> – RTMCPCRU) * </w:t>
      </w:r>
      <w:r w:rsidRPr="00DB17A7">
        <w:rPr>
          <w:rFonts w:eastAsia="Times New Roman"/>
          <w:szCs w:val="20"/>
        </w:rPr>
        <w:t>(1/4) * DARUOAWD</w:t>
      </w:r>
      <w:r w:rsidRPr="00DB17A7">
        <w:rPr>
          <w:rFonts w:eastAsia="Times New Roman"/>
          <w:iCs/>
          <w:szCs w:val="20"/>
        </w:rPr>
        <w:t xml:space="preserve"> </w:t>
      </w:r>
      <w:r w:rsidRPr="00DB17A7">
        <w:rPr>
          <w:rFonts w:eastAsia="Times New Roman"/>
          <w:i/>
          <w:iCs/>
          <w:szCs w:val="20"/>
          <w:vertAlign w:val="subscript"/>
        </w:rPr>
        <w:t>q</w:t>
      </w:r>
      <w:r w:rsidRPr="00DB17A7">
        <w:rPr>
          <w:rFonts w:eastAsia="Times New Roman"/>
          <w:iCs/>
          <w:szCs w:val="20"/>
        </w:rPr>
        <w:t>)</w:t>
      </w:r>
    </w:p>
    <w:p w14:paraId="42BC0729" w14:textId="77777777" w:rsidR="00DB17A7" w:rsidRPr="00DB17A7" w:rsidRDefault="00DB17A7" w:rsidP="00DB17A7">
      <w:pPr>
        <w:spacing w:after="240"/>
        <w:ind w:left="2160"/>
        <w:rPr>
          <w:rFonts w:eastAsia="Times New Roman"/>
          <w:iCs/>
          <w:szCs w:val="20"/>
        </w:rPr>
      </w:pPr>
      <w:r w:rsidRPr="00DB17A7">
        <w:rPr>
          <w:rFonts w:eastAsia="Times New Roman"/>
          <w:iCs/>
          <w:szCs w:val="20"/>
        </w:rPr>
        <w:t xml:space="preserve">+ ((MCPCRD </w:t>
      </w:r>
      <w:r w:rsidRPr="00DB17A7">
        <w:rPr>
          <w:rFonts w:eastAsia="Times New Roman"/>
          <w:i/>
          <w:iCs/>
          <w:szCs w:val="20"/>
          <w:vertAlign w:val="subscript"/>
        </w:rPr>
        <w:t>DAM</w:t>
      </w:r>
      <w:r w:rsidRPr="00DB17A7">
        <w:rPr>
          <w:rFonts w:eastAsia="Times New Roman"/>
          <w:iCs/>
          <w:szCs w:val="20"/>
        </w:rPr>
        <w:t xml:space="preserve"> – RTMCPCRD) *</w:t>
      </w:r>
      <w:r w:rsidRPr="00DB17A7">
        <w:rPr>
          <w:rFonts w:eastAsia="Times New Roman"/>
          <w:szCs w:val="20"/>
        </w:rPr>
        <w:t xml:space="preserve">(1/4) * </w:t>
      </w:r>
      <w:r w:rsidRPr="00DB17A7">
        <w:rPr>
          <w:rFonts w:eastAsia="Times New Roman"/>
          <w:iCs/>
          <w:szCs w:val="20"/>
        </w:rPr>
        <w:t xml:space="preserve"> </w:t>
      </w:r>
      <w:r w:rsidRPr="00DB17A7">
        <w:rPr>
          <w:rFonts w:eastAsia="Times New Roman"/>
          <w:szCs w:val="20"/>
        </w:rPr>
        <w:t>DARDOAWD</w:t>
      </w:r>
      <w:r w:rsidRPr="00DB17A7">
        <w:rPr>
          <w:rFonts w:eastAsia="Times New Roman"/>
          <w:iCs/>
          <w:szCs w:val="20"/>
        </w:rPr>
        <w:t xml:space="preserve"> </w:t>
      </w:r>
      <w:r w:rsidRPr="00DB17A7">
        <w:rPr>
          <w:rFonts w:eastAsia="Times New Roman"/>
          <w:i/>
          <w:iCs/>
          <w:szCs w:val="20"/>
          <w:vertAlign w:val="subscript"/>
        </w:rPr>
        <w:t>q</w:t>
      </w:r>
      <w:r w:rsidRPr="00DB17A7">
        <w:rPr>
          <w:rFonts w:eastAsia="Times New Roman"/>
          <w:iCs/>
          <w:szCs w:val="20"/>
        </w:rPr>
        <w:t>)</w:t>
      </w:r>
    </w:p>
    <w:p w14:paraId="426B76DA" w14:textId="77777777" w:rsidR="00DB17A7" w:rsidRPr="00DB17A7" w:rsidRDefault="00DB17A7" w:rsidP="00DB17A7">
      <w:pPr>
        <w:spacing w:after="240"/>
        <w:ind w:left="2160"/>
        <w:rPr>
          <w:rFonts w:eastAsia="Times New Roman"/>
          <w:iCs/>
          <w:szCs w:val="20"/>
        </w:rPr>
      </w:pPr>
      <w:r w:rsidRPr="00DB17A7">
        <w:rPr>
          <w:rFonts w:eastAsia="Times New Roman"/>
          <w:iCs/>
          <w:szCs w:val="20"/>
        </w:rPr>
        <w:t xml:space="preserve">+ ((MCPCRR </w:t>
      </w:r>
      <w:r w:rsidRPr="00DB17A7">
        <w:rPr>
          <w:rFonts w:eastAsia="Times New Roman"/>
          <w:i/>
          <w:iCs/>
          <w:szCs w:val="20"/>
          <w:vertAlign w:val="subscript"/>
        </w:rPr>
        <w:t>DAM</w:t>
      </w:r>
      <w:r w:rsidRPr="00DB17A7">
        <w:rPr>
          <w:rFonts w:eastAsia="Times New Roman"/>
          <w:iCs/>
          <w:szCs w:val="20"/>
        </w:rPr>
        <w:t xml:space="preserve"> – RTMCPCRR) * </w:t>
      </w:r>
      <w:r w:rsidRPr="00DB17A7">
        <w:rPr>
          <w:rFonts w:eastAsia="Times New Roman"/>
          <w:szCs w:val="20"/>
        </w:rPr>
        <w:t>(1/4) * DARROAWD</w:t>
      </w:r>
      <w:r w:rsidRPr="00DB17A7">
        <w:rPr>
          <w:rFonts w:eastAsia="Times New Roman"/>
          <w:iCs/>
          <w:szCs w:val="20"/>
        </w:rPr>
        <w:t xml:space="preserve"> </w:t>
      </w:r>
      <w:r w:rsidRPr="00DB17A7">
        <w:rPr>
          <w:rFonts w:eastAsia="Times New Roman"/>
          <w:i/>
          <w:iCs/>
          <w:szCs w:val="20"/>
          <w:vertAlign w:val="subscript"/>
        </w:rPr>
        <w:t>q</w:t>
      </w:r>
      <w:r w:rsidRPr="00DB17A7">
        <w:rPr>
          <w:rFonts w:eastAsia="Times New Roman"/>
          <w:iCs/>
          <w:szCs w:val="20"/>
        </w:rPr>
        <w:t>)</w:t>
      </w:r>
    </w:p>
    <w:p w14:paraId="2FBB638F" w14:textId="77777777" w:rsidR="00DB17A7" w:rsidRPr="00DB17A7" w:rsidRDefault="00DB17A7" w:rsidP="00DB17A7">
      <w:pPr>
        <w:spacing w:after="240"/>
        <w:ind w:left="2160"/>
        <w:rPr>
          <w:rFonts w:eastAsia="Times New Roman"/>
          <w:iCs/>
          <w:szCs w:val="20"/>
        </w:rPr>
      </w:pPr>
      <w:r w:rsidRPr="00DB17A7">
        <w:rPr>
          <w:rFonts w:eastAsia="Times New Roman"/>
          <w:iCs/>
          <w:szCs w:val="20"/>
        </w:rPr>
        <w:t xml:space="preserve">+ ((MCPCECR </w:t>
      </w:r>
      <w:r w:rsidRPr="00DB17A7">
        <w:rPr>
          <w:rFonts w:eastAsia="Times New Roman"/>
          <w:i/>
          <w:iCs/>
          <w:szCs w:val="20"/>
          <w:vertAlign w:val="subscript"/>
        </w:rPr>
        <w:t>DAM</w:t>
      </w:r>
      <w:r w:rsidRPr="00DB17A7">
        <w:rPr>
          <w:rFonts w:eastAsia="Times New Roman"/>
          <w:iCs/>
          <w:szCs w:val="20"/>
        </w:rPr>
        <w:t xml:space="preserve"> – RTMCPCECR) * </w:t>
      </w:r>
      <w:r w:rsidRPr="00DB17A7">
        <w:rPr>
          <w:rFonts w:eastAsia="Times New Roman"/>
          <w:szCs w:val="20"/>
        </w:rPr>
        <w:t>(1/4) * DAECROAWD</w:t>
      </w:r>
      <w:r w:rsidRPr="00DB17A7">
        <w:rPr>
          <w:rFonts w:eastAsia="Times New Roman"/>
          <w:iCs/>
          <w:szCs w:val="20"/>
        </w:rPr>
        <w:t xml:space="preserve"> </w:t>
      </w:r>
      <w:r w:rsidRPr="00DB17A7">
        <w:rPr>
          <w:rFonts w:eastAsia="Times New Roman"/>
          <w:i/>
          <w:iCs/>
          <w:szCs w:val="20"/>
          <w:vertAlign w:val="subscript"/>
        </w:rPr>
        <w:t>q</w:t>
      </w:r>
      <w:r w:rsidRPr="00DB17A7">
        <w:rPr>
          <w:rFonts w:eastAsia="Times New Roman"/>
          <w:iCs/>
          <w:szCs w:val="20"/>
        </w:rPr>
        <w:t>)</w:t>
      </w:r>
    </w:p>
    <w:p w14:paraId="185F017F" w14:textId="77777777" w:rsidR="00DB17A7" w:rsidRDefault="00DB17A7" w:rsidP="00DB17A7">
      <w:pPr>
        <w:spacing w:after="240"/>
        <w:ind w:left="2160"/>
        <w:rPr>
          <w:ins w:id="1840" w:author="ERCOT" w:date="2025-12-09T12:15:00Z" w16du:dateUtc="2025-12-09T18:15:00Z"/>
          <w:rFonts w:eastAsia="Times New Roman"/>
          <w:iCs/>
          <w:szCs w:val="20"/>
        </w:rPr>
      </w:pPr>
      <w:r w:rsidRPr="00DB17A7">
        <w:rPr>
          <w:rFonts w:eastAsia="Times New Roman"/>
          <w:iCs/>
          <w:szCs w:val="20"/>
        </w:rPr>
        <w:t xml:space="preserve">+ ((MCPCNS </w:t>
      </w:r>
      <w:r w:rsidRPr="00DB17A7">
        <w:rPr>
          <w:rFonts w:eastAsia="Times New Roman"/>
          <w:i/>
          <w:iCs/>
          <w:szCs w:val="20"/>
          <w:vertAlign w:val="subscript"/>
        </w:rPr>
        <w:t>DAM</w:t>
      </w:r>
      <w:r w:rsidRPr="00DB17A7">
        <w:rPr>
          <w:rFonts w:eastAsia="Times New Roman"/>
          <w:iCs/>
          <w:szCs w:val="20"/>
        </w:rPr>
        <w:t xml:space="preserve"> – RTMCPCNS) * </w:t>
      </w:r>
      <w:r w:rsidRPr="00DB17A7">
        <w:rPr>
          <w:rFonts w:eastAsia="Times New Roman"/>
          <w:szCs w:val="20"/>
        </w:rPr>
        <w:t>(1/4) * DANSOAWD</w:t>
      </w:r>
      <w:r w:rsidRPr="00DB17A7">
        <w:rPr>
          <w:rFonts w:eastAsia="Times New Roman"/>
          <w:iCs/>
          <w:szCs w:val="20"/>
        </w:rPr>
        <w:t xml:space="preserve"> </w:t>
      </w:r>
      <w:r w:rsidRPr="00DB17A7">
        <w:rPr>
          <w:rFonts w:eastAsia="Times New Roman"/>
          <w:i/>
          <w:iCs/>
          <w:szCs w:val="20"/>
          <w:vertAlign w:val="subscript"/>
        </w:rPr>
        <w:t>q</w:t>
      </w:r>
      <w:r w:rsidRPr="00DB17A7">
        <w:rPr>
          <w:rFonts w:eastAsia="Times New Roman"/>
          <w:iCs/>
          <w:szCs w:val="20"/>
        </w:rPr>
        <w:t>)</w:t>
      </w:r>
    </w:p>
    <w:p w14:paraId="42E74109" w14:textId="4E1D0C44" w:rsidR="00DB17A7" w:rsidRPr="00DB17A7" w:rsidRDefault="00DB17A7" w:rsidP="00DB17A7">
      <w:pPr>
        <w:spacing w:after="240"/>
        <w:ind w:left="2160"/>
        <w:rPr>
          <w:rFonts w:eastAsia="Times New Roman"/>
          <w:iCs/>
          <w:szCs w:val="20"/>
        </w:rPr>
      </w:pPr>
      <w:ins w:id="1841" w:author="ERCOT" w:date="2025-12-09T12:15:00Z" w16du:dateUtc="2025-12-09T18:15:00Z">
        <w:r>
          <w:rPr>
            <w:iCs/>
          </w:rPr>
          <w:t xml:space="preserve">+ ((MCPCDRR </w:t>
        </w:r>
        <w:r>
          <w:rPr>
            <w:i/>
            <w:iCs/>
            <w:vertAlign w:val="subscript"/>
          </w:rPr>
          <w:t>DAM</w:t>
        </w:r>
        <w:r>
          <w:rPr>
            <w:iCs/>
          </w:rPr>
          <w:t xml:space="preserve"> – RTMCPCDRR) * </w:t>
        </w:r>
        <w:r>
          <w:t>(1/4) * DADRROAWD</w:t>
        </w:r>
        <w:r>
          <w:rPr>
            <w:iCs/>
          </w:rPr>
          <w:t xml:space="preserve"> </w:t>
        </w:r>
        <w:r>
          <w:rPr>
            <w:i/>
            <w:iCs/>
            <w:vertAlign w:val="subscript"/>
          </w:rPr>
          <w:t>q</w:t>
        </w:r>
        <w:r>
          <w:rPr>
            <w:iCs/>
          </w:rPr>
          <w:t>)</w:t>
        </w:r>
      </w:ins>
      <w:r w:rsidRPr="00DB17A7">
        <w:rPr>
          <w:rFonts w:eastAsia="Times New Roman"/>
          <w:iCs/>
          <w:szCs w:val="20"/>
        </w:rPr>
        <w:t>)</w:t>
      </w:r>
    </w:p>
    <w:p w14:paraId="3CB6D92D" w14:textId="77777777" w:rsidR="00DB17A7" w:rsidRPr="00DB17A7" w:rsidRDefault="00DB17A7" w:rsidP="00DB17A7">
      <w:pPr>
        <w:spacing w:after="240"/>
        <w:ind w:left="1440"/>
        <w:rPr>
          <w:rFonts w:eastAsia="Times New Roman"/>
          <w:iCs/>
          <w:szCs w:val="20"/>
        </w:rPr>
      </w:pPr>
      <w:r w:rsidRPr="00DB17A7">
        <w:rPr>
          <w:rFonts w:eastAsia="Times New Roman"/>
          <w:iCs/>
          <w:szCs w:val="20"/>
        </w:rPr>
        <w:t>Day-Ahead Point-to-Point Obligation Impact</w:t>
      </w:r>
    </w:p>
    <w:p w14:paraId="4DB66432" w14:textId="77777777" w:rsidR="00DB17A7" w:rsidRPr="00DB17A7" w:rsidRDefault="00DB17A7" w:rsidP="00DB17A7">
      <w:pPr>
        <w:spacing w:after="240"/>
        <w:ind w:left="1440"/>
        <w:rPr>
          <w:rFonts w:eastAsia="Times New Roman"/>
          <w:szCs w:val="20"/>
          <w:vertAlign w:val="subscript"/>
        </w:rPr>
      </w:pPr>
      <w:r w:rsidRPr="00DB17A7">
        <w:rPr>
          <w:rFonts w:eastAsia="Times New Roman"/>
          <w:szCs w:val="20"/>
        </w:rPr>
        <w:t>DAMRTPTPQSEAMT</w:t>
      </w:r>
      <w:r w:rsidRPr="00DB17A7">
        <w:rPr>
          <w:rFonts w:eastAsia="Times New Roman"/>
          <w:i/>
          <w:iCs/>
          <w:szCs w:val="20"/>
          <w:vertAlign w:val="subscript"/>
        </w:rPr>
        <w:t xml:space="preserve"> q</w:t>
      </w:r>
      <w:r w:rsidRPr="00DB17A7">
        <w:rPr>
          <w:rFonts w:eastAsia="Times New Roman"/>
          <w:szCs w:val="20"/>
        </w:rPr>
        <w:t xml:space="preserve"> = (-1) *  </w:t>
      </w:r>
      <w:r w:rsidRPr="00DB17A7">
        <w:rPr>
          <w:rFonts w:eastAsia="Times New Roman"/>
          <w:iCs/>
          <w:position w:val="-22"/>
          <w:szCs w:val="20"/>
        </w:rPr>
        <w:object w:dxaOrig="220" w:dyaOrig="460" w14:anchorId="5C188E20">
          <v:shape id="_x0000_i1145" type="#_x0000_t75" style="width:13.2pt;height:19.8pt" o:ole="">
            <v:imagedata r:id="rId180" o:title=""/>
          </v:shape>
          <o:OLEObject Type="Embed" ProgID="Equation.3" ShapeID="_x0000_i1145" DrawAspect="Content" ObjectID="_1827312252" r:id="rId181"/>
        </w:object>
      </w:r>
      <w:r w:rsidRPr="00DB17A7">
        <w:rPr>
          <w:rFonts w:eastAsia="Times New Roman"/>
          <w:iCs/>
          <w:position w:val="-20"/>
          <w:szCs w:val="20"/>
        </w:rPr>
        <w:object w:dxaOrig="220" w:dyaOrig="440" w14:anchorId="35114355">
          <v:shape id="_x0000_i1146" type="#_x0000_t75" style="width:13.2pt;height:21.6pt" o:ole="">
            <v:imagedata r:id="rId182" o:title=""/>
          </v:shape>
          <o:OLEObject Type="Embed" ProgID="Equation.3" ShapeID="_x0000_i1146" DrawAspect="Content" ObjectID="_1827312253" r:id="rId183"/>
        </w:object>
      </w:r>
      <w:r w:rsidRPr="00DB17A7">
        <w:rPr>
          <w:rFonts w:eastAsia="Times New Roman"/>
          <w:iCs/>
          <w:szCs w:val="20"/>
        </w:rPr>
        <w:t xml:space="preserve"> ((</w:t>
      </w:r>
      <w:r w:rsidRPr="00DB17A7">
        <w:rPr>
          <w:rFonts w:eastAsia="Times New Roman"/>
          <w:szCs w:val="20"/>
          <w:lang w:val="sv-SE"/>
        </w:rPr>
        <w:t xml:space="preserve">RTOBLPR </w:t>
      </w:r>
      <w:r w:rsidRPr="00DB17A7">
        <w:rPr>
          <w:rFonts w:eastAsia="Times New Roman"/>
          <w:i/>
          <w:iCs/>
          <w:szCs w:val="20"/>
          <w:vertAlign w:val="subscript"/>
          <w:lang w:val="sv-SE"/>
        </w:rPr>
        <w:t>(j, k)</w:t>
      </w:r>
      <w:r w:rsidRPr="00DB17A7" w:rsidDel="003C61CB">
        <w:rPr>
          <w:rFonts w:eastAsia="Times New Roman"/>
          <w:iCs/>
          <w:szCs w:val="20"/>
        </w:rPr>
        <w:t xml:space="preserve"> </w:t>
      </w:r>
      <w:r w:rsidRPr="00DB17A7">
        <w:rPr>
          <w:rFonts w:eastAsia="Times New Roman"/>
          <w:szCs w:val="20"/>
        </w:rPr>
        <w:t xml:space="preserve">– DAOBLPR </w:t>
      </w:r>
      <w:r w:rsidRPr="00DB17A7">
        <w:rPr>
          <w:rFonts w:eastAsia="Times New Roman"/>
          <w:i/>
          <w:iCs/>
          <w:szCs w:val="20"/>
          <w:vertAlign w:val="subscript"/>
        </w:rPr>
        <w:t>(j, k)</w:t>
      </w:r>
      <w:r w:rsidRPr="00DB17A7">
        <w:rPr>
          <w:rFonts w:eastAsia="Times New Roman"/>
          <w:szCs w:val="20"/>
        </w:rPr>
        <w:t xml:space="preserve">) * RTOBL </w:t>
      </w:r>
      <w:r w:rsidRPr="00DB17A7">
        <w:rPr>
          <w:rFonts w:eastAsia="Times New Roman"/>
          <w:i/>
          <w:iCs/>
          <w:szCs w:val="20"/>
          <w:vertAlign w:val="subscript"/>
        </w:rPr>
        <w:t>q, (j, k)</w:t>
      </w:r>
      <w:r w:rsidRPr="00DB17A7">
        <w:rPr>
          <w:rFonts w:eastAsia="Times New Roman"/>
          <w:iCs/>
          <w:szCs w:val="20"/>
        </w:rPr>
        <w:t>)</w:t>
      </w:r>
    </w:p>
    <w:p w14:paraId="692EABA0" w14:textId="77777777" w:rsidR="00DB17A7" w:rsidRPr="00DB17A7" w:rsidRDefault="00DB17A7" w:rsidP="00DB17A7">
      <w:pPr>
        <w:ind w:left="1440"/>
        <w:rPr>
          <w:rFonts w:eastAsia="Times New Roman"/>
          <w:iCs/>
          <w:szCs w:val="20"/>
          <w:lang w:val="sv-SE"/>
        </w:rPr>
      </w:pPr>
      <w:r w:rsidRPr="00DB17A7">
        <w:rPr>
          <w:rFonts w:eastAsia="Times New Roman"/>
          <w:iCs/>
          <w:szCs w:val="20"/>
          <w:lang w:val="sv-SE"/>
        </w:rPr>
        <w:t>Where:</w:t>
      </w:r>
    </w:p>
    <w:p w14:paraId="3E7B14AF" w14:textId="77777777" w:rsidR="00DB17A7" w:rsidRPr="00DB17A7" w:rsidRDefault="00DB17A7" w:rsidP="00DB17A7">
      <w:pPr>
        <w:ind w:left="2880" w:hanging="720"/>
        <w:rPr>
          <w:rFonts w:eastAsia="Times New Roman"/>
          <w:szCs w:val="20"/>
          <w:lang w:val="sv-SE"/>
        </w:rPr>
      </w:pPr>
      <w:r w:rsidRPr="00DB17A7">
        <w:rPr>
          <w:rFonts w:eastAsia="Times New Roman"/>
          <w:szCs w:val="20"/>
          <w:lang w:val="sv-SE"/>
        </w:rPr>
        <w:t xml:space="preserve">RTOBLPR </w:t>
      </w:r>
      <w:r w:rsidRPr="00DB17A7">
        <w:rPr>
          <w:rFonts w:eastAsia="Times New Roman"/>
          <w:i/>
          <w:iCs/>
          <w:szCs w:val="20"/>
          <w:vertAlign w:val="subscript"/>
          <w:lang w:val="sv-SE"/>
        </w:rPr>
        <w:t>(j, k)</w:t>
      </w:r>
      <w:r w:rsidRPr="00DB17A7">
        <w:rPr>
          <w:rFonts w:eastAsia="Times New Roman"/>
          <w:szCs w:val="20"/>
          <w:lang w:val="sv-SE"/>
        </w:rPr>
        <w:t xml:space="preserve">   = </w:t>
      </w:r>
      <w:r w:rsidRPr="00DB17A7">
        <w:rPr>
          <w:rFonts w:eastAsia="Times New Roman"/>
          <w:iCs/>
          <w:position w:val="-20"/>
          <w:szCs w:val="20"/>
        </w:rPr>
        <w:object w:dxaOrig="260" w:dyaOrig="580" w14:anchorId="7250E852">
          <v:shape id="_x0000_i1147" type="#_x0000_t75" style="width:13.2pt;height:27.6pt" o:ole="">
            <v:imagedata r:id="rId184" o:title=""/>
          </v:shape>
          <o:OLEObject Type="Embed" ProgID="Equation.3" ShapeID="_x0000_i1147" DrawAspect="Content" ObjectID="_1827312254" r:id="rId185"/>
        </w:object>
      </w:r>
      <w:r w:rsidRPr="00DB17A7">
        <w:rPr>
          <w:rFonts w:eastAsia="Times New Roman"/>
          <w:szCs w:val="20"/>
          <w:lang w:val="sv-SE"/>
        </w:rPr>
        <w:t xml:space="preserve">(RTSPP </w:t>
      </w:r>
      <w:r w:rsidRPr="00DB17A7">
        <w:rPr>
          <w:rFonts w:eastAsia="Times New Roman"/>
          <w:szCs w:val="20"/>
          <w:vertAlign w:val="subscript"/>
          <w:lang w:val="sv-SE"/>
        </w:rPr>
        <w:t>(</w:t>
      </w:r>
      <w:r w:rsidRPr="00DB17A7">
        <w:rPr>
          <w:rFonts w:eastAsia="Times New Roman"/>
          <w:i/>
          <w:iCs/>
          <w:szCs w:val="20"/>
          <w:vertAlign w:val="subscript"/>
          <w:lang w:val="sv-SE"/>
        </w:rPr>
        <w:t>k,i</w:t>
      </w:r>
      <w:r w:rsidRPr="00DB17A7">
        <w:rPr>
          <w:rFonts w:eastAsia="Times New Roman"/>
          <w:szCs w:val="20"/>
          <w:vertAlign w:val="subscript"/>
          <w:lang w:val="sv-SE"/>
        </w:rPr>
        <w:t>)</w:t>
      </w:r>
      <w:r w:rsidRPr="00DB17A7">
        <w:rPr>
          <w:rFonts w:eastAsia="Times New Roman"/>
          <w:szCs w:val="20"/>
          <w:lang w:val="sv-SE"/>
        </w:rPr>
        <w:t xml:space="preserve"> – RTSPP </w:t>
      </w:r>
      <w:r w:rsidRPr="00DB17A7">
        <w:rPr>
          <w:rFonts w:eastAsia="Times New Roman"/>
          <w:szCs w:val="20"/>
          <w:vertAlign w:val="subscript"/>
          <w:lang w:val="sv-SE"/>
        </w:rPr>
        <w:t>(</w:t>
      </w:r>
      <w:r w:rsidRPr="00DB17A7">
        <w:rPr>
          <w:rFonts w:eastAsia="Times New Roman"/>
          <w:i/>
          <w:iCs/>
          <w:szCs w:val="20"/>
          <w:vertAlign w:val="subscript"/>
          <w:lang w:val="sv-SE"/>
        </w:rPr>
        <w:t xml:space="preserve">j,i </w:t>
      </w:r>
      <w:r w:rsidRPr="00DB17A7">
        <w:rPr>
          <w:rFonts w:eastAsia="Times New Roman"/>
          <w:szCs w:val="20"/>
          <w:vertAlign w:val="subscript"/>
          <w:lang w:val="sv-SE"/>
        </w:rPr>
        <w:t>)</w:t>
      </w:r>
      <w:r w:rsidRPr="00DB17A7">
        <w:rPr>
          <w:rFonts w:eastAsia="Times New Roman"/>
          <w:iCs/>
          <w:szCs w:val="20"/>
        </w:rPr>
        <w:t>)</w:t>
      </w:r>
      <w:r w:rsidRPr="00DB17A7">
        <w:rPr>
          <w:rFonts w:eastAsia="Times New Roman"/>
          <w:szCs w:val="20"/>
          <w:lang w:val="sv-SE"/>
        </w:rPr>
        <w:t xml:space="preserve"> / 4</w:t>
      </w:r>
    </w:p>
    <w:p w14:paraId="12D54535" w14:textId="77777777" w:rsidR="00DB17A7" w:rsidRPr="00DB17A7" w:rsidRDefault="00DB17A7" w:rsidP="00DB17A7">
      <w:pPr>
        <w:tabs>
          <w:tab w:val="left" w:pos="2340"/>
          <w:tab w:val="left" w:pos="2700"/>
        </w:tabs>
        <w:spacing w:after="240"/>
        <w:ind w:left="4500" w:hanging="2340"/>
        <w:rPr>
          <w:rFonts w:eastAsia="Times New Roman"/>
          <w:bCs/>
          <w:lang w:val="x-none" w:eastAsia="x-none"/>
        </w:rPr>
      </w:pPr>
      <w:r w:rsidRPr="00DB17A7">
        <w:rPr>
          <w:rFonts w:eastAsia="Times New Roman"/>
          <w:bCs/>
          <w:szCs w:val="20"/>
          <w:lang w:val="x-none" w:eastAsia="x-none"/>
        </w:rPr>
        <w:t xml:space="preserve">DAOBLPR </w:t>
      </w:r>
      <w:r w:rsidRPr="00DB17A7">
        <w:rPr>
          <w:rFonts w:eastAsia="Times New Roman"/>
          <w:bCs/>
          <w:i/>
          <w:szCs w:val="20"/>
          <w:vertAlign w:val="subscript"/>
          <w:lang w:val="x-none" w:eastAsia="x-none"/>
        </w:rPr>
        <w:t>(j, k)</w:t>
      </w:r>
      <w:r w:rsidRPr="00DB17A7">
        <w:rPr>
          <w:rFonts w:eastAsia="Times New Roman"/>
          <w:bCs/>
          <w:szCs w:val="20"/>
          <w:lang w:val="x-none" w:eastAsia="x-none"/>
        </w:rPr>
        <w:t xml:space="preserve">  =</w:t>
      </w:r>
      <w:r w:rsidRPr="00DB17A7">
        <w:rPr>
          <w:rFonts w:eastAsia="Times New Roman"/>
          <w:bCs/>
          <w:szCs w:val="20"/>
          <w:lang w:eastAsia="x-none"/>
        </w:rPr>
        <w:t xml:space="preserve">  </w:t>
      </w:r>
      <w:r w:rsidRPr="00DB17A7">
        <w:rPr>
          <w:rFonts w:eastAsia="Times New Roman"/>
          <w:bCs/>
          <w:szCs w:val="20"/>
          <w:lang w:val="x-none" w:eastAsia="x-none"/>
        </w:rPr>
        <w:t xml:space="preserve">DASPP </w:t>
      </w:r>
      <w:r w:rsidRPr="00DB17A7">
        <w:rPr>
          <w:rFonts w:eastAsia="Times New Roman"/>
          <w:bCs/>
          <w:i/>
          <w:szCs w:val="20"/>
          <w:vertAlign w:val="subscript"/>
          <w:lang w:val="x-none" w:eastAsia="x-none"/>
        </w:rPr>
        <w:t>k</w:t>
      </w:r>
      <w:r w:rsidRPr="00DB17A7">
        <w:rPr>
          <w:rFonts w:eastAsia="Times New Roman"/>
          <w:bCs/>
          <w:szCs w:val="20"/>
          <w:lang w:val="x-none" w:eastAsia="x-none"/>
        </w:rPr>
        <w:t xml:space="preserve"> – DASPP </w:t>
      </w:r>
      <w:r w:rsidRPr="00DB17A7">
        <w:rPr>
          <w:rFonts w:eastAsia="Times New Roman"/>
          <w:bCs/>
          <w:i/>
          <w:szCs w:val="20"/>
          <w:vertAlign w:val="subscript"/>
          <w:lang w:val="x-none" w:eastAsia="x-none"/>
        </w:rPr>
        <w:t>j</w:t>
      </w:r>
    </w:p>
    <w:p w14:paraId="1ACCCE9C" w14:textId="77777777" w:rsidR="00DB17A7" w:rsidRPr="00DB17A7" w:rsidRDefault="00DB17A7" w:rsidP="00DB17A7">
      <w:pPr>
        <w:spacing w:after="240"/>
        <w:ind w:left="1440" w:hanging="720"/>
        <w:rPr>
          <w:rFonts w:eastAsia="Times New Roman"/>
          <w:szCs w:val="20"/>
        </w:rPr>
      </w:pPr>
      <w:r w:rsidRPr="00DB17A7">
        <w:rPr>
          <w:rFonts w:eastAsia="Times New Roman"/>
          <w:szCs w:val="20"/>
        </w:rPr>
        <w:t>(f)</w:t>
      </w:r>
      <w:r w:rsidRPr="00DB17A7">
        <w:rPr>
          <w:rFonts w:eastAsia="Times New Roman"/>
          <w:szCs w:val="20"/>
        </w:rPr>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3E1EEDAB" w14:textId="77777777" w:rsidR="00DB17A7" w:rsidRPr="00DB17A7" w:rsidRDefault="00DB17A7" w:rsidP="00DB17A7">
      <w:pPr>
        <w:spacing w:after="240"/>
        <w:ind w:left="1440" w:hanging="720"/>
        <w:rPr>
          <w:rFonts w:eastAsia="Times New Roman"/>
          <w:szCs w:val="20"/>
        </w:rPr>
      </w:pPr>
      <w:r w:rsidRPr="00DB17A7">
        <w:rPr>
          <w:rFonts w:eastAsia="Times New Roman"/>
          <w:szCs w:val="20"/>
        </w:rPr>
        <w:lastRenderedPageBreak/>
        <w:t>(g)</w:t>
      </w:r>
      <w:r w:rsidRPr="00DB17A7">
        <w:rPr>
          <w:rFonts w:eastAsia="Times New Roman"/>
          <w:szCs w:val="20"/>
        </w:rPr>
        <w:tab/>
        <w:t>Any resulting charge or payment to the Market Participant will be invoiced using a miscellaneous Invoice, but allocated with the method outlined in paragraphs (2) through (4) of Section 9.19.1, Default Uplift Invoices.</w:t>
      </w:r>
    </w:p>
    <w:p w14:paraId="43909F66" w14:textId="77777777" w:rsidR="00DB17A7" w:rsidRPr="00DB17A7" w:rsidRDefault="00DB17A7" w:rsidP="00DB17A7">
      <w:pPr>
        <w:rPr>
          <w:rFonts w:eastAsia="Times New Roman"/>
        </w:rPr>
      </w:pPr>
      <w:r w:rsidRPr="00DB17A7">
        <w:rPr>
          <w:rFonts w:eastAsia="Times New Roman"/>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811"/>
        <w:gridCol w:w="7199"/>
      </w:tblGrid>
      <w:tr w:rsidR="00DB17A7" w:rsidRPr="00DB17A7" w14:paraId="2A88EACA" w14:textId="77777777" w:rsidTr="00D34EC1">
        <w:trPr>
          <w:trHeight w:val="359"/>
        </w:trPr>
        <w:tc>
          <w:tcPr>
            <w:tcW w:w="1060" w:type="pct"/>
            <w:hideMark/>
          </w:tcPr>
          <w:p w14:paraId="1E3FE393" w14:textId="77777777" w:rsidR="00DB17A7" w:rsidRPr="00DB17A7" w:rsidRDefault="00DB17A7" w:rsidP="00DB17A7">
            <w:pPr>
              <w:spacing w:after="240"/>
              <w:rPr>
                <w:rFonts w:eastAsia="Times New Roman"/>
                <w:b/>
                <w:iCs/>
                <w:sz w:val="20"/>
                <w:szCs w:val="20"/>
              </w:rPr>
            </w:pPr>
            <w:r w:rsidRPr="00DB17A7">
              <w:rPr>
                <w:rFonts w:eastAsia="Times New Roman"/>
                <w:b/>
                <w:iCs/>
                <w:sz w:val="20"/>
                <w:szCs w:val="20"/>
              </w:rPr>
              <w:t>Variable</w:t>
            </w:r>
          </w:p>
        </w:tc>
        <w:tc>
          <w:tcPr>
            <w:tcW w:w="399" w:type="pct"/>
            <w:hideMark/>
          </w:tcPr>
          <w:p w14:paraId="140A37E0" w14:textId="77777777" w:rsidR="00DB17A7" w:rsidRPr="00DB17A7" w:rsidRDefault="00DB17A7" w:rsidP="00DB17A7">
            <w:pPr>
              <w:spacing w:after="240"/>
              <w:jc w:val="center"/>
              <w:rPr>
                <w:rFonts w:eastAsia="Times New Roman"/>
                <w:b/>
                <w:iCs/>
                <w:sz w:val="20"/>
                <w:szCs w:val="20"/>
              </w:rPr>
            </w:pPr>
            <w:r w:rsidRPr="00DB17A7">
              <w:rPr>
                <w:rFonts w:eastAsia="Times New Roman"/>
                <w:b/>
                <w:iCs/>
                <w:sz w:val="20"/>
                <w:szCs w:val="20"/>
              </w:rPr>
              <w:t>Unit</w:t>
            </w:r>
          </w:p>
        </w:tc>
        <w:tc>
          <w:tcPr>
            <w:tcW w:w="3541" w:type="pct"/>
            <w:hideMark/>
          </w:tcPr>
          <w:p w14:paraId="670E4C10" w14:textId="77777777" w:rsidR="00DB17A7" w:rsidRPr="00DB17A7" w:rsidRDefault="00DB17A7" w:rsidP="00DB17A7">
            <w:pPr>
              <w:spacing w:after="240"/>
              <w:rPr>
                <w:rFonts w:eastAsia="Times New Roman"/>
                <w:b/>
                <w:iCs/>
                <w:sz w:val="20"/>
                <w:szCs w:val="20"/>
              </w:rPr>
            </w:pPr>
            <w:r w:rsidRPr="00DB17A7">
              <w:rPr>
                <w:rFonts w:eastAsia="Times New Roman"/>
                <w:b/>
                <w:iCs/>
                <w:sz w:val="20"/>
                <w:szCs w:val="20"/>
              </w:rPr>
              <w:t>Definition</w:t>
            </w:r>
          </w:p>
        </w:tc>
      </w:tr>
      <w:tr w:rsidR="00DB17A7" w:rsidRPr="00DB17A7" w14:paraId="15B9C3BA" w14:textId="77777777" w:rsidTr="00D34EC1">
        <w:tc>
          <w:tcPr>
            <w:tcW w:w="1060" w:type="pct"/>
            <w:hideMark/>
          </w:tcPr>
          <w:p w14:paraId="61A40D37" w14:textId="77777777" w:rsidR="00DB17A7" w:rsidRPr="00DB17A7" w:rsidRDefault="00DB17A7" w:rsidP="00DB17A7">
            <w:pPr>
              <w:spacing w:after="60"/>
              <w:rPr>
                <w:rFonts w:eastAsia="Times New Roman"/>
                <w:iCs/>
                <w:sz w:val="20"/>
                <w:szCs w:val="20"/>
              </w:rPr>
            </w:pPr>
            <w:r w:rsidRPr="00DB17A7">
              <w:rPr>
                <w:rFonts w:eastAsia="Times New Roman"/>
                <w:iCs/>
                <w:sz w:val="20"/>
                <w:szCs w:val="20"/>
              </w:rPr>
              <w:t>DAMSQSEAMT</w:t>
            </w:r>
            <w:r w:rsidRPr="00DB17A7">
              <w:rPr>
                <w:rFonts w:eastAsia="Times New Roman"/>
                <w:i/>
                <w:iCs/>
                <w:sz w:val="20"/>
                <w:szCs w:val="20"/>
                <w:vertAlign w:val="subscript"/>
              </w:rPr>
              <w:t xml:space="preserve"> q</w:t>
            </w:r>
          </w:p>
        </w:tc>
        <w:tc>
          <w:tcPr>
            <w:tcW w:w="399" w:type="pct"/>
            <w:hideMark/>
          </w:tcPr>
          <w:p w14:paraId="6D9BDBE8"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w:t>
            </w:r>
          </w:p>
        </w:tc>
        <w:tc>
          <w:tcPr>
            <w:tcW w:w="3541" w:type="pct"/>
            <w:hideMark/>
          </w:tcPr>
          <w:p w14:paraId="0F5046D3" w14:textId="77777777" w:rsidR="00DB17A7" w:rsidRPr="00DB17A7" w:rsidRDefault="00DB17A7" w:rsidP="00DB17A7">
            <w:pPr>
              <w:spacing w:after="60"/>
              <w:rPr>
                <w:rFonts w:eastAsia="Times New Roman"/>
                <w:iCs/>
                <w:sz w:val="20"/>
                <w:szCs w:val="20"/>
              </w:rPr>
            </w:pPr>
            <w:r w:rsidRPr="00DB17A7">
              <w:rPr>
                <w:rFonts w:eastAsia="Times New Roman"/>
                <w:i/>
                <w:iCs/>
                <w:sz w:val="20"/>
                <w:szCs w:val="20"/>
              </w:rPr>
              <w:t>Day-Ahead Market Energy Sales Amount by QSE</w:t>
            </w:r>
            <w:r w:rsidRPr="00DB17A7">
              <w:rPr>
                <w:rFonts w:eastAsia="Times New Roman"/>
                <w:iCs/>
                <w:sz w:val="20"/>
                <w:szCs w:val="20"/>
              </w:rPr>
              <w:t xml:space="preserve">—The sum of the DAM Energy Sales positions compared to Real-Time results, for the QSE </w:t>
            </w:r>
            <w:r w:rsidRPr="00DB17A7">
              <w:rPr>
                <w:rFonts w:eastAsia="Times New Roman"/>
                <w:i/>
                <w:iCs/>
                <w:sz w:val="20"/>
                <w:szCs w:val="20"/>
              </w:rPr>
              <w:t>q</w:t>
            </w:r>
            <w:r w:rsidRPr="00DB17A7">
              <w:rPr>
                <w:rFonts w:eastAsia="Times New Roman"/>
                <w:iCs/>
                <w:sz w:val="20"/>
                <w:szCs w:val="20"/>
              </w:rPr>
              <w:t xml:space="preserve">, for the 15-minute Settlement Interval.  </w:t>
            </w:r>
          </w:p>
        </w:tc>
      </w:tr>
      <w:tr w:rsidR="00DB17A7" w:rsidRPr="00DB17A7" w14:paraId="040FD25B" w14:textId="77777777" w:rsidTr="00D34EC1">
        <w:tc>
          <w:tcPr>
            <w:tcW w:w="1060" w:type="pct"/>
          </w:tcPr>
          <w:p w14:paraId="12967D75" w14:textId="77777777" w:rsidR="00DB17A7" w:rsidRPr="00DB17A7" w:rsidRDefault="00DB17A7" w:rsidP="00DB17A7">
            <w:pPr>
              <w:spacing w:after="60"/>
              <w:rPr>
                <w:rFonts w:eastAsia="Times New Roman"/>
                <w:iCs/>
                <w:sz w:val="20"/>
                <w:szCs w:val="20"/>
              </w:rPr>
            </w:pPr>
            <w:r w:rsidRPr="00DB17A7">
              <w:rPr>
                <w:rFonts w:eastAsia="Times New Roman"/>
                <w:iCs/>
                <w:sz w:val="20"/>
                <w:szCs w:val="20"/>
              </w:rPr>
              <w:t>DAMPQSEAMT</w:t>
            </w:r>
            <w:r w:rsidRPr="00DB17A7">
              <w:rPr>
                <w:rFonts w:eastAsia="Times New Roman"/>
                <w:i/>
                <w:iCs/>
                <w:sz w:val="20"/>
                <w:szCs w:val="20"/>
                <w:vertAlign w:val="subscript"/>
              </w:rPr>
              <w:t xml:space="preserve"> q</w:t>
            </w:r>
          </w:p>
        </w:tc>
        <w:tc>
          <w:tcPr>
            <w:tcW w:w="399" w:type="pct"/>
          </w:tcPr>
          <w:p w14:paraId="32579E89"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w:t>
            </w:r>
          </w:p>
        </w:tc>
        <w:tc>
          <w:tcPr>
            <w:tcW w:w="3541" w:type="pct"/>
          </w:tcPr>
          <w:p w14:paraId="6669CDFA" w14:textId="77777777" w:rsidR="00DB17A7" w:rsidRPr="00DB17A7" w:rsidRDefault="00DB17A7" w:rsidP="00DB17A7">
            <w:pPr>
              <w:spacing w:after="60"/>
              <w:rPr>
                <w:rFonts w:eastAsia="Times New Roman"/>
                <w:iCs/>
                <w:sz w:val="20"/>
                <w:szCs w:val="20"/>
              </w:rPr>
            </w:pPr>
            <w:r w:rsidRPr="00DB17A7">
              <w:rPr>
                <w:rFonts w:eastAsia="Times New Roman"/>
                <w:i/>
                <w:iCs/>
                <w:sz w:val="20"/>
                <w:szCs w:val="20"/>
              </w:rPr>
              <w:t>Day-Ahead Market Energy Purchases Amount by QSE</w:t>
            </w:r>
            <w:r w:rsidRPr="00DB17A7">
              <w:rPr>
                <w:rFonts w:eastAsia="Times New Roman"/>
                <w:iCs/>
                <w:sz w:val="20"/>
                <w:szCs w:val="20"/>
              </w:rPr>
              <w:t xml:space="preserve">—The sum of the DAM Energy purchases compared to Real-Time results, for the QSE </w:t>
            </w:r>
            <w:r w:rsidRPr="00DB17A7">
              <w:rPr>
                <w:rFonts w:eastAsia="Times New Roman"/>
                <w:i/>
                <w:iCs/>
                <w:sz w:val="20"/>
                <w:szCs w:val="20"/>
              </w:rPr>
              <w:t>q</w:t>
            </w:r>
            <w:r w:rsidRPr="00DB17A7">
              <w:rPr>
                <w:rFonts w:eastAsia="Times New Roman"/>
                <w:iCs/>
                <w:sz w:val="20"/>
                <w:szCs w:val="20"/>
              </w:rPr>
              <w:t xml:space="preserve">, for the 15-minute Settlement Interval.  </w:t>
            </w:r>
          </w:p>
        </w:tc>
      </w:tr>
      <w:tr w:rsidR="00DB17A7" w:rsidRPr="00DB17A7" w14:paraId="6E8C7D7F" w14:textId="77777777" w:rsidTr="00D34EC1">
        <w:tc>
          <w:tcPr>
            <w:tcW w:w="1060" w:type="pct"/>
          </w:tcPr>
          <w:p w14:paraId="6E059B10" w14:textId="77777777" w:rsidR="00DB17A7" w:rsidRPr="00DB17A7" w:rsidRDefault="00DB17A7" w:rsidP="00DB17A7">
            <w:pPr>
              <w:spacing w:after="60"/>
              <w:rPr>
                <w:rFonts w:eastAsia="Times New Roman"/>
                <w:iCs/>
                <w:sz w:val="20"/>
                <w:szCs w:val="20"/>
              </w:rPr>
            </w:pPr>
            <w:r w:rsidRPr="00DB17A7">
              <w:rPr>
                <w:rFonts w:eastAsia="Times New Roman"/>
                <w:iCs/>
                <w:sz w:val="20"/>
                <w:szCs w:val="20"/>
              </w:rPr>
              <w:t>DAMASQSEAMT</w:t>
            </w:r>
            <w:r w:rsidRPr="00DB17A7">
              <w:rPr>
                <w:rFonts w:eastAsia="Times New Roman"/>
                <w:i/>
                <w:iCs/>
                <w:sz w:val="20"/>
                <w:szCs w:val="20"/>
                <w:vertAlign w:val="subscript"/>
              </w:rPr>
              <w:t xml:space="preserve"> q</w:t>
            </w:r>
          </w:p>
        </w:tc>
        <w:tc>
          <w:tcPr>
            <w:tcW w:w="399" w:type="pct"/>
          </w:tcPr>
          <w:p w14:paraId="681AA2E1"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w:t>
            </w:r>
          </w:p>
        </w:tc>
        <w:tc>
          <w:tcPr>
            <w:tcW w:w="3541" w:type="pct"/>
          </w:tcPr>
          <w:p w14:paraId="60E78B7F" w14:textId="77777777" w:rsidR="00DB17A7" w:rsidRPr="00DB17A7" w:rsidRDefault="00DB17A7" w:rsidP="00DB17A7">
            <w:pPr>
              <w:spacing w:after="60"/>
              <w:rPr>
                <w:rFonts w:eastAsia="Times New Roman"/>
                <w:iCs/>
                <w:sz w:val="20"/>
                <w:szCs w:val="20"/>
              </w:rPr>
            </w:pPr>
            <w:r w:rsidRPr="00DB17A7">
              <w:rPr>
                <w:rFonts w:eastAsia="Times New Roman"/>
                <w:i/>
                <w:iCs/>
                <w:sz w:val="20"/>
                <w:szCs w:val="20"/>
              </w:rPr>
              <w:t>Day-Ahead Market Ancillary Service Amount by QSE</w:t>
            </w:r>
            <w:r w:rsidRPr="00DB17A7">
              <w:rPr>
                <w:rFonts w:eastAsia="Times New Roman"/>
                <w:iCs/>
                <w:sz w:val="20"/>
                <w:szCs w:val="20"/>
              </w:rPr>
              <w:t xml:space="preserve">—The sum of the DAM Ancillary Service awarded amounts compared to Real-Time results, for the QSE </w:t>
            </w:r>
            <w:r w:rsidRPr="00DB17A7">
              <w:rPr>
                <w:rFonts w:eastAsia="Times New Roman"/>
                <w:i/>
                <w:iCs/>
                <w:sz w:val="20"/>
                <w:szCs w:val="20"/>
              </w:rPr>
              <w:t>q</w:t>
            </w:r>
            <w:r w:rsidRPr="00DB17A7">
              <w:rPr>
                <w:rFonts w:eastAsia="Times New Roman"/>
                <w:iCs/>
                <w:sz w:val="20"/>
                <w:szCs w:val="20"/>
              </w:rPr>
              <w:t xml:space="preserve">, for the 15-minute Settlement Interval. </w:t>
            </w:r>
          </w:p>
          <w:p w14:paraId="2DDF6759" w14:textId="77777777" w:rsidR="00DB17A7" w:rsidRPr="00DB17A7" w:rsidRDefault="00DB17A7" w:rsidP="00DB17A7">
            <w:pPr>
              <w:spacing w:after="60"/>
              <w:rPr>
                <w:rFonts w:eastAsia="Times New Roman"/>
                <w:iCs/>
                <w:sz w:val="20"/>
                <w:szCs w:val="20"/>
              </w:rPr>
            </w:pPr>
          </w:p>
        </w:tc>
      </w:tr>
      <w:tr w:rsidR="00DB17A7" w:rsidRPr="00DB17A7" w14:paraId="2ACD5F6E" w14:textId="77777777" w:rsidTr="00D34EC1">
        <w:tc>
          <w:tcPr>
            <w:tcW w:w="1060" w:type="pct"/>
          </w:tcPr>
          <w:p w14:paraId="1EB76BDF" w14:textId="77777777" w:rsidR="00DB17A7" w:rsidRPr="00DB17A7" w:rsidRDefault="00DB17A7" w:rsidP="00DB17A7">
            <w:pPr>
              <w:spacing w:after="60"/>
              <w:rPr>
                <w:rFonts w:eastAsia="Times New Roman"/>
                <w:iCs/>
                <w:sz w:val="20"/>
                <w:szCs w:val="20"/>
              </w:rPr>
            </w:pPr>
            <w:r w:rsidRPr="00DB17A7">
              <w:rPr>
                <w:rFonts w:eastAsia="Times New Roman"/>
                <w:iCs/>
                <w:sz w:val="20"/>
                <w:szCs w:val="20"/>
              </w:rPr>
              <w:t>DAMRTPTPQSEAMT</w:t>
            </w:r>
            <w:r w:rsidRPr="00DB17A7">
              <w:rPr>
                <w:rFonts w:eastAsia="Times New Roman"/>
                <w:i/>
                <w:iCs/>
                <w:sz w:val="20"/>
                <w:szCs w:val="20"/>
                <w:vertAlign w:val="subscript"/>
              </w:rPr>
              <w:t xml:space="preserve"> q</w:t>
            </w:r>
          </w:p>
        </w:tc>
        <w:tc>
          <w:tcPr>
            <w:tcW w:w="399" w:type="pct"/>
          </w:tcPr>
          <w:p w14:paraId="7DB211DD"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w:t>
            </w:r>
          </w:p>
        </w:tc>
        <w:tc>
          <w:tcPr>
            <w:tcW w:w="3541" w:type="pct"/>
          </w:tcPr>
          <w:p w14:paraId="336452E8" w14:textId="77777777" w:rsidR="00DB17A7" w:rsidRPr="00DB17A7" w:rsidRDefault="00DB17A7" w:rsidP="00DB17A7">
            <w:pPr>
              <w:spacing w:after="60"/>
              <w:rPr>
                <w:rFonts w:eastAsia="Times New Roman"/>
                <w:iCs/>
                <w:sz w:val="20"/>
                <w:szCs w:val="20"/>
              </w:rPr>
            </w:pPr>
            <w:r w:rsidRPr="00DB17A7">
              <w:rPr>
                <w:rFonts w:eastAsia="Times New Roman"/>
                <w:i/>
                <w:iCs/>
                <w:sz w:val="20"/>
                <w:szCs w:val="20"/>
              </w:rPr>
              <w:t>Day-Ahead Market Real-Time Point-to-Point Obligation Amount by QSE</w:t>
            </w:r>
            <w:r w:rsidRPr="00DB17A7">
              <w:rPr>
                <w:rFonts w:eastAsia="Times New Roman"/>
                <w:iCs/>
                <w:sz w:val="20"/>
                <w:szCs w:val="20"/>
              </w:rPr>
              <w:t xml:space="preserve">—The sum of the PTP Obligation bids cleared in the DAM compared to Real-Time results, for the QSE </w:t>
            </w:r>
            <w:r w:rsidRPr="00DB17A7">
              <w:rPr>
                <w:rFonts w:eastAsia="Times New Roman"/>
                <w:i/>
                <w:iCs/>
                <w:sz w:val="20"/>
                <w:szCs w:val="20"/>
              </w:rPr>
              <w:t>q</w:t>
            </w:r>
            <w:r w:rsidRPr="00DB17A7">
              <w:rPr>
                <w:rFonts w:eastAsia="Times New Roman"/>
                <w:iCs/>
                <w:sz w:val="20"/>
                <w:szCs w:val="20"/>
              </w:rPr>
              <w:t xml:space="preserve">, for the hour.  </w:t>
            </w:r>
          </w:p>
        </w:tc>
      </w:tr>
      <w:tr w:rsidR="00DB17A7" w:rsidRPr="00DB17A7" w14:paraId="31693234" w14:textId="77777777" w:rsidTr="00D34EC1">
        <w:tc>
          <w:tcPr>
            <w:tcW w:w="1060" w:type="pct"/>
          </w:tcPr>
          <w:p w14:paraId="23D2CDF0" w14:textId="77777777" w:rsidR="00DB17A7" w:rsidRPr="00DB17A7" w:rsidRDefault="00DB17A7" w:rsidP="00DB17A7">
            <w:pPr>
              <w:spacing w:after="60"/>
              <w:rPr>
                <w:rFonts w:eastAsia="Times New Roman"/>
                <w:iCs/>
                <w:sz w:val="20"/>
                <w:szCs w:val="20"/>
              </w:rPr>
            </w:pPr>
            <w:r w:rsidRPr="00DB17A7">
              <w:rPr>
                <w:rFonts w:eastAsia="Times New Roman"/>
                <w:iCs/>
                <w:sz w:val="20"/>
                <w:szCs w:val="20"/>
              </w:rPr>
              <w:t>DASPP</w:t>
            </w:r>
            <w:r w:rsidRPr="00DB17A7">
              <w:rPr>
                <w:rFonts w:eastAsia="Times New Roman"/>
                <w:iCs/>
                <w:sz w:val="20"/>
                <w:szCs w:val="20"/>
                <w:vertAlign w:val="subscript"/>
              </w:rPr>
              <w:t xml:space="preserve"> </w:t>
            </w:r>
            <w:r w:rsidRPr="00DB17A7">
              <w:rPr>
                <w:rFonts w:eastAsia="Times New Roman"/>
                <w:i/>
                <w:iCs/>
                <w:sz w:val="20"/>
                <w:szCs w:val="20"/>
                <w:vertAlign w:val="subscript"/>
              </w:rPr>
              <w:t>p</w:t>
            </w:r>
          </w:p>
        </w:tc>
        <w:tc>
          <w:tcPr>
            <w:tcW w:w="399" w:type="pct"/>
          </w:tcPr>
          <w:p w14:paraId="693334E5"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$/MWh</w:t>
            </w:r>
          </w:p>
        </w:tc>
        <w:tc>
          <w:tcPr>
            <w:tcW w:w="3541" w:type="pct"/>
          </w:tcPr>
          <w:p w14:paraId="6C8124AF" w14:textId="77777777" w:rsidR="00DB17A7" w:rsidRPr="00DB17A7" w:rsidRDefault="00DB17A7" w:rsidP="00DB17A7">
            <w:pPr>
              <w:spacing w:after="60"/>
              <w:rPr>
                <w:rFonts w:eastAsia="Times New Roman"/>
                <w:iCs/>
                <w:sz w:val="20"/>
                <w:szCs w:val="20"/>
              </w:rPr>
            </w:pPr>
            <w:r w:rsidRPr="00DB17A7">
              <w:rPr>
                <w:rFonts w:eastAsia="Times New Roman"/>
                <w:i/>
                <w:iCs/>
                <w:sz w:val="20"/>
                <w:szCs w:val="20"/>
              </w:rPr>
              <w:t>Day-Ahead Settlement Point Price per Settlement Point</w:t>
            </w:r>
            <w:r w:rsidRPr="00DB17A7">
              <w:rPr>
                <w:rFonts w:eastAsia="Times New Roman"/>
                <w:iCs/>
                <w:sz w:val="20"/>
                <w:szCs w:val="20"/>
              </w:rPr>
              <w:t xml:space="preserve">—The DAM Settlement Point Price at Settlement Point </w:t>
            </w:r>
            <w:r w:rsidRPr="00DB17A7">
              <w:rPr>
                <w:rFonts w:eastAsia="Times New Roman"/>
                <w:i/>
                <w:iCs/>
                <w:sz w:val="20"/>
                <w:szCs w:val="20"/>
              </w:rPr>
              <w:t>p</w:t>
            </w:r>
            <w:r w:rsidRPr="00DB17A7">
              <w:rPr>
                <w:rFonts w:eastAsia="Times New Roman"/>
                <w:iCs/>
                <w:sz w:val="20"/>
                <w:szCs w:val="20"/>
              </w:rPr>
              <w:t>, for the hour.</w:t>
            </w:r>
          </w:p>
        </w:tc>
      </w:tr>
      <w:tr w:rsidR="00DB17A7" w:rsidRPr="00DB17A7" w14:paraId="160E9794" w14:textId="77777777" w:rsidTr="00D34EC1">
        <w:tc>
          <w:tcPr>
            <w:tcW w:w="1060" w:type="pct"/>
          </w:tcPr>
          <w:p w14:paraId="2BB7CCA2" w14:textId="77777777" w:rsidR="00DB17A7" w:rsidRPr="00DB17A7" w:rsidRDefault="00DB17A7" w:rsidP="00DB17A7">
            <w:pPr>
              <w:spacing w:after="60"/>
              <w:rPr>
                <w:rFonts w:eastAsia="Times New Roman"/>
                <w:iCs/>
                <w:sz w:val="20"/>
                <w:szCs w:val="20"/>
              </w:rPr>
            </w:pPr>
            <w:r w:rsidRPr="00DB17A7">
              <w:rPr>
                <w:rFonts w:eastAsia="Times New Roman"/>
                <w:iCs/>
                <w:sz w:val="20"/>
                <w:szCs w:val="20"/>
              </w:rPr>
              <w:t xml:space="preserve">RTOBL </w:t>
            </w:r>
            <w:r w:rsidRPr="00DB17A7">
              <w:rPr>
                <w:rFonts w:eastAsia="Times New Roman"/>
                <w:i/>
                <w:iCs/>
                <w:sz w:val="20"/>
                <w:szCs w:val="20"/>
                <w:vertAlign w:val="subscript"/>
              </w:rPr>
              <w:t>q, (j, k)</w:t>
            </w:r>
          </w:p>
        </w:tc>
        <w:tc>
          <w:tcPr>
            <w:tcW w:w="399" w:type="pct"/>
          </w:tcPr>
          <w:p w14:paraId="4532313A"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MW</w:t>
            </w:r>
          </w:p>
        </w:tc>
        <w:tc>
          <w:tcPr>
            <w:tcW w:w="3541" w:type="pct"/>
          </w:tcPr>
          <w:p w14:paraId="319757C3" w14:textId="77777777" w:rsidR="00DB17A7" w:rsidRPr="00DB17A7" w:rsidRDefault="00DB17A7" w:rsidP="00DB17A7">
            <w:pPr>
              <w:spacing w:after="60"/>
              <w:rPr>
                <w:rFonts w:eastAsia="Times New Roman"/>
                <w:iCs/>
                <w:sz w:val="20"/>
                <w:szCs w:val="20"/>
              </w:rPr>
            </w:pPr>
            <w:r w:rsidRPr="00DB17A7">
              <w:rPr>
                <w:rFonts w:eastAsia="Times New Roman"/>
                <w:i/>
                <w:iCs/>
                <w:sz w:val="20"/>
                <w:szCs w:val="20"/>
              </w:rPr>
              <w:t>Real-Time Obligation per QSE per pair of source and sink—</w:t>
            </w:r>
            <w:r w:rsidRPr="00DB17A7">
              <w:rPr>
                <w:rFonts w:eastAsia="Times New Roman"/>
                <w:iCs/>
                <w:sz w:val="20"/>
                <w:szCs w:val="20"/>
              </w:rPr>
              <w:t xml:space="preserve">The total MW of QSE </w:t>
            </w:r>
            <w:r w:rsidRPr="00DB17A7">
              <w:rPr>
                <w:rFonts w:eastAsia="Times New Roman"/>
                <w:i/>
                <w:iCs/>
                <w:sz w:val="20"/>
                <w:szCs w:val="20"/>
              </w:rPr>
              <w:t>q</w:t>
            </w:r>
            <w:r w:rsidRPr="00DB17A7">
              <w:rPr>
                <w:rFonts w:eastAsia="Times New Roman"/>
                <w:iCs/>
                <w:sz w:val="20"/>
                <w:szCs w:val="20"/>
              </w:rPr>
              <w:t xml:space="preserve">’s PTP Obligation bids that would have cleared in the DAM and settled in Real-Time for the source </w:t>
            </w:r>
            <w:r w:rsidRPr="00DB17A7">
              <w:rPr>
                <w:rFonts w:eastAsia="Times New Roman"/>
                <w:i/>
                <w:iCs/>
                <w:sz w:val="20"/>
                <w:szCs w:val="20"/>
              </w:rPr>
              <w:t>j,</w:t>
            </w:r>
            <w:r w:rsidRPr="00DB17A7">
              <w:rPr>
                <w:rFonts w:eastAsia="Times New Roman"/>
                <w:iCs/>
                <w:sz w:val="20"/>
                <w:szCs w:val="20"/>
              </w:rPr>
              <w:t xml:space="preserve"> and the sink </w:t>
            </w:r>
            <w:r w:rsidRPr="00DB17A7">
              <w:rPr>
                <w:rFonts w:eastAsia="Times New Roman"/>
                <w:i/>
                <w:iCs/>
                <w:sz w:val="20"/>
                <w:szCs w:val="20"/>
              </w:rPr>
              <w:t>k</w:t>
            </w:r>
            <w:r w:rsidRPr="00DB17A7">
              <w:rPr>
                <w:rFonts w:eastAsia="Times New Roman"/>
                <w:iCs/>
                <w:sz w:val="20"/>
                <w:szCs w:val="20"/>
              </w:rPr>
              <w:t>, for the hour.</w:t>
            </w:r>
          </w:p>
        </w:tc>
      </w:tr>
      <w:tr w:rsidR="00DB17A7" w:rsidRPr="00DB17A7" w14:paraId="4398EDE6" w14:textId="77777777" w:rsidTr="00D34EC1">
        <w:tc>
          <w:tcPr>
            <w:tcW w:w="1060" w:type="pct"/>
          </w:tcPr>
          <w:p w14:paraId="48D9C409" w14:textId="77777777" w:rsidR="00DB17A7" w:rsidRPr="00DB17A7" w:rsidRDefault="00DB17A7" w:rsidP="00DB17A7">
            <w:pPr>
              <w:spacing w:after="60"/>
              <w:rPr>
                <w:rFonts w:eastAsia="Times New Roman"/>
                <w:iCs/>
                <w:sz w:val="20"/>
                <w:szCs w:val="20"/>
              </w:rPr>
            </w:pPr>
            <w:r w:rsidRPr="00DB17A7">
              <w:rPr>
                <w:rFonts w:eastAsia="Times New Roman"/>
                <w:iCs/>
                <w:sz w:val="20"/>
                <w:szCs w:val="20"/>
              </w:rPr>
              <w:t>RTSPP</w:t>
            </w:r>
            <w:r w:rsidRPr="00DB17A7">
              <w:rPr>
                <w:rFonts w:eastAsia="Times New Roman"/>
                <w:iCs/>
                <w:sz w:val="20"/>
                <w:szCs w:val="20"/>
                <w:vertAlign w:val="subscript"/>
              </w:rPr>
              <w:t xml:space="preserve"> </w:t>
            </w:r>
            <w:r w:rsidRPr="00DB17A7">
              <w:rPr>
                <w:rFonts w:eastAsia="Times New Roman"/>
                <w:i/>
                <w:iCs/>
                <w:sz w:val="20"/>
                <w:szCs w:val="20"/>
                <w:vertAlign w:val="subscript"/>
              </w:rPr>
              <w:t>p</w:t>
            </w:r>
          </w:p>
        </w:tc>
        <w:tc>
          <w:tcPr>
            <w:tcW w:w="399" w:type="pct"/>
          </w:tcPr>
          <w:p w14:paraId="65425ABE"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$/MWh</w:t>
            </w:r>
          </w:p>
        </w:tc>
        <w:tc>
          <w:tcPr>
            <w:tcW w:w="3541" w:type="pct"/>
          </w:tcPr>
          <w:p w14:paraId="3DA0242F" w14:textId="77777777" w:rsidR="00DB17A7" w:rsidRPr="00DB17A7" w:rsidRDefault="00DB17A7" w:rsidP="00DB17A7">
            <w:pPr>
              <w:spacing w:after="60"/>
              <w:rPr>
                <w:rFonts w:eastAsia="Times New Roman"/>
                <w:iCs/>
                <w:sz w:val="20"/>
                <w:szCs w:val="20"/>
              </w:rPr>
            </w:pPr>
            <w:r w:rsidRPr="00DB17A7">
              <w:rPr>
                <w:rFonts w:eastAsia="Times New Roman"/>
                <w:i/>
                <w:iCs/>
                <w:sz w:val="20"/>
                <w:szCs w:val="20"/>
              </w:rPr>
              <w:t>Real-Time Settlement Point Price—</w:t>
            </w:r>
            <w:r w:rsidRPr="00DB17A7">
              <w:rPr>
                <w:rFonts w:eastAsia="Times New Roman"/>
                <w:iCs/>
                <w:sz w:val="20"/>
                <w:szCs w:val="20"/>
              </w:rPr>
              <w:t>The Real-Time Settlement Point Price at the Settlement Point for the 15-minute Settlement Interval within the hour.</w:t>
            </w:r>
          </w:p>
        </w:tc>
      </w:tr>
      <w:tr w:rsidR="00DB17A7" w:rsidRPr="00DB17A7" w14:paraId="1042007F" w14:textId="77777777" w:rsidTr="00D34EC1">
        <w:tc>
          <w:tcPr>
            <w:tcW w:w="1060" w:type="pct"/>
          </w:tcPr>
          <w:p w14:paraId="5CEB6DB0" w14:textId="77777777" w:rsidR="00DB17A7" w:rsidRPr="00DB17A7" w:rsidRDefault="00DB17A7" w:rsidP="00DB17A7">
            <w:pPr>
              <w:spacing w:after="60"/>
              <w:rPr>
                <w:rFonts w:eastAsia="Times New Roman"/>
                <w:iCs/>
                <w:sz w:val="20"/>
                <w:szCs w:val="20"/>
              </w:rPr>
            </w:pPr>
            <w:r w:rsidRPr="00DB17A7">
              <w:rPr>
                <w:rFonts w:eastAsia="Times New Roman"/>
                <w:iCs/>
                <w:sz w:val="20"/>
                <w:szCs w:val="20"/>
              </w:rPr>
              <w:t>DAES</w:t>
            </w:r>
            <w:r w:rsidRPr="00DB17A7">
              <w:rPr>
                <w:rFonts w:eastAsia="Times New Roman"/>
                <w:iCs/>
                <w:sz w:val="20"/>
                <w:szCs w:val="20"/>
                <w:vertAlign w:val="subscript"/>
              </w:rPr>
              <w:t xml:space="preserve"> </w:t>
            </w:r>
            <w:r w:rsidRPr="00DB17A7">
              <w:rPr>
                <w:rFonts w:eastAsia="Times New Roman"/>
                <w:i/>
                <w:iCs/>
                <w:sz w:val="20"/>
                <w:szCs w:val="20"/>
                <w:vertAlign w:val="subscript"/>
              </w:rPr>
              <w:t>q, p</w:t>
            </w:r>
          </w:p>
        </w:tc>
        <w:tc>
          <w:tcPr>
            <w:tcW w:w="399" w:type="pct"/>
          </w:tcPr>
          <w:p w14:paraId="4EDBF0AC"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MW</w:t>
            </w:r>
          </w:p>
        </w:tc>
        <w:tc>
          <w:tcPr>
            <w:tcW w:w="3541" w:type="pct"/>
          </w:tcPr>
          <w:p w14:paraId="66ACDA5D" w14:textId="77777777" w:rsidR="00DB17A7" w:rsidRPr="00DB17A7" w:rsidRDefault="00DB17A7" w:rsidP="00DB17A7">
            <w:pPr>
              <w:spacing w:after="60"/>
              <w:rPr>
                <w:rFonts w:eastAsia="Times New Roman"/>
                <w:iCs/>
                <w:sz w:val="20"/>
                <w:szCs w:val="20"/>
              </w:rPr>
            </w:pPr>
            <w:r w:rsidRPr="00DB17A7">
              <w:rPr>
                <w:rFonts w:eastAsia="Times New Roman"/>
                <w:i/>
                <w:iCs/>
                <w:sz w:val="20"/>
                <w:szCs w:val="20"/>
              </w:rPr>
              <w:t>Day-Ahead Energy Sale per QSE per Settlement Point</w:t>
            </w:r>
            <w:r w:rsidRPr="00DB17A7">
              <w:rPr>
                <w:rFonts w:eastAsia="Times New Roman"/>
                <w:iCs/>
                <w:sz w:val="20"/>
                <w:szCs w:val="20"/>
              </w:rPr>
              <w:sym w:font="Symbol" w:char="F0BE"/>
            </w:r>
            <w:r w:rsidRPr="00DB17A7">
              <w:rPr>
                <w:rFonts w:eastAsia="Times New Roman"/>
                <w:iCs/>
                <w:sz w:val="20"/>
                <w:szCs w:val="20"/>
              </w:rPr>
              <w:t xml:space="preserve">The total amount of energy represented by QSE </w:t>
            </w:r>
            <w:r w:rsidRPr="00DB17A7">
              <w:rPr>
                <w:rFonts w:eastAsia="Times New Roman"/>
                <w:i/>
                <w:iCs/>
                <w:sz w:val="20"/>
                <w:szCs w:val="20"/>
              </w:rPr>
              <w:t>q</w:t>
            </w:r>
            <w:r w:rsidRPr="00DB17A7">
              <w:rPr>
                <w:rFonts w:eastAsia="Times New Roman"/>
                <w:iCs/>
                <w:sz w:val="20"/>
                <w:szCs w:val="20"/>
              </w:rPr>
              <w:t xml:space="preserve">’s Three-Part Supply Offers that would have cleared in the DAM and DAM Energy-Only Offer Curves that would have cleared in the DAM at Settlement Point </w:t>
            </w:r>
            <w:r w:rsidRPr="00DB17A7">
              <w:rPr>
                <w:rFonts w:eastAsia="Times New Roman"/>
                <w:i/>
                <w:iCs/>
                <w:sz w:val="20"/>
                <w:szCs w:val="20"/>
              </w:rPr>
              <w:t>p</w:t>
            </w:r>
            <w:r w:rsidRPr="00DB17A7">
              <w:rPr>
                <w:rFonts w:eastAsia="Times New Roman"/>
                <w:iCs/>
                <w:sz w:val="20"/>
                <w:szCs w:val="20"/>
              </w:rPr>
              <w:t>, for the hour.</w:t>
            </w:r>
          </w:p>
        </w:tc>
      </w:tr>
      <w:tr w:rsidR="00DB17A7" w:rsidRPr="00DB17A7" w14:paraId="5E0F5CE8" w14:textId="77777777" w:rsidTr="00D34EC1">
        <w:tc>
          <w:tcPr>
            <w:tcW w:w="1060" w:type="pct"/>
          </w:tcPr>
          <w:p w14:paraId="4F19D264" w14:textId="77777777" w:rsidR="00DB17A7" w:rsidRPr="00DB17A7" w:rsidRDefault="00DB17A7" w:rsidP="00DB17A7">
            <w:pPr>
              <w:spacing w:after="60"/>
              <w:rPr>
                <w:rFonts w:eastAsia="Times New Roman"/>
                <w:iCs/>
                <w:sz w:val="20"/>
                <w:szCs w:val="20"/>
              </w:rPr>
            </w:pPr>
            <w:r w:rsidRPr="00DB17A7">
              <w:rPr>
                <w:rFonts w:eastAsia="Times New Roman"/>
                <w:iCs/>
                <w:sz w:val="20"/>
                <w:szCs w:val="20"/>
              </w:rPr>
              <w:t>DAEP</w:t>
            </w:r>
            <w:r w:rsidRPr="00DB17A7">
              <w:rPr>
                <w:rFonts w:eastAsia="Times New Roman"/>
                <w:iCs/>
                <w:sz w:val="20"/>
                <w:szCs w:val="20"/>
                <w:vertAlign w:val="subscript"/>
              </w:rPr>
              <w:t xml:space="preserve"> </w:t>
            </w:r>
            <w:r w:rsidRPr="00DB17A7">
              <w:rPr>
                <w:rFonts w:eastAsia="Times New Roman"/>
                <w:i/>
                <w:iCs/>
                <w:sz w:val="20"/>
                <w:szCs w:val="20"/>
                <w:vertAlign w:val="subscript"/>
              </w:rPr>
              <w:t>q, p</w:t>
            </w:r>
          </w:p>
        </w:tc>
        <w:tc>
          <w:tcPr>
            <w:tcW w:w="399" w:type="pct"/>
          </w:tcPr>
          <w:p w14:paraId="2CA92065"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MW</w:t>
            </w:r>
          </w:p>
        </w:tc>
        <w:tc>
          <w:tcPr>
            <w:tcW w:w="3541" w:type="pct"/>
          </w:tcPr>
          <w:p w14:paraId="6F4C82E7" w14:textId="77777777" w:rsidR="00DB17A7" w:rsidRPr="00DB17A7" w:rsidRDefault="00DB17A7" w:rsidP="00DB17A7">
            <w:pPr>
              <w:spacing w:after="60"/>
              <w:rPr>
                <w:rFonts w:eastAsia="Times New Roman"/>
                <w:iCs/>
                <w:sz w:val="20"/>
                <w:szCs w:val="20"/>
              </w:rPr>
            </w:pPr>
            <w:r w:rsidRPr="00DB17A7">
              <w:rPr>
                <w:rFonts w:eastAsia="Times New Roman"/>
                <w:i/>
                <w:iCs/>
                <w:sz w:val="20"/>
                <w:szCs w:val="20"/>
              </w:rPr>
              <w:t>Day-Ahead Energy Purchase per QSE per Settlement Point</w:t>
            </w:r>
            <w:r w:rsidRPr="00DB17A7">
              <w:rPr>
                <w:rFonts w:eastAsia="Times New Roman"/>
                <w:iCs/>
                <w:sz w:val="20"/>
                <w:szCs w:val="20"/>
              </w:rPr>
              <w:sym w:font="Symbol" w:char="F0BE"/>
            </w:r>
            <w:r w:rsidRPr="00DB17A7">
              <w:rPr>
                <w:rFonts w:eastAsia="Times New Roman"/>
                <w:iCs/>
                <w:sz w:val="20"/>
                <w:szCs w:val="20"/>
              </w:rPr>
              <w:t xml:space="preserve">The total amount of energy represented by QSE </w:t>
            </w:r>
            <w:r w:rsidRPr="00DB17A7">
              <w:rPr>
                <w:rFonts w:eastAsia="Times New Roman"/>
                <w:i/>
                <w:iCs/>
                <w:sz w:val="20"/>
                <w:szCs w:val="20"/>
              </w:rPr>
              <w:t>q</w:t>
            </w:r>
            <w:r w:rsidRPr="00DB17A7">
              <w:rPr>
                <w:rFonts w:eastAsia="Times New Roman"/>
                <w:iCs/>
                <w:sz w:val="20"/>
                <w:szCs w:val="20"/>
              </w:rPr>
              <w:t xml:space="preserve">’s DAM Energy Bids that would have cleared at Settlement Point </w:t>
            </w:r>
            <w:r w:rsidRPr="00DB17A7">
              <w:rPr>
                <w:rFonts w:eastAsia="Times New Roman"/>
                <w:i/>
                <w:iCs/>
                <w:sz w:val="20"/>
                <w:szCs w:val="20"/>
              </w:rPr>
              <w:t>p</w:t>
            </w:r>
            <w:r w:rsidRPr="00DB17A7">
              <w:rPr>
                <w:rFonts w:eastAsia="Times New Roman"/>
                <w:iCs/>
                <w:sz w:val="20"/>
                <w:szCs w:val="20"/>
              </w:rPr>
              <w:t>, for the hour.</w:t>
            </w:r>
          </w:p>
          <w:tbl>
            <w:tblPr>
              <w:tblW w:w="6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1E0" w:firstRow="1" w:lastRow="1" w:firstColumn="1" w:lastColumn="1" w:noHBand="0" w:noVBand="0"/>
            </w:tblPr>
            <w:tblGrid>
              <w:gridCol w:w="6991"/>
            </w:tblGrid>
            <w:tr w:rsidR="00DB17A7" w:rsidRPr="00DB17A7" w14:paraId="591B64E9" w14:textId="77777777" w:rsidTr="00D34EC1">
              <w:tc>
                <w:tcPr>
                  <w:tcW w:w="6991" w:type="dxa"/>
                  <w:shd w:val="pct12" w:color="auto" w:fill="auto"/>
                </w:tcPr>
                <w:p w14:paraId="6546CB4E" w14:textId="77777777" w:rsidR="00DB17A7" w:rsidRPr="00DB17A7" w:rsidRDefault="00DB17A7" w:rsidP="00DB17A7">
                  <w:pPr>
                    <w:spacing w:before="120" w:after="240"/>
                    <w:rPr>
                      <w:rFonts w:eastAsia="Times New Roman"/>
                      <w:b/>
                      <w:i/>
                      <w:iCs/>
                      <w:szCs w:val="20"/>
                    </w:rPr>
                  </w:pPr>
                  <w:r w:rsidRPr="00DB17A7">
                    <w:rPr>
                      <w:rFonts w:eastAsia="Times New Roman"/>
                      <w:b/>
                      <w:i/>
                      <w:iCs/>
                      <w:szCs w:val="20"/>
                    </w:rPr>
                    <w:t>[NPRR1188:  Replace the definition above with the following upon system implementation:]</w:t>
                  </w:r>
                </w:p>
                <w:p w14:paraId="67F2650C" w14:textId="77777777" w:rsidR="00DB17A7" w:rsidRPr="00DB17A7" w:rsidRDefault="00DB17A7" w:rsidP="00DB17A7">
                  <w:pPr>
                    <w:spacing w:after="60"/>
                    <w:rPr>
                      <w:rFonts w:eastAsia="Times New Roman"/>
                      <w:szCs w:val="20"/>
                    </w:rPr>
                  </w:pPr>
                  <w:r w:rsidRPr="00DB17A7">
                    <w:rPr>
                      <w:rFonts w:eastAsia="Times New Roman"/>
                      <w:i/>
                      <w:iCs/>
                      <w:sz w:val="20"/>
                      <w:szCs w:val="20"/>
                    </w:rPr>
                    <w:t>Day-Ahead Energy Purchase per QSE per Settlement Point</w:t>
                  </w:r>
                  <w:r w:rsidRPr="00DB17A7">
                    <w:rPr>
                      <w:rFonts w:eastAsia="Times New Roman"/>
                      <w:iCs/>
                      <w:sz w:val="20"/>
                      <w:szCs w:val="20"/>
                    </w:rPr>
                    <w:sym w:font="Symbol" w:char="F0BE"/>
                  </w:r>
                  <w:r w:rsidRPr="00DB17A7">
                    <w:rPr>
                      <w:rFonts w:eastAsia="Times New Roman"/>
                      <w:iCs/>
                      <w:sz w:val="20"/>
                      <w:szCs w:val="20"/>
                    </w:rPr>
                    <w:t xml:space="preserve">The total amount of energy represented by QSE </w:t>
                  </w:r>
                  <w:r w:rsidRPr="00DB17A7">
                    <w:rPr>
                      <w:rFonts w:eastAsia="Times New Roman"/>
                      <w:i/>
                      <w:iCs/>
                      <w:sz w:val="20"/>
                      <w:szCs w:val="20"/>
                    </w:rPr>
                    <w:t>q</w:t>
                  </w:r>
                  <w:r w:rsidRPr="00DB17A7">
                    <w:rPr>
                      <w:rFonts w:eastAsia="Times New Roman"/>
                      <w:iCs/>
                      <w:sz w:val="20"/>
                      <w:szCs w:val="20"/>
                    </w:rPr>
                    <w:t xml:space="preserve">’s DAM Energy Bids and Energy Bid Curves that would have cleared in the DAM at Settlement Point </w:t>
                  </w:r>
                  <w:r w:rsidRPr="00DB17A7">
                    <w:rPr>
                      <w:rFonts w:eastAsia="Times New Roman"/>
                      <w:i/>
                      <w:iCs/>
                      <w:sz w:val="20"/>
                      <w:szCs w:val="20"/>
                    </w:rPr>
                    <w:t>p</w:t>
                  </w:r>
                  <w:r w:rsidRPr="00DB17A7">
                    <w:rPr>
                      <w:rFonts w:eastAsia="Times New Roman"/>
                      <w:iCs/>
                      <w:sz w:val="20"/>
                      <w:szCs w:val="20"/>
                    </w:rPr>
                    <w:t>, for the hour.</w:t>
                  </w:r>
                </w:p>
              </w:tc>
            </w:tr>
          </w:tbl>
          <w:p w14:paraId="0AFB1989" w14:textId="77777777" w:rsidR="00DB17A7" w:rsidRPr="00DB17A7" w:rsidRDefault="00DB17A7" w:rsidP="00DB17A7">
            <w:pPr>
              <w:spacing w:after="60"/>
              <w:rPr>
                <w:rFonts w:eastAsia="Times New Roman"/>
                <w:iCs/>
                <w:sz w:val="20"/>
                <w:szCs w:val="20"/>
              </w:rPr>
            </w:pPr>
          </w:p>
        </w:tc>
      </w:tr>
      <w:tr w:rsidR="00DB17A7" w:rsidRPr="00DB17A7" w14:paraId="03AC587F" w14:textId="77777777" w:rsidTr="00D34EC1">
        <w:tc>
          <w:tcPr>
            <w:tcW w:w="1060" w:type="pct"/>
          </w:tcPr>
          <w:p w14:paraId="0E6C1CB5" w14:textId="77777777" w:rsidR="00DB17A7" w:rsidRPr="00DB17A7" w:rsidRDefault="00DB17A7" w:rsidP="00DB17A7">
            <w:pPr>
              <w:spacing w:after="60"/>
              <w:rPr>
                <w:rFonts w:eastAsia="Times New Roman"/>
                <w:iCs/>
                <w:sz w:val="20"/>
                <w:szCs w:val="20"/>
              </w:rPr>
            </w:pPr>
            <w:r w:rsidRPr="00DB17A7">
              <w:rPr>
                <w:rFonts w:eastAsia="Times New Roman"/>
                <w:iCs/>
                <w:sz w:val="20"/>
                <w:szCs w:val="20"/>
              </w:rPr>
              <w:t xml:space="preserve">PCRUR </w:t>
            </w:r>
            <w:r w:rsidRPr="00DB17A7">
              <w:rPr>
                <w:rFonts w:eastAsia="Times New Roman"/>
                <w:i/>
                <w:iCs/>
                <w:sz w:val="20"/>
                <w:szCs w:val="20"/>
                <w:vertAlign w:val="subscript"/>
              </w:rPr>
              <w:t>q, r, DAM</w:t>
            </w:r>
            <w:r w:rsidRPr="00DB17A7">
              <w:rPr>
                <w:rFonts w:eastAsia="Times New Roman"/>
                <w:i/>
                <w:iCs/>
                <w:sz w:val="20"/>
                <w:szCs w:val="20"/>
              </w:rPr>
              <w:t xml:space="preserve"> </w:t>
            </w:r>
          </w:p>
        </w:tc>
        <w:tc>
          <w:tcPr>
            <w:tcW w:w="399" w:type="pct"/>
          </w:tcPr>
          <w:p w14:paraId="6495F8DC"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MW</w:t>
            </w:r>
          </w:p>
        </w:tc>
        <w:tc>
          <w:tcPr>
            <w:tcW w:w="3541" w:type="pct"/>
          </w:tcPr>
          <w:p w14:paraId="6878F719" w14:textId="77777777" w:rsidR="00DB17A7" w:rsidRPr="00DB17A7" w:rsidRDefault="00DB17A7" w:rsidP="00DB17A7">
            <w:pPr>
              <w:spacing w:after="60"/>
              <w:rPr>
                <w:rFonts w:eastAsia="Times New Roman"/>
                <w:iCs/>
                <w:sz w:val="20"/>
                <w:szCs w:val="20"/>
              </w:rPr>
            </w:pPr>
            <w:r w:rsidRPr="00DB17A7">
              <w:rPr>
                <w:rFonts w:eastAsia="Times New Roman"/>
                <w:i/>
                <w:iCs/>
                <w:sz w:val="20"/>
                <w:szCs w:val="20"/>
              </w:rPr>
              <w:t>Procured Capacity for Regulation Up from Resource per QSE per Resource in DAM</w:t>
            </w:r>
            <w:r w:rsidRPr="00DB17A7">
              <w:rPr>
                <w:rFonts w:eastAsia="Times New Roman"/>
                <w:iCs/>
                <w:sz w:val="20"/>
                <w:szCs w:val="20"/>
              </w:rPr>
              <w:t xml:space="preserve">—The Regulation Up Service (Reg-Up) capacity quantity that would have been awarded to QSE </w:t>
            </w:r>
            <w:r w:rsidRPr="00DB17A7">
              <w:rPr>
                <w:rFonts w:eastAsia="Times New Roman"/>
                <w:i/>
                <w:iCs/>
                <w:sz w:val="20"/>
                <w:szCs w:val="20"/>
              </w:rPr>
              <w:t>q</w:t>
            </w:r>
            <w:r w:rsidRPr="00DB17A7">
              <w:rPr>
                <w:rFonts w:eastAsia="Times New Roman"/>
                <w:iCs/>
                <w:sz w:val="20"/>
                <w:szCs w:val="20"/>
              </w:rPr>
              <w:t xml:space="preserve"> in the DAM for Resource </w:t>
            </w:r>
            <w:r w:rsidRPr="00DB17A7">
              <w:rPr>
                <w:rFonts w:eastAsia="Times New Roman"/>
                <w:i/>
                <w:iCs/>
                <w:sz w:val="20"/>
                <w:szCs w:val="20"/>
              </w:rPr>
              <w:t>r</w:t>
            </w:r>
            <w:r w:rsidRPr="00DB17A7">
              <w:rPr>
                <w:rFonts w:eastAsia="Times New Roman"/>
                <w:iCs/>
                <w:sz w:val="20"/>
                <w:szCs w:val="20"/>
              </w:rPr>
              <w:t xml:space="preserve">, for the hour.  Where for a Combined Cycle Train, the Resource </w:t>
            </w:r>
            <w:r w:rsidRPr="00DB17A7">
              <w:rPr>
                <w:rFonts w:eastAsia="Times New Roman"/>
                <w:i/>
                <w:iCs/>
                <w:sz w:val="20"/>
                <w:szCs w:val="20"/>
              </w:rPr>
              <w:t xml:space="preserve">r </w:t>
            </w:r>
            <w:r w:rsidRPr="00DB17A7">
              <w:rPr>
                <w:rFonts w:eastAsia="Times New Roman"/>
                <w:iCs/>
                <w:sz w:val="20"/>
                <w:szCs w:val="20"/>
              </w:rPr>
              <w:t>is a Combined Cycle Generation Resource within the Combined Cycle Train.</w:t>
            </w:r>
          </w:p>
        </w:tc>
      </w:tr>
      <w:tr w:rsidR="00DB17A7" w:rsidRPr="00DB17A7" w14:paraId="1D9C17F5" w14:textId="77777777" w:rsidTr="00D34EC1">
        <w:tc>
          <w:tcPr>
            <w:tcW w:w="1060" w:type="pct"/>
          </w:tcPr>
          <w:p w14:paraId="05CBAE85" w14:textId="77777777" w:rsidR="00DB17A7" w:rsidRPr="00DB17A7" w:rsidRDefault="00DB17A7" w:rsidP="00DB17A7">
            <w:pPr>
              <w:spacing w:after="60"/>
              <w:rPr>
                <w:rFonts w:eastAsia="Times New Roman"/>
                <w:iCs/>
                <w:sz w:val="20"/>
                <w:szCs w:val="20"/>
              </w:rPr>
            </w:pPr>
            <w:r w:rsidRPr="00DB17A7">
              <w:rPr>
                <w:rFonts w:eastAsia="Times New Roman"/>
                <w:iCs/>
                <w:sz w:val="20"/>
                <w:szCs w:val="20"/>
              </w:rPr>
              <w:t>PCRDR</w:t>
            </w:r>
            <w:r w:rsidRPr="00DB17A7">
              <w:rPr>
                <w:rFonts w:eastAsia="Times New Roman"/>
                <w:i/>
                <w:iCs/>
                <w:sz w:val="20"/>
                <w:szCs w:val="20"/>
              </w:rPr>
              <w:t xml:space="preserve"> </w:t>
            </w:r>
            <w:r w:rsidRPr="00DB17A7">
              <w:rPr>
                <w:rFonts w:eastAsia="Times New Roman"/>
                <w:i/>
                <w:iCs/>
                <w:sz w:val="20"/>
                <w:szCs w:val="20"/>
                <w:vertAlign w:val="subscript"/>
              </w:rPr>
              <w:t>q, r, DAM</w:t>
            </w:r>
          </w:p>
        </w:tc>
        <w:tc>
          <w:tcPr>
            <w:tcW w:w="399" w:type="pct"/>
          </w:tcPr>
          <w:p w14:paraId="71F2E880"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MW</w:t>
            </w:r>
          </w:p>
        </w:tc>
        <w:tc>
          <w:tcPr>
            <w:tcW w:w="3541" w:type="pct"/>
          </w:tcPr>
          <w:p w14:paraId="0ECE5B95" w14:textId="77777777" w:rsidR="00DB17A7" w:rsidRPr="00DB17A7" w:rsidRDefault="00DB17A7" w:rsidP="00DB17A7">
            <w:pPr>
              <w:spacing w:after="60"/>
              <w:rPr>
                <w:rFonts w:eastAsia="Times New Roman"/>
                <w:iCs/>
                <w:sz w:val="20"/>
                <w:szCs w:val="20"/>
              </w:rPr>
            </w:pPr>
            <w:r w:rsidRPr="00DB17A7">
              <w:rPr>
                <w:rFonts w:eastAsia="Times New Roman"/>
                <w:i/>
                <w:iCs/>
                <w:sz w:val="20"/>
                <w:szCs w:val="20"/>
              </w:rPr>
              <w:t>Procured Capacity for Regulation Down from Resource per QSE per Resource in DAM</w:t>
            </w:r>
            <w:r w:rsidRPr="00DB17A7">
              <w:rPr>
                <w:rFonts w:eastAsia="Times New Roman"/>
                <w:iCs/>
                <w:sz w:val="20"/>
                <w:szCs w:val="20"/>
              </w:rPr>
              <w:t xml:space="preserve">—The Regulation Down Service (Reg-Down) capacity quantity that would have been awarded to QSE </w:t>
            </w:r>
            <w:r w:rsidRPr="00DB17A7">
              <w:rPr>
                <w:rFonts w:eastAsia="Times New Roman"/>
                <w:i/>
                <w:iCs/>
                <w:sz w:val="20"/>
                <w:szCs w:val="20"/>
              </w:rPr>
              <w:t>q</w:t>
            </w:r>
            <w:r w:rsidRPr="00DB17A7">
              <w:rPr>
                <w:rFonts w:eastAsia="Times New Roman"/>
                <w:iCs/>
                <w:sz w:val="20"/>
                <w:szCs w:val="20"/>
              </w:rPr>
              <w:t xml:space="preserve"> in the DAM for Resource </w:t>
            </w:r>
            <w:r w:rsidRPr="00DB17A7">
              <w:rPr>
                <w:rFonts w:eastAsia="Times New Roman"/>
                <w:i/>
                <w:iCs/>
                <w:sz w:val="20"/>
                <w:szCs w:val="20"/>
              </w:rPr>
              <w:t>r</w:t>
            </w:r>
            <w:r w:rsidRPr="00DB17A7">
              <w:rPr>
                <w:rFonts w:eastAsia="Times New Roman"/>
                <w:iCs/>
                <w:sz w:val="20"/>
                <w:szCs w:val="20"/>
              </w:rPr>
              <w:t xml:space="preserve">, for the hour.  Where for a Combined Cycle Train, the Resource </w:t>
            </w:r>
            <w:r w:rsidRPr="00DB17A7">
              <w:rPr>
                <w:rFonts w:eastAsia="Times New Roman"/>
                <w:i/>
                <w:iCs/>
                <w:sz w:val="20"/>
                <w:szCs w:val="20"/>
              </w:rPr>
              <w:t xml:space="preserve">r </w:t>
            </w:r>
            <w:r w:rsidRPr="00DB17A7">
              <w:rPr>
                <w:rFonts w:eastAsia="Times New Roman"/>
                <w:iCs/>
                <w:sz w:val="20"/>
                <w:szCs w:val="20"/>
              </w:rPr>
              <w:t>is a Combined Cycle Generation Resource within the Combined Cycle Train.</w:t>
            </w:r>
          </w:p>
        </w:tc>
      </w:tr>
      <w:tr w:rsidR="00DB17A7" w:rsidRPr="00DB17A7" w14:paraId="3A0A4509" w14:textId="77777777" w:rsidTr="00D34EC1">
        <w:tc>
          <w:tcPr>
            <w:tcW w:w="1060" w:type="pct"/>
          </w:tcPr>
          <w:p w14:paraId="084FC7A8" w14:textId="77777777" w:rsidR="00DB17A7" w:rsidRPr="00DB17A7" w:rsidRDefault="00DB17A7" w:rsidP="00DB17A7">
            <w:pPr>
              <w:spacing w:after="60"/>
              <w:rPr>
                <w:rFonts w:eastAsia="Times New Roman"/>
                <w:iCs/>
                <w:sz w:val="20"/>
                <w:szCs w:val="20"/>
              </w:rPr>
            </w:pPr>
            <w:r w:rsidRPr="00DB17A7">
              <w:rPr>
                <w:rFonts w:eastAsia="Times New Roman"/>
                <w:iCs/>
                <w:sz w:val="20"/>
                <w:szCs w:val="20"/>
              </w:rPr>
              <w:lastRenderedPageBreak/>
              <w:t xml:space="preserve">PCRRR </w:t>
            </w:r>
            <w:r w:rsidRPr="00DB17A7">
              <w:rPr>
                <w:rFonts w:eastAsia="Times New Roman"/>
                <w:i/>
                <w:iCs/>
                <w:sz w:val="20"/>
                <w:szCs w:val="20"/>
                <w:vertAlign w:val="subscript"/>
              </w:rPr>
              <w:t>q, r, DAM</w:t>
            </w:r>
            <w:r w:rsidRPr="00DB17A7">
              <w:rPr>
                <w:rFonts w:eastAsia="Times New Roman"/>
                <w:i/>
                <w:iCs/>
                <w:sz w:val="20"/>
                <w:szCs w:val="20"/>
              </w:rPr>
              <w:t xml:space="preserve"> </w:t>
            </w:r>
          </w:p>
        </w:tc>
        <w:tc>
          <w:tcPr>
            <w:tcW w:w="399" w:type="pct"/>
          </w:tcPr>
          <w:p w14:paraId="77AB2D9A"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MW</w:t>
            </w:r>
          </w:p>
        </w:tc>
        <w:tc>
          <w:tcPr>
            <w:tcW w:w="3541" w:type="pct"/>
          </w:tcPr>
          <w:p w14:paraId="7D016846" w14:textId="77777777" w:rsidR="00DB17A7" w:rsidRPr="00DB17A7" w:rsidRDefault="00DB17A7" w:rsidP="00DB17A7">
            <w:pPr>
              <w:spacing w:after="60"/>
              <w:rPr>
                <w:rFonts w:eastAsia="Times New Roman"/>
                <w:iCs/>
                <w:sz w:val="20"/>
                <w:szCs w:val="20"/>
              </w:rPr>
            </w:pPr>
            <w:r w:rsidRPr="00DB17A7">
              <w:rPr>
                <w:rFonts w:eastAsia="Times New Roman"/>
                <w:i/>
                <w:iCs/>
                <w:sz w:val="20"/>
                <w:szCs w:val="20"/>
              </w:rPr>
              <w:t>Procured Capacity for Responsive Reserve from Resource per QSE per Resource in DAM</w:t>
            </w:r>
            <w:r w:rsidRPr="00DB17A7">
              <w:rPr>
                <w:rFonts w:eastAsia="Times New Roman"/>
                <w:iCs/>
                <w:sz w:val="20"/>
                <w:szCs w:val="20"/>
              </w:rPr>
              <w:t xml:space="preserve">—The Responsive Reserve (RRS) capacity quantity that would have been awarded to QSE </w:t>
            </w:r>
            <w:r w:rsidRPr="00DB17A7">
              <w:rPr>
                <w:rFonts w:eastAsia="Times New Roman"/>
                <w:i/>
                <w:iCs/>
                <w:sz w:val="20"/>
                <w:szCs w:val="20"/>
              </w:rPr>
              <w:t>q</w:t>
            </w:r>
            <w:r w:rsidRPr="00DB17A7">
              <w:rPr>
                <w:rFonts w:eastAsia="Times New Roman"/>
                <w:iCs/>
                <w:sz w:val="20"/>
                <w:szCs w:val="20"/>
              </w:rPr>
              <w:t xml:space="preserve"> in the DAM for Resource </w:t>
            </w:r>
            <w:r w:rsidRPr="00DB17A7">
              <w:rPr>
                <w:rFonts w:eastAsia="Times New Roman"/>
                <w:i/>
                <w:iCs/>
                <w:sz w:val="20"/>
                <w:szCs w:val="20"/>
              </w:rPr>
              <w:t>r</w:t>
            </w:r>
            <w:r w:rsidRPr="00DB17A7">
              <w:rPr>
                <w:rFonts w:eastAsia="Times New Roman"/>
                <w:iCs/>
                <w:sz w:val="20"/>
                <w:szCs w:val="20"/>
              </w:rPr>
              <w:t xml:space="preserve">, for the hour.  Where for a Combined Cycle Train, the Resource </w:t>
            </w:r>
            <w:r w:rsidRPr="00DB17A7">
              <w:rPr>
                <w:rFonts w:eastAsia="Times New Roman"/>
                <w:i/>
                <w:iCs/>
                <w:sz w:val="20"/>
                <w:szCs w:val="20"/>
              </w:rPr>
              <w:t xml:space="preserve">r </w:t>
            </w:r>
            <w:r w:rsidRPr="00DB17A7">
              <w:rPr>
                <w:rFonts w:eastAsia="Times New Roman"/>
                <w:iCs/>
                <w:sz w:val="20"/>
                <w:szCs w:val="20"/>
              </w:rPr>
              <w:t>is a Combined Cycle Generation Resource within the Combined Cycle Train.</w:t>
            </w:r>
          </w:p>
        </w:tc>
      </w:tr>
      <w:tr w:rsidR="00DB17A7" w:rsidRPr="00DB17A7" w14:paraId="2840EB35" w14:textId="77777777" w:rsidTr="00D34EC1">
        <w:tc>
          <w:tcPr>
            <w:tcW w:w="1060" w:type="pct"/>
          </w:tcPr>
          <w:p w14:paraId="37072AA2" w14:textId="77777777" w:rsidR="00DB17A7" w:rsidRPr="00DB17A7" w:rsidRDefault="00DB17A7" w:rsidP="00DB17A7">
            <w:pPr>
              <w:spacing w:after="60"/>
              <w:rPr>
                <w:rFonts w:eastAsia="Times New Roman"/>
                <w:iCs/>
                <w:sz w:val="20"/>
                <w:szCs w:val="20"/>
              </w:rPr>
            </w:pPr>
            <w:r w:rsidRPr="00DB17A7">
              <w:rPr>
                <w:rFonts w:eastAsia="Times New Roman"/>
                <w:iCs/>
                <w:sz w:val="20"/>
                <w:szCs w:val="20"/>
              </w:rPr>
              <w:t xml:space="preserve">PCNSR </w:t>
            </w:r>
            <w:r w:rsidRPr="00DB17A7">
              <w:rPr>
                <w:rFonts w:eastAsia="Times New Roman"/>
                <w:i/>
                <w:iCs/>
                <w:sz w:val="20"/>
                <w:szCs w:val="20"/>
                <w:vertAlign w:val="subscript"/>
              </w:rPr>
              <w:t>q, r, DAM</w:t>
            </w:r>
          </w:p>
        </w:tc>
        <w:tc>
          <w:tcPr>
            <w:tcW w:w="399" w:type="pct"/>
          </w:tcPr>
          <w:p w14:paraId="28FB63D1"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MW</w:t>
            </w:r>
          </w:p>
        </w:tc>
        <w:tc>
          <w:tcPr>
            <w:tcW w:w="3541" w:type="pct"/>
          </w:tcPr>
          <w:p w14:paraId="4F311008" w14:textId="77777777" w:rsidR="00DB17A7" w:rsidRPr="00DB17A7" w:rsidRDefault="00DB17A7" w:rsidP="00DB17A7">
            <w:pPr>
              <w:spacing w:after="60"/>
              <w:rPr>
                <w:rFonts w:eastAsia="Times New Roman"/>
                <w:iCs/>
                <w:sz w:val="20"/>
                <w:szCs w:val="20"/>
              </w:rPr>
            </w:pPr>
            <w:r w:rsidRPr="00DB17A7">
              <w:rPr>
                <w:rFonts w:eastAsia="Times New Roman"/>
                <w:i/>
                <w:iCs/>
                <w:sz w:val="20"/>
                <w:szCs w:val="20"/>
              </w:rPr>
              <w:t>Procured Capacity for Non-Spinning Reserve from Resource per QSE per Resource in DAM</w:t>
            </w:r>
            <w:r w:rsidRPr="00DB17A7">
              <w:rPr>
                <w:rFonts w:eastAsia="Times New Roman"/>
                <w:iCs/>
                <w:sz w:val="20"/>
                <w:szCs w:val="20"/>
              </w:rPr>
              <w:t xml:space="preserve">—The Non-Spinning Reserve (Non-Spin) capacity quantity that would have been awarded to QSE </w:t>
            </w:r>
            <w:r w:rsidRPr="00DB17A7">
              <w:rPr>
                <w:rFonts w:eastAsia="Times New Roman"/>
                <w:i/>
                <w:iCs/>
                <w:sz w:val="20"/>
                <w:szCs w:val="20"/>
              </w:rPr>
              <w:t>q</w:t>
            </w:r>
            <w:r w:rsidRPr="00DB17A7">
              <w:rPr>
                <w:rFonts w:eastAsia="Times New Roman"/>
                <w:iCs/>
                <w:sz w:val="20"/>
                <w:szCs w:val="20"/>
              </w:rPr>
              <w:t xml:space="preserve"> in the DAM for Resource </w:t>
            </w:r>
            <w:r w:rsidRPr="00DB17A7">
              <w:rPr>
                <w:rFonts w:eastAsia="Times New Roman"/>
                <w:i/>
                <w:iCs/>
                <w:sz w:val="20"/>
                <w:szCs w:val="20"/>
              </w:rPr>
              <w:t>r</w:t>
            </w:r>
            <w:r w:rsidRPr="00DB17A7">
              <w:rPr>
                <w:rFonts w:eastAsia="Times New Roman"/>
                <w:iCs/>
                <w:sz w:val="20"/>
                <w:szCs w:val="20"/>
              </w:rPr>
              <w:t xml:space="preserve">, for the hour.  Where for a Combined Cycle Train, the Resource </w:t>
            </w:r>
            <w:r w:rsidRPr="00DB17A7">
              <w:rPr>
                <w:rFonts w:eastAsia="Times New Roman"/>
                <w:i/>
                <w:iCs/>
                <w:sz w:val="20"/>
                <w:szCs w:val="20"/>
              </w:rPr>
              <w:t xml:space="preserve">r </w:t>
            </w:r>
            <w:r w:rsidRPr="00DB17A7">
              <w:rPr>
                <w:rFonts w:eastAsia="Times New Roman"/>
                <w:iCs/>
                <w:sz w:val="20"/>
                <w:szCs w:val="20"/>
              </w:rPr>
              <w:t>is a Combined Cycle Generation Resource within the Combined Cycle Train.</w:t>
            </w:r>
          </w:p>
        </w:tc>
      </w:tr>
      <w:tr w:rsidR="00DB17A7" w:rsidRPr="00DB17A7" w14:paraId="74BBBDD8" w14:textId="77777777" w:rsidTr="00D34EC1">
        <w:tc>
          <w:tcPr>
            <w:tcW w:w="1060" w:type="pct"/>
          </w:tcPr>
          <w:p w14:paraId="5D8C2419" w14:textId="77777777" w:rsidR="00DB17A7" w:rsidRPr="00DB17A7" w:rsidRDefault="00DB17A7" w:rsidP="00DB17A7">
            <w:pPr>
              <w:spacing w:after="60"/>
              <w:rPr>
                <w:rFonts w:eastAsia="Times New Roman"/>
                <w:iCs/>
                <w:sz w:val="20"/>
                <w:szCs w:val="20"/>
              </w:rPr>
            </w:pPr>
            <w:r w:rsidRPr="00DB17A7">
              <w:rPr>
                <w:rFonts w:eastAsia="Times New Roman"/>
                <w:iCs/>
                <w:sz w:val="20"/>
                <w:szCs w:val="20"/>
              </w:rPr>
              <w:t xml:space="preserve">PCECRR </w:t>
            </w:r>
            <w:r w:rsidRPr="00DB17A7">
              <w:rPr>
                <w:rFonts w:eastAsia="Times New Roman"/>
                <w:i/>
                <w:iCs/>
                <w:sz w:val="20"/>
                <w:szCs w:val="20"/>
                <w:vertAlign w:val="subscript"/>
              </w:rPr>
              <w:t>q, r, DAM</w:t>
            </w:r>
          </w:p>
        </w:tc>
        <w:tc>
          <w:tcPr>
            <w:tcW w:w="399" w:type="pct"/>
          </w:tcPr>
          <w:p w14:paraId="6451B6BC"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MW</w:t>
            </w:r>
          </w:p>
        </w:tc>
        <w:tc>
          <w:tcPr>
            <w:tcW w:w="3541" w:type="pct"/>
          </w:tcPr>
          <w:p w14:paraId="2DDC3A77" w14:textId="77777777" w:rsidR="00DB17A7" w:rsidRPr="00DB17A7" w:rsidRDefault="00DB17A7" w:rsidP="00DB17A7">
            <w:pPr>
              <w:spacing w:after="60"/>
              <w:rPr>
                <w:rFonts w:eastAsia="Times New Roman"/>
                <w:i/>
                <w:iCs/>
                <w:sz w:val="20"/>
                <w:szCs w:val="20"/>
              </w:rPr>
            </w:pPr>
            <w:r w:rsidRPr="00DB17A7">
              <w:rPr>
                <w:rFonts w:eastAsia="Times New Roman"/>
                <w:i/>
                <w:iCs/>
                <w:sz w:val="20"/>
                <w:szCs w:val="20"/>
              </w:rPr>
              <w:t>Procured Capacity for ERCOT Contingency Reserve Service from Resource per QSE per Resource in DAM</w:t>
            </w:r>
            <w:r w:rsidRPr="00DB17A7">
              <w:rPr>
                <w:rFonts w:eastAsia="Times New Roman"/>
                <w:iCs/>
                <w:sz w:val="20"/>
                <w:szCs w:val="20"/>
              </w:rPr>
              <w:t xml:space="preserve">—The ERCOT Contingency Reserve Service (ECRS) capacity quantity that would have been awarded to QSE </w:t>
            </w:r>
            <w:r w:rsidRPr="00DB17A7">
              <w:rPr>
                <w:rFonts w:eastAsia="Times New Roman"/>
                <w:i/>
                <w:iCs/>
                <w:sz w:val="20"/>
                <w:szCs w:val="20"/>
              </w:rPr>
              <w:t>q</w:t>
            </w:r>
            <w:r w:rsidRPr="00DB17A7">
              <w:rPr>
                <w:rFonts w:eastAsia="Times New Roman"/>
                <w:iCs/>
                <w:sz w:val="20"/>
                <w:szCs w:val="20"/>
              </w:rPr>
              <w:t xml:space="preserve"> in the DAM for Resource </w:t>
            </w:r>
            <w:r w:rsidRPr="00DB17A7">
              <w:rPr>
                <w:rFonts w:eastAsia="Times New Roman"/>
                <w:i/>
                <w:iCs/>
                <w:sz w:val="20"/>
                <w:szCs w:val="20"/>
              </w:rPr>
              <w:t>r</w:t>
            </w:r>
            <w:r w:rsidRPr="00DB17A7">
              <w:rPr>
                <w:rFonts w:eastAsia="Times New Roman"/>
                <w:iCs/>
                <w:sz w:val="20"/>
                <w:szCs w:val="20"/>
              </w:rPr>
              <w:t xml:space="preserve">, for the hour.  Where for a Combined Cycle Train, the Resource </w:t>
            </w:r>
            <w:r w:rsidRPr="00DB17A7">
              <w:rPr>
                <w:rFonts w:eastAsia="Times New Roman"/>
                <w:i/>
                <w:iCs/>
                <w:sz w:val="20"/>
                <w:szCs w:val="20"/>
              </w:rPr>
              <w:t xml:space="preserve">r </w:t>
            </w:r>
            <w:r w:rsidRPr="00DB17A7">
              <w:rPr>
                <w:rFonts w:eastAsia="Times New Roman"/>
                <w:iCs/>
                <w:sz w:val="20"/>
                <w:szCs w:val="20"/>
              </w:rPr>
              <w:t>is a Combined Cycle Generation Resource within the Combined Cycle Train.</w:t>
            </w:r>
          </w:p>
        </w:tc>
      </w:tr>
      <w:tr w:rsidR="00DB17A7" w:rsidRPr="00DB17A7" w14:paraId="647FFD6F" w14:textId="77777777" w:rsidTr="00D34EC1">
        <w:trPr>
          <w:ins w:id="1842" w:author="ERCOT" w:date="2025-12-09T12:14:00Z"/>
        </w:trPr>
        <w:tc>
          <w:tcPr>
            <w:tcW w:w="1060" w:type="pct"/>
          </w:tcPr>
          <w:p w14:paraId="569B2B79" w14:textId="13FB1958" w:rsidR="00DB17A7" w:rsidRPr="00DB17A7" w:rsidRDefault="00DB17A7" w:rsidP="00DB17A7">
            <w:pPr>
              <w:spacing w:after="60"/>
              <w:rPr>
                <w:ins w:id="1843" w:author="ERCOT" w:date="2025-12-09T12:14:00Z" w16du:dateUtc="2025-12-09T18:14:00Z"/>
                <w:rFonts w:eastAsia="Times New Roman"/>
                <w:iCs/>
                <w:sz w:val="20"/>
                <w:szCs w:val="20"/>
              </w:rPr>
            </w:pPr>
            <w:ins w:id="1844" w:author="ERCOT" w:date="2025-12-09T12:14:00Z" w16du:dateUtc="2025-12-09T18:14:00Z">
              <w:r w:rsidRPr="00D70FDD">
                <w:rPr>
                  <w:sz w:val="20"/>
                  <w:szCs w:val="20"/>
                </w:rPr>
                <w:t xml:space="preserve">PCDRRR </w:t>
              </w:r>
              <w:r w:rsidRPr="00D70FDD">
                <w:rPr>
                  <w:i/>
                  <w:sz w:val="20"/>
                  <w:szCs w:val="20"/>
                  <w:vertAlign w:val="subscript"/>
                </w:rPr>
                <w:t>r,</w:t>
              </w:r>
              <w:r w:rsidRPr="00D70FDD">
                <w:rPr>
                  <w:i/>
                  <w:sz w:val="20"/>
                  <w:szCs w:val="20"/>
                </w:rPr>
                <w:t xml:space="preserve"> </w:t>
              </w:r>
              <w:r w:rsidRPr="00D70FDD">
                <w:rPr>
                  <w:i/>
                  <w:sz w:val="20"/>
                  <w:szCs w:val="20"/>
                  <w:vertAlign w:val="subscript"/>
                </w:rPr>
                <w:t>q, DAM</w:t>
              </w:r>
            </w:ins>
          </w:p>
        </w:tc>
        <w:tc>
          <w:tcPr>
            <w:tcW w:w="399" w:type="pct"/>
          </w:tcPr>
          <w:p w14:paraId="19DFB493" w14:textId="23080748" w:rsidR="00DB17A7" w:rsidRPr="00DB17A7" w:rsidRDefault="00DB17A7" w:rsidP="00DB17A7">
            <w:pPr>
              <w:spacing w:after="60"/>
              <w:jc w:val="center"/>
              <w:rPr>
                <w:ins w:id="1845" w:author="ERCOT" w:date="2025-12-09T12:14:00Z" w16du:dateUtc="2025-12-09T18:14:00Z"/>
                <w:rFonts w:eastAsia="Times New Roman"/>
                <w:iCs/>
                <w:sz w:val="20"/>
                <w:szCs w:val="20"/>
              </w:rPr>
            </w:pPr>
            <w:ins w:id="1846" w:author="ERCOT" w:date="2025-12-09T12:14:00Z" w16du:dateUtc="2025-12-09T18:14:00Z">
              <w:r w:rsidRPr="00D70FDD">
                <w:rPr>
                  <w:sz w:val="20"/>
                  <w:szCs w:val="20"/>
                </w:rPr>
                <w:t>MW</w:t>
              </w:r>
            </w:ins>
          </w:p>
        </w:tc>
        <w:tc>
          <w:tcPr>
            <w:tcW w:w="3541" w:type="pct"/>
          </w:tcPr>
          <w:p w14:paraId="361F294B" w14:textId="060C257C" w:rsidR="00DB17A7" w:rsidRPr="00DB17A7" w:rsidRDefault="00DB17A7" w:rsidP="00DB17A7">
            <w:pPr>
              <w:spacing w:after="60"/>
              <w:rPr>
                <w:ins w:id="1847" w:author="ERCOT" w:date="2025-12-09T12:14:00Z" w16du:dateUtc="2025-12-09T18:14:00Z"/>
                <w:rFonts w:eastAsia="Times New Roman"/>
                <w:i/>
                <w:iCs/>
                <w:sz w:val="20"/>
                <w:szCs w:val="20"/>
              </w:rPr>
            </w:pPr>
            <w:ins w:id="1848" w:author="ERCOT" w:date="2025-12-09T12:14:00Z" w16du:dateUtc="2025-12-09T18:14:00Z">
              <w:r w:rsidRPr="00D70FDD">
                <w:rPr>
                  <w:i/>
                  <w:sz w:val="20"/>
                  <w:szCs w:val="20"/>
                </w:rPr>
                <w:t xml:space="preserve">Procured Capacity for Dispatchable Reliability Reserve Service </w:t>
              </w:r>
              <w:r>
                <w:rPr>
                  <w:i/>
                  <w:sz w:val="20"/>
                  <w:szCs w:val="20"/>
                </w:rPr>
                <w:t xml:space="preserve">from Resource </w:t>
              </w:r>
              <w:r w:rsidRPr="00D70FDD">
                <w:rPr>
                  <w:i/>
                  <w:sz w:val="20"/>
                  <w:szCs w:val="20"/>
                </w:rPr>
                <w:t xml:space="preserve">per QSE </w:t>
              </w:r>
              <w:r>
                <w:rPr>
                  <w:i/>
                  <w:sz w:val="20"/>
                  <w:szCs w:val="20"/>
                </w:rPr>
                <w:t>per Resource</w:t>
              </w:r>
              <w:r w:rsidRPr="00D70FDD">
                <w:rPr>
                  <w:i/>
                  <w:sz w:val="20"/>
                  <w:szCs w:val="20"/>
                </w:rPr>
                <w:t xml:space="preserve"> in DAM</w:t>
              </w:r>
              <w:r w:rsidRPr="00D70FDD">
                <w:rPr>
                  <w:sz w:val="20"/>
                  <w:szCs w:val="20"/>
                </w:rPr>
                <w:t>—The Dispatchable Reliability Reserve</w:t>
              </w:r>
              <w:r w:rsidRPr="00D70FDD">
                <w:rPr>
                  <w:i/>
                  <w:sz w:val="20"/>
                  <w:szCs w:val="20"/>
                </w:rPr>
                <w:t xml:space="preserve"> </w:t>
              </w:r>
              <w:r w:rsidRPr="00D70FDD">
                <w:rPr>
                  <w:sz w:val="20"/>
                  <w:szCs w:val="20"/>
                </w:rPr>
                <w:t xml:space="preserve">Service (DRRS) capacity quantity </w:t>
              </w:r>
              <w:r>
                <w:rPr>
                  <w:sz w:val="20"/>
                  <w:szCs w:val="20"/>
                </w:rPr>
                <w:t xml:space="preserve">that would have been </w:t>
              </w:r>
              <w:r w:rsidRPr="00D70FDD">
                <w:rPr>
                  <w:sz w:val="20"/>
                  <w:szCs w:val="20"/>
                </w:rPr>
                <w:t xml:space="preserve">awarded to QSE </w:t>
              </w:r>
              <w:r w:rsidRPr="00D70FDD">
                <w:rPr>
                  <w:i/>
                  <w:sz w:val="20"/>
                  <w:szCs w:val="20"/>
                </w:rPr>
                <w:t>q</w:t>
              </w:r>
              <w:r w:rsidRPr="00D70FDD">
                <w:rPr>
                  <w:sz w:val="20"/>
                  <w:szCs w:val="20"/>
                </w:rPr>
                <w:t xml:space="preserve"> in the DAM for Resource </w:t>
              </w:r>
              <w:r w:rsidRPr="00D70FDD">
                <w:rPr>
                  <w:i/>
                  <w:sz w:val="20"/>
                  <w:szCs w:val="20"/>
                </w:rPr>
                <w:t>r</w:t>
              </w:r>
              <w:r w:rsidRPr="00D70FDD">
                <w:rPr>
                  <w:sz w:val="20"/>
                  <w:szCs w:val="20"/>
                </w:rPr>
                <w:t xml:space="preserve"> for the hour.  Where for a Combined Cycle Train, the Resource </w:t>
              </w:r>
              <w:r w:rsidRPr="00D70FDD">
                <w:rPr>
                  <w:i/>
                  <w:sz w:val="20"/>
                  <w:szCs w:val="20"/>
                </w:rPr>
                <w:t xml:space="preserve">r </w:t>
              </w:r>
              <w:r w:rsidRPr="00D70FDD">
                <w:rPr>
                  <w:sz w:val="20"/>
                  <w:szCs w:val="20"/>
                </w:rPr>
                <w:t>is a Combined Cycle Generation Resource within the Combined Cycle Train.</w:t>
              </w:r>
            </w:ins>
          </w:p>
        </w:tc>
      </w:tr>
      <w:tr w:rsidR="00DB17A7" w:rsidRPr="00DB17A7" w14:paraId="24CD6992" w14:textId="77777777" w:rsidTr="00D34EC1">
        <w:tc>
          <w:tcPr>
            <w:tcW w:w="1060" w:type="pct"/>
          </w:tcPr>
          <w:p w14:paraId="616F06C5" w14:textId="77777777" w:rsidR="00DB17A7" w:rsidRPr="00DB17A7" w:rsidRDefault="00DB17A7" w:rsidP="00DB17A7">
            <w:pPr>
              <w:spacing w:after="60"/>
              <w:rPr>
                <w:rFonts w:eastAsia="Times New Roman"/>
                <w:iCs/>
                <w:sz w:val="20"/>
                <w:szCs w:val="20"/>
              </w:rPr>
            </w:pPr>
            <w:r w:rsidRPr="00DB17A7">
              <w:rPr>
                <w:rFonts w:eastAsia="Times New Roman"/>
                <w:iCs/>
                <w:sz w:val="20"/>
                <w:szCs w:val="20"/>
              </w:rPr>
              <w:t xml:space="preserve">DARUOAWD </w:t>
            </w:r>
            <w:r w:rsidRPr="00DB17A7">
              <w:rPr>
                <w:rFonts w:eastAsia="Times New Roman"/>
                <w:i/>
                <w:sz w:val="20"/>
                <w:szCs w:val="20"/>
                <w:vertAlign w:val="subscript"/>
              </w:rPr>
              <w:t>q</w:t>
            </w:r>
          </w:p>
        </w:tc>
        <w:tc>
          <w:tcPr>
            <w:tcW w:w="399" w:type="pct"/>
          </w:tcPr>
          <w:p w14:paraId="7B63A4C8"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MW</w:t>
            </w:r>
          </w:p>
        </w:tc>
        <w:tc>
          <w:tcPr>
            <w:tcW w:w="3541" w:type="pct"/>
          </w:tcPr>
          <w:p w14:paraId="38B5781B" w14:textId="77777777" w:rsidR="00DB17A7" w:rsidRPr="00DB17A7" w:rsidRDefault="00DB17A7" w:rsidP="00DB17A7">
            <w:pPr>
              <w:spacing w:after="60"/>
              <w:rPr>
                <w:rFonts w:eastAsia="Times New Roman"/>
                <w:i/>
                <w:iCs/>
                <w:sz w:val="20"/>
                <w:szCs w:val="20"/>
              </w:rPr>
            </w:pPr>
            <w:r w:rsidRPr="00DB17A7">
              <w:rPr>
                <w:rFonts w:eastAsia="Times New Roman"/>
                <w:i/>
                <w:iCs/>
                <w:sz w:val="20"/>
                <w:szCs w:val="20"/>
              </w:rPr>
              <w:t>Day-Ahead Reg-Up Only Award per QSE—</w:t>
            </w:r>
            <w:r w:rsidRPr="00DB17A7">
              <w:rPr>
                <w:rFonts w:eastAsia="Times New Roman"/>
                <w:sz w:val="20"/>
                <w:szCs w:val="20"/>
              </w:rPr>
              <w:t xml:space="preserve">The Reg-Up Only capacity quantity </w:t>
            </w:r>
            <w:r w:rsidRPr="00DB17A7">
              <w:rPr>
                <w:rFonts w:eastAsia="Times New Roman"/>
                <w:iCs/>
                <w:sz w:val="20"/>
                <w:szCs w:val="20"/>
              </w:rPr>
              <w:t xml:space="preserve">that would have been awarded to </w:t>
            </w:r>
            <w:r w:rsidRPr="00DB17A7">
              <w:rPr>
                <w:rFonts w:eastAsia="Times New Roman"/>
                <w:sz w:val="20"/>
                <w:szCs w:val="20"/>
              </w:rPr>
              <w:t xml:space="preserve">QSE </w:t>
            </w:r>
            <w:r w:rsidRPr="00DB17A7">
              <w:rPr>
                <w:rFonts w:eastAsia="Times New Roman"/>
                <w:i/>
                <w:iCs/>
                <w:sz w:val="20"/>
                <w:szCs w:val="20"/>
              </w:rPr>
              <w:t>q</w:t>
            </w:r>
            <w:r w:rsidRPr="00DB17A7">
              <w:rPr>
                <w:rFonts w:eastAsia="Times New Roman"/>
                <w:sz w:val="20"/>
                <w:szCs w:val="20"/>
              </w:rPr>
              <w:t xml:space="preserve"> in the DAM for the hour.</w:t>
            </w:r>
          </w:p>
        </w:tc>
      </w:tr>
      <w:tr w:rsidR="00DB17A7" w:rsidRPr="00DB17A7" w14:paraId="01071648" w14:textId="77777777" w:rsidTr="00D34EC1">
        <w:tc>
          <w:tcPr>
            <w:tcW w:w="1060" w:type="pct"/>
          </w:tcPr>
          <w:p w14:paraId="7757BDA2" w14:textId="77777777" w:rsidR="00DB17A7" w:rsidRPr="00DB17A7" w:rsidRDefault="00DB17A7" w:rsidP="00DB17A7">
            <w:pPr>
              <w:spacing w:after="60"/>
              <w:rPr>
                <w:rFonts w:eastAsia="Times New Roman"/>
                <w:iCs/>
                <w:sz w:val="20"/>
                <w:szCs w:val="20"/>
              </w:rPr>
            </w:pPr>
            <w:r w:rsidRPr="00DB17A7">
              <w:rPr>
                <w:rFonts w:eastAsia="Times New Roman"/>
                <w:iCs/>
                <w:sz w:val="20"/>
                <w:szCs w:val="20"/>
              </w:rPr>
              <w:t xml:space="preserve">DARDOAWD </w:t>
            </w:r>
            <w:r w:rsidRPr="00DB17A7">
              <w:rPr>
                <w:rFonts w:eastAsia="Times New Roman"/>
                <w:i/>
                <w:sz w:val="20"/>
                <w:szCs w:val="20"/>
                <w:vertAlign w:val="subscript"/>
              </w:rPr>
              <w:t>q</w:t>
            </w:r>
          </w:p>
        </w:tc>
        <w:tc>
          <w:tcPr>
            <w:tcW w:w="399" w:type="pct"/>
          </w:tcPr>
          <w:p w14:paraId="7C12E782"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MW</w:t>
            </w:r>
          </w:p>
        </w:tc>
        <w:tc>
          <w:tcPr>
            <w:tcW w:w="3541" w:type="pct"/>
          </w:tcPr>
          <w:p w14:paraId="7C486993" w14:textId="77777777" w:rsidR="00DB17A7" w:rsidRPr="00DB17A7" w:rsidRDefault="00DB17A7" w:rsidP="00DB17A7">
            <w:pPr>
              <w:spacing w:after="60"/>
              <w:rPr>
                <w:rFonts w:eastAsia="Times New Roman"/>
                <w:i/>
                <w:iCs/>
                <w:sz w:val="20"/>
                <w:szCs w:val="20"/>
              </w:rPr>
            </w:pPr>
            <w:r w:rsidRPr="00DB17A7">
              <w:rPr>
                <w:rFonts w:eastAsia="Times New Roman"/>
                <w:i/>
                <w:iCs/>
                <w:sz w:val="20"/>
                <w:szCs w:val="20"/>
              </w:rPr>
              <w:t>Day-Ahead Reg-Down Only Award per QSE—</w:t>
            </w:r>
            <w:r w:rsidRPr="00DB17A7">
              <w:rPr>
                <w:rFonts w:eastAsia="Times New Roman"/>
                <w:sz w:val="20"/>
                <w:szCs w:val="20"/>
              </w:rPr>
              <w:t xml:space="preserve">The Reg-Down Only capacity quantity </w:t>
            </w:r>
            <w:r w:rsidRPr="00DB17A7">
              <w:rPr>
                <w:rFonts w:eastAsia="Times New Roman"/>
                <w:iCs/>
                <w:sz w:val="20"/>
                <w:szCs w:val="20"/>
              </w:rPr>
              <w:t xml:space="preserve">that would have been awarded to </w:t>
            </w:r>
            <w:r w:rsidRPr="00DB17A7">
              <w:rPr>
                <w:rFonts w:eastAsia="Times New Roman"/>
                <w:sz w:val="20"/>
                <w:szCs w:val="20"/>
              </w:rPr>
              <w:t xml:space="preserve">QSE </w:t>
            </w:r>
            <w:r w:rsidRPr="00DB17A7">
              <w:rPr>
                <w:rFonts w:eastAsia="Times New Roman"/>
                <w:i/>
                <w:iCs/>
                <w:sz w:val="20"/>
                <w:szCs w:val="20"/>
              </w:rPr>
              <w:t>q</w:t>
            </w:r>
            <w:r w:rsidRPr="00DB17A7">
              <w:rPr>
                <w:rFonts w:eastAsia="Times New Roman"/>
                <w:sz w:val="20"/>
                <w:szCs w:val="20"/>
              </w:rPr>
              <w:t xml:space="preserve"> in the DAM for the hour.</w:t>
            </w:r>
          </w:p>
        </w:tc>
      </w:tr>
      <w:tr w:rsidR="00DB17A7" w:rsidRPr="00DB17A7" w14:paraId="10CCEEAC" w14:textId="77777777" w:rsidTr="00D34EC1">
        <w:tc>
          <w:tcPr>
            <w:tcW w:w="1060" w:type="pct"/>
          </w:tcPr>
          <w:p w14:paraId="07EE6E99" w14:textId="77777777" w:rsidR="00DB17A7" w:rsidRPr="00DB17A7" w:rsidRDefault="00DB17A7" w:rsidP="00DB17A7">
            <w:pPr>
              <w:spacing w:after="60"/>
              <w:rPr>
                <w:rFonts w:eastAsia="Times New Roman"/>
                <w:iCs/>
                <w:sz w:val="20"/>
                <w:szCs w:val="20"/>
              </w:rPr>
            </w:pPr>
            <w:r w:rsidRPr="00DB17A7">
              <w:rPr>
                <w:rFonts w:eastAsia="Times New Roman"/>
                <w:sz w:val="20"/>
                <w:szCs w:val="20"/>
              </w:rPr>
              <w:t xml:space="preserve">DARROAWD </w:t>
            </w:r>
            <w:r w:rsidRPr="00DB17A7">
              <w:rPr>
                <w:rFonts w:eastAsia="Times New Roman"/>
                <w:i/>
                <w:sz w:val="20"/>
                <w:szCs w:val="20"/>
                <w:vertAlign w:val="subscript"/>
              </w:rPr>
              <w:t>q</w:t>
            </w:r>
          </w:p>
        </w:tc>
        <w:tc>
          <w:tcPr>
            <w:tcW w:w="399" w:type="pct"/>
          </w:tcPr>
          <w:p w14:paraId="61159E07" w14:textId="77777777" w:rsidR="00DB17A7" w:rsidRPr="00DB17A7" w:rsidRDefault="00DB17A7" w:rsidP="00DB17A7">
            <w:pPr>
              <w:spacing w:after="60"/>
              <w:jc w:val="center"/>
              <w:rPr>
                <w:rFonts w:eastAsia="Times New Roman"/>
                <w:iCs/>
                <w:sz w:val="20"/>
                <w:szCs w:val="20"/>
              </w:rPr>
            </w:pPr>
            <w:r w:rsidRPr="00DB17A7">
              <w:rPr>
                <w:rFonts w:eastAsia="Times New Roman"/>
                <w:sz w:val="20"/>
                <w:szCs w:val="20"/>
              </w:rPr>
              <w:t>MW</w:t>
            </w:r>
          </w:p>
        </w:tc>
        <w:tc>
          <w:tcPr>
            <w:tcW w:w="3541" w:type="pct"/>
          </w:tcPr>
          <w:p w14:paraId="155C4B99" w14:textId="77777777" w:rsidR="00DB17A7" w:rsidRPr="00DB17A7" w:rsidRDefault="00DB17A7" w:rsidP="00DB17A7">
            <w:pPr>
              <w:spacing w:after="60"/>
              <w:rPr>
                <w:rFonts w:eastAsia="Times New Roman"/>
                <w:i/>
                <w:iCs/>
                <w:sz w:val="20"/>
                <w:szCs w:val="20"/>
              </w:rPr>
            </w:pPr>
            <w:r w:rsidRPr="00DB17A7">
              <w:rPr>
                <w:rFonts w:eastAsia="Times New Roman"/>
                <w:i/>
                <w:sz w:val="20"/>
                <w:szCs w:val="20"/>
              </w:rPr>
              <w:t>Day-Ahead Responsive Reserve Only Award per QSE</w:t>
            </w:r>
            <w:r w:rsidRPr="00DB17A7">
              <w:rPr>
                <w:rFonts w:eastAsia="Times New Roman"/>
                <w:sz w:val="20"/>
                <w:szCs w:val="20"/>
              </w:rPr>
              <w:t xml:space="preserve">—The RRS Only capacity quantity </w:t>
            </w:r>
            <w:r w:rsidRPr="00DB17A7">
              <w:rPr>
                <w:rFonts w:eastAsia="Times New Roman"/>
                <w:iCs/>
                <w:sz w:val="20"/>
                <w:szCs w:val="20"/>
              </w:rPr>
              <w:t>that would have been awarded to</w:t>
            </w:r>
            <w:r w:rsidRPr="00DB17A7">
              <w:rPr>
                <w:rFonts w:eastAsia="Times New Roman"/>
                <w:sz w:val="20"/>
                <w:szCs w:val="20"/>
              </w:rPr>
              <w:t xml:space="preserve"> QSE </w:t>
            </w:r>
            <w:r w:rsidRPr="00DB17A7">
              <w:rPr>
                <w:rFonts w:eastAsia="Times New Roman"/>
                <w:i/>
                <w:iCs/>
                <w:sz w:val="20"/>
                <w:szCs w:val="20"/>
              </w:rPr>
              <w:t>q</w:t>
            </w:r>
            <w:r w:rsidRPr="00DB17A7">
              <w:rPr>
                <w:rFonts w:eastAsia="Times New Roman"/>
                <w:sz w:val="20"/>
                <w:szCs w:val="20"/>
              </w:rPr>
              <w:t xml:space="preserve"> in the DAM for the hour.</w:t>
            </w:r>
          </w:p>
        </w:tc>
      </w:tr>
      <w:tr w:rsidR="00DB17A7" w:rsidRPr="00DB17A7" w14:paraId="43A150E6" w14:textId="77777777" w:rsidTr="00D34EC1">
        <w:tc>
          <w:tcPr>
            <w:tcW w:w="1060" w:type="pct"/>
          </w:tcPr>
          <w:p w14:paraId="20ECF7E8" w14:textId="77777777" w:rsidR="00DB17A7" w:rsidRPr="00DB17A7" w:rsidRDefault="00DB17A7" w:rsidP="00DB17A7">
            <w:pPr>
              <w:spacing w:after="60"/>
              <w:rPr>
                <w:rFonts w:eastAsia="Times New Roman"/>
                <w:iCs/>
                <w:sz w:val="20"/>
                <w:szCs w:val="20"/>
              </w:rPr>
            </w:pPr>
            <w:r w:rsidRPr="00DB17A7">
              <w:rPr>
                <w:rFonts w:eastAsia="Times New Roman"/>
                <w:iCs/>
                <w:sz w:val="20"/>
                <w:szCs w:val="20"/>
              </w:rPr>
              <w:t xml:space="preserve">DANSOAWD </w:t>
            </w:r>
            <w:r w:rsidRPr="00DB17A7">
              <w:rPr>
                <w:rFonts w:eastAsia="Times New Roman"/>
                <w:i/>
                <w:sz w:val="20"/>
                <w:szCs w:val="20"/>
                <w:vertAlign w:val="subscript"/>
              </w:rPr>
              <w:t>q</w:t>
            </w:r>
          </w:p>
        </w:tc>
        <w:tc>
          <w:tcPr>
            <w:tcW w:w="399" w:type="pct"/>
          </w:tcPr>
          <w:p w14:paraId="3DEF3455"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MW</w:t>
            </w:r>
          </w:p>
        </w:tc>
        <w:tc>
          <w:tcPr>
            <w:tcW w:w="3541" w:type="pct"/>
          </w:tcPr>
          <w:p w14:paraId="1CB76B6F" w14:textId="77777777" w:rsidR="00DB17A7" w:rsidRPr="00DB17A7" w:rsidRDefault="00DB17A7" w:rsidP="00DB17A7">
            <w:pPr>
              <w:spacing w:after="60"/>
              <w:rPr>
                <w:rFonts w:eastAsia="Times New Roman"/>
                <w:i/>
                <w:iCs/>
                <w:sz w:val="20"/>
                <w:szCs w:val="20"/>
              </w:rPr>
            </w:pPr>
            <w:r w:rsidRPr="00DB17A7">
              <w:rPr>
                <w:rFonts w:eastAsia="Times New Roman"/>
                <w:i/>
                <w:iCs/>
                <w:sz w:val="20"/>
                <w:szCs w:val="20"/>
              </w:rPr>
              <w:t>Day-Ahead Non-Spin Only Award per QSE—</w:t>
            </w:r>
            <w:r w:rsidRPr="00DB17A7">
              <w:rPr>
                <w:rFonts w:eastAsia="Times New Roman"/>
                <w:sz w:val="20"/>
                <w:szCs w:val="20"/>
              </w:rPr>
              <w:t xml:space="preserve">The Non-Spin Only capacity quantity </w:t>
            </w:r>
            <w:r w:rsidRPr="00DB17A7">
              <w:rPr>
                <w:rFonts w:eastAsia="Times New Roman"/>
                <w:iCs/>
                <w:sz w:val="20"/>
                <w:szCs w:val="20"/>
              </w:rPr>
              <w:t>that would have been awarded to</w:t>
            </w:r>
            <w:r w:rsidRPr="00DB17A7">
              <w:rPr>
                <w:rFonts w:eastAsia="Times New Roman"/>
                <w:sz w:val="20"/>
                <w:szCs w:val="20"/>
              </w:rPr>
              <w:t xml:space="preserve"> QSE </w:t>
            </w:r>
            <w:r w:rsidRPr="00DB17A7">
              <w:rPr>
                <w:rFonts w:eastAsia="Times New Roman"/>
                <w:i/>
                <w:iCs/>
                <w:sz w:val="20"/>
                <w:szCs w:val="20"/>
              </w:rPr>
              <w:t>q</w:t>
            </w:r>
            <w:r w:rsidRPr="00DB17A7">
              <w:rPr>
                <w:rFonts w:eastAsia="Times New Roman"/>
                <w:sz w:val="20"/>
                <w:szCs w:val="20"/>
              </w:rPr>
              <w:t xml:space="preserve"> in the DAM for the hour.</w:t>
            </w:r>
          </w:p>
        </w:tc>
      </w:tr>
      <w:tr w:rsidR="00DB17A7" w:rsidRPr="00DB17A7" w14:paraId="20EA6070" w14:textId="77777777" w:rsidTr="00D34EC1">
        <w:tc>
          <w:tcPr>
            <w:tcW w:w="1060" w:type="pct"/>
          </w:tcPr>
          <w:p w14:paraId="1EA95DA6" w14:textId="77777777" w:rsidR="00DB17A7" w:rsidRPr="00DB17A7" w:rsidRDefault="00DB17A7" w:rsidP="00DB17A7">
            <w:pPr>
              <w:spacing w:after="60"/>
              <w:rPr>
                <w:rFonts w:eastAsia="Times New Roman"/>
                <w:iCs/>
                <w:sz w:val="20"/>
                <w:szCs w:val="20"/>
              </w:rPr>
            </w:pPr>
            <w:r w:rsidRPr="00DB17A7">
              <w:rPr>
                <w:rFonts w:eastAsia="Times New Roman"/>
                <w:iCs/>
                <w:sz w:val="20"/>
                <w:szCs w:val="20"/>
              </w:rPr>
              <w:t>DAECROAWD</w:t>
            </w:r>
            <w:r w:rsidRPr="00DB17A7">
              <w:rPr>
                <w:rFonts w:eastAsia="Times New Roman"/>
                <w:i/>
                <w:sz w:val="20"/>
                <w:szCs w:val="20"/>
                <w:vertAlign w:val="subscript"/>
              </w:rPr>
              <w:t xml:space="preserve"> q</w:t>
            </w:r>
          </w:p>
        </w:tc>
        <w:tc>
          <w:tcPr>
            <w:tcW w:w="399" w:type="pct"/>
          </w:tcPr>
          <w:p w14:paraId="627A77D4"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MW</w:t>
            </w:r>
          </w:p>
        </w:tc>
        <w:tc>
          <w:tcPr>
            <w:tcW w:w="3541" w:type="pct"/>
          </w:tcPr>
          <w:p w14:paraId="0F53E7A5" w14:textId="77777777" w:rsidR="00DB17A7" w:rsidRPr="00DB17A7" w:rsidRDefault="00DB17A7" w:rsidP="00DB17A7">
            <w:pPr>
              <w:spacing w:after="60"/>
              <w:rPr>
                <w:rFonts w:eastAsia="Times New Roman"/>
                <w:i/>
                <w:iCs/>
                <w:sz w:val="20"/>
                <w:szCs w:val="20"/>
              </w:rPr>
            </w:pPr>
            <w:r w:rsidRPr="00DB17A7">
              <w:rPr>
                <w:rFonts w:eastAsia="Times New Roman"/>
                <w:i/>
                <w:iCs/>
                <w:sz w:val="20"/>
                <w:szCs w:val="20"/>
              </w:rPr>
              <w:t>Day-Ahead ERCOT Contingency Reserve Service Only Award per QSE—</w:t>
            </w:r>
            <w:r w:rsidRPr="00DB17A7">
              <w:rPr>
                <w:rFonts w:eastAsia="Times New Roman"/>
                <w:sz w:val="20"/>
                <w:szCs w:val="20"/>
              </w:rPr>
              <w:t xml:space="preserve">The ECRS Only capacity quantity </w:t>
            </w:r>
            <w:r w:rsidRPr="00DB17A7">
              <w:rPr>
                <w:rFonts w:eastAsia="Times New Roman"/>
                <w:iCs/>
                <w:sz w:val="20"/>
                <w:szCs w:val="20"/>
              </w:rPr>
              <w:t xml:space="preserve">that would have been awarded </w:t>
            </w:r>
            <w:r w:rsidRPr="00DB17A7">
              <w:rPr>
                <w:rFonts w:eastAsia="Times New Roman"/>
                <w:sz w:val="20"/>
                <w:szCs w:val="20"/>
              </w:rPr>
              <w:t xml:space="preserve">to QSE </w:t>
            </w:r>
            <w:r w:rsidRPr="00DB17A7">
              <w:rPr>
                <w:rFonts w:eastAsia="Times New Roman"/>
                <w:i/>
                <w:iCs/>
                <w:sz w:val="20"/>
                <w:szCs w:val="20"/>
              </w:rPr>
              <w:t>q</w:t>
            </w:r>
            <w:r w:rsidRPr="00DB17A7">
              <w:rPr>
                <w:rFonts w:eastAsia="Times New Roman"/>
                <w:sz w:val="20"/>
                <w:szCs w:val="20"/>
              </w:rPr>
              <w:t xml:space="preserve"> in the DAM for the hour.</w:t>
            </w:r>
          </w:p>
        </w:tc>
      </w:tr>
      <w:tr w:rsidR="00DB17A7" w:rsidRPr="00DB17A7" w14:paraId="4B90084C" w14:textId="77777777" w:rsidTr="00D34EC1">
        <w:trPr>
          <w:ins w:id="1849" w:author="ERCOT" w:date="2025-12-09T12:14:00Z"/>
        </w:trPr>
        <w:tc>
          <w:tcPr>
            <w:tcW w:w="1060" w:type="pct"/>
          </w:tcPr>
          <w:p w14:paraId="6994C99A" w14:textId="2C058970" w:rsidR="00DB17A7" w:rsidRPr="00DB17A7" w:rsidRDefault="00DB17A7" w:rsidP="00DB17A7">
            <w:pPr>
              <w:spacing w:after="60"/>
              <w:rPr>
                <w:ins w:id="1850" w:author="ERCOT" w:date="2025-12-09T12:14:00Z" w16du:dateUtc="2025-12-09T18:14:00Z"/>
                <w:rFonts w:eastAsia="Times New Roman"/>
                <w:iCs/>
                <w:sz w:val="20"/>
                <w:szCs w:val="20"/>
              </w:rPr>
            </w:pPr>
            <w:ins w:id="1851" w:author="ERCOT" w:date="2025-12-09T12:14:00Z" w16du:dateUtc="2025-12-09T18:14:00Z">
              <w:r>
                <w:rPr>
                  <w:iCs/>
                  <w:sz w:val="20"/>
                </w:rPr>
                <w:t>DADRROAWD</w:t>
              </w:r>
              <w:r>
                <w:rPr>
                  <w:i/>
                  <w:sz w:val="20"/>
                  <w:vertAlign w:val="subscript"/>
                </w:rPr>
                <w:t xml:space="preserve"> q</w:t>
              </w:r>
            </w:ins>
          </w:p>
        </w:tc>
        <w:tc>
          <w:tcPr>
            <w:tcW w:w="399" w:type="pct"/>
          </w:tcPr>
          <w:p w14:paraId="0C070C6A" w14:textId="6B7660A1" w:rsidR="00DB17A7" w:rsidRPr="00DB17A7" w:rsidRDefault="00DB17A7" w:rsidP="00DB17A7">
            <w:pPr>
              <w:spacing w:after="60"/>
              <w:jc w:val="center"/>
              <w:rPr>
                <w:ins w:id="1852" w:author="ERCOT" w:date="2025-12-09T12:14:00Z" w16du:dateUtc="2025-12-09T18:14:00Z"/>
                <w:rFonts w:eastAsia="Times New Roman"/>
                <w:iCs/>
                <w:sz w:val="20"/>
                <w:szCs w:val="20"/>
              </w:rPr>
            </w:pPr>
            <w:ins w:id="1853" w:author="ERCOT" w:date="2025-12-09T12:14:00Z" w16du:dateUtc="2025-12-09T18:14:00Z">
              <w:r>
                <w:rPr>
                  <w:iCs/>
                  <w:sz w:val="20"/>
                </w:rPr>
                <w:t>MW</w:t>
              </w:r>
            </w:ins>
          </w:p>
        </w:tc>
        <w:tc>
          <w:tcPr>
            <w:tcW w:w="3541" w:type="pct"/>
          </w:tcPr>
          <w:p w14:paraId="0573EE77" w14:textId="3766039D" w:rsidR="00DB17A7" w:rsidRPr="00DB17A7" w:rsidRDefault="00DB17A7" w:rsidP="00DB17A7">
            <w:pPr>
              <w:spacing w:after="60"/>
              <w:rPr>
                <w:ins w:id="1854" w:author="ERCOT" w:date="2025-12-09T12:14:00Z" w16du:dateUtc="2025-12-09T18:14:00Z"/>
                <w:rFonts w:eastAsia="Times New Roman"/>
                <w:i/>
                <w:iCs/>
                <w:sz w:val="20"/>
                <w:szCs w:val="20"/>
              </w:rPr>
            </w:pPr>
            <w:ins w:id="1855" w:author="ERCOT" w:date="2025-12-09T12:14:00Z" w16du:dateUtc="2025-12-09T18:14:00Z">
              <w:r w:rsidRPr="4CD90589">
                <w:rPr>
                  <w:i/>
                  <w:sz w:val="20"/>
                  <w:szCs w:val="20"/>
                </w:rPr>
                <w:t xml:space="preserve">Day-Ahead </w:t>
              </w:r>
              <w:r w:rsidRPr="00D70FDD">
                <w:rPr>
                  <w:i/>
                  <w:sz w:val="20"/>
                  <w:szCs w:val="20"/>
                </w:rPr>
                <w:t xml:space="preserve">Dispatchable Reliability </w:t>
              </w:r>
              <w:r w:rsidRPr="4CD90589">
                <w:rPr>
                  <w:i/>
                  <w:sz w:val="20"/>
                  <w:szCs w:val="20"/>
                </w:rPr>
                <w:t>Reserve Service</w:t>
              </w:r>
              <w:r w:rsidRPr="4CD90589">
                <w:rPr>
                  <w:i/>
                  <w:iCs/>
                  <w:sz w:val="20"/>
                  <w:szCs w:val="20"/>
                </w:rPr>
                <w:t>-</w:t>
              </w:r>
              <w:r w:rsidRPr="4CD90589">
                <w:rPr>
                  <w:i/>
                  <w:sz w:val="20"/>
                  <w:szCs w:val="20"/>
                </w:rPr>
                <w:t>Only Award per QSE—</w:t>
              </w:r>
              <w:r w:rsidRPr="4CD90589">
                <w:rPr>
                  <w:sz w:val="20"/>
                  <w:szCs w:val="20"/>
                </w:rPr>
                <w:t xml:space="preserve">The DRRS-only capacity quantity that would have been awarded to QSE </w:t>
              </w:r>
              <w:r w:rsidRPr="4CD90589">
                <w:rPr>
                  <w:i/>
                  <w:sz w:val="20"/>
                  <w:szCs w:val="20"/>
                </w:rPr>
                <w:t>q</w:t>
              </w:r>
              <w:r w:rsidRPr="4CD90589">
                <w:rPr>
                  <w:sz w:val="20"/>
                  <w:szCs w:val="20"/>
                </w:rPr>
                <w:t xml:space="preserve"> in the DAM for the hour.</w:t>
              </w:r>
            </w:ins>
          </w:p>
        </w:tc>
      </w:tr>
      <w:tr w:rsidR="00DB17A7" w:rsidRPr="00DB17A7" w14:paraId="59538F89" w14:textId="77777777" w:rsidTr="00D34EC1">
        <w:trPr>
          <w:trHeight w:val="525"/>
        </w:trPr>
        <w:tc>
          <w:tcPr>
            <w:tcW w:w="1060" w:type="pct"/>
            <w:tcBorders>
              <w:top w:val="nil"/>
            </w:tcBorders>
          </w:tcPr>
          <w:p w14:paraId="5A8264B4" w14:textId="77777777" w:rsidR="00DB17A7" w:rsidRPr="00DB17A7" w:rsidRDefault="00DB17A7" w:rsidP="00DB17A7">
            <w:pPr>
              <w:spacing w:after="60"/>
              <w:rPr>
                <w:rFonts w:eastAsia="Times New Roman"/>
                <w:iCs/>
                <w:sz w:val="20"/>
                <w:szCs w:val="20"/>
              </w:rPr>
            </w:pPr>
            <w:r w:rsidRPr="00DB17A7">
              <w:rPr>
                <w:rFonts w:eastAsia="Times New Roman"/>
                <w:iCs/>
                <w:sz w:val="20"/>
                <w:szCs w:val="20"/>
              </w:rPr>
              <w:t xml:space="preserve">MCPCRU </w:t>
            </w:r>
            <w:r w:rsidRPr="00DB17A7">
              <w:rPr>
                <w:rFonts w:eastAsia="Times New Roman"/>
                <w:i/>
                <w:iCs/>
                <w:sz w:val="20"/>
                <w:szCs w:val="20"/>
                <w:vertAlign w:val="subscript"/>
              </w:rPr>
              <w:t>DAM</w:t>
            </w:r>
          </w:p>
        </w:tc>
        <w:tc>
          <w:tcPr>
            <w:tcW w:w="399" w:type="pct"/>
            <w:tcBorders>
              <w:top w:val="nil"/>
            </w:tcBorders>
          </w:tcPr>
          <w:p w14:paraId="575E3A2F"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$/MW per hour</w:t>
            </w:r>
          </w:p>
        </w:tc>
        <w:tc>
          <w:tcPr>
            <w:tcW w:w="3541" w:type="pct"/>
            <w:tcBorders>
              <w:top w:val="nil"/>
            </w:tcBorders>
          </w:tcPr>
          <w:p w14:paraId="54EB1363" w14:textId="77777777" w:rsidR="00DB17A7" w:rsidRPr="00DB17A7" w:rsidRDefault="00DB17A7" w:rsidP="00DB17A7">
            <w:pPr>
              <w:spacing w:after="60"/>
              <w:rPr>
                <w:rFonts w:eastAsia="Times New Roman"/>
                <w:iCs/>
                <w:sz w:val="20"/>
                <w:szCs w:val="20"/>
              </w:rPr>
            </w:pPr>
            <w:r w:rsidRPr="00DB17A7">
              <w:rPr>
                <w:rFonts w:eastAsia="Times New Roman"/>
                <w:i/>
                <w:iCs/>
                <w:sz w:val="20"/>
                <w:szCs w:val="20"/>
              </w:rPr>
              <w:t>Market Clearing Price for Capacity for Regulation Up in DAM</w:t>
            </w:r>
            <w:r w:rsidRPr="00DB17A7">
              <w:rPr>
                <w:rFonts w:eastAsia="Times New Roman"/>
                <w:iCs/>
                <w:sz w:val="20"/>
                <w:szCs w:val="20"/>
              </w:rPr>
              <w:t>—The DAM Market Clearing Price for Capacity (MCPC) for Reg-Up, for the hour.</w:t>
            </w:r>
          </w:p>
        </w:tc>
      </w:tr>
      <w:tr w:rsidR="00DB17A7" w:rsidRPr="00DB17A7" w14:paraId="3D0DB429" w14:textId="77777777" w:rsidTr="00D34EC1">
        <w:trPr>
          <w:trHeight w:val="525"/>
        </w:trPr>
        <w:tc>
          <w:tcPr>
            <w:tcW w:w="1060" w:type="pct"/>
          </w:tcPr>
          <w:p w14:paraId="75B65B0D" w14:textId="77777777" w:rsidR="00DB17A7" w:rsidRPr="00DB17A7" w:rsidRDefault="00DB17A7" w:rsidP="00DB17A7">
            <w:pPr>
              <w:spacing w:after="60"/>
              <w:rPr>
                <w:rFonts w:eastAsia="Times New Roman"/>
                <w:iCs/>
                <w:sz w:val="20"/>
                <w:szCs w:val="20"/>
              </w:rPr>
            </w:pPr>
            <w:r w:rsidRPr="00DB17A7">
              <w:rPr>
                <w:rFonts w:eastAsia="Times New Roman"/>
                <w:iCs/>
                <w:sz w:val="20"/>
                <w:szCs w:val="20"/>
              </w:rPr>
              <w:t xml:space="preserve">MCPCRD </w:t>
            </w:r>
            <w:r w:rsidRPr="00DB17A7">
              <w:rPr>
                <w:rFonts w:eastAsia="Times New Roman"/>
                <w:i/>
                <w:iCs/>
                <w:sz w:val="20"/>
                <w:szCs w:val="20"/>
                <w:vertAlign w:val="subscript"/>
              </w:rPr>
              <w:t>DAM</w:t>
            </w:r>
          </w:p>
        </w:tc>
        <w:tc>
          <w:tcPr>
            <w:tcW w:w="399" w:type="pct"/>
          </w:tcPr>
          <w:p w14:paraId="6FCFEB38"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$/MW per hour</w:t>
            </w:r>
          </w:p>
        </w:tc>
        <w:tc>
          <w:tcPr>
            <w:tcW w:w="3541" w:type="pct"/>
          </w:tcPr>
          <w:p w14:paraId="167FB9F5" w14:textId="77777777" w:rsidR="00DB17A7" w:rsidRPr="00DB17A7" w:rsidRDefault="00DB17A7" w:rsidP="00DB17A7">
            <w:pPr>
              <w:spacing w:after="60"/>
              <w:rPr>
                <w:rFonts w:eastAsia="Times New Roman"/>
                <w:iCs/>
                <w:sz w:val="20"/>
                <w:szCs w:val="20"/>
              </w:rPr>
            </w:pPr>
            <w:r w:rsidRPr="00DB17A7">
              <w:rPr>
                <w:rFonts w:eastAsia="Times New Roman"/>
                <w:i/>
                <w:iCs/>
                <w:sz w:val="20"/>
                <w:szCs w:val="20"/>
              </w:rPr>
              <w:t>Market Clearing Price for Capacity for Regulation Down in DAM</w:t>
            </w:r>
            <w:r w:rsidRPr="00DB17A7">
              <w:rPr>
                <w:rFonts w:eastAsia="Times New Roman"/>
                <w:iCs/>
                <w:sz w:val="20"/>
                <w:szCs w:val="20"/>
              </w:rPr>
              <w:t>—The DAM MCPC for Reg-Down, for the hour.</w:t>
            </w:r>
          </w:p>
        </w:tc>
      </w:tr>
      <w:tr w:rsidR="00DB17A7" w:rsidRPr="00DB17A7" w14:paraId="4DE630F5" w14:textId="77777777" w:rsidTr="00D34EC1">
        <w:trPr>
          <w:trHeight w:val="525"/>
        </w:trPr>
        <w:tc>
          <w:tcPr>
            <w:tcW w:w="1060" w:type="pct"/>
          </w:tcPr>
          <w:p w14:paraId="51C55FA9" w14:textId="77777777" w:rsidR="00DB17A7" w:rsidRPr="00DB17A7" w:rsidRDefault="00DB17A7" w:rsidP="00DB17A7">
            <w:pPr>
              <w:spacing w:after="60"/>
              <w:rPr>
                <w:rFonts w:eastAsia="Times New Roman"/>
                <w:iCs/>
                <w:sz w:val="20"/>
                <w:szCs w:val="20"/>
              </w:rPr>
            </w:pPr>
            <w:r w:rsidRPr="00DB17A7">
              <w:rPr>
                <w:rFonts w:eastAsia="Times New Roman"/>
                <w:iCs/>
                <w:sz w:val="20"/>
                <w:szCs w:val="20"/>
              </w:rPr>
              <w:t xml:space="preserve">MCPCRR </w:t>
            </w:r>
            <w:r w:rsidRPr="00DB17A7">
              <w:rPr>
                <w:rFonts w:eastAsia="Times New Roman"/>
                <w:i/>
                <w:iCs/>
                <w:sz w:val="20"/>
                <w:szCs w:val="20"/>
                <w:vertAlign w:val="subscript"/>
              </w:rPr>
              <w:t>DAM</w:t>
            </w:r>
          </w:p>
        </w:tc>
        <w:tc>
          <w:tcPr>
            <w:tcW w:w="399" w:type="pct"/>
          </w:tcPr>
          <w:p w14:paraId="1BF3BD46"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$/MW per hour</w:t>
            </w:r>
          </w:p>
        </w:tc>
        <w:tc>
          <w:tcPr>
            <w:tcW w:w="3541" w:type="pct"/>
          </w:tcPr>
          <w:p w14:paraId="70B0E8F7" w14:textId="77777777" w:rsidR="00DB17A7" w:rsidRPr="00DB17A7" w:rsidRDefault="00DB17A7" w:rsidP="00DB17A7">
            <w:pPr>
              <w:spacing w:after="60"/>
              <w:rPr>
                <w:rFonts w:eastAsia="Times New Roman"/>
                <w:iCs/>
                <w:sz w:val="20"/>
                <w:szCs w:val="20"/>
              </w:rPr>
            </w:pPr>
            <w:r w:rsidRPr="00DB17A7">
              <w:rPr>
                <w:rFonts w:eastAsia="Times New Roman"/>
                <w:i/>
                <w:iCs/>
                <w:sz w:val="20"/>
                <w:szCs w:val="20"/>
              </w:rPr>
              <w:t>Market Clearing Price for Capacity for Responsive Reserve in DAM</w:t>
            </w:r>
            <w:r w:rsidRPr="00DB17A7">
              <w:rPr>
                <w:rFonts w:eastAsia="Times New Roman"/>
                <w:iCs/>
                <w:sz w:val="20"/>
                <w:szCs w:val="20"/>
              </w:rPr>
              <w:t>—The DAM MCPC for RRS, for the hour.</w:t>
            </w:r>
          </w:p>
        </w:tc>
      </w:tr>
      <w:tr w:rsidR="00DB17A7" w:rsidRPr="00DB17A7" w14:paraId="7062E92E" w14:textId="77777777" w:rsidTr="00D34EC1">
        <w:trPr>
          <w:trHeight w:val="525"/>
        </w:trPr>
        <w:tc>
          <w:tcPr>
            <w:tcW w:w="1060" w:type="pct"/>
          </w:tcPr>
          <w:p w14:paraId="12F11022" w14:textId="77777777" w:rsidR="00DB17A7" w:rsidRPr="00DB17A7" w:rsidRDefault="00DB17A7" w:rsidP="00DB17A7">
            <w:pPr>
              <w:spacing w:after="60"/>
              <w:rPr>
                <w:rFonts w:eastAsia="Times New Roman"/>
                <w:iCs/>
                <w:sz w:val="20"/>
                <w:szCs w:val="20"/>
              </w:rPr>
            </w:pPr>
            <w:r w:rsidRPr="00DB17A7">
              <w:rPr>
                <w:rFonts w:eastAsia="Times New Roman"/>
                <w:iCs/>
                <w:sz w:val="20"/>
                <w:szCs w:val="20"/>
              </w:rPr>
              <w:t xml:space="preserve">MCPCNS </w:t>
            </w:r>
            <w:r w:rsidRPr="00DB17A7">
              <w:rPr>
                <w:rFonts w:eastAsia="Times New Roman"/>
                <w:i/>
                <w:iCs/>
                <w:sz w:val="20"/>
                <w:szCs w:val="20"/>
                <w:vertAlign w:val="subscript"/>
              </w:rPr>
              <w:t>DAM</w:t>
            </w:r>
          </w:p>
        </w:tc>
        <w:tc>
          <w:tcPr>
            <w:tcW w:w="399" w:type="pct"/>
          </w:tcPr>
          <w:p w14:paraId="450495C2"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$/MW per hour</w:t>
            </w:r>
          </w:p>
        </w:tc>
        <w:tc>
          <w:tcPr>
            <w:tcW w:w="3541" w:type="pct"/>
          </w:tcPr>
          <w:p w14:paraId="5BF21029" w14:textId="77777777" w:rsidR="00DB17A7" w:rsidRPr="00DB17A7" w:rsidRDefault="00DB17A7" w:rsidP="00DB17A7">
            <w:pPr>
              <w:spacing w:after="60"/>
              <w:rPr>
                <w:rFonts w:eastAsia="Times New Roman"/>
                <w:iCs/>
                <w:sz w:val="20"/>
                <w:szCs w:val="20"/>
              </w:rPr>
            </w:pPr>
            <w:r w:rsidRPr="00DB17A7">
              <w:rPr>
                <w:rFonts w:eastAsia="Times New Roman"/>
                <w:i/>
                <w:iCs/>
                <w:sz w:val="20"/>
                <w:szCs w:val="20"/>
              </w:rPr>
              <w:t>Market Clearing Price for Capacity for Non-Spinning Reserve in DAM</w:t>
            </w:r>
            <w:r w:rsidRPr="00DB17A7">
              <w:rPr>
                <w:rFonts w:eastAsia="Times New Roman"/>
                <w:iCs/>
                <w:sz w:val="20"/>
                <w:szCs w:val="20"/>
              </w:rPr>
              <w:t>—The DAM MCPC for Non-Spin, for the hour.</w:t>
            </w:r>
          </w:p>
        </w:tc>
      </w:tr>
      <w:tr w:rsidR="00DB17A7" w:rsidRPr="00DB17A7" w14:paraId="09BC1D7B" w14:textId="77777777" w:rsidTr="00D34EC1">
        <w:trPr>
          <w:trHeight w:val="525"/>
        </w:trPr>
        <w:tc>
          <w:tcPr>
            <w:tcW w:w="1060" w:type="pct"/>
          </w:tcPr>
          <w:p w14:paraId="1D988652" w14:textId="77777777" w:rsidR="00DB17A7" w:rsidRPr="00DB17A7" w:rsidRDefault="00DB17A7" w:rsidP="00DB17A7">
            <w:pPr>
              <w:spacing w:after="60"/>
              <w:rPr>
                <w:rFonts w:eastAsia="Times New Roman"/>
                <w:iCs/>
                <w:sz w:val="20"/>
                <w:szCs w:val="20"/>
              </w:rPr>
            </w:pPr>
            <w:r w:rsidRPr="00DB17A7">
              <w:rPr>
                <w:rFonts w:eastAsia="Times New Roman"/>
                <w:sz w:val="20"/>
                <w:szCs w:val="20"/>
              </w:rPr>
              <w:t xml:space="preserve">MCPCECR </w:t>
            </w:r>
            <w:r w:rsidRPr="00DB17A7">
              <w:rPr>
                <w:rFonts w:eastAsia="Times New Roman"/>
                <w:i/>
                <w:sz w:val="20"/>
                <w:szCs w:val="20"/>
                <w:vertAlign w:val="subscript"/>
              </w:rPr>
              <w:t>DAM</w:t>
            </w:r>
          </w:p>
        </w:tc>
        <w:tc>
          <w:tcPr>
            <w:tcW w:w="399" w:type="pct"/>
          </w:tcPr>
          <w:p w14:paraId="7F65ADF5"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$/MW per hour</w:t>
            </w:r>
          </w:p>
        </w:tc>
        <w:tc>
          <w:tcPr>
            <w:tcW w:w="3541" w:type="pct"/>
          </w:tcPr>
          <w:p w14:paraId="7ACF9CB7" w14:textId="77777777" w:rsidR="00DB17A7" w:rsidRPr="00DB17A7" w:rsidRDefault="00DB17A7" w:rsidP="00DB17A7">
            <w:pPr>
              <w:spacing w:after="60"/>
              <w:rPr>
                <w:rFonts w:eastAsia="Times New Roman"/>
                <w:i/>
                <w:iCs/>
                <w:sz w:val="20"/>
                <w:szCs w:val="20"/>
              </w:rPr>
            </w:pPr>
            <w:r w:rsidRPr="00DB17A7">
              <w:rPr>
                <w:rFonts w:eastAsia="Times New Roman"/>
                <w:i/>
                <w:sz w:val="20"/>
                <w:szCs w:val="20"/>
              </w:rPr>
              <w:t>Market Clearing Price for Capacity for ERCOT Contingency Reserve Service in DAM</w:t>
            </w:r>
            <w:r w:rsidRPr="00DB17A7">
              <w:rPr>
                <w:rFonts w:eastAsia="Times New Roman"/>
                <w:sz w:val="20"/>
                <w:szCs w:val="20"/>
              </w:rPr>
              <w:t>—The DAM MCPC for ECRS, for the hour.</w:t>
            </w:r>
          </w:p>
        </w:tc>
      </w:tr>
      <w:tr w:rsidR="00DB17A7" w:rsidRPr="00DB17A7" w14:paraId="3B1EF86D" w14:textId="77777777" w:rsidTr="00D34EC1">
        <w:trPr>
          <w:trHeight w:val="525"/>
          <w:ins w:id="1856" w:author="ERCOT" w:date="2025-12-09T12:13:00Z"/>
        </w:trPr>
        <w:tc>
          <w:tcPr>
            <w:tcW w:w="1060" w:type="pct"/>
          </w:tcPr>
          <w:p w14:paraId="4E8FA949" w14:textId="394EF8C0" w:rsidR="00DB17A7" w:rsidRPr="00DB17A7" w:rsidRDefault="00DB17A7" w:rsidP="00DB17A7">
            <w:pPr>
              <w:spacing w:after="60"/>
              <w:rPr>
                <w:ins w:id="1857" w:author="ERCOT" w:date="2025-12-09T12:13:00Z" w16du:dateUtc="2025-12-09T18:13:00Z"/>
                <w:rFonts w:eastAsia="Times New Roman"/>
                <w:sz w:val="20"/>
                <w:szCs w:val="20"/>
              </w:rPr>
            </w:pPr>
            <w:ins w:id="1858" w:author="ERCOT" w:date="2025-12-09T12:13:00Z" w16du:dateUtc="2025-12-09T18:13:00Z">
              <w:r w:rsidRPr="00D70FDD">
                <w:rPr>
                  <w:sz w:val="20"/>
                  <w:szCs w:val="20"/>
                </w:rPr>
                <w:lastRenderedPageBreak/>
                <w:t xml:space="preserve">MCPCDRR </w:t>
              </w:r>
              <w:r w:rsidRPr="00D70FDD">
                <w:rPr>
                  <w:i/>
                  <w:sz w:val="20"/>
                  <w:szCs w:val="20"/>
                  <w:vertAlign w:val="subscript"/>
                </w:rPr>
                <w:t>DAM, h</w:t>
              </w:r>
            </w:ins>
          </w:p>
        </w:tc>
        <w:tc>
          <w:tcPr>
            <w:tcW w:w="399" w:type="pct"/>
          </w:tcPr>
          <w:p w14:paraId="785E3E44" w14:textId="25A9A5D5" w:rsidR="00DB17A7" w:rsidRPr="00DB17A7" w:rsidRDefault="00DB17A7" w:rsidP="00DB17A7">
            <w:pPr>
              <w:spacing w:after="60"/>
              <w:jc w:val="center"/>
              <w:rPr>
                <w:ins w:id="1859" w:author="ERCOT" w:date="2025-12-09T12:13:00Z" w16du:dateUtc="2025-12-09T18:13:00Z"/>
                <w:rFonts w:eastAsia="Times New Roman"/>
                <w:iCs/>
                <w:sz w:val="20"/>
                <w:szCs w:val="20"/>
              </w:rPr>
            </w:pPr>
            <w:ins w:id="1860" w:author="ERCOT" w:date="2025-12-09T12:13:00Z" w16du:dateUtc="2025-12-09T18:13:00Z">
              <w:r w:rsidRPr="00D70FDD">
                <w:rPr>
                  <w:sz w:val="20"/>
                  <w:szCs w:val="20"/>
                </w:rPr>
                <w:t>$/MW per hour</w:t>
              </w:r>
            </w:ins>
          </w:p>
        </w:tc>
        <w:tc>
          <w:tcPr>
            <w:tcW w:w="3541" w:type="pct"/>
          </w:tcPr>
          <w:p w14:paraId="5287B45B" w14:textId="784BAC2D" w:rsidR="00DB17A7" w:rsidRPr="00DB17A7" w:rsidRDefault="00DB17A7" w:rsidP="00DB17A7">
            <w:pPr>
              <w:spacing w:after="60"/>
              <w:rPr>
                <w:ins w:id="1861" w:author="ERCOT" w:date="2025-12-09T12:13:00Z" w16du:dateUtc="2025-12-09T18:13:00Z"/>
                <w:rFonts w:eastAsia="Times New Roman"/>
                <w:i/>
                <w:sz w:val="20"/>
                <w:szCs w:val="20"/>
              </w:rPr>
            </w:pPr>
            <w:ins w:id="1862" w:author="ERCOT" w:date="2025-12-09T12:13:00Z" w16du:dateUtc="2025-12-09T18:13:00Z">
              <w:r w:rsidRPr="00D70FDD">
                <w:rPr>
                  <w:i/>
                  <w:sz w:val="20"/>
                  <w:szCs w:val="20"/>
                </w:rPr>
                <w:t>Market Clearing Price for Capacity for Dispatchable Reliability Reserve Service per hour in DAM</w:t>
              </w:r>
              <w:r w:rsidRPr="00D70FDD">
                <w:rPr>
                  <w:sz w:val="20"/>
                  <w:szCs w:val="20"/>
                </w:rPr>
                <w:t xml:space="preserve">—The DAM MCPC for DRRS for the hour </w:t>
              </w:r>
              <w:r w:rsidRPr="00D70FDD">
                <w:rPr>
                  <w:i/>
                  <w:sz w:val="20"/>
                  <w:szCs w:val="20"/>
                </w:rPr>
                <w:t>h</w:t>
              </w:r>
              <w:r w:rsidRPr="00D70FDD">
                <w:rPr>
                  <w:sz w:val="20"/>
                  <w:szCs w:val="20"/>
                </w:rPr>
                <w:t>.</w:t>
              </w:r>
            </w:ins>
          </w:p>
        </w:tc>
      </w:tr>
      <w:tr w:rsidR="00DB17A7" w:rsidRPr="00DB17A7" w14:paraId="41B50663" w14:textId="77777777" w:rsidTr="00D34EC1">
        <w:trPr>
          <w:trHeight w:val="525"/>
        </w:trPr>
        <w:tc>
          <w:tcPr>
            <w:tcW w:w="1060" w:type="pct"/>
          </w:tcPr>
          <w:p w14:paraId="10C3BB0C" w14:textId="77777777" w:rsidR="00DB17A7" w:rsidRPr="00DB17A7" w:rsidRDefault="00DB17A7" w:rsidP="00DB17A7">
            <w:pPr>
              <w:spacing w:after="60"/>
              <w:rPr>
                <w:rFonts w:eastAsia="Times New Roman"/>
                <w:sz w:val="20"/>
                <w:szCs w:val="20"/>
              </w:rPr>
            </w:pPr>
            <w:r w:rsidRPr="00DB17A7">
              <w:rPr>
                <w:rFonts w:eastAsia="Times New Roman"/>
                <w:sz w:val="20"/>
                <w:szCs w:val="20"/>
              </w:rPr>
              <w:t xml:space="preserve">RTMCPCRU </w:t>
            </w:r>
          </w:p>
        </w:tc>
        <w:tc>
          <w:tcPr>
            <w:tcW w:w="399" w:type="pct"/>
          </w:tcPr>
          <w:p w14:paraId="3FEB7A26"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$/MW</w:t>
            </w:r>
          </w:p>
        </w:tc>
        <w:tc>
          <w:tcPr>
            <w:tcW w:w="3541" w:type="pct"/>
          </w:tcPr>
          <w:p w14:paraId="47B9E5E3" w14:textId="77777777" w:rsidR="00DB17A7" w:rsidRPr="00DB17A7" w:rsidRDefault="00DB17A7" w:rsidP="00DB17A7">
            <w:pPr>
              <w:spacing w:after="60"/>
              <w:rPr>
                <w:rFonts w:eastAsia="Times New Roman"/>
                <w:i/>
                <w:sz w:val="20"/>
                <w:szCs w:val="20"/>
              </w:rPr>
            </w:pPr>
            <w:r w:rsidRPr="00DB17A7">
              <w:rPr>
                <w:rFonts w:eastAsia="Times New Roman"/>
                <w:i/>
                <w:sz w:val="20"/>
                <w:szCs w:val="20"/>
              </w:rPr>
              <w:t>Real-Time Market Clearing Price for Capacity for Reg-Up</w:t>
            </w:r>
            <w:r w:rsidRPr="00DB17A7">
              <w:rPr>
                <w:rFonts w:eastAsia="Times New Roman"/>
                <w:bCs/>
                <w:i/>
                <w:iCs/>
                <w:sz w:val="20"/>
                <w:szCs w:val="20"/>
              </w:rPr>
              <w:t>—</w:t>
            </w:r>
            <w:r w:rsidRPr="00DB17A7">
              <w:rPr>
                <w:rFonts w:eastAsia="Times New Roman"/>
                <w:iCs/>
                <w:sz w:val="20"/>
                <w:szCs w:val="20"/>
              </w:rPr>
              <w:t>The Real-Time MCPC for Reg-Up for the 15-minute Settlement Interval.</w:t>
            </w:r>
          </w:p>
        </w:tc>
      </w:tr>
      <w:tr w:rsidR="00DB17A7" w:rsidRPr="00DB17A7" w14:paraId="6A4A1277" w14:textId="77777777" w:rsidTr="00D34EC1">
        <w:trPr>
          <w:trHeight w:val="525"/>
        </w:trPr>
        <w:tc>
          <w:tcPr>
            <w:tcW w:w="1060" w:type="pct"/>
          </w:tcPr>
          <w:p w14:paraId="58C2E465" w14:textId="77777777" w:rsidR="00DB17A7" w:rsidRPr="00DB17A7" w:rsidRDefault="00DB17A7" w:rsidP="00DB17A7">
            <w:pPr>
              <w:spacing w:after="60"/>
              <w:rPr>
                <w:rFonts w:eastAsia="Times New Roman"/>
                <w:sz w:val="20"/>
                <w:szCs w:val="20"/>
              </w:rPr>
            </w:pPr>
            <w:r w:rsidRPr="00DB17A7">
              <w:rPr>
                <w:rFonts w:eastAsia="Times New Roman"/>
                <w:sz w:val="20"/>
                <w:szCs w:val="20"/>
              </w:rPr>
              <w:t>RTMCPCRD</w:t>
            </w:r>
          </w:p>
        </w:tc>
        <w:tc>
          <w:tcPr>
            <w:tcW w:w="399" w:type="pct"/>
          </w:tcPr>
          <w:p w14:paraId="47C0EE20"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$/MW</w:t>
            </w:r>
          </w:p>
        </w:tc>
        <w:tc>
          <w:tcPr>
            <w:tcW w:w="3541" w:type="pct"/>
          </w:tcPr>
          <w:p w14:paraId="4F7C2FFE" w14:textId="77777777" w:rsidR="00DB17A7" w:rsidRPr="00DB17A7" w:rsidRDefault="00DB17A7" w:rsidP="00DB17A7">
            <w:pPr>
              <w:spacing w:after="60"/>
              <w:rPr>
                <w:rFonts w:eastAsia="Times New Roman"/>
                <w:i/>
                <w:sz w:val="20"/>
                <w:szCs w:val="20"/>
              </w:rPr>
            </w:pPr>
            <w:r w:rsidRPr="00DB17A7">
              <w:rPr>
                <w:rFonts w:eastAsia="Times New Roman"/>
                <w:i/>
                <w:sz w:val="20"/>
                <w:szCs w:val="20"/>
              </w:rPr>
              <w:t>Real-Time Market Clearing Price for Capacity for Reg-Down</w:t>
            </w:r>
            <w:r w:rsidRPr="00DB17A7">
              <w:rPr>
                <w:rFonts w:eastAsia="Times New Roman"/>
                <w:bCs/>
                <w:i/>
                <w:iCs/>
                <w:sz w:val="20"/>
                <w:szCs w:val="20"/>
              </w:rPr>
              <w:t>—</w:t>
            </w:r>
            <w:r w:rsidRPr="00DB17A7">
              <w:rPr>
                <w:rFonts w:eastAsia="Times New Roman"/>
                <w:iCs/>
                <w:sz w:val="20"/>
                <w:szCs w:val="20"/>
              </w:rPr>
              <w:t>The Real-Time MCPC for Reg-Down for the 15-minute Settlement Interval.</w:t>
            </w:r>
          </w:p>
        </w:tc>
      </w:tr>
      <w:tr w:rsidR="00DB17A7" w:rsidRPr="00DB17A7" w14:paraId="1A4B1131" w14:textId="77777777" w:rsidTr="00D34EC1">
        <w:trPr>
          <w:trHeight w:val="525"/>
        </w:trPr>
        <w:tc>
          <w:tcPr>
            <w:tcW w:w="1060" w:type="pct"/>
          </w:tcPr>
          <w:p w14:paraId="36B34E5A" w14:textId="77777777" w:rsidR="00DB17A7" w:rsidRPr="00DB17A7" w:rsidRDefault="00DB17A7" w:rsidP="00DB17A7">
            <w:pPr>
              <w:spacing w:after="60"/>
              <w:rPr>
                <w:rFonts w:eastAsia="Times New Roman"/>
                <w:sz w:val="20"/>
                <w:szCs w:val="20"/>
              </w:rPr>
            </w:pPr>
            <w:r w:rsidRPr="00DB17A7">
              <w:rPr>
                <w:rFonts w:eastAsia="Times New Roman"/>
                <w:sz w:val="20"/>
                <w:szCs w:val="20"/>
              </w:rPr>
              <w:t>RTMCPCRR</w:t>
            </w:r>
          </w:p>
          <w:p w14:paraId="17D1947C" w14:textId="77777777" w:rsidR="00DB17A7" w:rsidRPr="00DB17A7" w:rsidRDefault="00DB17A7" w:rsidP="00DB17A7">
            <w:pPr>
              <w:spacing w:after="60"/>
              <w:rPr>
                <w:rFonts w:eastAsia="Times New Roman"/>
                <w:sz w:val="20"/>
                <w:szCs w:val="20"/>
              </w:rPr>
            </w:pPr>
          </w:p>
        </w:tc>
        <w:tc>
          <w:tcPr>
            <w:tcW w:w="399" w:type="pct"/>
          </w:tcPr>
          <w:p w14:paraId="5E3A1EF4"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$/MW</w:t>
            </w:r>
          </w:p>
        </w:tc>
        <w:tc>
          <w:tcPr>
            <w:tcW w:w="3541" w:type="pct"/>
          </w:tcPr>
          <w:p w14:paraId="76C26289" w14:textId="77777777" w:rsidR="00DB17A7" w:rsidRPr="00DB17A7" w:rsidRDefault="00DB17A7" w:rsidP="00DB17A7">
            <w:pPr>
              <w:spacing w:after="60"/>
              <w:rPr>
                <w:rFonts w:eastAsia="Times New Roman"/>
                <w:i/>
                <w:sz w:val="20"/>
                <w:szCs w:val="20"/>
              </w:rPr>
            </w:pPr>
            <w:r w:rsidRPr="00DB17A7">
              <w:rPr>
                <w:rFonts w:eastAsia="Times New Roman"/>
                <w:i/>
                <w:sz w:val="20"/>
                <w:szCs w:val="20"/>
              </w:rPr>
              <w:t>Real-Time Market Clearing Price for Capacity for Responsive Reserve</w:t>
            </w:r>
            <w:r w:rsidRPr="00DB17A7">
              <w:rPr>
                <w:rFonts w:eastAsia="Times New Roman"/>
                <w:bCs/>
                <w:i/>
                <w:iCs/>
                <w:sz w:val="20"/>
                <w:szCs w:val="20"/>
              </w:rPr>
              <w:t>—</w:t>
            </w:r>
            <w:r w:rsidRPr="00DB17A7">
              <w:rPr>
                <w:rFonts w:eastAsia="Times New Roman"/>
                <w:iCs/>
                <w:sz w:val="20"/>
                <w:szCs w:val="20"/>
              </w:rPr>
              <w:t>The Real-Time MCPC for RRS for the 15-minute Settlement Interval.</w:t>
            </w:r>
          </w:p>
        </w:tc>
      </w:tr>
      <w:tr w:rsidR="00DB17A7" w:rsidRPr="00DB17A7" w14:paraId="1C861788" w14:textId="77777777" w:rsidTr="00D34EC1">
        <w:trPr>
          <w:trHeight w:val="525"/>
        </w:trPr>
        <w:tc>
          <w:tcPr>
            <w:tcW w:w="1060" w:type="pct"/>
          </w:tcPr>
          <w:p w14:paraId="4CDF3C2C" w14:textId="77777777" w:rsidR="00DB17A7" w:rsidRPr="00DB17A7" w:rsidRDefault="00DB17A7" w:rsidP="00DB17A7">
            <w:pPr>
              <w:spacing w:after="60"/>
              <w:rPr>
                <w:rFonts w:eastAsia="Times New Roman"/>
                <w:sz w:val="20"/>
                <w:szCs w:val="20"/>
              </w:rPr>
            </w:pPr>
            <w:r w:rsidRPr="00DB17A7">
              <w:rPr>
                <w:rFonts w:eastAsia="Times New Roman"/>
                <w:sz w:val="20"/>
                <w:szCs w:val="20"/>
              </w:rPr>
              <w:t>RTMCPCNS</w:t>
            </w:r>
          </w:p>
        </w:tc>
        <w:tc>
          <w:tcPr>
            <w:tcW w:w="399" w:type="pct"/>
          </w:tcPr>
          <w:p w14:paraId="2B1446BE"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$/MW</w:t>
            </w:r>
          </w:p>
        </w:tc>
        <w:tc>
          <w:tcPr>
            <w:tcW w:w="3541" w:type="pct"/>
          </w:tcPr>
          <w:p w14:paraId="43EAA9EF" w14:textId="77777777" w:rsidR="00DB17A7" w:rsidRPr="00DB17A7" w:rsidRDefault="00DB17A7" w:rsidP="00DB17A7">
            <w:pPr>
              <w:spacing w:after="60"/>
              <w:rPr>
                <w:rFonts w:eastAsia="Times New Roman"/>
                <w:i/>
                <w:sz w:val="20"/>
                <w:szCs w:val="20"/>
              </w:rPr>
            </w:pPr>
            <w:r w:rsidRPr="00DB17A7">
              <w:rPr>
                <w:rFonts w:eastAsia="Times New Roman"/>
                <w:i/>
                <w:sz w:val="20"/>
                <w:szCs w:val="20"/>
              </w:rPr>
              <w:t>Real-Time Market Clearing Price for Capacity for Non-Spin</w:t>
            </w:r>
            <w:r w:rsidRPr="00DB17A7">
              <w:rPr>
                <w:rFonts w:eastAsia="Times New Roman"/>
                <w:bCs/>
                <w:i/>
                <w:iCs/>
                <w:sz w:val="20"/>
                <w:szCs w:val="20"/>
              </w:rPr>
              <w:t>—</w:t>
            </w:r>
            <w:r w:rsidRPr="00DB17A7">
              <w:rPr>
                <w:rFonts w:eastAsia="Times New Roman"/>
                <w:iCs/>
                <w:sz w:val="20"/>
                <w:szCs w:val="20"/>
              </w:rPr>
              <w:t>The Real-Time MCPC for Non-Spin for the 15-minute Settlement Interval.</w:t>
            </w:r>
          </w:p>
        </w:tc>
      </w:tr>
      <w:tr w:rsidR="00DB17A7" w:rsidRPr="00DB17A7" w14:paraId="4C4CD44E" w14:textId="77777777" w:rsidTr="00D34EC1">
        <w:trPr>
          <w:trHeight w:val="525"/>
        </w:trPr>
        <w:tc>
          <w:tcPr>
            <w:tcW w:w="1060" w:type="pct"/>
          </w:tcPr>
          <w:p w14:paraId="5F4190D9" w14:textId="77777777" w:rsidR="00DB17A7" w:rsidRPr="00DB17A7" w:rsidRDefault="00DB17A7" w:rsidP="00DB17A7">
            <w:pPr>
              <w:spacing w:after="60"/>
              <w:rPr>
                <w:rFonts w:eastAsia="Times New Roman"/>
                <w:sz w:val="20"/>
                <w:szCs w:val="20"/>
              </w:rPr>
            </w:pPr>
            <w:r w:rsidRPr="00DB17A7">
              <w:rPr>
                <w:rFonts w:eastAsia="Times New Roman"/>
                <w:sz w:val="20"/>
                <w:szCs w:val="20"/>
              </w:rPr>
              <w:t>RTMCPCECR</w:t>
            </w:r>
          </w:p>
        </w:tc>
        <w:tc>
          <w:tcPr>
            <w:tcW w:w="399" w:type="pct"/>
          </w:tcPr>
          <w:p w14:paraId="715EC9DE" w14:textId="77777777" w:rsidR="00DB17A7" w:rsidRPr="00DB17A7" w:rsidRDefault="00DB17A7" w:rsidP="00DB17A7">
            <w:pPr>
              <w:spacing w:after="60"/>
              <w:jc w:val="center"/>
              <w:rPr>
                <w:rFonts w:eastAsia="Times New Roman"/>
                <w:iCs/>
                <w:sz w:val="20"/>
                <w:szCs w:val="20"/>
              </w:rPr>
            </w:pPr>
            <w:r w:rsidRPr="00DB17A7">
              <w:rPr>
                <w:rFonts w:eastAsia="Times New Roman"/>
                <w:bCs/>
                <w:iCs/>
                <w:sz w:val="20"/>
                <w:szCs w:val="20"/>
              </w:rPr>
              <w:t>$/MW</w:t>
            </w:r>
          </w:p>
        </w:tc>
        <w:tc>
          <w:tcPr>
            <w:tcW w:w="3541" w:type="pct"/>
          </w:tcPr>
          <w:p w14:paraId="5C733F36" w14:textId="77777777" w:rsidR="00DB17A7" w:rsidRPr="00DB17A7" w:rsidRDefault="00DB17A7" w:rsidP="00DB17A7">
            <w:pPr>
              <w:spacing w:after="60"/>
              <w:rPr>
                <w:rFonts w:eastAsia="Times New Roman"/>
                <w:i/>
                <w:sz w:val="20"/>
                <w:szCs w:val="20"/>
              </w:rPr>
            </w:pPr>
            <w:r w:rsidRPr="00DB17A7">
              <w:rPr>
                <w:rFonts w:eastAsia="Times New Roman"/>
                <w:bCs/>
                <w:i/>
                <w:iCs/>
                <w:sz w:val="20"/>
                <w:szCs w:val="20"/>
              </w:rPr>
              <w:t>Real-Time Market Clearing Price for Capacity for ERCOT Contingency Reserve Service—</w:t>
            </w:r>
            <w:r w:rsidRPr="00DB17A7">
              <w:rPr>
                <w:rFonts w:eastAsia="Times New Roman"/>
                <w:bCs/>
                <w:iCs/>
                <w:sz w:val="20"/>
                <w:szCs w:val="20"/>
              </w:rPr>
              <w:t>The Real-Time MCPC for ECRS for the 15-minute Settlement Interval.</w:t>
            </w:r>
          </w:p>
        </w:tc>
      </w:tr>
      <w:tr w:rsidR="00DB17A7" w:rsidRPr="00DB17A7" w14:paraId="74723128" w14:textId="77777777" w:rsidTr="00D34EC1">
        <w:trPr>
          <w:trHeight w:val="525"/>
          <w:ins w:id="1863" w:author="ERCOT" w:date="2025-12-09T12:12:00Z"/>
        </w:trPr>
        <w:tc>
          <w:tcPr>
            <w:tcW w:w="1060" w:type="pct"/>
          </w:tcPr>
          <w:p w14:paraId="6A26A1BF" w14:textId="0486920A" w:rsidR="00DB17A7" w:rsidRPr="00DB17A7" w:rsidRDefault="00DB17A7" w:rsidP="00DB17A7">
            <w:pPr>
              <w:spacing w:after="60"/>
              <w:rPr>
                <w:ins w:id="1864" w:author="ERCOT" w:date="2025-12-09T12:12:00Z" w16du:dateUtc="2025-12-09T18:12:00Z"/>
                <w:rFonts w:eastAsia="Times New Roman"/>
                <w:sz w:val="20"/>
                <w:szCs w:val="20"/>
              </w:rPr>
            </w:pPr>
            <w:ins w:id="1865" w:author="ERCOT" w:date="2025-12-09T12:12:00Z" w16du:dateUtc="2025-12-09T18:12:00Z">
              <w:r w:rsidRPr="00D476E3">
                <w:rPr>
                  <w:sz w:val="20"/>
                </w:rPr>
                <w:t>RTMCPC</w:t>
              </w:r>
              <w:r>
                <w:rPr>
                  <w:sz w:val="20"/>
                </w:rPr>
                <w:t>DR</w:t>
              </w:r>
              <w:r w:rsidRPr="00D476E3">
                <w:rPr>
                  <w:sz w:val="20"/>
                </w:rPr>
                <w:t>R</w:t>
              </w:r>
            </w:ins>
          </w:p>
        </w:tc>
        <w:tc>
          <w:tcPr>
            <w:tcW w:w="399" w:type="pct"/>
          </w:tcPr>
          <w:p w14:paraId="6718111F" w14:textId="399D37CA" w:rsidR="00DB17A7" w:rsidRPr="00DB17A7" w:rsidRDefault="00DB17A7" w:rsidP="00DB17A7">
            <w:pPr>
              <w:spacing w:after="60"/>
              <w:jc w:val="center"/>
              <w:rPr>
                <w:ins w:id="1866" w:author="ERCOT" w:date="2025-12-09T12:12:00Z" w16du:dateUtc="2025-12-09T18:12:00Z"/>
                <w:rFonts w:eastAsia="Times New Roman"/>
                <w:bCs/>
                <w:iCs/>
                <w:sz w:val="20"/>
                <w:szCs w:val="20"/>
              </w:rPr>
            </w:pPr>
            <w:ins w:id="1867" w:author="ERCOT" w:date="2025-12-09T12:12:00Z" w16du:dateUtc="2025-12-09T18:12:00Z">
              <w:r w:rsidRPr="00D476E3">
                <w:rPr>
                  <w:bCs/>
                  <w:iCs/>
                  <w:sz w:val="20"/>
                </w:rPr>
                <w:t>$/MW</w:t>
              </w:r>
            </w:ins>
          </w:p>
        </w:tc>
        <w:tc>
          <w:tcPr>
            <w:tcW w:w="3541" w:type="pct"/>
          </w:tcPr>
          <w:p w14:paraId="2155D251" w14:textId="5F721606" w:rsidR="00DB17A7" w:rsidRPr="00DB17A7" w:rsidRDefault="00DB17A7" w:rsidP="00DB17A7">
            <w:pPr>
              <w:spacing w:after="60"/>
              <w:rPr>
                <w:ins w:id="1868" w:author="ERCOT" w:date="2025-12-09T12:12:00Z" w16du:dateUtc="2025-12-09T18:12:00Z"/>
                <w:rFonts w:eastAsia="Times New Roman"/>
                <w:bCs/>
                <w:i/>
                <w:iCs/>
                <w:sz w:val="20"/>
                <w:szCs w:val="20"/>
              </w:rPr>
            </w:pPr>
            <w:ins w:id="1869" w:author="ERCOT" w:date="2025-12-09T12:12:00Z" w16du:dateUtc="2025-12-09T18:12:00Z">
              <w:r w:rsidRPr="00D476E3">
                <w:rPr>
                  <w:bCs/>
                  <w:i/>
                  <w:iCs/>
                  <w:sz w:val="20"/>
                </w:rPr>
                <w:t xml:space="preserve">Real-Time Market Clearing Price for Capacity for </w:t>
              </w:r>
              <w:r>
                <w:rPr>
                  <w:bCs/>
                  <w:i/>
                  <w:iCs/>
                  <w:sz w:val="20"/>
                </w:rPr>
                <w:t>Dispatchable Reliability</w:t>
              </w:r>
              <w:r w:rsidRPr="00D476E3">
                <w:rPr>
                  <w:bCs/>
                  <w:i/>
                  <w:iCs/>
                  <w:sz w:val="20"/>
                </w:rPr>
                <w:t xml:space="preserve"> Reserve Service—</w:t>
              </w:r>
              <w:r w:rsidRPr="00D476E3">
                <w:rPr>
                  <w:bCs/>
                  <w:iCs/>
                  <w:sz w:val="20"/>
                </w:rPr>
                <w:t xml:space="preserve">The Real-Time MCPC for </w:t>
              </w:r>
              <w:r>
                <w:rPr>
                  <w:bCs/>
                  <w:iCs/>
                  <w:sz w:val="20"/>
                </w:rPr>
                <w:t>DRRS</w:t>
              </w:r>
              <w:r w:rsidRPr="00D476E3">
                <w:rPr>
                  <w:bCs/>
                  <w:iCs/>
                  <w:sz w:val="20"/>
                </w:rPr>
                <w:t xml:space="preserve"> for the 15-minute Settlement Interval.</w:t>
              </w:r>
            </w:ins>
          </w:p>
        </w:tc>
      </w:tr>
    </w:tbl>
    <w:p w14:paraId="3A799E6F" w14:textId="77777777" w:rsidR="00DB17A7" w:rsidRPr="00DB17A7" w:rsidRDefault="00DB17A7" w:rsidP="00DB17A7">
      <w:pPr>
        <w:rPr>
          <w:rFonts w:eastAsia="Times New Roman"/>
          <w:vanish/>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810"/>
        <w:gridCol w:w="7201"/>
      </w:tblGrid>
      <w:tr w:rsidR="00DB17A7" w:rsidRPr="00DB17A7" w14:paraId="783C0B94" w14:textId="77777777" w:rsidTr="00D34EC1">
        <w:trPr>
          <w:cantSplit/>
          <w:trHeight w:val="309"/>
        </w:trPr>
        <w:tc>
          <w:tcPr>
            <w:tcW w:w="1062" w:type="pct"/>
            <w:tcBorders>
              <w:top w:val="nil"/>
              <w:left w:val="single" w:sz="4" w:space="0" w:color="auto"/>
              <w:bottom w:val="single" w:sz="4" w:space="0" w:color="auto"/>
              <w:right w:val="single" w:sz="4" w:space="0" w:color="auto"/>
            </w:tcBorders>
          </w:tcPr>
          <w:p w14:paraId="66BFE9F4" w14:textId="77777777" w:rsidR="00DB17A7" w:rsidRPr="00DB17A7" w:rsidRDefault="00DB17A7" w:rsidP="00DB17A7">
            <w:pPr>
              <w:spacing w:after="60"/>
              <w:rPr>
                <w:rFonts w:eastAsia="Times New Roman"/>
                <w:sz w:val="20"/>
                <w:szCs w:val="20"/>
              </w:rPr>
            </w:pPr>
            <w:r w:rsidRPr="00DB17A7">
              <w:rPr>
                <w:rFonts w:eastAsia="Times New Roman"/>
                <w:sz w:val="20"/>
                <w:szCs w:val="20"/>
              </w:rPr>
              <w:t xml:space="preserve">DAOBLPR </w:t>
            </w:r>
            <w:r w:rsidRPr="00DB17A7">
              <w:rPr>
                <w:rFonts w:eastAsia="Times New Roman"/>
                <w:sz w:val="20"/>
                <w:szCs w:val="20"/>
                <w:vertAlign w:val="subscript"/>
              </w:rPr>
              <w:t>(</w:t>
            </w:r>
            <w:r w:rsidRPr="00DB17A7">
              <w:rPr>
                <w:rFonts w:eastAsia="Times New Roman"/>
                <w:i/>
                <w:sz w:val="20"/>
                <w:szCs w:val="20"/>
                <w:vertAlign w:val="subscript"/>
              </w:rPr>
              <w:t>j, k)</w:t>
            </w:r>
          </w:p>
        </w:tc>
        <w:tc>
          <w:tcPr>
            <w:tcW w:w="398" w:type="pct"/>
            <w:tcBorders>
              <w:top w:val="nil"/>
              <w:left w:val="single" w:sz="4" w:space="0" w:color="auto"/>
              <w:bottom w:val="single" w:sz="4" w:space="0" w:color="auto"/>
              <w:right w:val="single" w:sz="4" w:space="0" w:color="auto"/>
            </w:tcBorders>
          </w:tcPr>
          <w:p w14:paraId="6B7F297A" w14:textId="77777777" w:rsidR="00DB17A7" w:rsidRPr="00DB17A7" w:rsidRDefault="00DB17A7" w:rsidP="00DB17A7">
            <w:pPr>
              <w:spacing w:after="60"/>
              <w:jc w:val="center"/>
              <w:rPr>
                <w:rFonts w:eastAsia="Times New Roman"/>
                <w:sz w:val="20"/>
                <w:szCs w:val="20"/>
              </w:rPr>
            </w:pPr>
            <w:r w:rsidRPr="00DB17A7">
              <w:rPr>
                <w:rFonts w:eastAsia="Times New Roman"/>
                <w:bCs/>
                <w:iCs/>
                <w:sz w:val="20"/>
                <w:szCs w:val="20"/>
              </w:rPr>
              <w:t>$/MWh</w:t>
            </w:r>
          </w:p>
        </w:tc>
        <w:tc>
          <w:tcPr>
            <w:tcW w:w="3540" w:type="pct"/>
            <w:tcBorders>
              <w:top w:val="nil"/>
              <w:left w:val="single" w:sz="4" w:space="0" w:color="auto"/>
              <w:bottom w:val="single" w:sz="4" w:space="0" w:color="auto"/>
              <w:right w:val="single" w:sz="4" w:space="0" w:color="auto"/>
            </w:tcBorders>
          </w:tcPr>
          <w:p w14:paraId="0867267C" w14:textId="77777777" w:rsidR="00DB17A7" w:rsidRPr="00DB17A7" w:rsidRDefault="00DB17A7" w:rsidP="00DB17A7">
            <w:pPr>
              <w:spacing w:after="60"/>
              <w:rPr>
                <w:rFonts w:eastAsia="Times New Roman"/>
                <w:i/>
                <w:sz w:val="20"/>
                <w:szCs w:val="20"/>
              </w:rPr>
            </w:pPr>
            <w:r w:rsidRPr="00DB17A7">
              <w:rPr>
                <w:rFonts w:eastAsia="Times New Roman"/>
                <w:bCs/>
                <w:i/>
                <w:iCs/>
                <w:sz w:val="20"/>
                <w:szCs w:val="20"/>
              </w:rPr>
              <w:t xml:space="preserve">Day-Ahead Obligation Price per pair of </w:t>
            </w:r>
            <w:proofErr w:type="gramStart"/>
            <w:r w:rsidRPr="00DB17A7">
              <w:rPr>
                <w:rFonts w:eastAsia="Times New Roman"/>
                <w:bCs/>
                <w:i/>
                <w:iCs/>
                <w:sz w:val="20"/>
                <w:szCs w:val="20"/>
              </w:rPr>
              <w:t>source</w:t>
            </w:r>
            <w:proofErr w:type="gramEnd"/>
            <w:r w:rsidRPr="00DB17A7">
              <w:rPr>
                <w:rFonts w:eastAsia="Times New Roman"/>
                <w:bCs/>
                <w:i/>
                <w:iCs/>
                <w:sz w:val="20"/>
                <w:szCs w:val="20"/>
              </w:rPr>
              <w:t xml:space="preserve"> and sink</w:t>
            </w:r>
            <w:r w:rsidRPr="00DB17A7">
              <w:rPr>
                <w:rFonts w:eastAsia="Times New Roman"/>
                <w:bCs/>
                <w:iCs/>
                <w:sz w:val="20"/>
                <w:szCs w:val="20"/>
              </w:rPr>
              <w:sym w:font="Symbol" w:char="F0BE"/>
            </w:r>
            <w:r w:rsidRPr="00DB17A7">
              <w:rPr>
                <w:rFonts w:eastAsia="Times New Roman"/>
                <w:bCs/>
                <w:iCs/>
                <w:sz w:val="20"/>
                <w:szCs w:val="20"/>
              </w:rPr>
              <w:t xml:space="preserve">The DAM clearing price of a PTP Obligation bid with the source </w:t>
            </w:r>
            <w:r w:rsidRPr="00DB17A7">
              <w:rPr>
                <w:rFonts w:eastAsia="Times New Roman"/>
                <w:bCs/>
                <w:i/>
                <w:iCs/>
                <w:sz w:val="20"/>
                <w:szCs w:val="20"/>
              </w:rPr>
              <w:t>j,</w:t>
            </w:r>
            <w:r w:rsidRPr="00DB17A7">
              <w:rPr>
                <w:rFonts w:eastAsia="Times New Roman"/>
                <w:bCs/>
                <w:iCs/>
                <w:sz w:val="20"/>
                <w:szCs w:val="20"/>
              </w:rPr>
              <w:t xml:space="preserve"> and the sink </w:t>
            </w:r>
            <w:r w:rsidRPr="00DB17A7">
              <w:rPr>
                <w:rFonts w:eastAsia="Times New Roman"/>
                <w:bCs/>
                <w:i/>
                <w:iCs/>
                <w:sz w:val="20"/>
                <w:szCs w:val="20"/>
              </w:rPr>
              <w:t>k</w:t>
            </w:r>
            <w:r w:rsidRPr="00DB17A7">
              <w:rPr>
                <w:rFonts w:eastAsia="Times New Roman"/>
                <w:bCs/>
                <w:iCs/>
                <w:sz w:val="20"/>
                <w:szCs w:val="20"/>
              </w:rPr>
              <w:t xml:space="preserve">, for the </w:t>
            </w:r>
            <w:r w:rsidRPr="00DB17A7">
              <w:rPr>
                <w:rFonts w:eastAsia="Times New Roman"/>
                <w:iCs/>
                <w:sz w:val="20"/>
                <w:szCs w:val="20"/>
              </w:rPr>
              <w:t>hour</w:t>
            </w:r>
            <w:r w:rsidRPr="00DB17A7">
              <w:rPr>
                <w:rFonts w:eastAsia="Times New Roman"/>
                <w:bCs/>
                <w:iCs/>
                <w:sz w:val="20"/>
                <w:szCs w:val="20"/>
              </w:rPr>
              <w:t>.</w:t>
            </w:r>
          </w:p>
        </w:tc>
      </w:tr>
      <w:tr w:rsidR="00DB17A7" w:rsidRPr="00DB17A7" w14:paraId="58490EB8" w14:textId="77777777" w:rsidTr="00D34EC1">
        <w:trPr>
          <w:cantSplit/>
          <w:trHeight w:val="309"/>
        </w:trPr>
        <w:tc>
          <w:tcPr>
            <w:tcW w:w="1062" w:type="pct"/>
            <w:tcBorders>
              <w:top w:val="single" w:sz="4" w:space="0" w:color="auto"/>
              <w:left w:val="single" w:sz="4" w:space="0" w:color="auto"/>
              <w:bottom w:val="single" w:sz="6" w:space="0" w:color="auto"/>
              <w:right w:val="single" w:sz="6" w:space="0" w:color="auto"/>
            </w:tcBorders>
          </w:tcPr>
          <w:p w14:paraId="3295373C" w14:textId="77777777" w:rsidR="00DB17A7" w:rsidRPr="00DB17A7" w:rsidRDefault="00DB17A7" w:rsidP="00DB17A7">
            <w:pPr>
              <w:spacing w:after="60"/>
              <w:rPr>
                <w:rFonts w:eastAsia="Times New Roman"/>
                <w:sz w:val="20"/>
                <w:szCs w:val="20"/>
              </w:rPr>
            </w:pPr>
            <w:r w:rsidRPr="00DB17A7">
              <w:rPr>
                <w:rFonts w:eastAsia="Times New Roman"/>
                <w:iCs/>
                <w:sz w:val="20"/>
                <w:szCs w:val="20"/>
                <w:lang w:val="sv-SE"/>
              </w:rPr>
              <w:t xml:space="preserve">RTOBLPR </w:t>
            </w:r>
            <w:r w:rsidRPr="00DB17A7">
              <w:rPr>
                <w:rFonts w:eastAsia="Times New Roman"/>
                <w:i/>
                <w:iCs/>
                <w:sz w:val="20"/>
                <w:szCs w:val="20"/>
                <w:vertAlign w:val="subscript"/>
                <w:lang w:val="sv-SE"/>
              </w:rPr>
              <w:t>(j, k)</w:t>
            </w:r>
            <w:r w:rsidRPr="00DB17A7">
              <w:rPr>
                <w:rFonts w:eastAsia="Times New Roman"/>
                <w:iCs/>
                <w:sz w:val="20"/>
                <w:szCs w:val="20"/>
                <w:lang w:val="sv-SE"/>
              </w:rPr>
              <w:t xml:space="preserve">   </w:t>
            </w:r>
          </w:p>
        </w:tc>
        <w:tc>
          <w:tcPr>
            <w:tcW w:w="398" w:type="pct"/>
            <w:tcBorders>
              <w:top w:val="single" w:sz="4" w:space="0" w:color="auto"/>
              <w:left w:val="single" w:sz="6" w:space="0" w:color="auto"/>
              <w:bottom w:val="single" w:sz="6" w:space="0" w:color="auto"/>
              <w:right w:val="single" w:sz="6" w:space="0" w:color="auto"/>
            </w:tcBorders>
          </w:tcPr>
          <w:p w14:paraId="2174C60D" w14:textId="77777777" w:rsidR="00DB17A7" w:rsidRPr="00DB17A7" w:rsidRDefault="00DB17A7" w:rsidP="00DB17A7">
            <w:pPr>
              <w:spacing w:after="60"/>
              <w:jc w:val="center"/>
              <w:rPr>
                <w:rFonts w:eastAsia="Times New Roman"/>
                <w:bCs/>
                <w:iCs/>
                <w:sz w:val="20"/>
                <w:szCs w:val="20"/>
              </w:rPr>
            </w:pPr>
            <w:r w:rsidRPr="00DB17A7">
              <w:rPr>
                <w:rFonts w:eastAsia="Times New Roman"/>
                <w:bCs/>
                <w:iCs/>
                <w:sz w:val="20"/>
                <w:szCs w:val="20"/>
              </w:rPr>
              <w:t>$/MWh</w:t>
            </w:r>
          </w:p>
        </w:tc>
        <w:tc>
          <w:tcPr>
            <w:tcW w:w="3540" w:type="pct"/>
            <w:tcBorders>
              <w:top w:val="single" w:sz="4" w:space="0" w:color="auto"/>
              <w:left w:val="single" w:sz="6" w:space="0" w:color="auto"/>
              <w:bottom w:val="single" w:sz="6" w:space="0" w:color="auto"/>
              <w:right w:val="single" w:sz="4" w:space="0" w:color="auto"/>
            </w:tcBorders>
          </w:tcPr>
          <w:p w14:paraId="17DE9E9E" w14:textId="77777777" w:rsidR="00DB17A7" w:rsidRPr="00DB17A7" w:rsidRDefault="00DB17A7" w:rsidP="00DB17A7">
            <w:pPr>
              <w:spacing w:after="60"/>
              <w:rPr>
                <w:rFonts w:eastAsia="Times New Roman"/>
                <w:bCs/>
                <w:i/>
                <w:iCs/>
                <w:sz w:val="20"/>
                <w:szCs w:val="20"/>
              </w:rPr>
            </w:pPr>
            <w:r w:rsidRPr="00DB17A7">
              <w:rPr>
                <w:rFonts w:eastAsia="Times New Roman"/>
                <w:bCs/>
                <w:i/>
                <w:iCs/>
                <w:sz w:val="20"/>
                <w:szCs w:val="20"/>
              </w:rPr>
              <w:t xml:space="preserve">Real-Time Obligation Price per pair of </w:t>
            </w:r>
            <w:proofErr w:type="gramStart"/>
            <w:r w:rsidRPr="00DB17A7">
              <w:rPr>
                <w:rFonts w:eastAsia="Times New Roman"/>
                <w:bCs/>
                <w:i/>
                <w:iCs/>
                <w:sz w:val="20"/>
                <w:szCs w:val="20"/>
              </w:rPr>
              <w:t>source</w:t>
            </w:r>
            <w:proofErr w:type="gramEnd"/>
            <w:r w:rsidRPr="00DB17A7">
              <w:rPr>
                <w:rFonts w:eastAsia="Times New Roman"/>
                <w:bCs/>
                <w:i/>
                <w:iCs/>
                <w:sz w:val="20"/>
                <w:szCs w:val="20"/>
              </w:rPr>
              <w:t xml:space="preserve"> and sink</w:t>
            </w:r>
            <w:r w:rsidRPr="00DB17A7">
              <w:rPr>
                <w:rFonts w:eastAsia="Times New Roman"/>
                <w:bCs/>
                <w:iCs/>
                <w:sz w:val="20"/>
                <w:szCs w:val="20"/>
              </w:rPr>
              <w:sym w:font="Symbol" w:char="F0BE"/>
            </w:r>
            <w:r w:rsidRPr="00DB17A7">
              <w:rPr>
                <w:rFonts w:eastAsia="Times New Roman"/>
                <w:bCs/>
                <w:iCs/>
                <w:sz w:val="20"/>
                <w:szCs w:val="20"/>
              </w:rPr>
              <w:t xml:space="preserve">The Real-Time calculated price of a PTP Obligation bid with the source </w:t>
            </w:r>
            <w:r w:rsidRPr="00DB17A7">
              <w:rPr>
                <w:rFonts w:eastAsia="Times New Roman"/>
                <w:bCs/>
                <w:i/>
                <w:iCs/>
                <w:sz w:val="20"/>
                <w:szCs w:val="20"/>
              </w:rPr>
              <w:t>j,</w:t>
            </w:r>
            <w:r w:rsidRPr="00DB17A7">
              <w:rPr>
                <w:rFonts w:eastAsia="Times New Roman"/>
                <w:bCs/>
                <w:iCs/>
                <w:sz w:val="20"/>
                <w:szCs w:val="20"/>
              </w:rPr>
              <w:t xml:space="preserve"> and the sink </w:t>
            </w:r>
            <w:r w:rsidRPr="00DB17A7">
              <w:rPr>
                <w:rFonts w:eastAsia="Times New Roman"/>
                <w:bCs/>
                <w:i/>
                <w:iCs/>
                <w:sz w:val="20"/>
                <w:szCs w:val="20"/>
              </w:rPr>
              <w:t>k</w:t>
            </w:r>
            <w:r w:rsidRPr="00DB17A7">
              <w:rPr>
                <w:rFonts w:eastAsia="Times New Roman"/>
                <w:bCs/>
                <w:iCs/>
                <w:sz w:val="20"/>
                <w:szCs w:val="20"/>
              </w:rPr>
              <w:t>, for the hour.</w:t>
            </w:r>
          </w:p>
          <w:p w14:paraId="5277C839" w14:textId="77777777" w:rsidR="00DB17A7" w:rsidRPr="00DB17A7" w:rsidRDefault="00DB17A7" w:rsidP="00DB17A7">
            <w:pPr>
              <w:spacing w:after="60"/>
              <w:rPr>
                <w:rFonts w:eastAsia="Times New Roman"/>
                <w:bCs/>
                <w:i/>
                <w:iCs/>
                <w:sz w:val="20"/>
                <w:szCs w:val="20"/>
              </w:rPr>
            </w:pPr>
          </w:p>
        </w:tc>
      </w:tr>
      <w:tr w:rsidR="00DB17A7" w:rsidRPr="00DB17A7" w14:paraId="4FBC46B2" w14:textId="77777777" w:rsidTr="00D34EC1">
        <w:trPr>
          <w:cantSplit/>
        </w:trPr>
        <w:tc>
          <w:tcPr>
            <w:tcW w:w="1062" w:type="pct"/>
            <w:tcBorders>
              <w:top w:val="single" w:sz="6" w:space="0" w:color="auto"/>
              <w:left w:val="single" w:sz="4" w:space="0" w:color="auto"/>
              <w:bottom w:val="single" w:sz="6" w:space="0" w:color="auto"/>
              <w:right w:val="single" w:sz="6" w:space="0" w:color="auto"/>
            </w:tcBorders>
          </w:tcPr>
          <w:p w14:paraId="05C684C9" w14:textId="77777777" w:rsidR="00DB17A7" w:rsidRPr="00DB17A7" w:rsidRDefault="00DB17A7" w:rsidP="00DB17A7">
            <w:pPr>
              <w:spacing w:after="60"/>
              <w:rPr>
                <w:rFonts w:eastAsia="Times New Roman"/>
                <w:i/>
                <w:iCs/>
                <w:sz w:val="20"/>
                <w:szCs w:val="20"/>
              </w:rPr>
            </w:pPr>
            <w:r w:rsidRPr="00DB17A7">
              <w:rPr>
                <w:rFonts w:eastAsia="Times New Roman"/>
                <w:i/>
                <w:iCs/>
                <w:sz w:val="20"/>
                <w:szCs w:val="20"/>
              </w:rPr>
              <w:t>q</w:t>
            </w:r>
          </w:p>
        </w:tc>
        <w:tc>
          <w:tcPr>
            <w:tcW w:w="398" w:type="pct"/>
            <w:tcBorders>
              <w:top w:val="single" w:sz="6" w:space="0" w:color="auto"/>
              <w:left w:val="single" w:sz="6" w:space="0" w:color="auto"/>
              <w:bottom w:val="single" w:sz="6" w:space="0" w:color="auto"/>
              <w:right w:val="single" w:sz="6" w:space="0" w:color="auto"/>
            </w:tcBorders>
          </w:tcPr>
          <w:p w14:paraId="2BE0C1A0"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none</w:t>
            </w:r>
          </w:p>
        </w:tc>
        <w:tc>
          <w:tcPr>
            <w:tcW w:w="3540" w:type="pct"/>
            <w:tcBorders>
              <w:top w:val="single" w:sz="6" w:space="0" w:color="auto"/>
              <w:left w:val="single" w:sz="6" w:space="0" w:color="auto"/>
              <w:bottom w:val="single" w:sz="6" w:space="0" w:color="auto"/>
              <w:right w:val="single" w:sz="4" w:space="0" w:color="auto"/>
            </w:tcBorders>
          </w:tcPr>
          <w:p w14:paraId="6870F036" w14:textId="77777777" w:rsidR="00DB17A7" w:rsidRPr="00DB17A7" w:rsidRDefault="00DB17A7" w:rsidP="00DB17A7">
            <w:pPr>
              <w:spacing w:after="60"/>
              <w:rPr>
                <w:rFonts w:eastAsia="Times New Roman"/>
                <w:iCs/>
                <w:sz w:val="20"/>
                <w:szCs w:val="20"/>
              </w:rPr>
            </w:pPr>
            <w:r w:rsidRPr="00DB17A7">
              <w:rPr>
                <w:rFonts w:eastAsia="Times New Roman"/>
                <w:iCs/>
                <w:sz w:val="20"/>
                <w:szCs w:val="20"/>
              </w:rPr>
              <w:t>A QSE.</w:t>
            </w:r>
          </w:p>
        </w:tc>
      </w:tr>
      <w:tr w:rsidR="00DB17A7" w:rsidRPr="00DB17A7" w14:paraId="29C3D09C" w14:textId="77777777" w:rsidTr="00D34EC1">
        <w:trPr>
          <w:cantSplit/>
        </w:trPr>
        <w:tc>
          <w:tcPr>
            <w:tcW w:w="1062" w:type="pct"/>
            <w:tcBorders>
              <w:top w:val="single" w:sz="6" w:space="0" w:color="auto"/>
              <w:left w:val="single" w:sz="4" w:space="0" w:color="auto"/>
              <w:bottom w:val="single" w:sz="6" w:space="0" w:color="auto"/>
              <w:right w:val="single" w:sz="6" w:space="0" w:color="auto"/>
            </w:tcBorders>
          </w:tcPr>
          <w:p w14:paraId="04F0F6E8" w14:textId="77777777" w:rsidR="00DB17A7" w:rsidRPr="00DB17A7" w:rsidRDefault="00DB17A7" w:rsidP="00DB17A7">
            <w:pPr>
              <w:spacing w:after="60"/>
              <w:rPr>
                <w:rFonts w:eastAsia="Times New Roman"/>
                <w:i/>
                <w:iCs/>
                <w:sz w:val="20"/>
                <w:szCs w:val="20"/>
              </w:rPr>
            </w:pPr>
            <w:r w:rsidRPr="00DB17A7">
              <w:rPr>
                <w:rFonts w:eastAsia="Times New Roman"/>
                <w:i/>
                <w:iCs/>
                <w:sz w:val="20"/>
                <w:szCs w:val="20"/>
              </w:rPr>
              <w:t>r</w:t>
            </w:r>
          </w:p>
        </w:tc>
        <w:tc>
          <w:tcPr>
            <w:tcW w:w="398" w:type="pct"/>
            <w:tcBorders>
              <w:top w:val="single" w:sz="6" w:space="0" w:color="auto"/>
              <w:left w:val="single" w:sz="6" w:space="0" w:color="auto"/>
              <w:bottom w:val="single" w:sz="6" w:space="0" w:color="auto"/>
              <w:right w:val="single" w:sz="6" w:space="0" w:color="auto"/>
            </w:tcBorders>
          </w:tcPr>
          <w:p w14:paraId="2B3CC666"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none</w:t>
            </w:r>
          </w:p>
        </w:tc>
        <w:tc>
          <w:tcPr>
            <w:tcW w:w="3540" w:type="pct"/>
            <w:tcBorders>
              <w:top w:val="single" w:sz="6" w:space="0" w:color="auto"/>
              <w:left w:val="single" w:sz="6" w:space="0" w:color="auto"/>
              <w:bottom w:val="single" w:sz="6" w:space="0" w:color="auto"/>
              <w:right w:val="single" w:sz="4" w:space="0" w:color="auto"/>
            </w:tcBorders>
          </w:tcPr>
          <w:p w14:paraId="5593FFA9" w14:textId="77777777" w:rsidR="00DB17A7" w:rsidRPr="00DB17A7" w:rsidRDefault="00DB17A7" w:rsidP="00DB17A7">
            <w:pPr>
              <w:spacing w:after="60"/>
              <w:rPr>
                <w:rFonts w:eastAsia="Times New Roman"/>
                <w:iCs/>
                <w:sz w:val="20"/>
                <w:szCs w:val="20"/>
              </w:rPr>
            </w:pPr>
            <w:r w:rsidRPr="00DB17A7">
              <w:rPr>
                <w:rFonts w:eastAsia="Times New Roman"/>
                <w:iCs/>
                <w:sz w:val="20"/>
                <w:szCs w:val="20"/>
              </w:rPr>
              <w:t>A Resource.</w:t>
            </w:r>
          </w:p>
        </w:tc>
      </w:tr>
      <w:tr w:rsidR="00DB17A7" w:rsidRPr="00DB17A7" w14:paraId="689DA886" w14:textId="77777777" w:rsidTr="00D34EC1">
        <w:trPr>
          <w:cantSplit/>
        </w:trPr>
        <w:tc>
          <w:tcPr>
            <w:tcW w:w="1062" w:type="pct"/>
            <w:tcBorders>
              <w:top w:val="single" w:sz="6" w:space="0" w:color="auto"/>
              <w:left w:val="single" w:sz="4" w:space="0" w:color="auto"/>
              <w:bottom w:val="single" w:sz="6" w:space="0" w:color="auto"/>
              <w:right w:val="single" w:sz="6" w:space="0" w:color="auto"/>
            </w:tcBorders>
          </w:tcPr>
          <w:p w14:paraId="5826BED2" w14:textId="77777777" w:rsidR="00DB17A7" w:rsidRPr="00DB17A7" w:rsidRDefault="00DB17A7" w:rsidP="00DB17A7">
            <w:pPr>
              <w:spacing w:after="60"/>
              <w:rPr>
                <w:rFonts w:eastAsia="Times New Roman"/>
                <w:i/>
                <w:iCs/>
                <w:sz w:val="20"/>
                <w:szCs w:val="20"/>
              </w:rPr>
            </w:pPr>
            <w:r w:rsidRPr="00DB17A7">
              <w:rPr>
                <w:rFonts w:eastAsia="Times New Roman"/>
                <w:i/>
                <w:iCs/>
                <w:sz w:val="20"/>
                <w:szCs w:val="20"/>
              </w:rPr>
              <w:t>i</w:t>
            </w:r>
          </w:p>
        </w:tc>
        <w:tc>
          <w:tcPr>
            <w:tcW w:w="398" w:type="pct"/>
            <w:tcBorders>
              <w:top w:val="single" w:sz="6" w:space="0" w:color="auto"/>
              <w:left w:val="single" w:sz="6" w:space="0" w:color="auto"/>
              <w:bottom w:val="single" w:sz="6" w:space="0" w:color="auto"/>
              <w:right w:val="single" w:sz="6" w:space="0" w:color="auto"/>
            </w:tcBorders>
          </w:tcPr>
          <w:p w14:paraId="6173696F"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none</w:t>
            </w:r>
          </w:p>
        </w:tc>
        <w:tc>
          <w:tcPr>
            <w:tcW w:w="3540" w:type="pct"/>
            <w:tcBorders>
              <w:top w:val="single" w:sz="6" w:space="0" w:color="auto"/>
              <w:left w:val="single" w:sz="6" w:space="0" w:color="auto"/>
              <w:bottom w:val="single" w:sz="6" w:space="0" w:color="auto"/>
              <w:right w:val="single" w:sz="4" w:space="0" w:color="auto"/>
            </w:tcBorders>
          </w:tcPr>
          <w:p w14:paraId="23A0BDCA" w14:textId="77777777" w:rsidR="00DB17A7" w:rsidRPr="00DB17A7" w:rsidRDefault="00DB17A7" w:rsidP="00DB17A7">
            <w:pPr>
              <w:spacing w:after="60"/>
              <w:rPr>
                <w:rFonts w:eastAsia="Times New Roman"/>
                <w:iCs/>
                <w:sz w:val="20"/>
                <w:szCs w:val="20"/>
              </w:rPr>
            </w:pPr>
            <w:r w:rsidRPr="00DB17A7">
              <w:rPr>
                <w:rFonts w:eastAsia="Times New Roman"/>
                <w:iCs/>
                <w:sz w:val="20"/>
                <w:szCs w:val="20"/>
              </w:rPr>
              <w:t>A 15-minute Settlement Interval.</w:t>
            </w:r>
          </w:p>
        </w:tc>
      </w:tr>
      <w:tr w:rsidR="00DB17A7" w:rsidRPr="00DB17A7" w14:paraId="0C8FD727" w14:textId="77777777" w:rsidTr="00D34EC1">
        <w:trPr>
          <w:cantSplit/>
        </w:trPr>
        <w:tc>
          <w:tcPr>
            <w:tcW w:w="1062" w:type="pct"/>
            <w:tcBorders>
              <w:top w:val="single" w:sz="6" w:space="0" w:color="auto"/>
              <w:left w:val="single" w:sz="4" w:space="0" w:color="auto"/>
              <w:bottom w:val="single" w:sz="6" w:space="0" w:color="auto"/>
              <w:right w:val="single" w:sz="6" w:space="0" w:color="auto"/>
            </w:tcBorders>
            <w:hideMark/>
          </w:tcPr>
          <w:p w14:paraId="03571B16" w14:textId="77777777" w:rsidR="00DB17A7" w:rsidRPr="00DB17A7" w:rsidRDefault="00DB17A7" w:rsidP="00DB17A7">
            <w:pPr>
              <w:spacing w:after="60"/>
              <w:rPr>
                <w:rFonts w:eastAsia="Times New Roman"/>
                <w:i/>
                <w:iCs/>
                <w:sz w:val="20"/>
                <w:szCs w:val="20"/>
              </w:rPr>
            </w:pPr>
            <w:r w:rsidRPr="00DB17A7">
              <w:rPr>
                <w:rFonts w:eastAsia="Times New Roman"/>
                <w:i/>
                <w:iCs/>
                <w:sz w:val="20"/>
                <w:szCs w:val="20"/>
              </w:rPr>
              <w:t>k</w:t>
            </w:r>
          </w:p>
        </w:tc>
        <w:tc>
          <w:tcPr>
            <w:tcW w:w="398" w:type="pct"/>
            <w:tcBorders>
              <w:top w:val="single" w:sz="6" w:space="0" w:color="auto"/>
              <w:left w:val="single" w:sz="6" w:space="0" w:color="auto"/>
              <w:bottom w:val="single" w:sz="6" w:space="0" w:color="auto"/>
              <w:right w:val="single" w:sz="6" w:space="0" w:color="auto"/>
            </w:tcBorders>
            <w:hideMark/>
          </w:tcPr>
          <w:p w14:paraId="3FB6DEE1"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none</w:t>
            </w:r>
          </w:p>
        </w:tc>
        <w:tc>
          <w:tcPr>
            <w:tcW w:w="3540" w:type="pct"/>
            <w:tcBorders>
              <w:top w:val="single" w:sz="6" w:space="0" w:color="auto"/>
              <w:left w:val="single" w:sz="6" w:space="0" w:color="auto"/>
              <w:bottom w:val="single" w:sz="6" w:space="0" w:color="auto"/>
              <w:right w:val="single" w:sz="4" w:space="0" w:color="auto"/>
            </w:tcBorders>
          </w:tcPr>
          <w:p w14:paraId="659126F1" w14:textId="77777777" w:rsidR="00DB17A7" w:rsidRPr="00DB17A7" w:rsidRDefault="00DB17A7" w:rsidP="00DB17A7">
            <w:pPr>
              <w:spacing w:after="60"/>
              <w:rPr>
                <w:rFonts w:eastAsia="Times New Roman"/>
                <w:iCs/>
                <w:sz w:val="20"/>
                <w:szCs w:val="20"/>
              </w:rPr>
            </w:pPr>
            <w:r w:rsidRPr="00DB17A7">
              <w:rPr>
                <w:rFonts w:eastAsia="Times New Roman"/>
                <w:iCs/>
                <w:sz w:val="20"/>
                <w:szCs w:val="20"/>
              </w:rPr>
              <w:t>A sink Settlement Point.</w:t>
            </w:r>
          </w:p>
        </w:tc>
      </w:tr>
      <w:tr w:rsidR="00DB17A7" w:rsidRPr="00DB17A7" w14:paraId="1B8713CB" w14:textId="77777777" w:rsidTr="00D34EC1">
        <w:trPr>
          <w:cantSplit/>
        </w:trPr>
        <w:tc>
          <w:tcPr>
            <w:tcW w:w="1062" w:type="pct"/>
            <w:tcBorders>
              <w:top w:val="single" w:sz="6" w:space="0" w:color="auto"/>
              <w:left w:val="single" w:sz="4" w:space="0" w:color="auto"/>
              <w:bottom w:val="single" w:sz="6" w:space="0" w:color="auto"/>
              <w:right w:val="single" w:sz="6" w:space="0" w:color="auto"/>
            </w:tcBorders>
            <w:hideMark/>
          </w:tcPr>
          <w:p w14:paraId="053DA05B" w14:textId="77777777" w:rsidR="00DB17A7" w:rsidRPr="00DB17A7" w:rsidRDefault="00DB17A7" w:rsidP="00DB17A7">
            <w:pPr>
              <w:spacing w:after="60"/>
              <w:rPr>
                <w:rFonts w:eastAsia="Times New Roman"/>
                <w:i/>
                <w:iCs/>
                <w:sz w:val="20"/>
                <w:szCs w:val="20"/>
              </w:rPr>
            </w:pPr>
            <w:r w:rsidRPr="00DB17A7">
              <w:rPr>
                <w:rFonts w:eastAsia="Times New Roman"/>
                <w:i/>
                <w:iCs/>
                <w:sz w:val="20"/>
                <w:szCs w:val="20"/>
              </w:rPr>
              <w:t>p</w:t>
            </w:r>
          </w:p>
        </w:tc>
        <w:tc>
          <w:tcPr>
            <w:tcW w:w="398" w:type="pct"/>
            <w:tcBorders>
              <w:top w:val="single" w:sz="6" w:space="0" w:color="auto"/>
              <w:left w:val="single" w:sz="6" w:space="0" w:color="auto"/>
              <w:bottom w:val="single" w:sz="6" w:space="0" w:color="auto"/>
              <w:right w:val="single" w:sz="6" w:space="0" w:color="auto"/>
            </w:tcBorders>
            <w:hideMark/>
          </w:tcPr>
          <w:p w14:paraId="283D647A"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none</w:t>
            </w:r>
          </w:p>
        </w:tc>
        <w:tc>
          <w:tcPr>
            <w:tcW w:w="3540" w:type="pct"/>
            <w:tcBorders>
              <w:top w:val="single" w:sz="6" w:space="0" w:color="auto"/>
              <w:left w:val="single" w:sz="6" w:space="0" w:color="auto"/>
              <w:bottom w:val="single" w:sz="6" w:space="0" w:color="auto"/>
              <w:right w:val="single" w:sz="4" w:space="0" w:color="auto"/>
            </w:tcBorders>
            <w:hideMark/>
          </w:tcPr>
          <w:p w14:paraId="5644769C" w14:textId="77777777" w:rsidR="00DB17A7" w:rsidRPr="00DB17A7" w:rsidRDefault="00DB17A7" w:rsidP="00DB17A7">
            <w:pPr>
              <w:spacing w:after="60"/>
              <w:rPr>
                <w:rFonts w:eastAsia="Times New Roman"/>
                <w:iCs/>
                <w:sz w:val="20"/>
                <w:szCs w:val="20"/>
              </w:rPr>
            </w:pPr>
            <w:r w:rsidRPr="00DB17A7">
              <w:rPr>
                <w:rFonts w:eastAsia="Times New Roman"/>
                <w:iCs/>
                <w:sz w:val="20"/>
                <w:szCs w:val="20"/>
              </w:rPr>
              <w:t>A Settlement Point.</w:t>
            </w:r>
          </w:p>
        </w:tc>
      </w:tr>
      <w:tr w:rsidR="00DB17A7" w:rsidRPr="00DB17A7" w14:paraId="6CC70666" w14:textId="77777777" w:rsidTr="00D34EC1">
        <w:trPr>
          <w:cantSplit/>
        </w:trPr>
        <w:tc>
          <w:tcPr>
            <w:tcW w:w="1062" w:type="pct"/>
            <w:tcBorders>
              <w:top w:val="single" w:sz="6" w:space="0" w:color="auto"/>
              <w:left w:val="single" w:sz="4" w:space="0" w:color="auto"/>
              <w:bottom w:val="single" w:sz="6" w:space="0" w:color="auto"/>
              <w:right w:val="single" w:sz="6" w:space="0" w:color="auto"/>
            </w:tcBorders>
          </w:tcPr>
          <w:p w14:paraId="280F1369" w14:textId="77777777" w:rsidR="00DB17A7" w:rsidRPr="00DB17A7" w:rsidRDefault="00DB17A7" w:rsidP="00DB17A7">
            <w:pPr>
              <w:spacing w:after="60"/>
              <w:rPr>
                <w:rFonts w:eastAsia="Times New Roman"/>
                <w:i/>
                <w:iCs/>
                <w:sz w:val="20"/>
                <w:szCs w:val="20"/>
              </w:rPr>
            </w:pPr>
            <w:r w:rsidRPr="00DB17A7">
              <w:rPr>
                <w:rFonts w:eastAsia="Times New Roman"/>
                <w:i/>
                <w:iCs/>
                <w:sz w:val="20"/>
                <w:szCs w:val="20"/>
              </w:rPr>
              <w:t>j</w:t>
            </w:r>
          </w:p>
        </w:tc>
        <w:tc>
          <w:tcPr>
            <w:tcW w:w="398" w:type="pct"/>
            <w:tcBorders>
              <w:top w:val="single" w:sz="6" w:space="0" w:color="auto"/>
              <w:left w:val="single" w:sz="6" w:space="0" w:color="auto"/>
              <w:bottom w:val="single" w:sz="6" w:space="0" w:color="auto"/>
              <w:right w:val="single" w:sz="6" w:space="0" w:color="auto"/>
            </w:tcBorders>
          </w:tcPr>
          <w:p w14:paraId="6568739E" w14:textId="77777777" w:rsidR="00DB17A7" w:rsidRPr="00DB17A7" w:rsidRDefault="00DB17A7" w:rsidP="00DB17A7">
            <w:pPr>
              <w:spacing w:after="60"/>
              <w:jc w:val="center"/>
              <w:rPr>
                <w:rFonts w:eastAsia="Times New Roman"/>
                <w:iCs/>
                <w:sz w:val="20"/>
                <w:szCs w:val="20"/>
              </w:rPr>
            </w:pPr>
            <w:r w:rsidRPr="00DB17A7">
              <w:rPr>
                <w:rFonts w:eastAsia="Times New Roman"/>
                <w:iCs/>
                <w:sz w:val="20"/>
                <w:szCs w:val="20"/>
              </w:rPr>
              <w:t>none</w:t>
            </w:r>
          </w:p>
        </w:tc>
        <w:tc>
          <w:tcPr>
            <w:tcW w:w="3540" w:type="pct"/>
            <w:tcBorders>
              <w:top w:val="single" w:sz="6" w:space="0" w:color="auto"/>
              <w:left w:val="single" w:sz="6" w:space="0" w:color="auto"/>
              <w:bottom w:val="single" w:sz="6" w:space="0" w:color="auto"/>
              <w:right w:val="single" w:sz="4" w:space="0" w:color="auto"/>
            </w:tcBorders>
          </w:tcPr>
          <w:p w14:paraId="73285162" w14:textId="77777777" w:rsidR="00DB17A7" w:rsidRPr="00DB17A7" w:rsidRDefault="00DB17A7" w:rsidP="00DB17A7">
            <w:pPr>
              <w:spacing w:after="60"/>
              <w:rPr>
                <w:rFonts w:eastAsia="Times New Roman"/>
                <w:iCs/>
                <w:sz w:val="20"/>
                <w:szCs w:val="20"/>
              </w:rPr>
            </w:pPr>
            <w:r w:rsidRPr="00DB17A7">
              <w:rPr>
                <w:rFonts w:eastAsia="Times New Roman"/>
                <w:iCs/>
                <w:sz w:val="20"/>
                <w:szCs w:val="20"/>
              </w:rPr>
              <w:t>A source Settlement Point.</w:t>
            </w:r>
          </w:p>
        </w:tc>
      </w:tr>
    </w:tbl>
    <w:p w14:paraId="37DC149F" w14:textId="50625B16" w:rsidR="00080E2E" w:rsidRPr="008910B8" w:rsidRDefault="00080E2E" w:rsidP="00080E2E">
      <w:pPr>
        <w:pStyle w:val="H3"/>
        <w:rPr>
          <w:b w:val="0"/>
          <w:i w:val="0"/>
        </w:rPr>
      </w:pPr>
      <w:commentRangeStart w:id="1870"/>
      <w:r w:rsidRPr="008910B8">
        <w:t>9.19.1</w:t>
      </w:r>
      <w:commentRangeEnd w:id="1870"/>
      <w:r w:rsidR="00AE2304">
        <w:rPr>
          <w:rStyle w:val="CommentReference"/>
          <w:b w:val="0"/>
          <w:bCs w:val="0"/>
          <w:i w:val="0"/>
        </w:rPr>
        <w:commentReference w:id="1870"/>
      </w:r>
      <w:r w:rsidRPr="008910B8">
        <w:tab/>
        <w:t>Default Uplift Invoices</w:t>
      </w:r>
      <w:bookmarkEnd w:id="1830"/>
      <w:bookmarkEnd w:id="1831"/>
      <w:bookmarkEnd w:id="1832"/>
      <w:bookmarkEnd w:id="1833"/>
      <w:bookmarkEnd w:id="1834"/>
      <w:bookmarkEnd w:id="1835"/>
    </w:p>
    <w:p w14:paraId="7DAE9A18" w14:textId="77777777" w:rsidR="002D0AE3" w:rsidRPr="002D0AE3" w:rsidRDefault="002D0AE3" w:rsidP="002D0AE3">
      <w:pPr>
        <w:spacing w:after="240"/>
        <w:ind w:left="720" w:hanging="720"/>
        <w:rPr>
          <w:rFonts w:eastAsia="Times New Roman"/>
          <w:szCs w:val="20"/>
        </w:rPr>
      </w:pPr>
      <w:r w:rsidRPr="002D0AE3">
        <w:rPr>
          <w:rFonts w:eastAsia="Times New Roman"/>
          <w:szCs w:val="20"/>
        </w:rPr>
        <w:t>(1)</w:t>
      </w:r>
      <w:r w:rsidRPr="002D0AE3">
        <w:rPr>
          <w:rFonts w:eastAsia="Times New Roman"/>
          <w:szCs w:val="20"/>
        </w:rPr>
        <w:tab/>
        <w:t xml:space="preserve">ERCOT shall collect the total short-pay amount for all Settlement Invoices for a month, </w:t>
      </w:r>
      <w:proofErr w:type="gramStart"/>
      <w:r w:rsidRPr="002D0AE3">
        <w:rPr>
          <w:rFonts w:eastAsia="Times New Roman"/>
          <w:szCs w:val="20"/>
        </w:rPr>
        <w:t>less</w:t>
      </w:r>
      <w:proofErr w:type="gramEnd"/>
      <w:r w:rsidRPr="002D0AE3">
        <w:rPr>
          <w:rFonts w:eastAsia="Times New Roman"/>
          <w:szCs w:val="20"/>
        </w:rPr>
        <w:t xml:space="preserve"> the total </w:t>
      </w:r>
      <w:proofErr w:type="gramStart"/>
      <w:r w:rsidRPr="002D0AE3">
        <w:rPr>
          <w:rFonts w:eastAsia="Times New Roman"/>
          <w:szCs w:val="20"/>
        </w:rPr>
        <w:t>payments</w:t>
      </w:r>
      <w:proofErr w:type="gramEnd"/>
      <w:r w:rsidRPr="002D0AE3">
        <w:rPr>
          <w:rFonts w:eastAsia="Times New Roman"/>
          <w:szCs w:val="20"/>
        </w:rPr>
        <w:t xml:space="preserve">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2E5A944A" w14:textId="77777777" w:rsidR="002D0AE3" w:rsidRPr="002D0AE3" w:rsidRDefault="002D0AE3" w:rsidP="002D0AE3">
      <w:pPr>
        <w:spacing w:after="240"/>
        <w:ind w:left="720" w:hanging="720"/>
        <w:rPr>
          <w:rFonts w:eastAsia="Times New Roman"/>
          <w:iCs/>
          <w:szCs w:val="20"/>
        </w:rPr>
      </w:pPr>
      <w:r w:rsidRPr="002D0AE3">
        <w:rPr>
          <w:rFonts w:eastAsia="Times New Roman"/>
          <w:iCs/>
          <w:szCs w:val="20"/>
        </w:rPr>
        <w:t>(2)</w:t>
      </w:r>
      <w:r w:rsidRPr="002D0AE3">
        <w:rPr>
          <w:rFonts w:eastAsia="Times New Roman"/>
          <w:iCs/>
          <w:szCs w:val="20"/>
        </w:rPr>
        <w:tab/>
        <w:t>Each Counter-Party’s share of the uplift is calculated using the best available Settlement data for each Operating Day in the month prior to the month in which the default occurred (the “reference month”), and is calculated as follows:</w:t>
      </w:r>
    </w:p>
    <w:p w14:paraId="63F7A13D" w14:textId="77777777" w:rsidR="002D0AE3" w:rsidRPr="002D0AE3" w:rsidRDefault="002D0AE3" w:rsidP="002D0AE3">
      <w:pPr>
        <w:spacing w:after="240"/>
        <w:ind w:left="2880" w:hanging="1440"/>
        <w:rPr>
          <w:rFonts w:eastAsia="Times New Roman"/>
          <w:b/>
          <w:iCs/>
          <w:szCs w:val="20"/>
          <w:lang w:val="pt-BR"/>
        </w:rPr>
      </w:pPr>
      <w:r w:rsidRPr="002D0AE3">
        <w:rPr>
          <w:rFonts w:eastAsia="Times New Roman"/>
          <w:b/>
          <w:iCs/>
          <w:szCs w:val="20"/>
          <w:lang w:val="pt-BR"/>
        </w:rPr>
        <w:t>DURSCP</w:t>
      </w:r>
      <w:r w:rsidRPr="002D0AE3">
        <w:rPr>
          <w:rFonts w:ascii="Times New Roman Bold" w:eastAsia="Times New Roman" w:hAnsi="Times New Roman Bold"/>
          <w:b/>
          <w:i/>
          <w:iCs/>
          <w:szCs w:val="20"/>
          <w:vertAlign w:val="subscript"/>
          <w:lang w:val="pt-BR"/>
        </w:rPr>
        <w:t>cp</w:t>
      </w:r>
      <w:r w:rsidRPr="002D0AE3">
        <w:rPr>
          <w:rFonts w:ascii="Times New Roman Bold" w:eastAsia="Times New Roman" w:hAnsi="Times New Roman Bold"/>
          <w:b/>
          <w:iCs/>
          <w:szCs w:val="20"/>
          <w:vertAlign w:val="subscript"/>
          <w:lang w:val="pt-BR"/>
        </w:rPr>
        <w:t xml:space="preserve"> = </w:t>
      </w:r>
      <w:r w:rsidRPr="002D0AE3">
        <w:rPr>
          <w:rFonts w:eastAsia="Times New Roman"/>
          <w:b/>
          <w:iCs/>
          <w:szCs w:val="20"/>
          <w:lang w:val="pt-BR"/>
        </w:rPr>
        <w:t>TSPA * MMARS</w:t>
      </w:r>
      <w:r w:rsidRPr="002D0AE3">
        <w:rPr>
          <w:rFonts w:ascii="Times New Roman Bold" w:eastAsia="Times New Roman" w:hAnsi="Times New Roman Bold"/>
          <w:b/>
          <w:i/>
          <w:iCs/>
          <w:szCs w:val="20"/>
          <w:vertAlign w:val="subscript"/>
          <w:lang w:val="pt-BR"/>
        </w:rPr>
        <w:t>cp</w:t>
      </w:r>
    </w:p>
    <w:p w14:paraId="2DF19081" w14:textId="77777777" w:rsidR="002D0AE3" w:rsidRPr="002D0AE3" w:rsidRDefault="002D0AE3" w:rsidP="002D0AE3">
      <w:pPr>
        <w:spacing w:after="240"/>
        <w:ind w:left="2160" w:hanging="1440"/>
        <w:rPr>
          <w:rFonts w:eastAsia="Times New Roman"/>
          <w:iCs/>
          <w:szCs w:val="20"/>
          <w:lang w:val="pt-BR"/>
        </w:rPr>
      </w:pPr>
      <w:r w:rsidRPr="002D0AE3">
        <w:rPr>
          <w:rFonts w:eastAsia="Times New Roman"/>
          <w:iCs/>
          <w:szCs w:val="20"/>
          <w:lang w:val="pt-BR"/>
        </w:rPr>
        <w:t>Where:</w:t>
      </w:r>
    </w:p>
    <w:p w14:paraId="27417B8F" w14:textId="77777777" w:rsidR="002D0AE3" w:rsidRPr="002D0AE3" w:rsidRDefault="002D0AE3" w:rsidP="002D0AE3">
      <w:pPr>
        <w:spacing w:after="240"/>
        <w:ind w:left="2880" w:hanging="1440"/>
        <w:rPr>
          <w:rFonts w:eastAsia="Times New Roman"/>
          <w:iCs/>
          <w:szCs w:val="20"/>
          <w:lang w:val="pt-BR"/>
        </w:rPr>
      </w:pPr>
      <w:r w:rsidRPr="002D0AE3">
        <w:rPr>
          <w:rFonts w:eastAsia="Times New Roman"/>
          <w:iCs/>
          <w:szCs w:val="20"/>
          <w:lang w:val="pt-BR"/>
        </w:rPr>
        <w:t xml:space="preserve">MMARS </w:t>
      </w:r>
      <w:r w:rsidRPr="002D0AE3">
        <w:rPr>
          <w:rFonts w:ascii="Times New Roman Bold" w:eastAsia="Times New Roman" w:hAnsi="Times New Roman Bold"/>
          <w:i/>
          <w:iCs/>
          <w:szCs w:val="20"/>
          <w:vertAlign w:val="subscript"/>
          <w:lang w:val="pt-BR"/>
        </w:rPr>
        <w:t>cp</w:t>
      </w:r>
      <w:r w:rsidRPr="002D0AE3">
        <w:rPr>
          <w:rFonts w:eastAsia="Times New Roman"/>
          <w:iCs/>
          <w:szCs w:val="20"/>
          <w:lang w:val="pt-BR"/>
        </w:rPr>
        <w:t xml:space="preserve"> = MMA </w:t>
      </w:r>
      <w:r w:rsidRPr="002D0AE3">
        <w:rPr>
          <w:rFonts w:ascii="Times New Roman Bold" w:eastAsia="Times New Roman" w:hAnsi="Times New Roman Bold"/>
          <w:i/>
          <w:iCs/>
          <w:szCs w:val="20"/>
          <w:vertAlign w:val="subscript"/>
          <w:lang w:val="pt-BR"/>
        </w:rPr>
        <w:t>cp</w:t>
      </w:r>
      <w:r w:rsidRPr="002D0AE3">
        <w:rPr>
          <w:rFonts w:eastAsia="Times New Roman"/>
          <w:iCs/>
          <w:szCs w:val="20"/>
          <w:lang w:val="pt-BR"/>
        </w:rPr>
        <w:t xml:space="preserve"> / MMATOT</w:t>
      </w:r>
    </w:p>
    <w:p w14:paraId="162DD67F" w14:textId="77777777" w:rsidR="002D0AE3" w:rsidRPr="002D0AE3" w:rsidRDefault="002D0AE3" w:rsidP="002D0AE3">
      <w:pPr>
        <w:spacing w:after="240"/>
        <w:ind w:left="720" w:firstLine="720"/>
        <w:rPr>
          <w:rFonts w:eastAsia="Calibri"/>
          <w:iCs/>
          <w:szCs w:val="20"/>
          <w:vertAlign w:val="subscript"/>
        </w:rPr>
      </w:pPr>
      <w:r w:rsidRPr="002D0AE3">
        <w:rPr>
          <w:rFonts w:eastAsia="Times New Roman"/>
          <w:iCs/>
          <w:szCs w:val="20"/>
          <w:lang w:val="pt-BR"/>
        </w:rPr>
        <w:t xml:space="preserve">MMA </w:t>
      </w:r>
      <w:r w:rsidRPr="002D0AE3">
        <w:rPr>
          <w:rFonts w:eastAsia="Calibri"/>
          <w:i/>
          <w:iCs/>
          <w:szCs w:val="20"/>
          <w:vertAlign w:val="subscript"/>
        </w:rPr>
        <w:t>cp</w:t>
      </w:r>
      <w:r w:rsidRPr="002D0AE3">
        <w:rPr>
          <w:rFonts w:eastAsia="Times New Roman"/>
          <w:iCs/>
          <w:szCs w:val="20"/>
          <w:lang w:val="pt-BR"/>
        </w:rPr>
        <w:t xml:space="preserve"> = Max</w:t>
      </w:r>
      <w:r w:rsidRPr="002D0AE3">
        <w:rPr>
          <w:rFonts w:eastAsia="Calibri"/>
          <w:iCs/>
          <w:szCs w:val="20"/>
        </w:rPr>
        <w:t xml:space="preserve"> { </w:t>
      </w:r>
      <w:r w:rsidRPr="002D0AE3">
        <w:rPr>
          <w:rFonts w:eastAsia="Times New Roman"/>
          <w:iCs/>
          <w:szCs w:val="20"/>
        </w:rPr>
        <w:t>∑</w:t>
      </w:r>
      <w:proofErr w:type="spellStart"/>
      <w:r w:rsidRPr="002D0AE3">
        <w:rPr>
          <w:rFonts w:eastAsia="Calibri"/>
          <w:i/>
          <w:iCs/>
          <w:szCs w:val="20"/>
          <w:vertAlign w:val="subscript"/>
        </w:rPr>
        <w:t>mp</w:t>
      </w:r>
      <w:proofErr w:type="spellEnd"/>
      <w:r w:rsidRPr="002D0AE3">
        <w:rPr>
          <w:rFonts w:eastAsia="Calibri"/>
          <w:i/>
          <w:iCs/>
          <w:szCs w:val="20"/>
          <w:vertAlign w:val="subscript"/>
        </w:rPr>
        <w:t xml:space="preserve"> </w:t>
      </w:r>
      <w:r w:rsidRPr="002D0AE3">
        <w:rPr>
          <w:rFonts w:eastAsia="Calibri"/>
          <w:iCs/>
          <w:szCs w:val="20"/>
        </w:rPr>
        <w:t>(URTMG </w:t>
      </w:r>
      <w:proofErr w:type="spellStart"/>
      <w:r w:rsidRPr="002D0AE3">
        <w:rPr>
          <w:rFonts w:eastAsia="Calibri"/>
          <w:i/>
          <w:iCs/>
          <w:szCs w:val="20"/>
          <w:vertAlign w:val="subscript"/>
        </w:rPr>
        <w:t>mp</w:t>
      </w:r>
      <w:proofErr w:type="spellEnd"/>
      <w:r w:rsidRPr="002D0AE3">
        <w:rPr>
          <w:rFonts w:eastAsia="Calibri"/>
          <w:iCs/>
          <w:szCs w:val="20"/>
          <w:vertAlign w:val="subscript"/>
        </w:rPr>
        <w:t xml:space="preserve"> </w:t>
      </w:r>
      <w:r w:rsidRPr="002D0AE3">
        <w:rPr>
          <w:rFonts w:eastAsia="Calibri"/>
          <w:iCs/>
          <w:szCs w:val="20"/>
        </w:rPr>
        <w:t>+ URTDCIMP </w:t>
      </w:r>
      <w:proofErr w:type="spellStart"/>
      <w:r w:rsidRPr="002D0AE3">
        <w:rPr>
          <w:rFonts w:eastAsia="Calibri"/>
          <w:i/>
          <w:iCs/>
          <w:szCs w:val="20"/>
          <w:vertAlign w:val="subscript"/>
        </w:rPr>
        <w:t>mp</w:t>
      </w:r>
      <w:proofErr w:type="spellEnd"/>
      <w:r w:rsidRPr="002D0AE3">
        <w:rPr>
          <w:rFonts w:eastAsia="Calibri"/>
          <w:i/>
          <w:iCs/>
          <w:szCs w:val="20"/>
          <w:vertAlign w:val="subscript"/>
        </w:rPr>
        <w:t xml:space="preserve"> </w:t>
      </w:r>
      <w:r w:rsidRPr="002D0AE3">
        <w:rPr>
          <w:rFonts w:eastAsia="Calibri"/>
          <w:iCs/>
          <w:szCs w:val="20"/>
        </w:rPr>
        <w:t>+ USOGTOT</w:t>
      </w:r>
      <w:r w:rsidRPr="002D0AE3">
        <w:rPr>
          <w:rFonts w:eastAsia="Calibri"/>
          <w:i/>
          <w:iCs/>
          <w:szCs w:val="20"/>
          <w:vertAlign w:val="subscript"/>
        </w:rPr>
        <w:t xml:space="preserve"> </w:t>
      </w:r>
      <w:proofErr w:type="spellStart"/>
      <w:r w:rsidRPr="002D0AE3">
        <w:rPr>
          <w:rFonts w:eastAsia="Calibri"/>
          <w:i/>
          <w:iCs/>
          <w:szCs w:val="20"/>
          <w:vertAlign w:val="subscript"/>
        </w:rPr>
        <w:t>mp</w:t>
      </w:r>
      <w:proofErr w:type="spellEnd"/>
      <w:r w:rsidRPr="002D0AE3">
        <w:rPr>
          <w:rFonts w:eastAsia="Times New Roman"/>
          <w:iCs/>
          <w:szCs w:val="20"/>
        </w:rPr>
        <w:t>)</w:t>
      </w:r>
      <w:r w:rsidRPr="002D0AE3">
        <w:rPr>
          <w:rFonts w:eastAsia="Calibri"/>
          <w:iCs/>
          <w:szCs w:val="20"/>
          <w:vertAlign w:val="subscript"/>
        </w:rPr>
        <w:t xml:space="preserve">, </w:t>
      </w:r>
    </w:p>
    <w:p w14:paraId="778A8CCB" w14:textId="77777777" w:rsidR="002D0AE3" w:rsidRPr="002D0AE3" w:rsidRDefault="002D0AE3" w:rsidP="002D0AE3">
      <w:pPr>
        <w:spacing w:after="240"/>
        <w:ind w:left="2880"/>
        <w:rPr>
          <w:rFonts w:eastAsia="Calibri"/>
          <w:iCs/>
          <w:szCs w:val="20"/>
          <w:vertAlign w:val="subscript"/>
        </w:rPr>
      </w:pPr>
      <w:r w:rsidRPr="002D0AE3">
        <w:rPr>
          <w:rFonts w:eastAsia="Times New Roman"/>
          <w:iCs/>
          <w:szCs w:val="20"/>
        </w:rPr>
        <w:lastRenderedPageBreak/>
        <w:t>∑</w:t>
      </w:r>
      <w:proofErr w:type="spellStart"/>
      <w:r w:rsidRPr="002D0AE3">
        <w:rPr>
          <w:rFonts w:eastAsia="Calibri"/>
          <w:i/>
          <w:iCs/>
          <w:szCs w:val="20"/>
          <w:vertAlign w:val="subscript"/>
        </w:rPr>
        <w:t>mp</w:t>
      </w:r>
      <w:proofErr w:type="spellEnd"/>
      <w:r w:rsidRPr="002D0AE3">
        <w:rPr>
          <w:rFonts w:eastAsia="Calibri"/>
          <w:iCs/>
          <w:szCs w:val="20"/>
        </w:rPr>
        <w:t> (URTAML </w:t>
      </w:r>
      <w:proofErr w:type="spellStart"/>
      <w:r w:rsidRPr="002D0AE3">
        <w:rPr>
          <w:rFonts w:eastAsia="Calibri"/>
          <w:i/>
          <w:iCs/>
          <w:szCs w:val="20"/>
          <w:vertAlign w:val="subscript"/>
        </w:rPr>
        <w:t>mp</w:t>
      </w:r>
      <w:proofErr w:type="spellEnd"/>
      <w:r w:rsidRPr="002D0AE3">
        <w:rPr>
          <w:rFonts w:eastAsia="Calibri"/>
          <w:iCs/>
          <w:szCs w:val="20"/>
        </w:rPr>
        <w:t xml:space="preserve"> + UWSLTOT </w:t>
      </w:r>
      <w:proofErr w:type="spellStart"/>
      <w:r w:rsidRPr="002D0AE3">
        <w:rPr>
          <w:rFonts w:eastAsia="Calibri"/>
          <w:i/>
          <w:iCs/>
          <w:szCs w:val="20"/>
          <w:vertAlign w:val="subscript"/>
        </w:rPr>
        <w:t>mp</w:t>
      </w:r>
      <w:proofErr w:type="spellEnd"/>
      <w:r w:rsidRPr="002D0AE3">
        <w:rPr>
          <w:rFonts w:eastAsia="Calibri"/>
          <w:iCs/>
          <w:szCs w:val="20"/>
        </w:rPr>
        <w:t>)</w:t>
      </w:r>
      <w:r w:rsidRPr="002D0AE3">
        <w:rPr>
          <w:rFonts w:eastAsia="Calibri"/>
          <w:iCs/>
          <w:szCs w:val="20"/>
          <w:vertAlign w:val="subscript"/>
        </w:rPr>
        <w:t xml:space="preserve">, </w:t>
      </w:r>
    </w:p>
    <w:p w14:paraId="19482C9A" w14:textId="77777777" w:rsidR="002D0AE3" w:rsidRPr="002D0AE3" w:rsidRDefault="002D0AE3" w:rsidP="002D0AE3">
      <w:pPr>
        <w:spacing w:after="240"/>
        <w:ind w:left="2160" w:firstLine="720"/>
        <w:rPr>
          <w:rFonts w:eastAsia="Calibri"/>
          <w:iCs/>
          <w:szCs w:val="20"/>
          <w:vertAlign w:val="subscript"/>
        </w:rPr>
      </w:pPr>
      <w:r w:rsidRPr="002D0AE3">
        <w:rPr>
          <w:rFonts w:eastAsia="Times New Roman"/>
          <w:iCs/>
          <w:szCs w:val="20"/>
        </w:rPr>
        <w:t>∑</w:t>
      </w:r>
      <w:proofErr w:type="spellStart"/>
      <w:r w:rsidRPr="002D0AE3">
        <w:rPr>
          <w:rFonts w:eastAsia="Calibri"/>
          <w:i/>
          <w:iCs/>
          <w:szCs w:val="20"/>
          <w:vertAlign w:val="subscript"/>
        </w:rPr>
        <w:t>mp</w:t>
      </w:r>
      <w:proofErr w:type="spellEnd"/>
      <w:r w:rsidRPr="002D0AE3">
        <w:rPr>
          <w:rFonts w:eastAsia="Calibri"/>
          <w:iCs/>
          <w:szCs w:val="20"/>
          <w:vertAlign w:val="subscript"/>
        </w:rPr>
        <w:t> </w:t>
      </w:r>
      <w:r w:rsidRPr="002D0AE3">
        <w:rPr>
          <w:rFonts w:eastAsia="Calibri"/>
          <w:iCs/>
          <w:szCs w:val="20"/>
        </w:rPr>
        <w:t>URTQQES </w:t>
      </w:r>
      <w:proofErr w:type="spellStart"/>
      <w:r w:rsidRPr="002D0AE3">
        <w:rPr>
          <w:rFonts w:eastAsia="Calibri"/>
          <w:i/>
          <w:iCs/>
          <w:szCs w:val="20"/>
          <w:vertAlign w:val="subscript"/>
        </w:rPr>
        <w:t>mp</w:t>
      </w:r>
      <w:proofErr w:type="spellEnd"/>
      <w:r w:rsidRPr="002D0AE3">
        <w:rPr>
          <w:rFonts w:eastAsia="Calibri"/>
          <w:iCs/>
          <w:szCs w:val="20"/>
          <w:vertAlign w:val="subscript"/>
        </w:rPr>
        <w:t xml:space="preserve">, </w:t>
      </w:r>
    </w:p>
    <w:p w14:paraId="00E3D64F" w14:textId="77777777" w:rsidR="002D0AE3" w:rsidRPr="002D0AE3" w:rsidRDefault="002D0AE3" w:rsidP="002D0AE3">
      <w:pPr>
        <w:spacing w:after="240"/>
        <w:ind w:left="2160" w:firstLine="720"/>
        <w:rPr>
          <w:rFonts w:eastAsia="Calibri"/>
          <w:iCs/>
          <w:szCs w:val="20"/>
          <w:vertAlign w:val="subscript"/>
        </w:rPr>
      </w:pPr>
      <w:r w:rsidRPr="002D0AE3">
        <w:rPr>
          <w:rFonts w:eastAsia="Times New Roman"/>
          <w:iCs/>
          <w:szCs w:val="20"/>
        </w:rPr>
        <w:t>∑</w:t>
      </w:r>
      <w:proofErr w:type="spellStart"/>
      <w:r w:rsidRPr="002D0AE3">
        <w:rPr>
          <w:rFonts w:eastAsia="Calibri"/>
          <w:i/>
          <w:iCs/>
          <w:szCs w:val="20"/>
          <w:vertAlign w:val="subscript"/>
        </w:rPr>
        <w:t>mp</w:t>
      </w:r>
      <w:proofErr w:type="spellEnd"/>
      <w:r w:rsidRPr="002D0AE3">
        <w:rPr>
          <w:rFonts w:eastAsia="Calibri"/>
          <w:iCs/>
          <w:szCs w:val="20"/>
        </w:rPr>
        <w:t> URTQQEP </w:t>
      </w:r>
      <w:proofErr w:type="spellStart"/>
      <w:r w:rsidRPr="002D0AE3">
        <w:rPr>
          <w:rFonts w:eastAsia="Calibri"/>
          <w:i/>
          <w:iCs/>
          <w:szCs w:val="20"/>
          <w:vertAlign w:val="subscript"/>
        </w:rPr>
        <w:t>mp</w:t>
      </w:r>
      <w:proofErr w:type="spellEnd"/>
      <w:r w:rsidRPr="002D0AE3">
        <w:rPr>
          <w:rFonts w:eastAsia="Calibri"/>
          <w:iCs/>
          <w:szCs w:val="20"/>
          <w:vertAlign w:val="subscript"/>
        </w:rPr>
        <w:t xml:space="preserve">, </w:t>
      </w:r>
    </w:p>
    <w:p w14:paraId="3FA13751" w14:textId="77777777" w:rsidR="002D0AE3" w:rsidRPr="002D0AE3" w:rsidRDefault="002D0AE3" w:rsidP="002D0AE3">
      <w:pPr>
        <w:spacing w:after="240"/>
        <w:ind w:left="2160" w:firstLine="720"/>
        <w:rPr>
          <w:rFonts w:eastAsia="Calibri"/>
          <w:iCs/>
          <w:szCs w:val="20"/>
          <w:vertAlign w:val="subscript"/>
        </w:rPr>
      </w:pPr>
      <w:r w:rsidRPr="002D0AE3">
        <w:rPr>
          <w:rFonts w:eastAsia="Times New Roman"/>
          <w:iCs/>
          <w:szCs w:val="20"/>
        </w:rPr>
        <w:t>∑</w:t>
      </w:r>
      <w:proofErr w:type="spellStart"/>
      <w:r w:rsidRPr="002D0AE3">
        <w:rPr>
          <w:rFonts w:eastAsia="Calibri"/>
          <w:i/>
          <w:iCs/>
          <w:szCs w:val="20"/>
          <w:vertAlign w:val="subscript"/>
        </w:rPr>
        <w:t>mp</w:t>
      </w:r>
      <w:proofErr w:type="spellEnd"/>
      <w:r w:rsidRPr="002D0AE3">
        <w:rPr>
          <w:rFonts w:eastAsia="Calibri"/>
          <w:iCs/>
          <w:szCs w:val="20"/>
        </w:rPr>
        <w:t> UDAES </w:t>
      </w:r>
      <w:proofErr w:type="spellStart"/>
      <w:r w:rsidRPr="002D0AE3">
        <w:rPr>
          <w:rFonts w:eastAsia="Calibri"/>
          <w:i/>
          <w:iCs/>
          <w:szCs w:val="20"/>
          <w:vertAlign w:val="subscript"/>
        </w:rPr>
        <w:t>mp</w:t>
      </w:r>
      <w:proofErr w:type="spellEnd"/>
      <w:r w:rsidRPr="002D0AE3">
        <w:rPr>
          <w:rFonts w:eastAsia="Calibri"/>
          <w:iCs/>
          <w:szCs w:val="20"/>
          <w:vertAlign w:val="subscript"/>
        </w:rPr>
        <w:t xml:space="preserve">, </w:t>
      </w:r>
    </w:p>
    <w:p w14:paraId="26D3F51F" w14:textId="77777777" w:rsidR="002D0AE3" w:rsidRPr="002D0AE3" w:rsidRDefault="002D0AE3" w:rsidP="002D0AE3">
      <w:pPr>
        <w:spacing w:after="240"/>
        <w:ind w:left="2160" w:firstLine="720"/>
        <w:rPr>
          <w:rFonts w:eastAsia="Calibri"/>
          <w:iCs/>
          <w:szCs w:val="20"/>
          <w:vertAlign w:val="subscript"/>
        </w:rPr>
      </w:pPr>
      <w:r w:rsidRPr="002D0AE3">
        <w:rPr>
          <w:rFonts w:eastAsia="Times New Roman"/>
          <w:iCs/>
          <w:szCs w:val="20"/>
        </w:rPr>
        <w:t>∑</w:t>
      </w:r>
      <w:proofErr w:type="spellStart"/>
      <w:r w:rsidRPr="002D0AE3">
        <w:rPr>
          <w:rFonts w:eastAsia="Calibri"/>
          <w:i/>
          <w:iCs/>
          <w:szCs w:val="20"/>
          <w:vertAlign w:val="subscript"/>
        </w:rPr>
        <w:t>mp</w:t>
      </w:r>
      <w:proofErr w:type="spellEnd"/>
      <w:r w:rsidRPr="002D0AE3">
        <w:rPr>
          <w:rFonts w:eastAsia="Calibri"/>
          <w:iCs/>
          <w:szCs w:val="20"/>
        </w:rPr>
        <w:t> UDAEP </w:t>
      </w:r>
      <w:proofErr w:type="spellStart"/>
      <w:r w:rsidRPr="002D0AE3">
        <w:rPr>
          <w:rFonts w:eastAsia="Calibri"/>
          <w:i/>
          <w:iCs/>
          <w:szCs w:val="20"/>
          <w:vertAlign w:val="subscript"/>
        </w:rPr>
        <w:t>mp</w:t>
      </w:r>
      <w:proofErr w:type="spellEnd"/>
      <w:r w:rsidRPr="002D0AE3">
        <w:rPr>
          <w:rFonts w:eastAsia="Calibri"/>
          <w:iCs/>
          <w:szCs w:val="20"/>
          <w:vertAlign w:val="subscript"/>
        </w:rPr>
        <w:t>,</w:t>
      </w:r>
    </w:p>
    <w:p w14:paraId="2C6F6B46" w14:textId="77777777" w:rsidR="002D0AE3" w:rsidRPr="002D0AE3" w:rsidRDefault="002D0AE3" w:rsidP="002D0AE3">
      <w:pPr>
        <w:spacing w:after="240"/>
        <w:ind w:left="2160" w:firstLine="720"/>
        <w:rPr>
          <w:rFonts w:eastAsia="Calibri"/>
          <w:iCs/>
          <w:szCs w:val="20"/>
          <w:vertAlign w:val="subscript"/>
        </w:rPr>
      </w:pPr>
      <w:r w:rsidRPr="002D0AE3">
        <w:rPr>
          <w:rFonts w:eastAsia="Times New Roman"/>
          <w:iCs/>
          <w:szCs w:val="20"/>
        </w:rPr>
        <w:t>∑</w:t>
      </w:r>
      <w:proofErr w:type="spellStart"/>
      <w:r w:rsidRPr="002D0AE3">
        <w:rPr>
          <w:rFonts w:eastAsia="Calibri"/>
          <w:i/>
          <w:iCs/>
          <w:szCs w:val="20"/>
          <w:vertAlign w:val="subscript"/>
        </w:rPr>
        <w:t>mp</w:t>
      </w:r>
      <w:proofErr w:type="spellEnd"/>
      <w:r w:rsidRPr="002D0AE3">
        <w:rPr>
          <w:rFonts w:eastAsia="Calibri"/>
          <w:iCs/>
          <w:szCs w:val="20"/>
        </w:rPr>
        <w:t> (URTOBL </w:t>
      </w:r>
      <w:proofErr w:type="spellStart"/>
      <w:r w:rsidRPr="002D0AE3">
        <w:rPr>
          <w:rFonts w:eastAsia="Calibri"/>
          <w:i/>
          <w:iCs/>
          <w:szCs w:val="20"/>
          <w:vertAlign w:val="subscript"/>
        </w:rPr>
        <w:t>mp</w:t>
      </w:r>
      <w:proofErr w:type="spellEnd"/>
      <w:r w:rsidRPr="002D0AE3">
        <w:rPr>
          <w:rFonts w:eastAsia="Calibri"/>
          <w:i/>
          <w:iCs/>
          <w:szCs w:val="20"/>
          <w:vertAlign w:val="subscript"/>
        </w:rPr>
        <w:t xml:space="preserve"> </w:t>
      </w:r>
      <w:r w:rsidRPr="002D0AE3">
        <w:rPr>
          <w:rFonts w:eastAsia="Calibri"/>
          <w:i/>
          <w:iCs/>
          <w:szCs w:val="20"/>
        </w:rPr>
        <w:t xml:space="preserve">+ </w:t>
      </w:r>
      <w:r w:rsidRPr="002D0AE3">
        <w:rPr>
          <w:rFonts w:eastAsia="Calibri"/>
          <w:iCs/>
          <w:szCs w:val="20"/>
        </w:rPr>
        <w:t xml:space="preserve">URTOBLLO </w:t>
      </w:r>
      <w:proofErr w:type="spellStart"/>
      <w:r w:rsidRPr="002D0AE3">
        <w:rPr>
          <w:rFonts w:eastAsia="Calibri"/>
          <w:i/>
          <w:iCs/>
          <w:szCs w:val="20"/>
          <w:vertAlign w:val="subscript"/>
        </w:rPr>
        <w:t>mp</w:t>
      </w:r>
      <w:proofErr w:type="spellEnd"/>
      <w:r w:rsidRPr="002D0AE3">
        <w:rPr>
          <w:rFonts w:eastAsia="Calibri"/>
          <w:iCs/>
          <w:szCs w:val="20"/>
        </w:rPr>
        <w:t>)</w:t>
      </w:r>
      <w:r w:rsidRPr="002D0AE3">
        <w:rPr>
          <w:rFonts w:eastAsia="Calibri"/>
          <w:iCs/>
          <w:szCs w:val="20"/>
          <w:vertAlign w:val="subscript"/>
        </w:rPr>
        <w:t xml:space="preserve">, </w:t>
      </w:r>
    </w:p>
    <w:p w14:paraId="49731B12" w14:textId="77777777" w:rsidR="002D0AE3" w:rsidRPr="002D0AE3" w:rsidRDefault="002D0AE3" w:rsidP="002D0AE3">
      <w:pPr>
        <w:spacing w:after="240"/>
        <w:ind w:left="2160" w:firstLine="720"/>
        <w:rPr>
          <w:rFonts w:eastAsia="Times New Roman"/>
          <w:iCs/>
          <w:szCs w:val="20"/>
        </w:rPr>
      </w:pPr>
      <w:r w:rsidRPr="002D0AE3">
        <w:rPr>
          <w:rFonts w:eastAsia="Times New Roman"/>
          <w:iCs/>
          <w:szCs w:val="20"/>
        </w:rPr>
        <w:t>∑</w:t>
      </w:r>
      <w:proofErr w:type="spellStart"/>
      <w:r w:rsidRPr="002D0AE3">
        <w:rPr>
          <w:rFonts w:eastAsia="Calibri"/>
          <w:i/>
          <w:iCs/>
          <w:szCs w:val="20"/>
          <w:vertAlign w:val="subscript"/>
        </w:rPr>
        <w:t>mp</w:t>
      </w:r>
      <w:proofErr w:type="spellEnd"/>
      <w:r w:rsidRPr="002D0AE3">
        <w:rPr>
          <w:rFonts w:eastAsia="Calibri"/>
          <w:iCs/>
          <w:szCs w:val="20"/>
        </w:rPr>
        <w:t> </w:t>
      </w:r>
      <w:r w:rsidRPr="002D0AE3">
        <w:rPr>
          <w:rFonts w:eastAsia="Times New Roman"/>
          <w:iCs/>
          <w:szCs w:val="20"/>
        </w:rPr>
        <w:t>(</w:t>
      </w:r>
      <w:r w:rsidRPr="002D0AE3">
        <w:rPr>
          <w:rFonts w:eastAsia="Calibri"/>
          <w:iCs/>
          <w:szCs w:val="20"/>
        </w:rPr>
        <w:t>UDAOPT </w:t>
      </w:r>
      <w:proofErr w:type="spellStart"/>
      <w:r w:rsidRPr="002D0AE3">
        <w:rPr>
          <w:rFonts w:eastAsia="Calibri"/>
          <w:i/>
          <w:iCs/>
          <w:szCs w:val="20"/>
          <w:vertAlign w:val="subscript"/>
        </w:rPr>
        <w:t>mp</w:t>
      </w:r>
      <w:proofErr w:type="spellEnd"/>
      <w:r w:rsidRPr="002D0AE3">
        <w:rPr>
          <w:rFonts w:eastAsia="Calibri"/>
          <w:iCs/>
          <w:szCs w:val="20"/>
          <w:vertAlign w:val="subscript"/>
        </w:rPr>
        <w:t xml:space="preserve"> </w:t>
      </w:r>
      <w:r w:rsidRPr="002D0AE3">
        <w:rPr>
          <w:rFonts w:eastAsia="Calibri"/>
          <w:iCs/>
          <w:szCs w:val="20"/>
        </w:rPr>
        <w:t>+ UDAOBL </w:t>
      </w:r>
      <w:proofErr w:type="spellStart"/>
      <w:r w:rsidRPr="002D0AE3">
        <w:rPr>
          <w:rFonts w:eastAsia="Calibri"/>
          <w:i/>
          <w:iCs/>
          <w:szCs w:val="20"/>
          <w:vertAlign w:val="subscript"/>
        </w:rPr>
        <w:t>mp</w:t>
      </w:r>
      <w:proofErr w:type="spellEnd"/>
      <w:r w:rsidRPr="002D0AE3">
        <w:rPr>
          <w:rFonts w:eastAsia="Calibri"/>
          <w:iCs/>
          <w:szCs w:val="20"/>
          <w:vertAlign w:val="subscript"/>
        </w:rPr>
        <w:t xml:space="preserve"> </w:t>
      </w:r>
      <w:r w:rsidRPr="002D0AE3">
        <w:rPr>
          <w:rFonts w:eastAsia="Calibri"/>
          <w:iCs/>
          <w:szCs w:val="20"/>
        </w:rPr>
        <w:t>+</w:t>
      </w:r>
      <w:r w:rsidRPr="002D0AE3">
        <w:rPr>
          <w:rFonts w:eastAsia="Calibri"/>
          <w:iCs/>
          <w:szCs w:val="20"/>
          <w:vertAlign w:val="subscript"/>
        </w:rPr>
        <w:t xml:space="preserve"> </w:t>
      </w:r>
      <w:r w:rsidRPr="002D0AE3">
        <w:rPr>
          <w:rFonts w:eastAsia="Calibri"/>
          <w:iCs/>
          <w:szCs w:val="20"/>
        </w:rPr>
        <w:t>UOPTS </w:t>
      </w:r>
      <w:proofErr w:type="spellStart"/>
      <w:r w:rsidRPr="002D0AE3">
        <w:rPr>
          <w:rFonts w:eastAsia="Calibri"/>
          <w:i/>
          <w:iCs/>
          <w:szCs w:val="20"/>
          <w:vertAlign w:val="subscript"/>
        </w:rPr>
        <w:t>mp</w:t>
      </w:r>
      <w:proofErr w:type="spellEnd"/>
      <w:r w:rsidRPr="002D0AE3">
        <w:rPr>
          <w:rFonts w:eastAsia="Calibri"/>
          <w:iCs/>
          <w:szCs w:val="20"/>
          <w:vertAlign w:val="subscript"/>
        </w:rPr>
        <w:t xml:space="preserve"> </w:t>
      </w:r>
      <w:r w:rsidRPr="002D0AE3">
        <w:rPr>
          <w:rFonts w:eastAsia="Calibri"/>
          <w:iCs/>
          <w:szCs w:val="20"/>
        </w:rPr>
        <w:t>+</w:t>
      </w:r>
      <w:r w:rsidRPr="002D0AE3">
        <w:rPr>
          <w:rFonts w:eastAsia="Calibri"/>
          <w:iCs/>
          <w:szCs w:val="20"/>
          <w:vertAlign w:val="subscript"/>
        </w:rPr>
        <w:t xml:space="preserve"> </w:t>
      </w:r>
      <w:r w:rsidRPr="002D0AE3">
        <w:rPr>
          <w:rFonts w:eastAsia="Calibri"/>
          <w:iCs/>
          <w:szCs w:val="20"/>
        </w:rPr>
        <w:t>UOBLS </w:t>
      </w:r>
      <w:proofErr w:type="spellStart"/>
      <w:r w:rsidRPr="002D0AE3">
        <w:rPr>
          <w:rFonts w:eastAsia="Calibri"/>
          <w:i/>
          <w:iCs/>
          <w:szCs w:val="20"/>
          <w:vertAlign w:val="subscript"/>
        </w:rPr>
        <w:t>mp</w:t>
      </w:r>
      <w:proofErr w:type="spellEnd"/>
      <w:r w:rsidRPr="002D0AE3">
        <w:rPr>
          <w:rFonts w:eastAsia="Times New Roman"/>
          <w:iCs/>
          <w:szCs w:val="20"/>
        </w:rPr>
        <w:t xml:space="preserve">), </w:t>
      </w:r>
    </w:p>
    <w:p w14:paraId="5FE255AF" w14:textId="77777777" w:rsidR="002D0AE3" w:rsidRPr="002D0AE3" w:rsidRDefault="002D0AE3" w:rsidP="002D0AE3">
      <w:pPr>
        <w:spacing w:after="240"/>
        <w:ind w:left="2160" w:firstLine="720"/>
        <w:rPr>
          <w:rFonts w:eastAsia="Times New Roman"/>
          <w:iCs/>
          <w:szCs w:val="20"/>
        </w:rPr>
      </w:pPr>
      <w:r w:rsidRPr="002D0AE3">
        <w:rPr>
          <w:rFonts w:eastAsia="Times New Roman"/>
          <w:szCs w:val="20"/>
        </w:rPr>
        <w:t>∑</w:t>
      </w:r>
      <w:proofErr w:type="spellStart"/>
      <w:r w:rsidRPr="002D0AE3">
        <w:rPr>
          <w:rFonts w:eastAsia="Calibri"/>
          <w:i/>
          <w:szCs w:val="20"/>
          <w:vertAlign w:val="subscript"/>
        </w:rPr>
        <w:t>mp</w:t>
      </w:r>
      <w:proofErr w:type="spellEnd"/>
      <w:r w:rsidRPr="002D0AE3">
        <w:rPr>
          <w:rFonts w:eastAsia="Calibri"/>
          <w:szCs w:val="20"/>
        </w:rPr>
        <w:t> </w:t>
      </w:r>
      <w:r w:rsidRPr="002D0AE3">
        <w:rPr>
          <w:rFonts w:eastAsia="Times New Roman"/>
          <w:szCs w:val="20"/>
        </w:rPr>
        <w:t>(</w:t>
      </w:r>
      <w:r w:rsidRPr="002D0AE3">
        <w:rPr>
          <w:rFonts w:eastAsia="Calibri"/>
          <w:szCs w:val="20"/>
        </w:rPr>
        <w:t>UOPTP </w:t>
      </w:r>
      <w:proofErr w:type="spellStart"/>
      <w:r w:rsidRPr="002D0AE3">
        <w:rPr>
          <w:rFonts w:eastAsia="Calibri"/>
          <w:i/>
          <w:szCs w:val="20"/>
          <w:vertAlign w:val="subscript"/>
        </w:rPr>
        <w:t>mp</w:t>
      </w:r>
      <w:proofErr w:type="spellEnd"/>
      <w:r w:rsidRPr="002D0AE3">
        <w:rPr>
          <w:rFonts w:eastAsia="Calibri"/>
          <w:szCs w:val="20"/>
          <w:vertAlign w:val="subscript"/>
        </w:rPr>
        <w:t xml:space="preserve"> </w:t>
      </w:r>
      <w:r w:rsidRPr="002D0AE3">
        <w:rPr>
          <w:rFonts w:eastAsia="Calibri"/>
          <w:szCs w:val="20"/>
        </w:rPr>
        <w:t>+ UOBLP </w:t>
      </w:r>
      <w:proofErr w:type="spellStart"/>
      <w:r w:rsidRPr="002D0AE3">
        <w:rPr>
          <w:rFonts w:eastAsia="Calibri"/>
          <w:i/>
          <w:szCs w:val="20"/>
          <w:vertAlign w:val="subscript"/>
        </w:rPr>
        <w:t>mp</w:t>
      </w:r>
      <w:proofErr w:type="spellEnd"/>
      <w:r w:rsidRPr="002D0AE3">
        <w:rPr>
          <w:rFonts w:eastAsia="Times New Roman"/>
          <w:szCs w:val="20"/>
        </w:rPr>
        <w:t>)</w:t>
      </w:r>
      <w:r w:rsidRPr="002D0AE3">
        <w:rPr>
          <w:rFonts w:eastAsia="Times New Roman"/>
          <w:iCs/>
          <w:szCs w:val="20"/>
        </w:rPr>
        <w:t>,</w:t>
      </w:r>
    </w:p>
    <w:p w14:paraId="08FDF3BE" w14:textId="77777777" w:rsidR="002D0AE3" w:rsidRPr="002D0AE3" w:rsidRDefault="002D0AE3" w:rsidP="002D0AE3">
      <w:pPr>
        <w:spacing w:after="240"/>
        <w:ind w:left="2160" w:firstLine="720"/>
        <w:rPr>
          <w:rFonts w:eastAsia="Times New Roman"/>
          <w:iCs/>
          <w:szCs w:val="20"/>
        </w:rPr>
      </w:pPr>
      <w:r w:rsidRPr="002D0AE3">
        <w:rPr>
          <w:rFonts w:eastAsia="Times New Roman"/>
          <w:szCs w:val="20"/>
        </w:rPr>
        <w:t>∑</w:t>
      </w:r>
      <w:proofErr w:type="spellStart"/>
      <w:r w:rsidRPr="002D0AE3">
        <w:rPr>
          <w:rFonts w:eastAsia="Calibri"/>
          <w:i/>
          <w:szCs w:val="20"/>
          <w:vertAlign w:val="subscript"/>
        </w:rPr>
        <w:t>mp</w:t>
      </w:r>
      <w:proofErr w:type="spellEnd"/>
      <w:r w:rsidRPr="002D0AE3">
        <w:rPr>
          <w:rFonts w:eastAsia="Calibri"/>
          <w:szCs w:val="20"/>
        </w:rPr>
        <w:t> </w:t>
      </w:r>
      <w:r w:rsidRPr="002D0AE3">
        <w:rPr>
          <w:rFonts w:eastAsia="Calibri"/>
        </w:rPr>
        <w:t xml:space="preserve"> UDAASOAWD </w:t>
      </w:r>
      <w:proofErr w:type="spellStart"/>
      <w:r w:rsidRPr="002D0AE3">
        <w:rPr>
          <w:rFonts w:eastAsia="Calibri"/>
          <w:i/>
          <w:vertAlign w:val="subscript"/>
        </w:rPr>
        <w:t>mp</w:t>
      </w:r>
      <w:proofErr w:type="spellEnd"/>
      <w:r w:rsidRPr="002D0AE3">
        <w:rPr>
          <w:rFonts w:eastAsia="Times New Roman"/>
          <w:iCs/>
          <w:szCs w:val="20"/>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D0AE3" w:rsidRPr="002D0AE3" w14:paraId="7B05F5BC" w14:textId="77777777" w:rsidTr="00D34EC1">
        <w:tc>
          <w:tcPr>
            <w:tcW w:w="9766" w:type="dxa"/>
            <w:shd w:val="pct12" w:color="auto" w:fill="auto"/>
          </w:tcPr>
          <w:p w14:paraId="117C7959" w14:textId="77777777" w:rsidR="002D0AE3" w:rsidRPr="002D0AE3" w:rsidRDefault="002D0AE3" w:rsidP="002D0AE3">
            <w:pPr>
              <w:spacing w:before="120" w:after="240"/>
              <w:rPr>
                <w:rFonts w:eastAsia="Times New Roman"/>
                <w:b/>
                <w:i/>
                <w:iCs/>
                <w:szCs w:val="20"/>
              </w:rPr>
            </w:pPr>
            <w:r w:rsidRPr="002D0AE3">
              <w:rPr>
                <w:rFonts w:eastAsia="Times New Roman"/>
                <w:b/>
                <w:i/>
                <w:iCs/>
                <w:szCs w:val="20"/>
              </w:rPr>
              <w:t>[NPRR995 and NPRR1201:  Replace applicable portions of the formula “</w:t>
            </w:r>
            <w:r w:rsidRPr="002D0AE3">
              <w:rPr>
                <w:rFonts w:eastAsia="Times New Roman"/>
                <w:b/>
                <w:i/>
                <w:iCs/>
                <w:szCs w:val="20"/>
                <w:lang w:val="pt-BR"/>
              </w:rPr>
              <w:t xml:space="preserve">MMA </w:t>
            </w:r>
            <w:r w:rsidRPr="002D0AE3">
              <w:rPr>
                <w:rFonts w:eastAsia="Times New Roman"/>
                <w:b/>
                <w:i/>
                <w:iCs/>
                <w:szCs w:val="20"/>
                <w:vertAlign w:val="subscript"/>
              </w:rPr>
              <w:t>cp</w:t>
            </w:r>
            <w:r w:rsidRPr="002D0AE3">
              <w:rPr>
                <w:rFonts w:eastAsia="Times New Roman"/>
                <w:b/>
                <w:i/>
                <w:iCs/>
                <w:szCs w:val="20"/>
              </w:rPr>
              <w:t>” above with the following upon system implementation:]</w:t>
            </w:r>
          </w:p>
          <w:p w14:paraId="6F47FD15" w14:textId="77777777" w:rsidR="002D0AE3" w:rsidRPr="002D0AE3" w:rsidRDefault="002D0AE3" w:rsidP="002D0AE3">
            <w:pPr>
              <w:spacing w:after="240"/>
              <w:ind w:left="720" w:firstLine="720"/>
              <w:rPr>
                <w:rFonts w:eastAsia="Calibri"/>
                <w:iCs/>
                <w:szCs w:val="20"/>
                <w:vertAlign w:val="subscript"/>
              </w:rPr>
            </w:pPr>
            <w:r w:rsidRPr="002D0AE3">
              <w:rPr>
                <w:rFonts w:eastAsia="Times New Roman"/>
                <w:iCs/>
                <w:szCs w:val="20"/>
                <w:lang w:val="pt-BR"/>
              </w:rPr>
              <w:t xml:space="preserve">MMA </w:t>
            </w:r>
            <w:r w:rsidRPr="002D0AE3">
              <w:rPr>
                <w:rFonts w:eastAsia="Calibri"/>
                <w:i/>
                <w:iCs/>
                <w:szCs w:val="20"/>
                <w:vertAlign w:val="subscript"/>
              </w:rPr>
              <w:t>cp</w:t>
            </w:r>
            <w:r w:rsidRPr="002D0AE3">
              <w:rPr>
                <w:rFonts w:eastAsia="Times New Roman"/>
                <w:iCs/>
                <w:szCs w:val="20"/>
                <w:lang w:val="pt-BR"/>
              </w:rPr>
              <w:t xml:space="preserve"> = Max</w:t>
            </w:r>
            <w:r w:rsidRPr="002D0AE3">
              <w:rPr>
                <w:rFonts w:eastAsia="Calibri"/>
                <w:iCs/>
                <w:szCs w:val="20"/>
              </w:rPr>
              <w:t xml:space="preserve"> { </w:t>
            </w:r>
            <w:r w:rsidRPr="002D0AE3">
              <w:rPr>
                <w:rFonts w:eastAsia="Times New Roman"/>
                <w:iCs/>
                <w:szCs w:val="20"/>
              </w:rPr>
              <w:t>∑</w:t>
            </w:r>
            <w:proofErr w:type="spellStart"/>
            <w:r w:rsidRPr="002D0AE3">
              <w:rPr>
                <w:rFonts w:eastAsia="Calibri"/>
                <w:i/>
                <w:iCs/>
                <w:szCs w:val="20"/>
                <w:vertAlign w:val="subscript"/>
              </w:rPr>
              <w:t>mp</w:t>
            </w:r>
            <w:proofErr w:type="spellEnd"/>
            <w:r w:rsidRPr="002D0AE3">
              <w:rPr>
                <w:rFonts w:eastAsia="Calibri"/>
                <w:i/>
                <w:iCs/>
                <w:szCs w:val="20"/>
                <w:vertAlign w:val="subscript"/>
              </w:rPr>
              <w:t xml:space="preserve"> </w:t>
            </w:r>
            <w:r w:rsidRPr="002D0AE3">
              <w:rPr>
                <w:rFonts w:eastAsia="Calibri"/>
                <w:iCs/>
                <w:szCs w:val="20"/>
              </w:rPr>
              <w:t>(URTMG </w:t>
            </w:r>
            <w:proofErr w:type="spellStart"/>
            <w:r w:rsidRPr="002D0AE3">
              <w:rPr>
                <w:rFonts w:eastAsia="Calibri"/>
                <w:i/>
                <w:iCs/>
                <w:szCs w:val="20"/>
                <w:vertAlign w:val="subscript"/>
              </w:rPr>
              <w:t>mp</w:t>
            </w:r>
            <w:proofErr w:type="spellEnd"/>
            <w:r w:rsidRPr="002D0AE3">
              <w:rPr>
                <w:rFonts w:eastAsia="Calibri"/>
                <w:iCs/>
                <w:szCs w:val="20"/>
                <w:vertAlign w:val="subscript"/>
              </w:rPr>
              <w:t xml:space="preserve"> </w:t>
            </w:r>
            <w:r w:rsidRPr="002D0AE3">
              <w:rPr>
                <w:rFonts w:eastAsia="Calibri"/>
                <w:iCs/>
                <w:szCs w:val="20"/>
              </w:rPr>
              <w:t>+ URTDCIMP </w:t>
            </w:r>
            <w:proofErr w:type="spellStart"/>
            <w:r w:rsidRPr="002D0AE3">
              <w:rPr>
                <w:rFonts w:eastAsia="Calibri"/>
                <w:i/>
                <w:iCs/>
                <w:szCs w:val="20"/>
                <w:vertAlign w:val="subscript"/>
              </w:rPr>
              <w:t>mp</w:t>
            </w:r>
            <w:proofErr w:type="spellEnd"/>
            <w:r w:rsidRPr="002D0AE3">
              <w:rPr>
                <w:rFonts w:eastAsia="Calibri"/>
                <w:szCs w:val="20"/>
              </w:rPr>
              <w:t xml:space="preserve"> + USOGTOT</w:t>
            </w:r>
            <w:r w:rsidRPr="002D0AE3">
              <w:rPr>
                <w:rFonts w:eastAsia="Calibri"/>
                <w:i/>
                <w:iCs/>
                <w:szCs w:val="20"/>
                <w:vertAlign w:val="subscript"/>
              </w:rPr>
              <w:t xml:space="preserve"> </w:t>
            </w:r>
            <w:proofErr w:type="spellStart"/>
            <w:r w:rsidRPr="002D0AE3">
              <w:rPr>
                <w:rFonts w:eastAsia="Calibri"/>
                <w:i/>
                <w:iCs/>
                <w:szCs w:val="20"/>
                <w:vertAlign w:val="subscript"/>
              </w:rPr>
              <w:t>mp</w:t>
            </w:r>
            <w:proofErr w:type="spellEnd"/>
            <w:r w:rsidRPr="002D0AE3">
              <w:rPr>
                <w:rFonts w:eastAsia="Times New Roman"/>
                <w:iCs/>
                <w:szCs w:val="20"/>
              </w:rPr>
              <w:t>)</w:t>
            </w:r>
            <w:r w:rsidRPr="002D0AE3">
              <w:rPr>
                <w:rFonts w:eastAsia="Calibri"/>
                <w:iCs/>
                <w:szCs w:val="20"/>
                <w:vertAlign w:val="subscript"/>
              </w:rPr>
              <w:t xml:space="preserve">, </w:t>
            </w:r>
          </w:p>
          <w:p w14:paraId="37C4FFD9" w14:textId="77777777" w:rsidR="002D0AE3" w:rsidRPr="002D0AE3" w:rsidRDefault="002D0AE3" w:rsidP="002D0AE3">
            <w:pPr>
              <w:spacing w:after="240"/>
              <w:ind w:left="2880"/>
              <w:rPr>
                <w:rFonts w:eastAsia="Calibri"/>
                <w:iCs/>
                <w:szCs w:val="20"/>
                <w:vertAlign w:val="subscript"/>
              </w:rPr>
            </w:pPr>
            <w:r w:rsidRPr="002D0AE3">
              <w:rPr>
                <w:rFonts w:eastAsia="Times New Roman"/>
                <w:iCs/>
                <w:szCs w:val="20"/>
              </w:rPr>
              <w:t>∑</w:t>
            </w:r>
            <w:proofErr w:type="spellStart"/>
            <w:r w:rsidRPr="002D0AE3">
              <w:rPr>
                <w:rFonts w:eastAsia="Calibri"/>
                <w:i/>
                <w:iCs/>
                <w:szCs w:val="20"/>
                <w:vertAlign w:val="subscript"/>
              </w:rPr>
              <w:t>mp</w:t>
            </w:r>
            <w:proofErr w:type="spellEnd"/>
            <w:r w:rsidRPr="002D0AE3">
              <w:rPr>
                <w:rFonts w:eastAsia="Calibri"/>
                <w:iCs/>
                <w:szCs w:val="20"/>
              </w:rPr>
              <w:t> (URTAML </w:t>
            </w:r>
            <w:proofErr w:type="spellStart"/>
            <w:r w:rsidRPr="002D0AE3">
              <w:rPr>
                <w:rFonts w:eastAsia="Calibri"/>
                <w:i/>
                <w:iCs/>
                <w:szCs w:val="20"/>
                <w:vertAlign w:val="subscript"/>
              </w:rPr>
              <w:t>mp</w:t>
            </w:r>
            <w:proofErr w:type="spellEnd"/>
            <w:r w:rsidRPr="002D0AE3">
              <w:rPr>
                <w:rFonts w:eastAsia="Calibri"/>
                <w:iCs/>
                <w:szCs w:val="20"/>
              </w:rPr>
              <w:t xml:space="preserve"> + UWSLTOT </w:t>
            </w:r>
            <w:proofErr w:type="spellStart"/>
            <w:r w:rsidRPr="002D0AE3">
              <w:rPr>
                <w:rFonts w:eastAsia="Calibri"/>
                <w:i/>
                <w:iCs/>
                <w:szCs w:val="20"/>
                <w:vertAlign w:val="subscript"/>
              </w:rPr>
              <w:t>mp</w:t>
            </w:r>
            <w:proofErr w:type="spellEnd"/>
            <w:r w:rsidRPr="002D0AE3">
              <w:rPr>
                <w:rFonts w:eastAsia="Calibri"/>
                <w:szCs w:val="20"/>
              </w:rPr>
              <w:t> </w:t>
            </w:r>
            <w:r w:rsidRPr="002D0AE3">
              <w:rPr>
                <w:rFonts w:eastAsia="Calibri"/>
                <w:iCs/>
                <w:szCs w:val="20"/>
              </w:rPr>
              <w:t xml:space="preserve">+ </w:t>
            </w:r>
            <w:r w:rsidRPr="002D0AE3">
              <w:rPr>
                <w:rFonts w:eastAsia="Times New Roman"/>
                <w:szCs w:val="20"/>
              </w:rPr>
              <w:t>USOCLTOT</w:t>
            </w:r>
            <w:r w:rsidRPr="002D0AE3">
              <w:rPr>
                <w:rFonts w:eastAsia="Times New Roman"/>
                <w:i/>
                <w:szCs w:val="20"/>
                <w:vertAlign w:val="subscript"/>
              </w:rPr>
              <w:t xml:space="preserve"> </w:t>
            </w:r>
            <w:proofErr w:type="spellStart"/>
            <w:r w:rsidRPr="002D0AE3">
              <w:rPr>
                <w:rFonts w:eastAsia="Times New Roman"/>
                <w:i/>
                <w:szCs w:val="20"/>
                <w:vertAlign w:val="subscript"/>
              </w:rPr>
              <w:t>mp</w:t>
            </w:r>
            <w:proofErr w:type="spellEnd"/>
            <w:r w:rsidRPr="002D0AE3">
              <w:rPr>
                <w:rFonts w:eastAsia="Calibri"/>
                <w:iCs/>
                <w:szCs w:val="20"/>
              </w:rPr>
              <w:t>)</w:t>
            </w:r>
            <w:r w:rsidRPr="002D0AE3">
              <w:rPr>
                <w:rFonts w:eastAsia="Calibri"/>
                <w:iCs/>
                <w:szCs w:val="20"/>
                <w:vertAlign w:val="subscript"/>
              </w:rPr>
              <w:t xml:space="preserve">, </w:t>
            </w:r>
          </w:p>
          <w:p w14:paraId="1B97ECFE" w14:textId="77777777" w:rsidR="002D0AE3" w:rsidRPr="002D0AE3" w:rsidRDefault="002D0AE3" w:rsidP="002D0AE3">
            <w:pPr>
              <w:spacing w:after="240"/>
              <w:ind w:left="2160" w:firstLine="720"/>
              <w:rPr>
                <w:rFonts w:eastAsia="Calibri"/>
                <w:iCs/>
                <w:szCs w:val="20"/>
                <w:vertAlign w:val="subscript"/>
              </w:rPr>
            </w:pPr>
            <w:r w:rsidRPr="002D0AE3">
              <w:rPr>
                <w:rFonts w:eastAsia="Times New Roman"/>
                <w:iCs/>
                <w:szCs w:val="20"/>
              </w:rPr>
              <w:t>∑</w:t>
            </w:r>
            <w:proofErr w:type="spellStart"/>
            <w:r w:rsidRPr="002D0AE3">
              <w:rPr>
                <w:rFonts w:eastAsia="Calibri"/>
                <w:i/>
                <w:iCs/>
                <w:szCs w:val="20"/>
                <w:vertAlign w:val="subscript"/>
              </w:rPr>
              <w:t>mp</w:t>
            </w:r>
            <w:proofErr w:type="spellEnd"/>
            <w:r w:rsidRPr="002D0AE3">
              <w:rPr>
                <w:rFonts w:eastAsia="Calibri"/>
                <w:iCs/>
                <w:szCs w:val="20"/>
                <w:vertAlign w:val="subscript"/>
              </w:rPr>
              <w:t> </w:t>
            </w:r>
            <w:r w:rsidRPr="002D0AE3">
              <w:rPr>
                <w:rFonts w:eastAsia="Calibri"/>
                <w:iCs/>
                <w:szCs w:val="20"/>
              </w:rPr>
              <w:t>URTQQES </w:t>
            </w:r>
            <w:proofErr w:type="spellStart"/>
            <w:r w:rsidRPr="002D0AE3">
              <w:rPr>
                <w:rFonts w:eastAsia="Calibri"/>
                <w:i/>
                <w:iCs/>
                <w:szCs w:val="20"/>
                <w:vertAlign w:val="subscript"/>
              </w:rPr>
              <w:t>mp</w:t>
            </w:r>
            <w:proofErr w:type="spellEnd"/>
            <w:r w:rsidRPr="002D0AE3">
              <w:rPr>
                <w:rFonts w:eastAsia="Calibri"/>
                <w:iCs/>
                <w:szCs w:val="20"/>
                <w:vertAlign w:val="subscript"/>
              </w:rPr>
              <w:t xml:space="preserve">, </w:t>
            </w:r>
          </w:p>
          <w:p w14:paraId="2E6B98DA" w14:textId="77777777" w:rsidR="002D0AE3" w:rsidRPr="002D0AE3" w:rsidRDefault="002D0AE3" w:rsidP="002D0AE3">
            <w:pPr>
              <w:spacing w:after="240"/>
              <w:ind w:left="2160" w:firstLine="720"/>
              <w:rPr>
                <w:rFonts w:eastAsia="Calibri"/>
                <w:iCs/>
                <w:szCs w:val="20"/>
                <w:vertAlign w:val="subscript"/>
              </w:rPr>
            </w:pPr>
            <w:r w:rsidRPr="002D0AE3">
              <w:rPr>
                <w:rFonts w:eastAsia="Times New Roman"/>
                <w:iCs/>
                <w:szCs w:val="20"/>
              </w:rPr>
              <w:t>∑</w:t>
            </w:r>
            <w:proofErr w:type="spellStart"/>
            <w:r w:rsidRPr="002D0AE3">
              <w:rPr>
                <w:rFonts w:eastAsia="Calibri"/>
                <w:i/>
                <w:iCs/>
                <w:szCs w:val="20"/>
                <w:vertAlign w:val="subscript"/>
              </w:rPr>
              <w:t>mp</w:t>
            </w:r>
            <w:proofErr w:type="spellEnd"/>
            <w:r w:rsidRPr="002D0AE3">
              <w:rPr>
                <w:rFonts w:eastAsia="Calibri"/>
                <w:iCs/>
                <w:szCs w:val="20"/>
              </w:rPr>
              <w:t> URTQQEP </w:t>
            </w:r>
            <w:proofErr w:type="spellStart"/>
            <w:r w:rsidRPr="002D0AE3">
              <w:rPr>
                <w:rFonts w:eastAsia="Calibri"/>
                <w:i/>
                <w:iCs/>
                <w:szCs w:val="20"/>
                <w:vertAlign w:val="subscript"/>
              </w:rPr>
              <w:t>mp</w:t>
            </w:r>
            <w:proofErr w:type="spellEnd"/>
            <w:r w:rsidRPr="002D0AE3">
              <w:rPr>
                <w:rFonts w:eastAsia="Calibri"/>
                <w:iCs/>
                <w:szCs w:val="20"/>
                <w:vertAlign w:val="subscript"/>
              </w:rPr>
              <w:t xml:space="preserve">, </w:t>
            </w:r>
          </w:p>
          <w:p w14:paraId="70D3AF18" w14:textId="77777777" w:rsidR="002D0AE3" w:rsidRPr="002D0AE3" w:rsidRDefault="002D0AE3" w:rsidP="002D0AE3">
            <w:pPr>
              <w:spacing w:after="240"/>
              <w:ind w:left="2160" w:firstLine="720"/>
              <w:rPr>
                <w:rFonts w:eastAsia="Calibri"/>
                <w:iCs/>
                <w:szCs w:val="20"/>
                <w:vertAlign w:val="subscript"/>
              </w:rPr>
            </w:pPr>
            <w:r w:rsidRPr="002D0AE3">
              <w:rPr>
                <w:rFonts w:eastAsia="Times New Roman"/>
                <w:iCs/>
                <w:szCs w:val="20"/>
              </w:rPr>
              <w:t>∑</w:t>
            </w:r>
            <w:proofErr w:type="spellStart"/>
            <w:r w:rsidRPr="002D0AE3">
              <w:rPr>
                <w:rFonts w:eastAsia="Calibri"/>
                <w:i/>
                <w:iCs/>
                <w:szCs w:val="20"/>
                <w:vertAlign w:val="subscript"/>
              </w:rPr>
              <w:t>mp</w:t>
            </w:r>
            <w:proofErr w:type="spellEnd"/>
            <w:r w:rsidRPr="002D0AE3">
              <w:rPr>
                <w:rFonts w:eastAsia="Calibri"/>
                <w:iCs/>
                <w:szCs w:val="20"/>
              </w:rPr>
              <w:t> UDAES </w:t>
            </w:r>
            <w:proofErr w:type="spellStart"/>
            <w:r w:rsidRPr="002D0AE3">
              <w:rPr>
                <w:rFonts w:eastAsia="Calibri"/>
                <w:i/>
                <w:iCs/>
                <w:szCs w:val="20"/>
                <w:vertAlign w:val="subscript"/>
              </w:rPr>
              <w:t>mp</w:t>
            </w:r>
            <w:proofErr w:type="spellEnd"/>
            <w:r w:rsidRPr="002D0AE3">
              <w:rPr>
                <w:rFonts w:eastAsia="Calibri"/>
                <w:iCs/>
                <w:szCs w:val="20"/>
                <w:vertAlign w:val="subscript"/>
              </w:rPr>
              <w:t xml:space="preserve">, </w:t>
            </w:r>
          </w:p>
          <w:p w14:paraId="03F12C00" w14:textId="77777777" w:rsidR="002D0AE3" w:rsidRPr="002D0AE3" w:rsidRDefault="002D0AE3" w:rsidP="002D0AE3">
            <w:pPr>
              <w:spacing w:after="240"/>
              <w:ind w:left="2160" w:firstLine="720"/>
              <w:rPr>
                <w:rFonts w:eastAsia="Calibri"/>
                <w:iCs/>
                <w:szCs w:val="20"/>
                <w:vertAlign w:val="subscript"/>
              </w:rPr>
            </w:pPr>
            <w:r w:rsidRPr="002D0AE3">
              <w:rPr>
                <w:rFonts w:eastAsia="Times New Roman"/>
                <w:iCs/>
                <w:szCs w:val="20"/>
              </w:rPr>
              <w:t>∑</w:t>
            </w:r>
            <w:proofErr w:type="spellStart"/>
            <w:r w:rsidRPr="002D0AE3">
              <w:rPr>
                <w:rFonts w:eastAsia="Calibri"/>
                <w:i/>
                <w:iCs/>
                <w:szCs w:val="20"/>
                <w:vertAlign w:val="subscript"/>
              </w:rPr>
              <w:t>mp</w:t>
            </w:r>
            <w:proofErr w:type="spellEnd"/>
            <w:r w:rsidRPr="002D0AE3">
              <w:rPr>
                <w:rFonts w:eastAsia="Calibri"/>
                <w:iCs/>
                <w:szCs w:val="20"/>
              </w:rPr>
              <w:t> UDAEP </w:t>
            </w:r>
            <w:proofErr w:type="spellStart"/>
            <w:r w:rsidRPr="002D0AE3">
              <w:rPr>
                <w:rFonts w:eastAsia="Calibri"/>
                <w:i/>
                <w:iCs/>
                <w:szCs w:val="20"/>
                <w:vertAlign w:val="subscript"/>
              </w:rPr>
              <w:t>mp</w:t>
            </w:r>
            <w:proofErr w:type="spellEnd"/>
            <w:r w:rsidRPr="002D0AE3">
              <w:rPr>
                <w:rFonts w:eastAsia="Calibri"/>
                <w:iCs/>
                <w:szCs w:val="20"/>
                <w:vertAlign w:val="subscript"/>
              </w:rPr>
              <w:t>,</w:t>
            </w:r>
          </w:p>
          <w:p w14:paraId="5631AE47" w14:textId="77777777" w:rsidR="002D0AE3" w:rsidRPr="002D0AE3" w:rsidRDefault="002D0AE3" w:rsidP="002D0AE3">
            <w:pPr>
              <w:spacing w:after="240"/>
              <w:ind w:left="2160" w:firstLine="720"/>
              <w:rPr>
                <w:rFonts w:eastAsia="Calibri"/>
                <w:iCs/>
                <w:szCs w:val="20"/>
                <w:vertAlign w:val="subscript"/>
              </w:rPr>
            </w:pPr>
            <w:r w:rsidRPr="002D0AE3">
              <w:rPr>
                <w:rFonts w:eastAsia="Times New Roman"/>
                <w:iCs/>
                <w:szCs w:val="20"/>
              </w:rPr>
              <w:t>∑</w:t>
            </w:r>
            <w:proofErr w:type="spellStart"/>
            <w:r w:rsidRPr="002D0AE3">
              <w:rPr>
                <w:rFonts w:eastAsia="Calibri"/>
                <w:i/>
                <w:iCs/>
                <w:szCs w:val="20"/>
                <w:vertAlign w:val="subscript"/>
              </w:rPr>
              <w:t>mp</w:t>
            </w:r>
            <w:proofErr w:type="spellEnd"/>
            <w:r w:rsidRPr="002D0AE3">
              <w:rPr>
                <w:rFonts w:eastAsia="Calibri"/>
                <w:iCs/>
                <w:szCs w:val="20"/>
              </w:rPr>
              <w:t> (URTOBL </w:t>
            </w:r>
            <w:proofErr w:type="spellStart"/>
            <w:r w:rsidRPr="002D0AE3">
              <w:rPr>
                <w:rFonts w:eastAsia="Calibri"/>
                <w:i/>
                <w:iCs/>
                <w:szCs w:val="20"/>
                <w:vertAlign w:val="subscript"/>
              </w:rPr>
              <w:t>mp</w:t>
            </w:r>
            <w:proofErr w:type="spellEnd"/>
            <w:r w:rsidRPr="002D0AE3">
              <w:rPr>
                <w:rFonts w:eastAsia="Calibri"/>
                <w:i/>
                <w:iCs/>
                <w:szCs w:val="20"/>
                <w:vertAlign w:val="subscript"/>
              </w:rPr>
              <w:t xml:space="preserve"> </w:t>
            </w:r>
            <w:r w:rsidRPr="002D0AE3">
              <w:rPr>
                <w:rFonts w:eastAsia="Calibri"/>
                <w:i/>
                <w:iCs/>
                <w:szCs w:val="20"/>
              </w:rPr>
              <w:t xml:space="preserve">+ </w:t>
            </w:r>
            <w:r w:rsidRPr="002D0AE3">
              <w:rPr>
                <w:rFonts w:eastAsia="Calibri"/>
                <w:iCs/>
                <w:szCs w:val="20"/>
              </w:rPr>
              <w:t xml:space="preserve">URTOBLLO </w:t>
            </w:r>
            <w:proofErr w:type="spellStart"/>
            <w:r w:rsidRPr="002D0AE3">
              <w:rPr>
                <w:rFonts w:eastAsia="Calibri"/>
                <w:i/>
                <w:iCs/>
                <w:szCs w:val="20"/>
                <w:vertAlign w:val="subscript"/>
              </w:rPr>
              <w:t>mp</w:t>
            </w:r>
            <w:proofErr w:type="spellEnd"/>
            <w:r w:rsidRPr="002D0AE3">
              <w:rPr>
                <w:rFonts w:eastAsia="Calibri"/>
                <w:iCs/>
                <w:szCs w:val="20"/>
              </w:rPr>
              <w:t>)</w:t>
            </w:r>
            <w:r w:rsidRPr="002D0AE3">
              <w:rPr>
                <w:rFonts w:eastAsia="Calibri"/>
                <w:iCs/>
                <w:szCs w:val="20"/>
                <w:vertAlign w:val="subscript"/>
              </w:rPr>
              <w:t xml:space="preserve">, </w:t>
            </w:r>
          </w:p>
          <w:p w14:paraId="4AF7AF10" w14:textId="77777777" w:rsidR="002D0AE3" w:rsidRPr="002D0AE3" w:rsidRDefault="002D0AE3" w:rsidP="002D0AE3">
            <w:pPr>
              <w:spacing w:after="240"/>
              <w:ind w:left="2160" w:firstLine="720"/>
              <w:rPr>
                <w:rFonts w:eastAsia="Times New Roman"/>
                <w:iCs/>
                <w:szCs w:val="20"/>
              </w:rPr>
            </w:pPr>
            <w:r w:rsidRPr="002D0AE3">
              <w:rPr>
                <w:rFonts w:eastAsia="Times New Roman"/>
                <w:iCs/>
                <w:szCs w:val="20"/>
              </w:rPr>
              <w:t>∑</w:t>
            </w:r>
            <w:proofErr w:type="spellStart"/>
            <w:r w:rsidRPr="002D0AE3">
              <w:rPr>
                <w:rFonts w:eastAsia="Calibri"/>
                <w:i/>
                <w:iCs/>
                <w:szCs w:val="20"/>
                <w:vertAlign w:val="subscript"/>
              </w:rPr>
              <w:t>mp</w:t>
            </w:r>
            <w:proofErr w:type="spellEnd"/>
            <w:r w:rsidRPr="002D0AE3">
              <w:rPr>
                <w:rFonts w:eastAsia="Calibri"/>
                <w:iCs/>
                <w:szCs w:val="20"/>
              </w:rPr>
              <w:t> </w:t>
            </w:r>
            <w:r w:rsidRPr="002D0AE3">
              <w:rPr>
                <w:rFonts w:eastAsia="Times New Roman"/>
                <w:iCs/>
                <w:szCs w:val="20"/>
              </w:rPr>
              <w:t>(</w:t>
            </w:r>
            <w:r w:rsidRPr="002D0AE3">
              <w:rPr>
                <w:rFonts w:eastAsia="Calibri"/>
                <w:iCs/>
                <w:szCs w:val="20"/>
              </w:rPr>
              <w:t>UDAOPT </w:t>
            </w:r>
            <w:proofErr w:type="spellStart"/>
            <w:r w:rsidRPr="002D0AE3">
              <w:rPr>
                <w:rFonts w:eastAsia="Calibri"/>
                <w:i/>
                <w:iCs/>
                <w:szCs w:val="20"/>
                <w:vertAlign w:val="subscript"/>
              </w:rPr>
              <w:t>mp</w:t>
            </w:r>
            <w:proofErr w:type="spellEnd"/>
            <w:r w:rsidRPr="002D0AE3">
              <w:rPr>
                <w:rFonts w:eastAsia="Calibri"/>
                <w:iCs/>
                <w:szCs w:val="20"/>
                <w:vertAlign w:val="subscript"/>
              </w:rPr>
              <w:t xml:space="preserve"> </w:t>
            </w:r>
            <w:r w:rsidRPr="002D0AE3">
              <w:rPr>
                <w:rFonts w:eastAsia="Calibri"/>
                <w:iCs/>
                <w:szCs w:val="20"/>
              </w:rPr>
              <w:t>+ UDAOBL </w:t>
            </w:r>
            <w:proofErr w:type="spellStart"/>
            <w:r w:rsidRPr="002D0AE3">
              <w:rPr>
                <w:rFonts w:eastAsia="Calibri"/>
                <w:i/>
                <w:iCs/>
                <w:szCs w:val="20"/>
                <w:vertAlign w:val="subscript"/>
              </w:rPr>
              <w:t>mp</w:t>
            </w:r>
            <w:proofErr w:type="spellEnd"/>
            <w:r w:rsidRPr="002D0AE3">
              <w:rPr>
                <w:rFonts w:eastAsia="Times New Roman"/>
                <w:iCs/>
                <w:szCs w:val="20"/>
              </w:rPr>
              <w:t xml:space="preserve">), </w:t>
            </w:r>
          </w:p>
          <w:p w14:paraId="1B03C76A" w14:textId="77777777" w:rsidR="002D0AE3" w:rsidRPr="002D0AE3" w:rsidRDefault="002D0AE3" w:rsidP="002D0AE3">
            <w:pPr>
              <w:spacing w:after="240"/>
              <w:ind w:left="2160" w:firstLine="720"/>
              <w:rPr>
                <w:rFonts w:eastAsia="Times New Roman"/>
                <w:iCs/>
                <w:szCs w:val="20"/>
              </w:rPr>
            </w:pPr>
            <w:r w:rsidRPr="002D0AE3">
              <w:rPr>
                <w:rFonts w:eastAsia="Times New Roman"/>
                <w:szCs w:val="20"/>
              </w:rPr>
              <w:t>∑</w:t>
            </w:r>
            <w:proofErr w:type="spellStart"/>
            <w:r w:rsidRPr="002D0AE3">
              <w:rPr>
                <w:rFonts w:eastAsia="Calibri"/>
                <w:i/>
                <w:szCs w:val="20"/>
                <w:vertAlign w:val="subscript"/>
              </w:rPr>
              <w:t>mp</w:t>
            </w:r>
            <w:proofErr w:type="spellEnd"/>
            <w:r w:rsidRPr="002D0AE3">
              <w:rPr>
                <w:rFonts w:eastAsia="Calibri"/>
                <w:szCs w:val="20"/>
              </w:rPr>
              <w:t xml:space="preserve"> UDAASOAWD </w:t>
            </w:r>
            <w:proofErr w:type="spellStart"/>
            <w:r w:rsidRPr="002D0AE3">
              <w:rPr>
                <w:rFonts w:eastAsia="Calibri"/>
                <w:i/>
                <w:szCs w:val="20"/>
                <w:vertAlign w:val="subscript"/>
              </w:rPr>
              <w:t>mp</w:t>
            </w:r>
            <w:proofErr w:type="spellEnd"/>
            <w:r w:rsidRPr="002D0AE3">
              <w:rPr>
                <w:rFonts w:eastAsia="Times New Roman"/>
                <w:iCs/>
                <w:szCs w:val="20"/>
              </w:rPr>
              <w:t>}</w:t>
            </w:r>
          </w:p>
        </w:tc>
      </w:tr>
    </w:tbl>
    <w:p w14:paraId="2EB13166" w14:textId="77777777" w:rsidR="002D0AE3" w:rsidRPr="002D0AE3" w:rsidRDefault="002D0AE3" w:rsidP="002D0AE3">
      <w:pPr>
        <w:spacing w:before="240" w:after="240"/>
        <w:ind w:left="1440"/>
        <w:rPr>
          <w:rFonts w:eastAsia="Calibri"/>
          <w:iCs/>
          <w:szCs w:val="20"/>
        </w:rPr>
      </w:pPr>
      <w:r w:rsidRPr="002D0AE3">
        <w:rPr>
          <w:rFonts w:eastAsia="Times New Roman"/>
          <w:iCs/>
          <w:szCs w:val="20"/>
        </w:rPr>
        <w:t>MMATOT = ∑</w:t>
      </w:r>
      <w:r w:rsidRPr="002D0AE3">
        <w:rPr>
          <w:rFonts w:eastAsia="Calibri"/>
          <w:i/>
          <w:iCs/>
          <w:szCs w:val="20"/>
          <w:vertAlign w:val="subscript"/>
        </w:rPr>
        <w:t>cp</w:t>
      </w:r>
      <w:r w:rsidRPr="002D0AE3">
        <w:rPr>
          <w:rFonts w:eastAsia="Calibri"/>
          <w:iCs/>
          <w:szCs w:val="20"/>
        </w:rPr>
        <w:t> (</w:t>
      </w:r>
      <w:r w:rsidRPr="002D0AE3">
        <w:rPr>
          <w:rFonts w:eastAsia="Times New Roman"/>
          <w:iCs/>
          <w:szCs w:val="20"/>
          <w:lang w:val="pt-BR"/>
        </w:rPr>
        <w:t>MMA</w:t>
      </w:r>
      <w:r w:rsidRPr="002D0AE3">
        <w:rPr>
          <w:rFonts w:eastAsia="Calibri"/>
          <w:i/>
          <w:iCs/>
          <w:szCs w:val="20"/>
          <w:vertAlign w:val="subscript"/>
        </w:rPr>
        <w:t>cp</w:t>
      </w:r>
      <w:r w:rsidRPr="002D0AE3">
        <w:rPr>
          <w:rFonts w:eastAsia="Calibri"/>
          <w:iCs/>
          <w:szCs w:val="20"/>
        </w:rPr>
        <w:t>)</w:t>
      </w:r>
    </w:p>
    <w:p w14:paraId="5EC0D285" w14:textId="77777777" w:rsidR="002D0AE3" w:rsidRPr="002D0AE3" w:rsidRDefault="002D0AE3" w:rsidP="002D0AE3">
      <w:pPr>
        <w:spacing w:after="240"/>
        <w:ind w:left="720"/>
        <w:rPr>
          <w:rFonts w:eastAsia="Calibri"/>
          <w:iCs/>
          <w:szCs w:val="20"/>
        </w:rPr>
      </w:pPr>
      <w:r w:rsidRPr="002D0AE3">
        <w:rPr>
          <w:rFonts w:eastAsia="Calibri"/>
          <w:iCs/>
          <w:szCs w:val="20"/>
        </w:rPr>
        <w:t>Where:</w:t>
      </w:r>
    </w:p>
    <w:p w14:paraId="26592890" w14:textId="77777777" w:rsidR="002D0AE3" w:rsidRPr="002D0AE3" w:rsidRDefault="002D0AE3" w:rsidP="002D0AE3">
      <w:pPr>
        <w:tabs>
          <w:tab w:val="left" w:pos="2340"/>
          <w:tab w:val="left" w:pos="3420"/>
        </w:tabs>
        <w:spacing w:before="240" w:after="240"/>
        <w:ind w:left="1440"/>
        <w:rPr>
          <w:rFonts w:eastAsia="Calibri"/>
          <w:bCs/>
          <w:szCs w:val="20"/>
          <w:lang w:val="x-none" w:eastAsia="x-none"/>
        </w:rPr>
      </w:pPr>
      <w:r w:rsidRPr="002D0AE3">
        <w:rPr>
          <w:rFonts w:eastAsia="Times New Roman"/>
          <w:bCs/>
          <w:szCs w:val="20"/>
          <w:lang w:val="x-none" w:eastAsia="x-none"/>
        </w:rPr>
        <w:t>URTMG </w:t>
      </w:r>
      <w:proofErr w:type="spellStart"/>
      <w:r w:rsidRPr="002D0AE3">
        <w:rPr>
          <w:rFonts w:eastAsia="Times New Roman"/>
          <w:bCs/>
          <w:i/>
          <w:szCs w:val="20"/>
          <w:vertAlign w:val="subscript"/>
          <w:lang w:val="x-none" w:eastAsia="x-none"/>
        </w:rPr>
        <w:t>mp</w:t>
      </w:r>
      <w:proofErr w:type="spellEnd"/>
      <w:r w:rsidRPr="002D0AE3">
        <w:rPr>
          <w:rFonts w:eastAsia="Calibri"/>
          <w:bCs/>
          <w:szCs w:val="20"/>
          <w:lang w:val="x-none" w:eastAsia="x-none"/>
        </w:rPr>
        <w:t xml:space="preserve"> = </w:t>
      </w:r>
      <w:r w:rsidRPr="002D0AE3">
        <w:rPr>
          <w:rFonts w:eastAsia="Times New Roman"/>
          <w:bCs/>
          <w:szCs w:val="20"/>
          <w:lang w:val="x-none" w:eastAsia="x-none"/>
        </w:rPr>
        <w:t>∑</w:t>
      </w:r>
      <w:r w:rsidRPr="002D0AE3">
        <w:rPr>
          <w:rFonts w:eastAsia="Times New Roman"/>
          <w:bCs/>
          <w:i/>
          <w:szCs w:val="20"/>
          <w:vertAlign w:val="subscript"/>
          <w:lang w:val="x-none" w:eastAsia="x-none"/>
        </w:rPr>
        <w:t>p, r, i</w:t>
      </w:r>
      <w:r w:rsidRPr="002D0AE3">
        <w:rPr>
          <w:rFonts w:eastAsia="Times New Roman"/>
          <w:bCs/>
          <w:szCs w:val="20"/>
          <w:lang w:val="x-none" w:eastAsia="x-none"/>
        </w:rPr>
        <w:t xml:space="preserve"> (RTMG </w:t>
      </w:r>
      <w:proofErr w:type="spellStart"/>
      <w:r w:rsidRPr="002D0AE3">
        <w:rPr>
          <w:rFonts w:eastAsia="Times New Roman"/>
          <w:bCs/>
          <w:i/>
          <w:szCs w:val="20"/>
          <w:vertAlign w:val="subscript"/>
          <w:lang w:val="x-none" w:eastAsia="x-none"/>
        </w:rPr>
        <w:t>mp</w:t>
      </w:r>
      <w:proofErr w:type="spellEnd"/>
      <w:r w:rsidRPr="002D0AE3">
        <w:rPr>
          <w:rFonts w:eastAsia="Times New Roman"/>
          <w:bCs/>
          <w:i/>
          <w:szCs w:val="20"/>
          <w:vertAlign w:val="subscript"/>
          <w:lang w:val="x-none" w:eastAsia="x-none"/>
        </w:rPr>
        <w:t>, p, r, i</w:t>
      </w:r>
      <w:r w:rsidRPr="002D0AE3">
        <w:rPr>
          <w:rFonts w:eastAsia="Times New Roman"/>
          <w:bCs/>
          <w:szCs w:val="20"/>
          <w:lang w:val="x-none" w:eastAsia="x-none"/>
        </w:rPr>
        <w:t>), excluding RTMG for RMR Resources and RTMG in Reliability Unit Commitment (RUC)-Committed Intervals for RUC-committed Resources</w:t>
      </w:r>
    </w:p>
    <w:p w14:paraId="4575D389" w14:textId="77777777" w:rsidR="002D0AE3" w:rsidRPr="002D0AE3" w:rsidRDefault="002D0AE3" w:rsidP="002D0AE3">
      <w:pPr>
        <w:tabs>
          <w:tab w:val="left" w:pos="2340"/>
          <w:tab w:val="left" w:pos="3420"/>
        </w:tabs>
        <w:spacing w:before="240" w:after="240"/>
        <w:ind w:left="1440"/>
        <w:rPr>
          <w:rFonts w:eastAsia="Calibri"/>
          <w:bCs/>
          <w:szCs w:val="20"/>
          <w:lang w:val="x-none" w:eastAsia="x-none"/>
        </w:rPr>
      </w:pPr>
      <w:r w:rsidRPr="002D0AE3">
        <w:rPr>
          <w:rFonts w:eastAsia="Calibri"/>
          <w:bCs/>
          <w:szCs w:val="20"/>
          <w:lang w:val="x-none" w:eastAsia="x-none"/>
        </w:rPr>
        <w:t>URTDCIMP</w:t>
      </w:r>
      <w:r w:rsidRPr="002D0AE3">
        <w:rPr>
          <w:rFonts w:eastAsia="Times New Roman"/>
          <w:bCs/>
          <w:szCs w:val="20"/>
          <w:lang w:val="x-none" w:eastAsia="x-none"/>
        </w:rPr>
        <w:t> </w:t>
      </w:r>
      <w:proofErr w:type="spellStart"/>
      <w:r w:rsidRPr="002D0AE3">
        <w:rPr>
          <w:rFonts w:eastAsia="Times New Roman"/>
          <w:bCs/>
          <w:i/>
          <w:szCs w:val="20"/>
          <w:vertAlign w:val="subscript"/>
          <w:lang w:val="x-none" w:eastAsia="x-none"/>
        </w:rPr>
        <w:t>mp</w:t>
      </w:r>
      <w:proofErr w:type="spellEnd"/>
      <w:r w:rsidRPr="002D0AE3">
        <w:rPr>
          <w:rFonts w:eastAsia="Calibri"/>
          <w:bCs/>
          <w:szCs w:val="20"/>
          <w:lang w:val="x-none" w:eastAsia="x-none"/>
        </w:rPr>
        <w:t xml:space="preserve"> = </w:t>
      </w:r>
      <w:r w:rsidRPr="002D0AE3">
        <w:rPr>
          <w:rFonts w:eastAsia="Times New Roman"/>
          <w:bCs/>
          <w:szCs w:val="20"/>
          <w:lang w:val="x-none" w:eastAsia="x-none"/>
        </w:rPr>
        <w:t>∑</w:t>
      </w:r>
      <w:r w:rsidRPr="002D0AE3">
        <w:rPr>
          <w:rFonts w:eastAsia="Times New Roman"/>
          <w:bCs/>
          <w:i/>
          <w:szCs w:val="20"/>
          <w:vertAlign w:val="subscript"/>
          <w:lang w:val="x-none" w:eastAsia="x-none"/>
        </w:rPr>
        <w:t>p, i</w:t>
      </w:r>
      <w:r w:rsidRPr="002D0AE3">
        <w:rPr>
          <w:rFonts w:eastAsia="Times New Roman"/>
          <w:bCs/>
          <w:szCs w:val="20"/>
          <w:lang w:val="x-none" w:eastAsia="x-none"/>
        </w:rPr>
        <w:t xml:space="preserve"> (RTDCIMP </w:t>
      </w:r>
      <w:proofErr w:type="spellStart"/>
      <w:r w:rsidRPr="002D0AE3">
        <w:rPr>
          <w:rFonts w:eastAsia="Times New Roman"/>
          <w:bCs/>
          <w:i/>
          <w:szCs w:val="20"/>
          <w:vertAlign w:val="subscript"/>
          <w:lang w:val="x-none" w:eastAsia="x-none"/>
        </w:rPr>
        <w:t>mp</w:t>
      </w:r>
      <w:proofErr w:type="spellEnd"/>
      <w:r w:rsidRPr="002D0AE3">
        <w:rPr>
          <w:rFonts w:eastAsia="Times New Roman"/>
          <w:bCs/>
          <w:i/>
          <w:szCs w:val="20"/>
          <w:vertAlign w:val="subscript"/>
          <w:lang w:val="x-none" w:eastAsia="x-none"/>
        </w:rPr>
        <w:t>, p, i</w:t>
      </w:r>
      <w:r w:rsidRPr="002D0AE3">
        <w:rPr>
          <w:rFonts w:eastAsia="Times New Roman"/>
          <w:bCs/>
          <w:szCs w:val="20"/>
          <w:lang w:val="x-none" w:eastAsia="x-none"/>
        </w:rPr>
        <w:t>) / 4</w:t>
      </w:r>
    </w:p>
    <w:p w14:paraId="54410396" w14:textId="77777777" w:rsidR="002D0AE3" w:rsidRPr="002D0AE3" w:rsidRDefault="002D0AE3" w:rsidP="002D0AE3">
      <w:pPr>
        <w:tabs>
          <w:tab w:val="left" w:pos="2340"/>
          <w:tab w:val="left" w:pos="3420"/>
        </w:tabs>
        <w:spacing w:before="240" w:after="240"/>
        <w:ind w:left="1440"/>
        <w:rPr>
          <w:rFonts w:eastAsia="Times New Roman"/>
          <w:bCs/>
          <w:szCs w:val="20"/>
          <w:lang w:val="x-none" w:eastAsia="x-none"/>
        </w:rPr>
      </w:pPr>
      <w:r w:rsidRPr="002D0AE3">
        <w:rPr>
          <w:rFonts w:eastAsia="Calibri"/>
          <w:bCs/>
          <w:szCs w:val="20"/>
          <w:lang w:val="x-none" w:eastAsia="x-none"/>
        </w:rPr>
        <w:lastRenderedPageBreak/>
        <w:t>URTAML</w:t>
      </w:r>
      <w:r w:rsidRPr="002D0AE3">
        <w:rPr>
          <w:rFonts w:eastAsia="Times New Roman"/>
          <w:bCs/>
          <w:szCs w:val="20"/>
          <w:lang w:val="x-none" w:eastAsia="x-none"/>
        </w:rPr>
        <w:t> </w:t>
      </w:r>
      <w:proofErr w:type="spellStart"/>
      <w:r w:rsidRPr="002D0AE3">
        <w:rPr>
          <w:rFonts w:eastAsia="Times New Roman"/>
          <w:bCs/>
          <w:i/>
          <w:szCs w:val="20"/>
          <w:vertAlign w:val="subscript"/>
          <w:lang w:val="x-none" w:eastAsia="x-none"/>
        </w:rPr>
        <w:t>mp</w:t>
      </w:r>
      <w:proofErr w:type="spellEnd"/>
      <w:r w:rsidRPr="002D0AE3">
        <w:rPr>
          <w:rFonts w:eastAsia="Calibri"/>
          <w:bCs/>
          <w:szCs w:val="20"/>
          <w:lang w:val="x-none" w:eastAsia="x-none"/>
        </w:rPr>
        <w:t xml:space="preserve"> = max(0,</w:t>
      </w:r>
      <w:r w:rsidRPr="002D0AE3">
        <w:rPr>
          <w:rFonts w:eastAsia="Times New Roman"/>
          <w:bCs/>
          <w:szCs w:val="20"/>
          <w:lang w:val="x-none" w:eastAsia="x-none"/>
        </w:rPr>
        <w:t>∑</w:t>
      </w:r>
      <w:r w:rsidRPr="002D0AE3">
        <w:rPr>
          <w:rFonts w:eastAsia="Times New Roman"/>
          <w:bCs/>
          <w:i/>
          <w:szCs w:val="20"/>
          <w:vertAlign w:val="subscript"/>
          <w:lang w:val="x-none" w:eastAsia="x-none"/>
        </w:rPr>
        <w:t>p, i</w:t>
      </w:r>
      <w:r w:rsidRPr="002D0AE3">
        <w:rPr>
          <w:rFonts w:eastAsia="Times New Roman"/>
          <w:bCs/>
          <w:szCs w:val="20"/>
          <w:lang w:val="x-none" w:eastAsia="x-none"/>
        </w:rPr>
        <w:t xml:space="preserve"> (RTAML </w:t>
      </w:r>
      <w:proofErr w:type="spellStart"/>
      <w:r w:rsidRPr="002D0AE3">
        <w:rPr>
          <w:rFonts w:eastAsia="Times New Roman"/>
          <w:bCs/>
          <w:i/>
          <w:szCs w:val="20"/>
          <w:vertAlign w:val="subscript"/>
          <w:lang w:val="x-none" w:eastAsia="x-none"/>
        </w:rPr>
        <w:t>mp</w:t>
      </w:r>
      <w:proofErr w:type="spellEnd"/>
      <w:r w:rsidRPr="002D0AE3">
        <w:rPr>
          <w:rFonts w:eastAsia="Times New Roman"/>
          <w:bCs/>
          <w:i/>
          <w:szCs w:val="20"/>
          <w:vertAlign w:val="subscript"/>
          <w:lang w:val="x-none" w:eastAsia="x-none"/>
        </w:rPr>
        <w:t>, p, i</w:t>
      </w:r>
      <w:r w:rsidRPr="002D0AE3">
        <w:rPr>
          <w:rFonts w:eastAsia="Times New Roman"/>
          <w:bCs/>
          <w:szCs w:val="20"/>
          <w:lang w:val="x-none" w:eastAsia="x-none"/>
        </w:rPr>
        <w:t>))</w:t>
      </w:r>
    </w:p>
    <w:p w14:paraId="5D338302" w14:textId="77777777" w:rsidR="002D0AE3" w:rsidRPr="002D0AE3" w:rsidRDefault="002D0AE3" w:rsidP="002D0AE3">
      <w:pPr>
        <w:tabs>
          <w:tab w:val="left" w:pos="2340"/>
          <w:tab w:val="left" w:pos="3420"/>
        </w:tabs>
        <w:spacing w:before="240" w:after="240"/>
        <w:ind w:left="1440"/>
        <w:rPr>
          <w:rFonts w:eastAsia="Times New Roman"/>
          <w:bCs/>
          <w:szCs w:val="20"/>
          <w:lang w:val="x-none" w:eastAsia="x-none"/>
        </w:rPr>
      </w:pPr>
      <w:r w:rsidRPr="002D0AE3">
        <w:rPr>
          <w:rFonts w:eastAsia="Calibri"/>
          <w:bCs/>
          <w:szCs w:val="20"/>
          <w:lang w:val="x-none" w:eastAsia="x-none"/>
        </w:rPr>
        <w:t>URTQQES</w:t>
      </w:r>
      <w:r w:rsidRPr="002D0AE3">
        <w:rPr>
          <w:rFonts w:eastAsia="Times New Roman"/>
          <w:bCs/>
          <w:szCs w:val="20"/>
          <w:lang w:val="x-none" w:eastAsia="x-none"/>
        </w:rPr>
        <w:t> </w:t>
      </w:r>
      <w:proofErr w:type="spellStart"/>
      <w:r w:rsidRPr="002D0AE3">
        <w:rPr>
          <w:rFonts w:eastAsia="Times New Roman"/>
          <w:bCs/>
          <w:i/>
          <w:szCs w:val="20"/>
          <w:vertAlign w:val="subscript"/>
          <w:lang w:val="x-none" w:eastAsia="x-none"/>
        </w:rPr>
        <w:t>mp</w:t>
      </w:r>
      <w:proofErr w:type="spellEnd"/>
      <w:r w:rsidRPr="002D0AE3">
        <w:rPr>
          <w:rFonts w:eastAsia="Calibri"/>
          <w:bCs/>
          <w:szCs w:val="20"/>
          <w:lang w:val="x-none" w:eastAsia="x-none"/>
        </w:rPr>
        <w:t xml:space="preserve"> = </w:t>
      </w:r>
      <w:r w:rsidRPr="002D0AE3">
        <w:rPr>
          <w:rFonts w:eastAsia="Times New Roman"/>
          <w:bCs/>
          <w:szCs w:val="20"/>
          <w:lang w:val="x-none" w:eastAsia="x-none"/>
        </w:rPr>
        <w:t>∑</w:t>
      </w:r>
      <w:r w:rsidRPr="002D0AE3">
        <w:rPr>
          <w:rFonts w:eastAsia="Times New Roman"/>
          <w:bCs/>
          <w:i/>
          <w:szCs w:val="20"/>
          <w:vertAlign w:val="subscript"/>
          <w:lang w:val="x-none" w:eastAsia="x-none"/>
        </w:rPr>
        <w:t>p, i</w:t>
      </w:r>
      <w:r w:rsidRPr="002D0AE3">
        <w:rPr>
          <w:rFonts w:eastAsia="Times New Roman"/>
          <w:bCs/>
          <w:szCs w:val="20"/>
          <w:lang w:val="x-none" w:eastAsia="x-none"/>
        </w:rPr>
        <w:t xml:space="preserve"> (</w:t>
      </w:r>
      <w:r w:rsidRPr="002D0AE3">
        <w:rPr>
          <w:rFonts w:eastAsia="Calibri"/>
          <w:bCs/>
          <w:szCs w:val="20"/>
          <w:lang w:val="x-none" w:eastAsia="x-none"/>
        </w:rPr>
        <w:t>RTQQES </w:t>
      </w:r>
      <w:proofErr w:type="spellStart"/>
      <w:r w:rsidRPr="002D0AE3">
        <w:rPr>
          <w:rFonts w:eastAsia="Times New Roman"/>
          <w:bCs/>
          <w:i/>
          <w:szCs w:val="20"/>
          <w:vertAlign w:val="subscript"/>
          <w:lang w:val="x-none" w:eastAsia="x-none"/>
        </w:rPr>
        <w:t>mp</w:t>
      </w:r>
      <w:proofErr w:type="spellEnd"/>
      <w:r w:rsidRPr="002D0AE3">
        <w:rPr>
          <w:rFonts w:eastAsia="Times New Roman"/>
          <w:bCs/>
          <w:i/>
          <w:szCs w:val="20"/>
          <w:vertAlign w:val="subscript"/>
          <w:lang w:val="x-none" w:eastAsia="x-none"/>
        </w:rPr>
        <w:t>, p, i</w:t>
      </w:r>
      <w:r w:rsidRPr="002D0AE3">
        <w:rPr>
          <w:rFonts w:eastAsia="Times New Roman"/>
          <w:bCs/>
          <w:szCs w:val="20"/>
          <w:lang w:val="x-none" w:eastAsia="x-none"/>
        </w:rPr>
        <w:t>) / 4</w:t>
      </w:r>
    </w:p>
    <w:p w14:paraId="1C35C4B0" w14:textId="77777777" w:rsidR="002D0AE3" w:rsidRPr="002D0AE3" w:rsidRDefault="002D0AE3" w:rsidP="002D0AE3">
      <w:pPr>
        <w:tabs>
          <w:tab w:val="left" w:pos="2340"/>
          <w:tab w:val="left" w:pos="3420"/>
        </w:tabs>
        <w:spacing w:before="240" w:after="240"/>
        <w:ind w:left="1440"/>
        <w:rPr>
          <w:rFonts w:eastAsia="Times New Roman"/>
          <w:bCs/>
          <w:szCs w:val="20"/>
          <w:lang w:val="x-none" w:eastAsia="x-none"/>
        </w:rPr>
      </w:pPr>
      <w:r w:rsidRPr="002D0AE3">
        <w:rPr>
          <w:rFonts w:eastAsia="Calibri"/>
          <w:bCs/>
          <w:szCs w:val="20"/>
          <w:lang w:val="x-none" w:eastAsia="x-none"/>
        </w:rPr>
        <w:t>URTQQEP</w:t>
      </w:r>
      <w:r w:rsidRPr="002D0AE3">
        <w:rPr>
          <w:rFonts w:eastAsia="Times New Roman"/>
          <w:bCs/>
          <w:szCs w:val="20"/>
          <w:lang w:val="x-none" w:eastAsia="x-none"/>
        </w:rPr>
        <w:t> </w:t>
      </w:r>
      <w:proofErr w:type="spellStart"/>
      <w:r w:rsidRPr="002D0AE3">
        <w:rPr>
          <w:rFonts w:eastAsia="Times New Roman"/>
          <w:bCs/>
          <w:i/>
          <w:szCs w:val="20"/>
          <w:vertAlign w:val="subscript"/>
          <w:lang w:val="x-none" w:eastAsia="x-none"/>
        </w:rPr>
        <w:t>mp</w:t>
      </w:r>
      <w:proofErr w:type="spellEnd"/>
      <w:r w:rsidRPr="002D0AE3">
        <w:rPr>
          <w:rFonts w:eastAsia="Calibri"/>
          <w:bCs/>
          <w:szCs w:val="20"/>
          <w:lang w:val="x-none" w:eastAsia="x-none"/>
        </w:rPr>
        <w:t xml:space="preserve"> = </w:t>
      </w:r>
      <w:r w:rsidRPr="002D0AE3">
        <w:rPr>
          <w:rFonts w:eastAsia="Times New Roman"/>
          <w:bCs/>
          <w:szCs w:val="20"/>
          <w:lang w:val="x-none" w:eastAsia="x-none"/>
        </w:rPr>
        <w:t>∑</w:t>
      </w:r>
      <w:r w:rsidRPr="002D0AE3">
        <w:rPr>
          <w:rFonts w:eastAsia="Times New Roman"/>
          <w:bCs/>
          <w:i/>
          <w:szCs w:val="20"/>
          <w:vertAlign w:val="subscript"/>
          <w:lang w:val="x-none" w:eastAsia="x-none"/>
        </w:rPr>
        <w:t>p, i</w:t>
      </w:r>
      <w:r w:rsidRPr="002D0AE3">
        <w:rPr>
          <w:rFonts w:eastAsia="Times New Roman"/>
          <w:bCs/>
          <w:szCs w:val="20"/>
          <w:lang w:val="x-none" w:eastAsia="x-none"/>
        </w:rPr>
        <w:t xml:space="preserve"> (</w:t>
      </w:r>
      <w:r w:rsidRPr="002D0AE3">
        <w:rPr>
          <w:rFonts w:eastAsia="Calibri"/>
          <w:bCs/>
          <w:szCs w:val="20"/>
          <w:lang w:val="x-none" w:eastAsia="x-none"/>
        </w:rPr>
        <w:t>RTQQEP </w:t>
      </w:r>
      <w:proofErr w:type="spellStart"/>
      <w:r w:rsidRPr="002D0AE3">
        <w:rPr>
          <w:rFonts w:eastAsia="Times New Roman"/>
          <w:bCs/>
          <w:i/>
          <w:szCs w:val="20"/>
          <w:vertAlign w:val="subscript"/>
          <w:lang w:val="x-none" w:eastAsia="x-none"/>
        </w:rPr>
        <w:t>mp</w:t>
      </w:r>
      <w:proofErr w:type="spellEnd"/>
      <w:r w:rsidRPr="002D0AE3">
        <w:rPr>
          <w:rFonts w:eastAsia="Times New Roman"/>
          <w:bCs/>
          <w:i/>
          <w:szCs w:val="20"/>
          <w:vertAlign w:val="subscript"/>
          <w:lang w:val="x-none" w:eastAsia="x-none"/>
        </w:rPr>
        <w:t>, p, i</w:t>
      </w:r>
      <w:r w:rsidRPr="002D0AE3">
        <w:rPr>
          <w:rFonts w:eastAsia="Times New Roman"/>
          <w:bCs/>
          <w:szCs w:val="20"/>
          <w:lang w:val="x-none" w:eastAsia="x-none"/>
        </w:rPr>
        <w:t>) / 4</w:t>
      </w:r>
    </w:p>
    <w:p w14:paraId="55C74910" w14:textId="77777777" w:rsidR="002D0AE3" w:rsidRPr="002D0AE3" w:rsidRDefault="002D0AE3" w:rsidP="002D0AE3">
      <w:pPr>
        <w:tabs>
          <w:tab w:val="left" w:pos="2340"/>
          <w:tab w:val="left" w:pos="3420"/>
        </w:tabs>
        <w:spacing w:before="240" w:after="240"/>
        <w:ind w:left="1440"/>
        <w:rPr>
          <w:rFonts w:eastAsia="Times New Roman"/>
          <w:bCs/>
          <w:szCs w:val="20"/>
          <w:lang w:val="x-none" w:eastAsia="x-none"/>
        </w:rPr>
      </w:pPr>
      <w:r w:rsidRPr="002D0AE3">
        <w:rPr>
          <w:rFonts w:eastAsia="Calibri"/>
          <w:bCs/>
          <w:szCs w:val="20"/>
          <w:lang w:val="x-none" w:eastAsia="x-none"/>
        </w:rPr>
        <w:t>UDAES</w:t>
      </w:r>
      <w:r w:rsidRPr="002D0AE3">
        <w:rPr>
          <w:rFonts w:eastAsia="Times New Roman"/>
          <w:bCs/>
          <w:szCs w:val="20"/>
          <w:lang w:val="x-none" w:eastAsia="x-none"/>
        </w:rPr>
        <w:t> </w:t>
      </w:r>
      <w:proofErr w:type="spellStart"/>
      <w:r w:rsidRPr="002D0AE3">
        <w:rPr>
          <w:rFonts w:eastAsia="Times New Roman"/>
          <w:bCs/>
          <w:i/>
          <w:szCs w:val="20"/>
          <w:vertAlign w:val="subscript"/>
          <w:lang w:val="x-none" w:eastAsia="x-none"/>
        </w:rPr>
        <w:t>mp</w:t>
      </w:r>
      <w:proofErr w:type="spellEnd"/>
      <w:r w:rsidRPr="002D0AE3">
        <w:rPr>
          <w:rFonts w:eastAsia="Calibri"/>
          <w:bCs/>
          <w:szCs w:val="20"/>
          <w:lang w:val="x-none" w:eastAsia="x-none"/>
        </w:rPr>
        <w:t xml:space="preserve"> = </w:t>
      </w:r>
      <w:r w:rsidRPr="002D0AE3">
        <w:rPr>
          <w:rFonts w:eastAsia="Times New Roman"/>
          <w:bCs/>
          <w:szCs w:val="20"/>
          <w:lang w:val="x-none" w:eastAsia="x-none"/>
        </w:rPr>
        <w:t>∑</w:t>
      </w:r>
      <w:r w:rsidRPr="002D0AE3">
        <w:rPr>
          <w:rFonts w:eastAsia="Times New Roman"/>
          <w:bCs/>
          <w:i/>
          <w:szCs w:val="20"/>
          <w:vertAlign w:val="subscript"/>
          <w:lang w:val="x-none" w:eastAsia="x-none"/>
        </w:rPr>
        <w:t>p, h</w:t>
      </w:r>
      <w:r w:rsidRPr="002D0AE3">
        <w:rPr>
          <w:rFonts w:eastAsia="Times New Roman"/>
          <w:bCs/>
          <w:szCs w:val="20"/>
          <w:lang w:val="x-none" w:eastAsia="x-none"/>
        </w:rPr>
        <w:t xml:space="preserve"> (</w:t>
      </w:r>
      <w:r w:rsidRPr="002D0AE3">
        <w:rPr>
          <w:rFonts w:eastAsia="Calibri"/>
          <w:bCs/>
          <w:szCs w:val="20"/>
          <w:lang w:val="x-none" w:eastAsia="x-none"/>
        </w:rPr>
        <w:t>DAES </w:t>
      </w:r>
      <w:proofErr w:type="spellStart"/>
      <w:r w:rsidRPr="002D0AE3">
        <w:rPr>
          <w:rFonts w:eastAsia="Times New Roman"/>
          <w:bCs/>
          <w:i/>
          <w:szCs w:val="20"/>
          <w:vertAlign w:val="subscript"/>
          <w:lang w:val="x-none" w:eastAsia="x-none"/>
        </w:rPr>
        <w:t>mp</w:t>
      </w:r>
      <w:proofErr w:type="spellEnd"/>
      <w:r w:rsidRPr="002D0AE3">
        <w:rPr>
          <w:rFonts w:eastAsia="Times New Roman"/>
          <w:bCs/>
          <w:i/>
          <w:szCs w:val="20"/>
          <w:vertAlign w:val="subscript"/>
          <w:lang w:val="x-none" w:eastAsia="x-none"/>
        </w:rPr>
        <w:t>, p, h</w:t>
      </w:r>
      <w:r w:rsidRPr="002D0AE3">
        <w:rPr>
          <w:rFonts w:eastAsia="Times New Roman"/>
          <w:bCs/>
          <w:szCs w:val="20"/>
          <w:lang w:val="x-none" w:eastAsia="x-none"/>
        </w:rPr>
        <w:t>)</w:t>
      </w:r>
    </w:p>
    <w:p w14:paraId="594ABC55" w14:textId="77777777" w:rsidR="002D0AE3" w:rsidRPr="002D0AE3" w:rsidRDefault="002D0AE3" w:rsidP="002D0AE3">
      <w:pPr>
        <w:tabs>
          <w:tab w:val="left" w:pos="2340"/>
          <w:tab w:val="left" w:pos="3420"/>
        </w:tabs>
        <w:spacing w:before="240" w:after="240"/>
        <w:ind w:left="1440"/>
        <w:rPr>
          <w:rFonts w:eastAsia="Times New Roman"/>
          <w:bCs/>
          <w:szCs w:val="20"/>
          <w:lang w:val="x-none" w:eastAsia="x-none"/>
        </w:rPr>
      </w:pPr>
      <w:r w:rsidRPr="002D0AE3">
        <w:rPr>
          <w:rFonts w:eastAsia="Calibri"/>
          <w:bCs/>
          <w:szCs w:val="20"/>
          <w:lang w:val="x-none" w:eastAsia="x-none"/>
        </w:rPr>
        <w:t>UDAEP</w:t>
      </w:r>
      <w:r w:rsidRPr="002D0AE3">
        <w:rPr>
          <w:rFonts w:eastAsia="Times New Roman"/>
          <w:bCs/>
          <w:szCs w:val="20"/>
          <w:lang w:val="x-none" w:eastAsia="x-none"/>
        </w:rPr>
        <w:t> </w:t>
      </w:r>
      <w:proofErr w:type="spellStart"/>
      <w:r w:rsidRPr="002D0AE3">
        <w:rPr>
          <w:rFonts w:eastAsia="Times New Roman"/>
          <w:bCs/>
          <w:i/>
          <w:szCs w:val="20"/>
          <w:vertAlign w:val="subscript"/>
          <w:lang w:val="x-none" w:eastAsia="x-none"/>
        </w:rPr>
        <w:t>mp</w:t>
      </w:r>
      <w:proofErr w:type="spellEnd"/>
      <w:r w:rsidRPr="002D0AE3">
        <w:rPr>
          <w:rFonts w:eastAsia="Calibri"/>
          <w:bCs/>
          <w:szCs w:val="20"/>
          <w:lang w:val="x-none" w:eastAsia="x-none"/>
        </w:rPr>
        <w:t xml:space="preserve"> = </w:t>
      </w:r>
      <w:r w:rsidRPr="002D0AE3">
        <w:rPr>
          <w:rFonts w:eastAsia="Times New Roman"/>
          <w:bCs/>
          <w:szCs w:val="20"/>
          <w:lang w:val="x-none" w:eastAsia="x-none"/>
        </w:rPr>
        <w:t>∑</w:t>
      </w:r>
      <w:r w:rsidRPr="002D0AE3">
        <w:rPr>
          <w:rFonts w:eastAsia="Times New Roman"/>
          <w:bCs/>
          <w:i/>
          <w:szCs w:val="20"/>
          <w:vertAlign w:val="subscript"/>
          <w:lang w:val="x-none" w:eastAsia="x-none"/>
        </w:rPr>
        <w:t>p, h</w:t>
      </w:r>
      <w:r w:rsidRPr="002D0AE3">
        <w:rPr>
          <w:rFonts w:eastAsia="Times New Roman"/>
          <w:bCs/>
          <w:szCs w:val="20"/>
          <w:lang w:val="x-none" w:eastAsia="x-none"/>
        </w:rPr>
        <w:t xml:space="preserve"> (</w:t>
      </w:r>
      <w:r w:rsidRPr="002D0AE3">
        <w:rPr>
          <w:rFonts w:eastAsia="Calibri"/>
          <w:bCs/>
          <w:szCs w:val="20"/>
          <w:lang w:val="x-none" w:eastAsia="x-none"/>
        </w:rPr>
        <w:t>DAEP </w:t>
      </w:r>
      <w:proofErr w:type="spellStart"/>
      <w:r w:rsidRPr="002D0AE3">
        <w:rPr>
          <w:rFonts w:eastAsia="Times New Roman"/>
          <w:bCs/>
          <w:i/>
          <w:szCs w:val="20"/>
          <w:vertAlign w:val="subscript"/>
          <w:lang w:val="x-none" w:eastAsia="x-none"/>
        </w:rPr>
        <w:t>mp</w:t>
      </w:r>
      <w:proofErr w:type="spellEnd"/>
      <w:r w:rsidRPr="002D0AE3">
        <w:rPr>
          <w:rFonts w:eastAsia="Times New Roman"/>
          <w:bCs/>
          <w:i/>
          <w:szCs w:val="20"/>
          <w:vertAlign w:val="subscript"/>
          <w:lang w:val="x-none" w:eastAsia="x-none"/>
        </w:rPr>
        <w:t>, p, h</w:t>
      </w:r>
      <w:r w:rsidRPr="002D0AE3">
        <w:rPr>
          <w:rFonts w:eastAsia="Times New Roman"/>
          <w:bCs/>
          <w:szCs w:val="20"/>
          <w:lang w:val="x-none" w:eastAsia="x-none"/>
        </w:rPr>
        <w:t>)</w:t>
      </w:r>
    </w:p>
    <w:p w14:paraId="2327FAB2" w14:textId="77777777" w:rsidR="002D0AE3" w:rsidRPr="002D0AE3" w:rsidRDefault="002D0AE3" w:rsidP="002D0AE3">
      <w:pPr>
        <w:tabs>
          <w:tab w:val="left" w:pos="2340"/>
          <w:tab w:val="left" w:pos="3420"/>
        </w:tabs>
        <w:spacing w:before="240" w:after="240"/>
        <w:ind w:left="1440"/>
        <w:rPr>
          <w:rFonts w:eastAsia="Times New Roman"/>
          <w:bCs/>
          <w:szCs w:val="20"/>
          <w:lang w:val="x-none" w:eastAsia="x-none"/>
        </w:rPr>
      </w:pPr>
      <w:r w:rsidRPr="002D0AE3">
        <w:rPr>
          <w:rFonts w:eastAsia="Calibri"/>
          <w:bCs/>
          <w:szCs w:val="20"/>
          <w:lang w:val="x-none" w:eastAsia="x-none"/>
        </w:rPr>
        <w:t>URTOBL</w:t>
      </w:r>
      <w:r w:rsidRPr="002D0AE3">
        <w:rPr>
          <w:rFonts w:eastAsia="Times New Roman"/>
          <w:bCs/>
          <w:szCs w:val="20"/>
          <w:lang w:val="x-none" w:eastAsia="x-none"/>
        </w:rPr>
        <w:t> </w:t>
      </w:r>
      <w:proofErr w:type="spellStart"/>
      <w:r w:rsidRPr="002D0AE3">
        <w:rPr>
          <w:rFonts w:eastAsia="Times New Roman"/>
          <w:bCs/>
          <w:szCs w:val="20"/>
          <w:vertAlign w:val="subscript"/>
          <w:lang w:val="x-none" w:eastAsia="x-none"/>
        </w:rPr>
        <w:t>mp</w:t>
      </w:r>
      <w:proofErr w:type="spellEnd"/>
      <w:r w:rsidRPr="002D0AE3">
        <w:rPr>
          <w:rFonts w:eastAsia="Calibri"/>
          <w:bCs/>
          <w:szCs w:val="20"/>
          <w:lang w:val="x-none" w:eastAsia="x-none"/>
        </w:rPr>
        <w:t xml:space="preserve"> = </w:t>
      </w:r>
      <w:r w:rsidRPr="002D0AE3">
        <w:rPr>
          <w:rFonts w:eastAsia="Times New Roman"/>
          <w:bCs/>
          <w:szCs w:val="20"/>
          <w:lang w:val="x-none" w:eastAsia="x-none"/>
        </w:rPr>
        <w:t>∑</w:t>
      </w:r>
      <w:r w:rsidRPr="002D0AE3">
        <w:rPr>
          <w:rFonts w:eastAsia="Times New Roman"/>
          <w:bCs/>
          <w:szCs w:val="20"/>
          <w:vertAlign w:val="subscript"/>
          <w:lang w:val="x-none" w:eastAsia="x-none"/>
        </w:rPr>
        <w:t>(j, k), h</w:t>
      </w:r>
      <w:r w:rsidRPr="002D0AE3">
        <w:rPr>
          <w:rFonts w:eastAsia="Times New Roman"/>
          <w:bCs/>
          <w:szCs w:val="20"/>
          <w:lang w:val="x-none" w:eastAsia="x-none"/>
        </w:rPr>
        <w:t xml:space="preserve"> (</w:t>
      </w:r>
      <w:r w:rsidRPr="002D0AE3">
        <w:rPr>
          <w:rFonts w:eastAsia="Calibri"/>
          <w:bCs/>
          <w:szCs w:val="20"/>
          <w:lang w:val="x-none" w:eastAsia="x-none"/>
        </w:rPr>
        <w:t>RTOBL</w:t>
      </w:r>
      <w:r w:rsidRPr="002D0AE3">
        <w:rPr>
          <w:rFonts w:eastAsia="Times New Roman"/>
          <w:bCs/>
          <w:szCs w:val="20"/>
          <w:vertAlign w:val="subscript"/>
          <w:lang w:val="x-none" w:eastAsia="x-none"/>
        </w:rPr>
        <w:t xml:space="preserve"> </w:t>
      </w:r>
      <w:proofErr w:type="spellStart"/>
      <w:r w:rsidRPr="002D0AE3">
        <w:rPr>
          <w:rFonts w:eastAsia="Times New Roman"/>
          <w:bCs/>
          <w:szCs w:val="20"/>
          <w:vertAlign w:val="subscript"/>
          <w:lang w:val="x-none" w:eastAsia="x-none"/>
        </w:rPr>
        <w:t>mp</w:t>
      </w:r>
      <w:proofErr w:type="spellEnd"/>
      <w:r w:rsidRPr="002D0AE3">
        <w:rPr>
          <w:rFonts w:eastAsia="Times New Roman"/>
          <w:bCs/>
          <w:szCs w:val="20"/>
          <w:vertAlign w:val="subscript"/>
          <w:lang w:val="x-none" w:eastAsia="x-none"/>
        </w:rPr>
        <w:t>, (</w:t>
      </w:r>
      <w:r w:rsidRPr="002D0AE3">
        <w:rPr>
          <w:rFonts w:eastAsia="Calibri"/>
          <w:bCs/>
          <w:szCs w:val="20"/>
          <w:vertAlign w:val="subscript"/>
          <w:lang w:val="x-none" w:eastAsia="x-none"/>
        </w:rPr>
        <w:t>j, k), h</w:t>
      </w:r>
      <w:r w:rsidRPr="002D0AE3">
        <w:rPr>
          <w:rFonts w:eastAsia="Times New Roman"/>
          <w:bCs/>
          <w:szCs w:val="20"/>
          <w:lang w:val="x-none" w:eastAsia="x-none"/>
        </w:rPr>
        <w:t>)</w:t>
      </w:r>
    </w:p>
    <w:p w14:paraId="4FC95521" w14:textId="77777777" w:rsidR="002D0AE3" w:rsidRPr="002D0AE3" w:rsidRDefault="002D0AE3" w:rsidP="002D0AE3">
      <w:pPr>
        <w:tabs>
          <w:tab w:val="left" w:pos="2340"/>
          <w:tab w:val="left" w:pos="3420"/>
        </w:tabs>
        <w:spacing w:before="240" w:after="240"/>
        <w:ind w:left="1440"/>
        <w:rPr>
          <w:rFonts w:eastAsia="Times New Roman"/>
          <w:bCs/>
          <w:szCs w:val="20"/>
          <w:lang w:val="x-none" w:eastAsia="x-none"/>
        </w:rPr>
      </w:pPr>
      <w:r w:rsidRPr="002D0AE3">
        <w:rPr>
          <w:rFonts w:eastAsia="Calibri"/>
          <w:bCs/>
          <w:szCs w:val="20"/>
          <w:lang w:val="x-none" w:eastAsia="x-none"/>
        </w:rPr>
        <w:t>URTOBLLO</w:t>
      </w:r>
      <w:r w:rsidRPr="002D0AE3">
        <w:rPr>
          <w:rFonts w:eastAsia="Times New Roman"/>
          <w:bCs/>
          <w:szCs w:val="20"/>
          <w:lang w:val="x-none" w:eastAsia="x-none"/>
        </w:rPr>
        <w:t> </w:t>
      </w:r>
      <w:proofErr w:type="spellStart"/>
      <w:r w:rsidRPr="002D0AE3">
        <w:rPr>
          <w:rFonts w:eastAsia="Times New Roman"/>
          <w:bCs/>
          <w:i/>
          <w:szCs w:val="20"/>
          <w:vertAlign w:val="subscript"/>
          <w:lang w:val="x-none" w:eastAsia="x-none"/>
        </w:rPr>
        <w:t>mp</w:t>
      </w:r>
      <w:proofErr w:type="spellEnd"/>
      <w:r w:rsidRPr="002D0AE3">
        <w:rPr>
          <w:rFonts w:eastAsia="Calibri"/>
          <w:bCs/>
          <w:szCs w:val="20"/>
          <w:lang w:val="x-none" w:eastAsia="x-none"/>
        </w:rPr>
        <w:t xml:space="preserve"> = </w:t>
      </w:r>
      <w:r w:rsidRPr="002D0AE3">
        <w:rPr>
          <w:rFonts w:eastAsia="Times New Roman"/>
          <w:bCs/>
          <w:szCs w:val="20"/>
          <w:lang w:val="x-none" w:eastAsia="x-none"/>
        </w:rPr>
        <w:t>∑</w:t>
      </w:r>
      <w:r w:rsidRPr="002D0AE3">
        <w:rPr>
          <w:rFonts w:eastAsia="Times New Roman"/>
          <w:bCs/>
          <w:i/>
          <w:szCs w:val="20"/>
          <w:vertAlign w:val="subscript"/>
          <w:lang w:val="x-none" w:eastAsia="x-none"/>
        </w:rPr>
        <w:t>(j, k), h</w:t>
      </w:r>
      <w:r w:rsidRPr="002D0AE3">
        <w:rPr>
          <w:rFonts w:eastAsia="Times New Roman"/>
          <w:bCs/>
          <w:szCs w:val="20"/>
          <w:lang w:val="x-none" w:eastAsia="x-none"/>
        </w:rPr>
        <w:t xml:space="preserve"> (RT</w:t>
      </w:r>
      <w:r w:rsidRPr="002D0AE3">
        <w:rPr>
          <w:rFonts w:eastAsia="Calibri"/>
          <w:bCs/>
          <w:szCs w:val="20"/>
          <w:lang w:val="x-none" w:eastAsia="x-none"/>
        </w:rPr>
        <w:t>OBLLO</w:t>
      </w:r>
      <w:r w:rsidRPr="002D0AE3">
        <w:rPr>
          <w:rFonts w:eastAsia="Times New Roman"/>
          <w:bCs/>
          <w:szCs w:val="20"/>
          <w:vertAlign w:val="subscript"/>
          <w:lang w:val="x-none" w:eastAsia="x-none"/>
        </w:rPr>
        <w:t xml:space="preserve"> </w:t>
      </w:r>
      <w:proofErr w:type="spellStart"/>
      <w:r w:rsidRPr="002D0AE3">
        <w:rPr>
          <w:rFonts w:eastAsia="Times New Roman"/>
          <w:bCs/>
          <w:i/>
          <w:szCs w:val="20"/>
          <w:vertAlign w:val="subscript"/>
          <w:lang w:val="x-none" w:eastAsia="x-none"/>
        </w:rPr>
        <w:t>mp</w:t>
      </w:r>
      <w:proofErr w:type="spellEnd"/>
      <w:r w:rsidRPr="002D0AE3">
        <w:rPr>
          <w:rFonts w:eastAsia="Times New Roman"/>
          <w:bCs/>
          <w:i/>
          <w:szCs w:val="20"/>
          <w:vertAlign w:val="subscript"/>
          <w:lang w:val="x-none" w:eastAsia="x-none"/>
        </w:rPr>
        <w:t>, (</w:t>
      </w:r>
      <w:r w:rsidRPr="002D0AE3">
        <w:rPr>
          <w:rFonts w:eastAsia="Calibri"/>
          <w:bCs/>
          <w:i/>
          <w:szCs w:val="20"/>
          <w:vertAlign w:val="subscript"/>
          <w:lang w:val="x-none" w:eastAsia="x-none"/>
        </w:rPr>
        <w:t>j, k), h</w:t>
      </w:r>
      <w:r w:rsidRPr="002D0AE3">
        <w:rPr>
          <w:rFonts w:eastAsia="Times New Roman"/>
          <w:bCs/>
          <w:szCs w:val="20"/>
          <w:lang w:val="x-none" w:eastAsia="x-none"/>
        </w:rPr>
        <w:t>)</w:t>
      </w:r>
    </w:p>
    <w:p w14:paraId="79D3C45A" w14:textId="77777777" w:rsidR="002D0AE3" w:rsidRPr="002D0AE3" w:rsidRDefault="002D0AE3" w:rsidP="002D0AE3">
      <w:pPr>
        <w:tabs>
          <w:tab w:val="left" w:pos="2340"/>
          <w:tab w:val="left" w:pos="3420"/>
        </w:tabs>
        <w:spacing w:before="240" w:after="240"/>
        <w:ind w:left="1440"/>
        <w:rPr>
          <w:rFonts w:eastAsia="Times New Roman"/>
          <w:bCs/>
          <w:szCs w:val="20"/>
          <w:lang w:val="x-none" w:eastAsia="x-none"/>
        </w:rPr>
      </w:pPr>
      <w:r w:rsidRPr="002D0AE3">
        <w:rPr>
          <w:rFonts w:eastAsia="Times New Roman"/>
          <w:bCs/>
          <w:szCs w:val="20"/>
          <w:lang w:val="x-none" w:eastAsia="x-none"/>
        </w:rPr>
        <w:t>UDAOPT </w:t>
      </w:r>
      <w:proofErr w:type="spellStart"/>
      <w:r w:rsidRPr="002D0AE3">
        <w:rPr>
          <w:rFonts w:eastAsia="Times New Roman"/>
          <w:bCs/>
          <w:szCs w:val="20"/>
          <w:vertAlign w:val="subscript"/>
          <w:lang w:val="x-none" w:eastAsia="x-none"/>
        </w:rPr>
        <w:t>mp</w:t>
      </w:r>
      <w:proofErr w:type="spellEnd"/>
      <w:r w:rsidRPr="002D0AE3">
        <w:rPr>
          <w:rFonts w:eastAsia="Calibri"/>
          <w:bCs/>
          <w:szCs w:val="20"/>
          <w:lang w:val="x-none" w:eastAsia="x-none"/>
        </w:rPr>
        <w:t xml:space="preserve"> = </w:t>
      </w:r>
      <w:r w:rsidRPr="002D0AE3">
        <w:rPr>
          <w:rFonts w:eastAsia="Times New Roman"/>
          <w:bCs/>
          <w:szCs w:val="20"/>
          <w:lang w:val="x-none" w:eastAsia="x-none"/>
        </w:rPr>
        <w:t>∑</w:t>
      </w:r>
      <w:r w:rsidRPr="002D0AE3">
        <w:rPr>
          <w:rFonts w:eastAsia="Times New Roman"/>
          <w:bCs/>
          <w:szCs w:val="20"/>
          <w:vertAlign w:val="subscript"/>
          <w:lang w:val="x-none" w:eastAsia="x-none"/>
        </w:rPr>
        <w:t>(j, k), h</w:t>
      </w:r>
      <w:r w:rsidRPr="002D0AE3">
        <w:rPr>
          <w:rFonts w:eastAsia="Times New Roman"/>
          <w:bCs/>
          <w:szCs w:val="20"/>
          <w:lang w:val="x-none" w:eastAsia="x-none"/>
        </w:rPr>
        <w:t xml:space="preserve"> (</w:t>
      </w:r>
      <w:r w:rsidRPr="002D0AE3">
        <w:rPr>
          <w:rFonts w:eastAsia="Calibri"/>
          <w:bCs/>
          <w:szCs w:val="20"/>
          <w:lang w:val="x-none" w:eastAsia="x-none"/>
        </w:rPr>
        <w:t>DAOPT</w:t>
      </w:r>
      <w:r w:rsidRPr="002D0AE3">
        <w:rPr>
          <w:rFonts w:eastAsia="Times New Roman"/>
          <w:bCs/>
          <w:szCs w:val="20"/>
          <w:vertAlign w:val="subscript"/>
          <w:lang w:val="x-none" w:eastAsia="x-none"/>
        </w:rPr>
        <w:t xml:space="preserve"> </w:t>
      </w:r>
      <w:proofErr w:type="spellStart"/>
      <w:r w:rsidRPr="002D0AE3">
        <w:rPr>
          <w:rFonts w:eastAsia="Times New Roman"/>
          <w:bCs/>
          <w:szCs w:val="20"/>
          <w:vertAlign w:val="subscript"/>
          <w:lang w:val="x-none" w:eastAsia="x-none"/>
        </w:rPr>
        <w:t>mp</w:t>
      </w:r>
      <w:proofErr w:type="spellEnd"/>
      <w:r w:rsidRPr="002D0AE3">
        <w:rPr>
          <w:rFonts w:eastAsia="Times New Roman"/>
          <w:bCs/>
          <w:szCs w:val="20"/>
          <w:vertAlign w:val="subscript"/>
          <w:lang w:val="x-none" w:eastAsia="x-none"/>
        </w:rPr>
        <w:t>, (</w:t>
      </w:r>
      <w:r w:rsidRPr="002D0AE3">
        <w:rPr>
          <w:rFonts w:eastAsia="Calibri"/>
          <w:bCs/>
          <w:szCs w:val="20"/>
          <w:vertAlign w:val="subscript"/>
          <w:lang w:val="x-none" w:eastAsia="x-none"/>
        </w:rPr>
        <w:t>j, k), h</w:t>
      </w:r>
      <w:r w:rsidRPr="002D0AE3">
        <w:rPr>
          <w:rFonts w:eastAsia="Times New Roman"/>
          <w:bCs/>
          <w:szCs w:val="20"/>
          <w:lang w:val="x-none" w:eastAsia="x-none"/>
        </w:rPr>
        <w:t>)</w:t>
      </w:r>
    </w:p>
    <w:p w14:paraId="4C20AA14" w14:textId="77777777" w:rsidR="002D0AE3" w:rsidRPr="002D0AE3" w:rsidRDefault="002D0AE3" w:rsidP="002D0AE3">
      <w:pPr>
        <w:tabs>
          <w:tab w:val="left" w:pos="2340"/>
          <w:tab w:val="left" w:pos="3420"/>
        </w:tabs>
        <w:spacing w:before="240" w:after="240"/>
        <w:ind w:left="1440"/>
        <w:rPr>
          <w:rFonts w:eastAsia="Times New Roman"/>
          <w:bCs/>
          <w:szCs w:val="20"/>
          <w:lang w:val="x-none" w:eastAsia="x-none"/>
        </w:rPr>
      </w:pPr>
      <w:r w:rsidRPr="002D0AE3">
        <w:rPr>
          <w:rFonts w:eastAsia="Calibri"/>
          <w:bCs/>
          <w:szCs w:val="20"/>
          <w:lang w:val="x-none" w:eastAsia="x-none"/>
        </w:rPr>
        <w:t>UDAOBL</w:t>
      </w:r>
      <w:r w:rsidRPr="002D0AE3">
        <w:rPr>
          <w:rFonts w:eastAsia="Times New Roman"/>
          <w:bCs/>
          <w:szCs w:val="20"/>
          <w:lang w:val="x-none" w:eastAsia="x-none"/>
        </w:rPr>
        <w:t> </w:t>
      </w:r>
      <w:proofErr w:type="spellStart"/>
      <w:r w:rsidRPr="002D0AE3">
        <w:rPr>
          <w:rFonts w:eastAsia="Times New Roman"/>
          <w:bCs/>
          <w:szCs w:val="20"/>
          <w:vertAlign w:val="subscript"/>
          <w:lang w:val="x-none" w:eastAsia="x-none"/>
        </w:rPr>
        <w:t>mp</w:t>
      </w:r>
      <w:proofErr w:type="spellEnd"/>
      <w:r w:rsidRPr="002D0AE3">
        <w:rPr>
          <w:rFonts w:eastAsia="Calibri"/>
          <w:bCs/>
          <w:szCs w:val="20"/>
          <w:lang w:val="x-none" w:eastAsia="x-none"/>
        </w:rPr>
        <w:t xml:space="preserve"> = </w:t>
      </w:r>
      <w:r w:rsidRPr="002D0AE3">
        <w:rPr>
          <w:rFonts w:eastAsia="Times New Roman"/>
          <w:bCs/>
          <w:szCs w:val="20"/>
          <w:lang w:val="x-none" w:eastAsia="x-none"/>
        </w:rPr>
        <w:t>∑</w:t>
      </w:r>
      <w:r w:rsidRPr="002D0AE3">
        <w:rPr>
          <w:rFonts w:eastAsia="Times New Roman"/>
          <w:bCs/>
          <w:szCs w:val="20"/>
          <w:vertAlign w:val="subscript"/>
          <w:lang w:val="x-none" w:eastAsia="x-none"/>
        </w:rPr>
        <w:t>(j, k), h</w:t>
      </w:r>
      <w:r w:rsidRPr="002D0AE3">
        <w:rPr>
          <w:rFonts w:eastAsia="Times New Roman"/>
          <w:bCs/>
          <w:szCs w:val="20"/>
          <w:lang w:val="x-none" w:eastAsia="x-none"/>
        </w:rPr>
        <w:t xml:space="preserve"> (</w:t>
      </w:r>
      <w:r w:rsidRPr="002D0AE3">
        <w:rPr>
          <w:rFonts w:eastAsia="Calibri"/>
          <w:bCs/>
          <w:szCs w:val="20"/>
          <w:lang w:val="x-none" w:eastAsia="x-none"/>
        </w:rPr>
        <w:t>DAOBL</w:t>
      </w:r>
      <w:r w:rsidRPr="002D0AE3">
        <w:rPr>
          <w:rFonts w:eastAsia="Times New Roman"/>
          <w:bCs/>
          <w:szCs w:val="20"/>
          <w:vertAlign w:val="subscript"/>
          <w:lang w:val="x-none" w:eastAsia="x-none"/>
        </w:rPr>
        <w:t xml:space="preserve"> </w:t>
      </w:r>
      <w:proofErr w:type="spellStart"/>
      <w:r w:rsidRPr="002D0AE3">
        <w:rPr>
          <w:rFonts w:eastAsia="Times New Roman"/>
          <w:bCs/>
          <w:szCs w:val="20"/>
          <w:vertAlign w:val="subscript"/>
          <w:lang w:val="x-none" w:eastAsia="x-none"/>
        </w:rPr>
        <w:t>mp</w:t>
      </w:r>
      <w:proofErr w:type="spellEnd"/>
      <w:r w:rsidRPr="002D0AE3">
        <w:rPr>
          <w:rFonts w:eastAsia="Times New Roman"/>
          <w:bCs/>
          <w:szCs w:val="20"/>
          <w:vertAlign w:val="subscript"/>
          <w:lang w:val="x-none" w:eastAsia="x-none"/>
        </w:rPr>
        <w:t>, (</w:t>
      </w:r>
      <w:r w:rsidRPr="002D0AE3">
        <w:rPr>
          <w:rFonts w:eastAsia="Calibri"/>
          <w:bCs/>
          <w:szCs w:val="20"/>
          <w:vertAlign w:val="subscript"/>
          <w:lang w:val="x-none" w:eastAsia="x-none"/>
        </w:rPr>
        <w:t>j, k), h</w:t>
      </w:r>
      <w:r w:rsidRPr="002D0AE3">
        <w:rPr>
          <w:rFonts w:eastAsia="Times New Roman"/>
          <w:bCs/>
          <w:szCs w:val="20"/>
          <w:lang w:val="x-none" w:eastAsia="x-none"/>
        </w:rPr>
        <w:t>)</w:t>
      </w:r>
    </w:p>
    <w:p w14:paraId="1C29A4FF" w14:textId="77777777" w:rsidR="002D0AE3" w:rsidRPr="002D0AE3" w:rsidRDefault="002D0AE3" w:rsidP="002D0AE3">
      <w:pPr>
        <w:tabs>
          <w:tab w:val="left" w:pos="2340"/>
          <w:tab w:val="left" w:pos="3420"/>
        </w:tabs>
        <w:spacing w:before="240" w:after="240"/>
        <w:ind w:left="1440"/>
        <w:rPr>
          <w:rFonts w:eastAsia="Times New Roman"/>
          <w:bCs/>
          <w:szCs w:val="20"/>
          <w:lang w:val="x-none" w:eastAsia="x-none"/>
        </w:rPr>
      </w:pPr>
      <w:r w:rsidRPr="002D0AE3">
        <w:rPr>
          <w:rFonts w:eastAsia="Calibri"/>
          <w:bCs/>
          <w:szCs w:val="20"/>
          <w:lang w:val="x-none" w:eastAsia="x-none"/>
        </w:rPr>
        <w:t>UOPTS</w:t>
      </w:r>
      <w:r w:rsidRPr="002D0AE3">
        <w:rPr>
          <w:rFonts w:eastAsia="Times New Roman"/>
          <w:bCs/>
          <w:szCs w:val="20"/>
          <w:lang w:val="x-none" w:eastAsia="x-none"/>
        </w:rPr>
        <w:t> </w:t>
      </w:r>
      <w:proofErr w:type="spellStart"/>
      <w:r w:rsidRPr="002D0AE3">
        <w:rPr>
          <w:rFonts w:eastAsia="Times New Roman"/>
          <w:bCs/>
          <w:szCs w:val="20"/>
          <w:vertAlign w:val="subscript"/>
          <w:lang w:val="x-none" w:eastAsia="x-none"/>
        </w:rPr>
        <w:t>mp</w:t>
      </w:r>
      <w:proofErr w:type="spellEnd"/>
      <w:r w:rsidRPr="002D0AE3">
        <w:rPr>
          <w:rFonts w:eastAsia="Calibri"/>
          <w:bCs/>
          <w:szCs w:val="20"/>
          <w:lang w:val="x-none" w:eastAsia="x-none"/>
        </w:rPr>
        <w:t xml:space="preserve"> = </w:t>
      </w:r>
      <w:r w:rsidRPr="002D0AE3">
        <w:rPr>
          <w:rFonts w:eastAsia="Times New Roman"/>
          <w:bCs/>
          <w:szCs w:val="20"/>
          <w:lang w:val="x-none" w:eastAsia="x-none"/>
        </w:rPr>
        <w:t>∑</w:t>
      </w:r>
      <w:r w:rsidRPr="002D0AE3">
        <w:rPr>
          <w:rFonts w:eastAsia="Times New Roman"/>
          <w:bCs/>
          <w:szCs w:val="20"/>
          <w:vertAlign w:val="subscript"/>
          <w:lang w:val="x-none" w:eastAsia="x-none"/>
        </w:rPr>
        <w:t>(j, k), h</w:t>
      </w:r>
      <w:r w:rsidRPr="002D0AE3">
        <w:rPr>
          <w:rFonts w:eastAsia="Times New Roman"/>
          <w:bCs/>
          <w:szCs w:val="20"/>
          <w:lang w:val="x-none" w:eastAsia="x-none"/>
        </w:rPr>
        <w:t xml:space="preserve"> (</w:t>
      </w:r>
      <w:r w:rsidRPr="002D0AE3">
        <w:rPr>
          <w:rFonts w:eastAsia="Calibri"/>
          <w:bCs/>
          <w:szCs w:val="20"/>
          <w:lang w:val="x-none" w:eastAsia="x-none"/>
        </w:rPr>
        <w:t>OPTS</w:t>
      </w:r>
      <w:r w:rsidRPr="002D0AE3">
        <w:rPr>
          <w:rFonts w:eastAsia="Times New Roman"/>
          <w:bCs/>
          <w:szCs w:val="20"/>
          <w:vertAlign w:val="subscript"/>
          <w:lang w:val="x-none" w:eastAsia="x-none"/>
        </w:rPr>
        <w:t xml:space="preserve"> </w:t>
      </w:r>
      <w:proofErr w:type="spellStart"/>
      <w:r w:rsidRPr="002D0AE3">
        <w:rPr>
          <w:rFonts w:eastAsia="Times New Roman"/>
          <w:bCs/>
          <w:szCs w:val="20"/>
          <w:vertAlign w:val="subscript"/>
          <w:lang w:val="x-none" w:eastAsia="x-none"/>
        </w:rPr>
        <w:t>mp</w:t>
      </w:r>
      <w:proofErr w:type="spellEnd"/>
      <w:r w:rsidRPr="002D0AE3">
        <w:rPr>
          <w:rFonts w:eastAsia="Times New Roman"/>
          <w:bCs/>
          <w:szCs w:val="20"/>
          <w:vertAlign w:val="subscript"/>
          <w:lang w:val="x-none" w:eastAsia="x-none"/>
        </w:rPr>
        <w:t>, (</w:t>
      </w:r>
      <w:r w:rsidRPr="002D0AE3">
        <w:rPr>
          <w:rFonts w:eastAsia="Calibri"/>
          <w:bCs/>
          <w:szCs w:val="20"/>
          <w:vertAlign w:val="subscript"/>
          <w:lang w:val="x-none" w:eastAsia="x-none"/>
        </w:rPr>
        <w:t>j, k), h</w:t>
      </w:r>
      <w:r w:rsidRPr="002D0AE3">
        <w:rPr>
          <w:rFonts w:eastAsia="Times New Roman"/>
          <w:bCs/>
          <w:szCs w:val="20"/>
          <w:lang w:val="x-none" w:eastAsia="x-none"/>
        </w:rPr>
        <w:t xml:space="preserve">) </w:t>
      </w:r>
    </w:p>
    <w:p w14:paraId="04AB9B6A" w14:textId="77777777" w:rsidR="002D0AE3" w:rsidRPr="002D0AE3" w:rsidRDefault="002D0AE3" w:rsidP="002D0AE3">
      <w:pPr>
        <w:tabs>
          <w:tab w:val="left" w:pos="2340"/>
          <w:tab w:val="left" w:pos="3420"/>
        </w:tabs>
        <w:spacing w:before="240" w:after="240"/>
        <w:ind w:left="1440"/>
        <w:rPr>
          <w:rFonts w:eastAsia="Times New Roman"/>
          <w:bCs/>
          <w:szCs w:val="20"/>
          <w:lang w:val="x-none" w:eastAsia="x-none"/>
        </w:rPr>
      </w:pPr>
      <w:r w:rsidRPr="002D0AE3">
        <w:rPr>
          <w:rFonts w:eastAsia="Calibri"/>
          <w:bCs/>
          <w:szCs w:val="20"/>
          <w:lang w:val="x-none" w:eastAsia="x-none"/>
        </w:rPr>
        <w:t>UOBLS</w:t>
      </w:r>
      <w:r w:rsidRPr="002D0AE3">
        <w:rPr>
          <w:rFonts w:eastAsia="Times New Roman"/>
          <w:bCs/>
          <w:szCs w:val="20"/>
          <w:lang w:val="x-none" w:eastAsia="x-none"/>
        </w:rPr>
        <w:t> </w:t>
      </w:r>
      <w:proofErr w:type="spellStart"/>
      <w:r w:rsidRPr="002D0AE3">
        <w:rPr>
          <w:rFonts w:eastAsia="Times New Roman"/>
          <w:bCs/>
          <w:szCs w:val="20"/>
          <w:vertAlign w:val="subscript"/>
          <w:lang w:val="x-none" w:eastAsia="x-none"/>
        </w:rPr>
        <w:t>mp</w:t>
      </w:r>
      <w:proofErr w:type="spellEnd"/>
      <w:r w:rsidRPr="002D0AE3">
        <w:rPr>
          <w:rFonts w:eastAsia="Calibri"/>
          <w:bCs/>
          <w:szCs w:val="20"/>
          <w:lang w:val="x-none" w:eastAsia="x-none"/>
        </w:rPr>
        <w:t xml:space="preserve"> = </w:t>
      </w:r>
      <w:r w:rsidRPr="002D0AE3">
        <w:rPr>
          <w:rFonts w:eastAsia="Times New Roman"/>
          <w:bCs/>
          <w:szCs w:val="20"/>
          <w:lang w:val="x-none" w:eastAsia="x-none"/>
        </w:rPr>
        <w:t>∑</w:t>
      </w:r>
      <w:r w:rsidRPr="002D0AE3">
        <w:rPr>
          <w:rFonts w:eastAsia="Times New Roman"/>
          <w:bCs/>
          <w:szCs w:val="20"/>
          <w:vertAlign w:val="subscript"/>
          <w:lang w:val="x-none" w:eastAsia="x-none"/>
        </w:rPr>
        <w:t>(j, k), h</w:t>
      </w:r>
      <w:r w:rsidRPr="002D0AE3">
        <w:rPr>
          <w:rFonts w:eastAsia="Times New Roman"/>
          <w:bCs/>
          <w:szCs w:val="20"/>
          <w:lang w:val="x-none" w:eastAsia="x-none"/>
        </w:rPr>
        <w:t xml:space="preserve"> (</w:t>
      </w:r>
      <w:r w:rsidRPr="002D0AE3">
        <w:rPr>
          <w:rFonts w:eastAsia="Calibri"/>
          <w:bCs/>
          <w:szCs w:val="20"/>
          <w:lang w:val="x-none" w:eastAsia="x-none"/>
        </w:rPr>
        <w:t>OBLS</w:t>
      </w:r>
      <w:r w:rsidRPr="002D0AE3">
        <w:rPr>
          <w:rFonts w:eastAsia="Times New Roman"/>
          <w:bCs/>
          <w:szCs w:val="20"/>
          <w:vertAlign w:val="subscript"/>
          <w:lang w:val="x-none" w:eastAsia="x-none"/>
        </w:rPr>
        <w:t xml:space="preserve"> </w:t>
      </w:r>
      <w:proofErr w:type="spellStart"/>
      <w:r w:rsidRPr="002D0AE3">
        <w:rPr>
          <w:rFonts w:eastAsia="Times New Roman"/>
          <w:bCs/>
          <w:szCs w:val="20"/>
          <w:vertAlign w:val="subscript"/>
          <w:lang w:val="x-none" w:eastAsia="x-none"/>
        </w:rPr>
        <w:t>mp</w:t>
      </w:r>
      <w:proofErr w:type="spellEnd"/>
      <w:r w:rsidRPr="002D0AE3">
        <w:rPr>
          <w:rFonts w:eastAsia="Times New Roman"/>
          <w:bCs/>
          <w:szCs w:val="20"/>
          <w:vertAlign w:val="subscript"/>
          <w:lang w:val="x-none" w:eastAsia="x-none"/>
        </w:rPr>
        <w:t>, (</w:t>
      </w:r>
      <w:r w:rsidRPr="002D0AE3">
        <w:rPr>
          <w:rFonts w:eastAsia="Calibri"/>
          <w:bCs/>
          <w:szCs w:val="20"/>
          <w:vertAlign w:val="subscript"/>
          <w:lang w:val="x-none" w:eastAsia="x-none"/>
        </w:rPr>
        <w:t>j, k), h</w:t>
      </w:r>
      <w:r w:rsidRPr="002D0AE3">
        <w:rPr>
          <w:rFonts w:eastAsia="Times New Roman"/>
          <w:bCs/>
          <w:szCs w:val="20"/>
          <w:lang w:val="x-none" w:eastAsia="x-none"/>
        </w:rPr>
        <w:t>)</w:t>
      </w:r>
    </w:p>
    <w:p w14:paraId="4675DDA4" w14:textId="77777777" w:rsidR="002D0AE3" w:rsidRPr="002D0AE3" w:rsidRDefault="002D0AE3" w:rsidP="002D0AE3">
      <w:pPr>
        <w:tabs>
          <w:tab w:val="left" w:pos="2340"/>
          <w:tab w:val="left" w:pos="3420"/>
        </w:tabs>
        <w:spacing w:before="240" w:after="240"/>
        <w:ind w:left="1440"/>
        <w:rPr>
          <w:rFonts w:eastAsia="Times New Roman"/>
          <w:bCs/>
          <w:szCs w:val="20"/>
          <w:lang w:val="x-none" w:eastAsia="x-none"/>
        </w:rPr>
      </w:pPr>
      <w:r w:rsidRPr="002D0AE3">
        <w:rPr>
          <w:rFonts w:eastAsia="Calibri"/>
          <w:bCs/>
          <w:szCs w:val="20"/>
          <w:lang w:val="x-none" w:eastAsia="x-none"/>
        </w:rPr>
        <w:t>UOPTP</w:t>
      </w:r>
      <w:r w:rsidRPr="002D0AE3">
        <w:rPr>
          <w:rFonts w:eastAsia="Times New Roman"/>
          <w:bCs/>
          <w:szCs w:val="20"/>
          <w:lang w:val="x-none" w:eastAsia="x-none"/>
        </w:rPr>
        <w:t> </w:t>
      </w:r>
      <w:proofErr w:type="spellStart"/>
      <w:r w:rsidRPr="002D0AE3">
        <w:rPr>
          <w:rFonts w:eastAsia="Times New Roman"/>
          <w:bCs/>
          <w:szCs w:val="20"/>
          <w:vertAlign w:val="subscript"/>
          <w:lang w:val="x-none" w:eastAsia="x-none"/>
        </w:rPr>
        <w:t>mp</w:t>
      </w:r>
      <w:proofErr w:type="spellEnd"/>
      <w:r w:rsidRPr="002D0AE3">
        <w:rPr>
          <w:rFonts w:eastAsia="Calibri"/>
          <w:bCs/>
          <w:szCs w:val="20"/>
          <w:lang w:val="x-none" w:eastAsia="x-none"/>
        </w:rPr>
        <w:t xml:space="preserve"> = </w:t>
      </w:r>
      <w:r w:rsidRPr="002D0AE3">
        <w:rPr>
          <w:rFonts w:eastAsia="Times New Roman"/>
          <w:bCs/>
          <w:szCs w:val="20"/>
          <w:lang w:val="x-none" w:eastAsia="x-none"/>
        </w:rPr>
        <w:t>∑</w:t>
      </w:r>
      <w:r w:rsidRPr="002D0AE3">
        <w:rPr>
          <w:rFonts w:eastAsia="Times New Roman"/>
          <w:bCs/>
          <w:szCs w:val="20"/>
          <w:vertAlign w:val="subscript"/>
          <w:lang w:val="x-none" w:eastAsia="x-none"/>
        </w:rPr>
        <w:t>(j, k), h</w:t>
      </w:r>
      <w:r w:rsidRPr="002D0AE3">
        <w:rPr>
          <w:rFonts w:eastAsia="Times New Roman"/>
          <w:bCs/>
          <w:szCs w:val="20"/>
          <w:lang w:val="x-none" w:eastAsia="x-none"/>
        </w:rPr>
        <w:t xml:space="preserve"> (</w:t>
      </w:r>
      <w:r w:rsidRPr="002D0AE3">
        <w:rPr>
          <w:rFonts w:eastAsia="Calibri"/>
          <w:bCs/>
          <w:szCs w:val="20"/>
          <w:lang w:val="x-none" w:eastAsia="x-none"/>
        </w:rPr>
        <w:t>OPTP</w:t>
      </w:r>
      <w:r w:rsidRPr="002D0AE3">
        <w:rPr>
          <w:rFonts w:eastAsia="Times New Roman"/>
          <w:bCs/>
          <w:szCs w:val="20"/>
          <w:vertAlign w:val="subscript"/>
          <w:lang w:val="x-none" w:eastAsia="x-none"/>
        </w:rPr>
        <w:t xml:space="preserve"> </w:t>
      </w:r>
      <w:proofErr w:type="spellStart"/>
      <w:r w:rsidRPr="002D0AE3">
        <w:rPr>
          <w:rFonts w:eastAsia="Times New Roman"/>
          <w:bCs/>
          <w:szCs w:val="20"/>
          <w:vertAlign w:val="subscript"/>
          <w:lang w:val="x-none" w:eastAsia="x-none"/>
        </w:rPr>
        <w:t>mp</w:t>
      </w:r>
      <w:proofErr w:type="spellEnd"/>
      <w:r w:rsidRPr="002D0AE3">
        <w:rPr>
          <w:rFonts w:eastAsia="Times New Roman"/>
          <w:bCs/>
          <w:szCs w:val="20"/>
          <w:vertAlign w:val="subscript"/>
          <w:lang w:val="x-none" w:eastAsia="x-none"/>
        </w:rPr>
        <w:t xml:space="preserve">, </w:t>
      </w:r>
      <w:r w:rsidRPr="002D0AE3">
        <w:rPr>
          <w:rFonts w:eastAsia="Calibri"/>
          <w:bCs/>
          <w:szCs w:val="20"/>
          <w:vertAlign w:val="subscript"/>
          <w:lang w:val="x-none" w:eastAsia="x-none"/>
        </w:rPr>
        <w:t>j, h</w:t>
      </w:r>
      <w:r w:rsidRPr="002D0AE3">
        <w:rPr>
          <w:rFonts w:eastAsia="Times New Roman"/>
          <w:bCs/>
          <w:szCs w:val="20"/>
          <w:lang w:val="x-none" w:eastAsia="x-none"/>
        </w:rPr>
        <w:t>)</w:t>
      </w:r>
    </w:p>
    <w:p w14:paraId="32C4B5E5" w14:textId="77777777" w:rsidR="002D0AE3" w:rsidRPr="002D0AE3" w:rsidRDefault="002D0AE3" w:rsidP="002D0AE3">
      <w:pPr>
        <w:tabs>
          <w:tab w:val="left" w:pos="2340"/>
          <w:tab w:val="left" w:pos="3420"/>
        </w:tabs>
        <w:spacing w:before="240" w:after="240"/>
        <w:ind w:left="1440"/>
        <w:rPr>
          <w:rFonts w:eastAsia="Times New Roman"/>
          <w:bCs/>
          <w:szCs w:val="20"/>
          <w:lang w:eastAsia="x-none"/>
        </w:rPr>
      </w:pPr>
      <w:r w:rsidRPr="002D0AE3">
        <w:rPr>
          <w:rFonts w:eastAsia="Calibri"/>
          <w:bCs/>
          <w:szCs w:val="20"/>
          <w:lang w:val="x-none" w:eastAsia="x-none"/>
        </w:rPr>
        <w:t>UOBLP</w:t>
      </w:r>
      <w:r w:rsidRPr="002D0AE3">
        <w:rPr>
          <w:rFonts w:eastAsia="Times New Roman"/>
          <w:bCs/>
          <w:szCs w:val="20"/>
          <w:lang w:val="x-none" w:eastAsia="x-none"/>
        </w:rPr>
        <w:t> </w:t>
      </w:r>
      <w:proofErr w:type="spellStart"/>
      <w:r w:rsidRPr="002D0AE3">
        <w:rPr>
          <w:rFonts w:eastAsia="Times New Roman"/>
          <w:bCs/>
          <w:szCs w:val="20"/>
          <w:vertAlign w:val="subscript"/>
          <w:lang w:val="x-none" w:eastAsia="x-none"/>
        </w:rPr>
        <w:t>mp</w:t>
      </w:r>
      <w:proofErr w:type="spellEnd"/>
      <w:r w:rsidRPr="002D0AE3">
        <w:rPr>
          <w:rFonts w:eastAsia="Calibri"/>
          <w:bCs/>
          <w:szCs w:val="20"/>
          <w:lang w:val="x-none" w:eastAsia="x-none"/>
        </w:rPr>
        <w:t xml:space="preserve"> = </w:t>
      </w:r>
      <w:r w:rsidRPr="002D0AE3">
        <w:rPr>
          <w:rFonts w:eastAsia="Times New Roman"/>
          <w:bCs/>
          <w:szCs w:val="20"/>
          <w:lang w:val="x-none" w:eastAsia="x-none"/>
        </w:rPr>
        <w:t>∑</w:t>
      </w:r>
      <w:r w:rsidRPr="002D0AE3">
        <w:rPr>
          <w:rFonts w:eastAsia="Times New Roman"/>
          <w:bCs/>
          <w:szCs w:val="20"/>
          <w:vertAlign w:val="subscript"/>
          <w:lang w:val="x-none" w:eastAsia="x-none"/>
        </w:rPr>
        <w:t>(j, k), h</w:t>
      </w:r>
      <w:r w:rsidRPr="002D0AE3">
        <w:rPr>
          <w:rFonts w:eastAsia="Times New Roman"/>
          <w:bCs/>
          <w:szCs w:val="20"/>
          <w:lang w:val="x-none" w:eastAsia="x-none"/>
        </w:rPr>
        <w:t xml:space="preserve"> (</w:t>
      </w:r>
      <w:r w:rsidRPr="002D0AE3">
        <w:rPr>
          <w:rFonts w:eastAsia="Calibri"/>
          <w:bCs/>
          <w:szCs w:val="20"/>
          <w:lang w:val="x-none" w:eastAsia="x-none"/>
        </w:rPr>
        <w:t>OBLP</w:t>
      </w:r>
      <w:r w:rsidRPr="002D0AE3">
        <w:rPr>
          <w:rFonts w:eastAsia="Times New Roman"/>
          <w:bCs/>
          <w:szCs w:val="20"/>
          <w:vertAlign w:val="subscript"/>
          <w:lang w:val="x-none" w:eastAsia="x-none"/>
        </w:rPr>
        <w:t xml:space="preserve"> </w:t>
      </w:r>
      <w:proofErr w:type="spellStart"/>
      <w:r w:rsidRPr="002D0AE3">
        <w:rPr>
          <w:rFonts w:eastAsia="Times New Roman"/>
          <w:bCs/>
          <w:szCs w:val="20"/>
          <w:vertAlign w:val="subscript"/>
          <w:lang w:val="x-none" w:eastAsia="x-none"/>
        </w:rPr>
        <w:t>mp</w:t>
      </w:r>
      <w:proofErr w:type="spellEnd"/>
      <w:r w:rsidRPr="002D0AE3">
        <w:rPr>
          <w:rFonts w:eastAsia="Times New Roman"/>
          <w:bCs/>
          <w:szCs w:val="20"/>
          <w:vertAlign w:val="subscript"/>
          <w:lang w:val="x-none" w:eastAsia="x-none"/>
        </w:rPr>
        <w:t>, (</w:t>
      </w:r>
      <w:r w:rsidRPr="002D0AE3">
        <w:rPr>
          <w:rFonts w:eastAsia="Calibri"/>
          <w:bCs/>
          <w:szCs w:val="20"/>
          <w:vertAlign w:val="subscript"/>
          <w:lang w:val="x-none" w:eastAsia="x-none"/>
        </w:rPr>
        <w:t>j, k), h</w:t>
      </w:r>
      <w:r w:rsidRPr="002D0AE3">
        <w:rPr>
          <w:rFonts w:eastAsia="Times New Roman"/>
          <w:bCs/>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D0AE3" w:rsidRPr="002D0AE3" w14:paraId="19DCE0A7" w14:textId="77777777" w:rsidTr="00D34EC1">
        <w:tc>
          <w:tcPr>
            <w:tcW w:w="9766" w:type="dxa"/>
            <w:shd w:val="pct12" w:color="auto" w:fill="auto"/>
          </w:tcPr>
          <w:p w14:paraId="3F82D973" w14:textId="77777777" w:rsidR="002D0AE3" w:rsidRPr="002D0AE3" w:rsidRDefault="002D0AE3" w:rsidP="002D0AE3">
            <w:pPr>
              <w:spacing w:before="120" w:after="240"/>
              <w:rPr>
                <w:rFonts w:eastAsia="Times New Roman"/>
                <w:b/>
                <w:i/>
                <w:iCs/>
                <w:szCs w:val="20"/>
              </w:rPr>
            </w:pPr>
            <w:r w:rsidRPr="002D0AE3">
              <w:rPr>
                <w:rFonts w:eastAsia="Times New Roman"/>
                <w:b/>
                <w:i/>
                <w:iCs/>
                <w:szCs w:val="20"/>
              </w:rPr>
              <w:t>[NPRR1201:  Delete the formulas “</w:t>
            </w:r>
            <w:r w:rsidRPr="002D0AE3">
              <w:rPr>
                <w:rFonts w:eastAsia="Times New Roman"/>
                <w:b/>
                <w:i/>
                <w:iCs/>
                <w:szCs w:val="20"/>
                <w:lang w:val="x-none"/>
              </w:rPr>
              <w:t xml:space="preserve">UOPTS </w:t>
            </w:r>
            <w:proofErr w:type="spellStart"/>
            <w:r w:rsidRPr="002D0AE3">
              <w:rPr>
                <w:rFonts w:eastAsia="Times New Roman"/>
                <w:b/>
                <w:i/>
                <w:iCs/>
                <w:szCs w:val="20"/>
                <w:vertAlign w:val="subscript"/>
                <w:lang w:val="x-none"/>
              </w:rPr>
              <w:t>mp</w:t>
            </w:r>
            <w:proofErr w:type="spellEnd"/>
            <w:r w:rsidRPr="002D0AE3">
              <w:rPr>
                <w:rFonts w:eastAsia="Times New Roman"/>
                <w:b/>
                <w:i/>
                <w:iCs/>
                <w:szCs w:val="20"/>
              </w:rPr>
              <w:t>”, “UOBLS</w:t>
            </w:r>
            <w:r w:rsidRPr="002D0AE3">
              <w:rPr>
                <w:rFonts w:eastAsia="Times New Roman"/>
                <w:b/>
                <w:i/>
                <w:iCs/>
                <w:szCs w:val="20"/>
                <w:lang w:val="x-none"/>
              </w:rPr>
              <w:t xml:space="preserve"> </w:t>
            </w:r>
            <w:proofErr w:type="spellStart"/>
            <w:r w:rsidRPr="002D0AE3">
              <w:rPr>
                <w:rFonts w:eastAsia="Times New Roman"/>
                <w:b/>
                <w:i/>
                <w:iCs/>
                <w:szCs w:val="20"/>
                <w:vertAlign w:val="subscript"/>
                <w:lang w:val="x-none"/>
              </w:rPr>
              <w:t>mp</w:t>
            </w:r>
            <w:proofErr w:type="spellEnd"/>
            <w:r w:rsidRPr="002D0AE3">
              <w:rPr>
                <w:rFonts w:eastAsia="Times New Roman"/>
                <w:b/>
                <w:i/>
                <w:iCs/>
                <w:szCs w:val="20"/>
              </w:rPr>
              <w:t>”, “UOPTP</w:t>
            </w:r>
            <w:r w:rsidRPr="002D0AE3">
              <w:rPr>
                <w:rFonts w:eastAsia="Times New Roman"/>
                <w:b/>
                <w:i/>
                <w:iCs/>
                <w:szCs w:val="20"/>
                <w:lang w:val="x-none"/>
              </w:rPr>
              <w:t xml:space="preserve"> </w:t>
            </w:r>
            <w:proofErr w:type="spellStart"/>
            <w:r w:rsidRPr="002D0AE3">
              <w:rPr>
                <w:rFonts w:eastAsia="Times New Roman"/>
                <w:b/>
                <w:i/>
                <w:iCs/>
                <w:szCs w:val="20"/>
                <w:vertAlign w:val="subscript"/>
                <w:lang w:val="x-none"/>
              </w:rPr>
              <w:t>mp</w:t>
            </w:r>
            <w:proofErr w:type="spellEnd"/>
            <w:r w:rsidRPr="002D0AE3">
              <w:rPr>
                <w:rFonts w:eastAsia="Times New Roman"/>
                <w:b/>
                <w:i/>
                <w:iCs/>
                <w:szCs w:val="20"/>
              </w:rPr>
              <w:t>”, and “UOBLP</w:t>
            </w:r>
            <w:r w:rsidRPr="002D0AE3">
              <w:rPr>
                <w:rFonts w:eastAsia="Times New Roman"/>
                <w:b/>
                <w:i/>
                <w:iCs/>
                <w:szCs w:val="20"/>
                <w:lang w:val="x-none"/>
              </w:rPr>
              <w:t xml:space="preserve"> </w:t>
            </w:r>
            <w:proofErr w:type="spellStart"/>
            <w:r w:rsidRPr="002D0AE3">
              <w:rPr>
                <w:rFonts w:eastAsia="Times New Roman"/>
                <w:b/>
                <w:i/>
                <w:iCs/>
                <w:szCs w:val="20"/>
                <w:vertAlign w:val="subscript"/>
                <w:lang w:val="x-none"/>
              </w:rPr>
              <w:t>mp</w:t>
            </w:r>
            <w:proofErr w:type="spellEnd"/>
            <w:r w:rsidRPr="002D0AE3">
              <w:rPr>
                <w:rFonts w:eastAsia="Times New Roman"/>
                <w:b/>
                <w:i/>
                <w:iCs/>
                <w:szCs w:val="20"/>
              </w:rPr>
              <w:t>” above upon system implementation.]</w:t>
            </w:r>
          </w:p>
        </w:tc>
      </w:tr>
    </w:tbl>
    <w:p w14:paraId="49A33245" w14:textId="77777777" w:rsidR="002D0AE3" w:rsidRPr="002D0AE3" w:rsidRDefault="002D0AE3" w:rsidP="002D0AE3">
      <w:pPr>
        <w:tabs>
          <w:tab w:val="left" w:pos="2340"/>
          <w:tab w:val="left" w:pos="3420"/>
        </w:tabs>
        <w:spacing w:before="240" w:after="240"/>
        <w:ind w:left="1440"/>
        <w:rPr>
          <w:rFonts w:eastAsia="Times New Roman"/>
          <w:bCs/>
          <w:szCs w:val="20"/>
          <w:lang w:val="x-none" w:eastAsia="x-none"/>
        </w:rPr>
      </w:pPr>
      <w:r w:rsidRPr="002D0AE3">
        <w:rPr>
          <w:rFonts w:eastAsia="Times New Roman"/>
          <w:bCs/>
          <w:szCs w:val="20"/>
          <w:lang w:val="x-none" w:eastAsia="x-none"/>
        </w:rPr>
        <w:t>UWSLTOT</w:t>
      </w:r>
      <w:r w:rsidRPr="002D0AE3">
        <w:rPr>
          <w:rFonts w:eastAsia="Times New Roman"/>
          <w:bCs/>
          <w:i/>
          <w:szCs w:val="20"/>
          <w:vertAlign w:val="subscript"/>
          <w:lang w:val="x-none" w:eastAsia="x-none"/>
        </w:rPr>
        <w:t xml:space="preserve"> </w:t>
      </w:r>
      <w:proofErr w:type="spellStart"/>
      <w:r w:rsidRPr="002D0AE3">
        <w:rPr>
          <w:rFonts w:eastAsia="Times New Roman"/>
          <w:bCs/>
          <w:i/>
          <w:szCs w:val="20"/>
          <w:vertAlign w:val="subscript"/>
          <w:lang w:val="x-none" w:eastAsia="x-none"/>
        </w:rPr>
        <w:t>mp</w:t>
      </w:r>
      <w:proofErr w:type="spellEnd"/>
      <w:r w:rsidRPr="002D0AE3">
        <w:rPr>
          <w:rFonts w:eastAsia="Times New Roman"/>
          <w:bCs/>
          <w:szCs w:val="20"/>
          <w:lang w:val="x-none" w:eastAsia="x-none"/>
        </w:rPr>
        <w:t xml:space="preserve"> = (-1) * ∑</w:t>
      </w:r>
      <w:r w:rsidRPr="002D0AE3">
        <w:rPr>
          <w:rFonts w:eastAsia="Times New Roman"/>
          <w:bCs/>
          <w:i/>
          <w:szCs w:val="20"/>
          <w:vertAlign w:val="subscript"/>
          <w:lang w:val="x-none" w:eastAsia="x-none"/>
        </w:rPr>
        <w:t>r,</w:t>
      </w:r>
      <w:r w:rsidRPr="002D0AE3">
        <w:rPr>
          <w:rFonts w:eastAsia="Times New Roman"/>
          <w:bCs/>
          <w:i/>
          <w:szCs w:val="20"/>
          <w:vertAlign w:val="subscript"/>
          <w:lang w:eastAsia="x-none"/>
        </w:rPr>
        <w:t xml:space="preserve"> </w:t>
      </w:r>
      <w:r w:rsidRPr="002D0AE3">
        <w:rPr>
          <w:rFonts w:eastAsia="Times New Roman"/>
          <w:bCs/>
          <w:i/>
          <w:szCs w:val="20"/>
          <w:vertAlign w:val="subscript"/>
          <w:lang w:val="x-none" w:eastAsia="x-none"/>
        </w:rPr>
        <w:t>b</w:t>
      </w:r>
      <w:r w:rsidRPr="002D0AE3">
        <w:rPr>
          <w:rFonts w:eastAsia="Times New Roman"/>
          <w:bCs/>
          <w:szCs w:val="20"/>
          <w:lang w:val="x-none" w:eastAsia="x-none"/>
        </w:rPr>
        <w:t xml:space="preserve"> (MEBL</w:t>
      </w:r>
      <w:r w:rsidRPr="002D0AE3">
        <w:rPr>
          <w:rFonts w:eastAsia="Times New Roman"/>
          <w:bCs/>
          <w:szCs w:val="20"/>
          <w:lang w:eastAsia="x-none"/>
        </w:rPr>
        <w:t xml:space="preserve"> </w:t>
      </w:r>
      <w:proofErr w:type="spellStart"/>
      <w:r w:rsidRPr="002D0AE3">
        <w:rPr>
          <w:rFonts w:eastAsia="Times New Roman"/>
          <w:bCs/>
          <w:i/>
          <w:szCs w:val="20"/>
          <w:vertAlign w:val="subscript"/>
          <w:lang w:val="x-none" w:eastAsia="x-none"/>
        </w:rPr>
        <w:t>mp</w:t>
      </w:r>
      <w:proofErr w:type="spellEnd"/>
      <w:r w:rsidRPr="002D0AE3">
        <w:rPr>
          <w:rFonts w:eastAsia="Times New Roman"/>
          <w:bCs/>
          <w:i/>
          <w:szCs w:val="20"/>
          <w:vertAlign w:val="subscript"/>
          <w:lang w:val="x-none" w:eastAsia="x-none"/>
        </w:rPr>
        <w:t>,</w:t>
      </w:r>
      <w:r w:rsidRPr="002D0AE3">
        <w:rPr>
          <w:rFonts w:eastAsia="Times New Roman"/>
          <w:bCs/>
          <w:i/>
          <w:szCs w:val="20"/>
          <w:vertAlign w:val="subscript"/>
          <w:lang w:eastAsia="x-none"/>
        </w:rPr>
        <w:t xml:space="preserve"> </w:t>
      </w:r>
      <w:r w:rsidRPr="002D0AE3">
        <w:rPr>
          <w:rFonts w:eastAsia="Times New Roman"/>
          <w:bCs/>
          <w:i/>
          <w:szCs w:val="20"/>
          <w:vertAlign w:val="subscript"/>
          <w:lang w:val="x-none" w:eastAsia="x-none"/>
        </w:rPr>
        <w:t>r,</w:t>
      </w:r>
      <w:r w:rsidRPr="002D0AE3">
        <w:rPr>
          <w:rFonts w:eastAsia="Times New Roman"/>
          <w:bCs/>
          <w:i/>
          <w:szCs w:val="20"/>
          <w:vertAlign w:val="subscript"/>
          <w:lang w:eastAsia="x-none"/>
        </w:rPr>
        <w:t xml:space="preserve"> </w:t>
      </w:r>
      <w:r w:rsidRPr="002D0AE3">
        <w:rPr>
          <w:rFonts w:eastAsia="Times New Roman"/>
          <w:bCs/>
          <w:i/>
          <w:szCs w:val="20"/>
          <w:vertAlign w:val="subscript"/>
          <w:lang w:val="x-none" w:eastAsia="x-none"/>
        </w:rPr>
        <w:t>b</w:t>
      </w:r>
      <w:r w:rsidRPr="002D0AE3">
        <w:rPr>
          <w:rFonts w:eastAsia="Times New Roman"/>
          <w:bCs/>
          <w:szCs w:val="20"/>
          <w:lang w:val="x-none" w:eastAsia="x-none"/>
        </w:rPr>
        <w:t>)</w:t>
      </w:r>
    </w:p>
    <w:p w14:paraId="14CC6579" w14:textId="64EEF99C" w:rsidR="002D0AE3" w:rsidRPr="002D0AE3" w:rsidRDefault="002D0AE3" w:rsidP="002D0AE3">
      <w:pPr>
        <w:spacing w:after="240"/>
        <w:ind w:left="3420" w:hanging="1980"/>
        <w:rPr>
          <w:rFonts w:eastAsia="Times New Roman"/>
          <w:bCs/>
          <w:lang w:val="pt-BR"/>
        </w:rPr>
      </w:pPr>
      <w:r w:rsidRPr="002D0AE3">
        <w:rPr>
          <w:rFonts w:eastAsia="Calibri"/>
          <w:bCs/>
        </w:rPr>
        <w:t>UDAASOAWD</w:t>
      </w:r>
      <w:r>
        <w:rPr>
          <w:rFonts w:eastAsia="Calibri"/>
          <w:bCs/>
        </w:rPr>
        <w:t xml:space="preserve"> </w:t>
      </w:r>
      <w:proofErr w:type="spellStart"/>
      <w:r w:rsidRPr="002D0AE3">
        <w:rPr>
          <w:rFonts w:eastAsia="Calibri"/>
          <w:bCs/>
          <w:i/>
          <w:vertAlign w:val="subscript"/>
        </w:rPr>
        <w:t>mp</w:t>
      </w:r>
      <w:proofErr w:type="spellEnd"/>
      <w:r w:rsidRPr="002D0AE3">
        <w:rPr>
          <w:rFonts w:eastAsia="Times New Roman"/>
          <w:bCs/>
          <w:i/>
          <w:vertAlign w:val="subscript"/>
        </w:rPr>
        <w:t xml:space="preserve"> </w:t>
      </w:r>
      <w:r w:rsidRPr="002D0AE3">
        <w:rPr>
          <w:rFonts w:eastAsia="Calibri"/>
          <w:bCs/>
        </w:rPr>
        <w:t xml:space="preserve"> = </w:t>
      </w:r>
      <w:r w:rsidRPr="002D0AE3">
        <w:rPr>
          <w:rFonts w:eastAsia="Times New Roman"/>
          <w:bCs/>
        </w:rPr>
        <w:t>∑</w:t>
      </w:r>
      <w:r w:rsidRPr="002D0AE3">
        <w:rPr>
          <w:rFonts w:eastAsia="Times New Roman"/>
          <w:bCs/>
          <w:i/>
          <w:vertAlign w:val="subscript"/>
        </w:rPr>
        <w:t>h</w:t>
      </w:r>
      <w:r w:rsidRPr="002D0AE3">
        <w:rPr>
          <w:rFonts w:eastAsia="Times New Roman"/>
          <w:bCs/>
        </w:rPr>
        <w:t xml:space="preserve"> (</w:t>
      </w:r>
      <w:r w:rsidRPr="002D0AE3">
        <w:rPr>
          <w:rFonts w:eastAsia="Calibri"/>
          <w:bCs/>
        </w:rPr>
        <w:t> DA</w:t>
      </w:r>
      <w:r w:rsidRPr="002D0AE3">
        <w:rPr>
          <w:rFonts w:eastAsia="Times New Roman"/>
          <w:bCs/>
        </w:rPr>
        <w:t>RUOAWD</w:t>
      </w:r>
      <w:r w:rsidRPr="002D0AE3">
        <w:rPr>
          <w:rFonts w:eastAsia="Times New Roman"/>
          <w:bCs/>
          <w:i/>
          <w:vertAlign w:val="subscript"/>
        </w:rPr>
        <w:t xml:space="preserve"> </w:t>
      </w:r>
      <w:proofErr w:type="spellStart"/>
      <w:r w:rsidRPr="002D0AE3">
        <w:rPr>
          <w:rFonts w:eastAsia="Times New Roman"/>
          <w:bCs/>
          <w:i/>
          <w:vertAlign w:val="subscript"/>
        </w:rPr>
        <w:t>mp,h</w:t>
      </w:r>
      <w:proofErr w:type="spellEnd"/>
      <w:r w:rsidRPr="002D0AE3">
        <w:rPr>
          <w:rFonts w:eastAsia="Times New Roman"/>
          <w:bCs/>
          <w:i/>
          <w:vertAlign w:val="subscript"/>
        </w:rPr>
        <w:t xml:space="preserve">  </w:t>
      </w:r>
      <w:r w:rsidRPr="002D0AE3">
        <w:rPr>
          <w:rFonts w:eastAsia="Calibri"/>
          <w:bCs/>
        </w:rPr>
        <w:t>+ DA</w:t>
      </w:r>
      <w:r w:rsidRPr="002D0AE3">
        <w:rPr>
          <w:rFonts w:eastAsia="Times New Roman"/>
          <w:bCs/>
        </w:rPr>
        <w:t>RDOAWD</w:t>
      </w:r>
      <w:r w:rsidRPr="002D0AE3">
        <w:rPr>
          <w:rFonts w:eastAsia="Times New Roman"/>
          <w:bCs/>
          <w:i/>
          <w:vertAlign w:val="subscript"/>
        </w:rPr>
        <w:t xml:space="preserve"> </w:t>
      </w:r>
      <w:proofErr w:type="spellStart"/>
      <w:r w:rsidRPr="002D0AE3">
        <w:rPr>
          <w:rFonts w:eastAsia="Times New Roman"/>
          <w:bCs/>
          <w:i/>
          <w:vertAlign w:val="subscript"/>
        </w:rPr>
        <w:t>mp,h</w:t>
      </w:r>
      <w:proofErr w:type="spellEnd"/>
      <w:r w:rsidRPr="002D0AE3">
        <w:rPr>
          <w:rFonts w:eastAsia="Times New Roman"/>
          <w:bCs/>
          <w:i/>
          <w:vertAlign w:val="subscript"/>
        </w:rPr>
        <w:t xml:space="preserve"> </w:t>
      </w:r>
      <w:r w:rsidRPr="002D0AE3">
        <w:rPr>
          <w:rFonts w:eastAsia="Calibri"/>
          <w:bCs/>
        </w:rPr>
        <w:t>+ DA</w:t>
      </w:r>
      <w:r w:rsidRPr="002D0AE3">
        <w:rPr>
          <w:rFonts w:eastAsia="Times New Roman"/>
          <w:bCs/>
        </w:rPr>
        <w:t>RROAWD</w:t>
      </w:r>
      <w:r w:rsidRPr="002D0AE3">
        <w:rPr>
          <w:rFonts w:eastAsia="Times New Roman"/>
          <w:bCs/>
          <w:i/>
          <w:vertAlign w:val="subscript"/>
        </w:rPr>
        <w:t xml:space="preserve"> </w:t>
      </w:r>
      <w:proofErr w:type="spellStart"/>
      <w:r w:rsidRPr="002D0AE3">
        <w:rPr>
          <w:rFonts w:eastAsia="Times New Roman"/>
          <w:bCs/>
          <w:i/>
          <w:vertAlign w:val="subscript"/>
        </w:rPr>
        <w:t>mp,h</w:t>
      </w:r>
      <w:proofErr w:type="spellEnd"/>
      <w:r w:rsidRPr="002D0AE3">
        <w:rPr>
          <w:rFonts w:eastAsia="Times New Roman"/>
          <w:bCs/>
          <w:i/>
          <w:vertAlign w:val="subscript"/>
        </w:rPr>
        <w:t xml:space="preserve"> </w:t>
      </w:r>
      <w:r w:rsidRPr="002D0AE3">
        <w:rPr>
          <w:rFonts w:eastAsia="Calibri"/>
          <w:bCs/>
        </w:rPr>
        <w:t>+ DA</w:t>
      </w:r>
      <w:r w:rsidRPr="002D0AE3">
        <w:rPr>
          <w:rFonts w:eastAsia="Times New Roman"/>
          <w:bCs/>
        </w:rPr>
        <w:t>NSOAWD</w:t>
      </w:r>
      <w:r w:rsidRPr="002D0AE3">
        <w:rPr>
          <w:rFonts w:eastAsia="Times New Roman"/>
          <w:bCs/>
          <w:i/>
          <w:vertAlign w:val="subscript"/>
        </w:rPr>
        <w:t xml:space="preserve"> </w:t>
      </w:r>
      <w:proofErr w:type="spellStart"/>
      <w:r w:rsidRPr="002D0AE3">
        <w:rPr>
          <w:rFonts w:eastAsia="Times New Roman"/>
          <w:bCs/>
          <w:i/>
          <w:vertAlign w:val="subscript"/>
        </w:rPr>
        <w:t>mp,h</w:t>
      </w:r>
      <w:proofErr w:type="spellEnd"/>
      <w:r w:rsidRPr="002D0AE3">
        <w:rPr>
          <w:rFonts w:eastAsia="Times New Roman"/>
          <w:bCs/>
          <w:i/>
          <w:vertAlign w:val="subscript"/>
        </w:rPr>
        <w:t xml:space="preserve"> </w:t>
      </w:r>
      <w:r w:rsidRPr="002D0AE3">
        <w:rPr>
          <w:rFonts w:eastAsia="Calibri"/>
          <w:bCs/>
        </w:rPr>
        <w:t>+ DA</w:t>
      </w:r>
      <w:r w:rsidRPr="002D0AE3">
        <w:rPr>
          <w:rFonts w:eastAsia="Times New Roman"/>
          <w:bCs/>
        </w:rPr>
        <w:t>ECROAWD</w:t>
      </w:r>
      <w:r w:rsidRPr="002D0AE3">
        <w:rPr>
          <w:rFonts w:eastAsia="Times New Roman"/>
          <w:bCs/>
          <w:i/>
          <w:vertAlign w:val="subscript"/>
        </w:rPr>
        <w:t xml:space="preserve"> </w:t>
      </w:r>
      <w:proofErr w:type="spellStart"/>
      <w:r w:rsidRPr="002D0AE3">
        <w:rPr>
          <w:rFonts w:eastAsia="Times New Roman"/>
          <w:bCs/>
          <w:i/>
          <w:vertAlign w:val="subscript"/>
        </w:rPr>
        <w:t>mp</w:t>
      </w:r>
      <w:proofErr w:type="spellEnd"/>
      <w:r w:rsidRPr="002D0AE3">
        <w:rPr>
          <w:rFonts w:eastAsia="Times New Roman"/>
          <w:bCs/>
          <w:i/>
          <w:vertAlign w:val="subscript"/>
        </w:rPr>
        <w:t xml:space="preserve">, h </w:t>
      </w:r>
      <w:ins w:id="1871" w:author="ERCOT" w:date="2025-12-09T12:20:00Z" w16du:dateUtc="2025-12-09T18:20:00Z">
        <w:r w:rsidRPr="002D0AE3">
          <w:rPr>
            <w:rFonts w:eastAsia="Times New Roman"/>
            <w:bCs/>
            <w:i/>
            <w:vertAlign w:val="subscript"/>
          </w:rPr>
          <w:t xml:space="preserve"> </w:t>
        </w:r>
        <w:r w:rsidRPr="002D0AE3">
          <w:rPr>
            <w:rFonts w:eastAsia="Calibri"/>
            <w:bCs/>
          </w:rPr>
          <w:t xml:space="preserve">+ </w:t>
        </w:r>
        <w:r w:rsidRPr="00D211B0">
          <w:rPr>
            <w:rFonts w:eastAsia="Calibri"/>
          </w:rPr>
          <w:t>DA</w:t>
        </w:r>
        <w:r>
          <w:t>DR</w:t>
        </w:r>
        <w:r w:rsidRPr="00D211B0">
          <w:t>ROAWD</w:t>
        </w:r>
        <w:r w:rsidRPr="00D211B0">
          <w:rPr>
            <w:i/>
            <w:vertAlign w:val="subscript"/>
          </w:rPr>
          <w:t xml:space="preserve"> </w:t>
        </w:r>
        <w:proofErr w:type="spellStart"/>
        <w:r w:rsidRPr="00D211B0">
          <w:rPr>
            <w:i/>
            <w:vertAlign w:val="subscript"/>
          </w:rPr>
          <w:t>mp</w:t>
        </w:r>
        <w:proofErr w:type="spellEnd"/>
        <w:r w:rsidRPr="00D211B0">
          <w:rPr>
            <w:i/>
            <w:vertAlign w:val="subscript"/>
          </w:rPr>
          <w:t>, h</w:t>
        </w:r>
      </w:ins>
      <w:r w:rsidRPr="002D0AE3">
        <w:rPr>
          <w:rFonts w:eastAsia="Times New Roman"/>
          <w:bCs/>
        </w:rPr>
        <w:t>)</w:t>
      </w:r>
    </w:p>
    <w:p w14:paraId="005D95B9" w14:textId="77777777" w:rsidR="002D0AE3" w:rsidRPr="002D0AE3" w:rsidRDefault="002D0AE3" w:rsidP="002D0AE3">
      <w:pPr>
        <w:tabs>
          <w:tab w:val="left" w:pos="2340"/>
          <w:tab w:val="left" w:pos="3420"/>
        </w:tabs>
        <w:spacing w:after="240"/>
        <w:ind w:left="3037" w:hanging="1597"/>
        <w:rPr>
          <w:rFonts w:eastAsia="Times New Roman"/>
          <w:szCs w:val="20"/>
        </w:rPr>
      </w:pPr>
      <w:r w:rsidRPr="002D0AE3">
        <w:rPr>
          <w:rFonts w:eastAsia="Times New Roman"/>
          <w:szCs w:val="20"/>
          <w:lang w:val="x-none" w:eastAsia="x-none"/>
        </w:rPr>
        <w:t>USOGTOT</w:t>
      </w:r>
      <w:r w:rsidRPr="002D0AE3">
        <w:rPr>
          <w:rFonts w:eastAsia="Times New Roman"/>
          <w:i/>
          <w:szCs w:val="20"/>
          <w:vertAlign w:val="subscript"/>
        </w:rPr>
        <w:t xml:space="preserve"> </w:t>
      </w:r>
      <w:proofErr w:type="spellStart"/>
      <w:r w:rsidRPr="002D0AE3">
        <w:rPr>
          <w:rFonts w:eastAsia="Times New Roman"/>
          <w:i/>
          <w:szCs w:val="20"/>
          <w:vertAlign w:val="subscript"/>
        </w:rPr>
        <w:t>mp</w:t>
      </w:r>
      <w:proofErr w:type="spellEnd"/>
      <w:r w:rsidRPr="002D0AE3">
        <w:rPr>
          <w:rFonts w:eastAsia="Times New Roman"/>
          <w:szCs w:val="20"/>
        </w:rPr>
        <w:t xml:space="preserve"> </w:t>
      </w:r>
      <w:r w:rsidRPr="002D0AE3">
        <w:rPr>
          <w:rFonts w:eastAsia="Calibri"/>
          <w:szCs w:val="20"/>
        </w:rPr>
        <w:t xml:space="preserve">= </w:t>
      </w:r>
      <w:r w:rsidRPr="002D0AE3">
        <w:rPr>
          <w:rFonts w:eastAsia="Times New Roman"/>
          <w:szCs w:val="20"/>
        </w:rPr>
        <w:t>∑</w:t>
      </w:r>
      <w:proofErr w:type="spellStart"/>
      <w:r w:rsidRPr="002D0AE3">
        <w:rPr>
          <w:rFonts w:eastAsia="Times New Roman"/>
          <w:i/>
          <w:szCs w:val="20"/>
          <w:vertAlign w:val="subscript"/>
        </w:rPr>
        <w:t>gsc</w:t>
      </w:r>
      <w:proofErr w:type="spellEnd"/>
      <w:r w:rsidRPr="002D0AE3">
        <w:rPr>
          <w:rFonts w:eastAsia="Times New Roman"/>
          <w:szCs w:val="20"/>
        </w:rPr>
        <w:t xml:space="preserve"> (MEBSOGNET </w:t>
      </w:r>
      <w:proofErr w:type="spellStart"/>
      <w:r w:rsidRPr="002D0AE3">
        <w:rPr>
          <w:rFonts w:eastAsia="Times New Roman"/>
          <w:i/>
          <w:szCs w:val="20"/>
          <w:vertAlign w:val="subscript"/>
        </w:rPr>
        <w:t>mp</w:t>
      </w:r>
      <w:proofErr w:type="spellEnd"/>
      <w:r w:rsidRPr="002D0AE3">
        <w:rPr>
          <w:rFonts w:eastAsia="Times New Roman"/>
          <w:i/>
          <w:szCs w:val="20"/>
          <w:vertAlign w:val="subscript"/>
        </w:rPr>
        <w:t xml:space="preserve">, </w:t>
      </w:r>
      <w:proofErr w:type="spellStart"/>
      <w:r w:rsidRPr="002D0AE3">
        <w:rPr>
          <w:rFonts w:eastAsia="Times New Roman"/>
          <w:i/>
          <w:szCs w:val="20"/>
          <w:vertAlign w:val="subscript"/>
        </w:rPr>
        <w:t>gsc</w:t>
      </w:r>
      <w:proofErr w:type="spellEnd"/>
      <w:r w:rsidRPr="002D0AE3">
        <w:rPr>
          <w:rFonts w:eastAsia="Times New Roman"/>
          <w:szCs w:val="20"/>
        </w:rPr>
        <w:t xml:space="preserve">) + </w:t>
      </w:r>
      <w:r w:rsidRPr="002D0AE3">
        <w:rPr>
          <w:rFonts w:eastAsia="Times New Roman"/>
          <w:szCs w:val="20"/>
          <w:lang w:val="x-none" w:eastAsia="x-none"/>
        </w:rPr>
        <w:t>∑</w:t>
      </w:r>
      <w:r w:rsidRPr="002D0AE3">
        <w:rPr>
          <w:rFonts w:eastAsia="Times New Roman"/>
          <w:szCs w:val="20"/>
          <w:lang w:eastAsia="x-none"/>
        </w:rPr>
        <w:t xml:space="preserve"> </w:t>
      </w:r>
      <w:r w:rsidRPr="002D0AE3">
        <w:rPr>
          <w:rFonts w:eastAsia="Times New Roman"/>
          <w:i/>
          <w:szCs w:val="20"/>
          <w:vertAlign w:val="subscript"/>
          <w:lang w:val="x-none" w:eastAsia="x-none"/>
        </w:rPr>
        <w:t>p, i</w:t>
      </w:r>
      <w:r w:rsidRPr="002D0AE3">
        <w:rPr>
          <w:rFonts w:eastAsia="Times New Roman"/>
          <w:i/>
          <w:szCs w:val="20"/>
          <w:vertAlign w:val="subscript"/>
          <w:lang w:eastAsia="x-none"/>
        </w:rPr>
        <w:t xml:space="preserve"> </w:t>
      </w:r>
      <w:r w:rsidRPr="002D0AE3">
        <w:rPr>
          <w:rFonts w:eastAsia="Times New Roman"/>
          <w:szCs w:val="20"/>
          <w:lang w:eastAsia="x-none"/>
        </w:rPr>
        <w:t>(</w:t>
      </w:r>
      <w:r w:rsidRPr="002D0AE3">
        <w:rPr>
          <w:rFonts w:eastAsia="Times New Roman"/>
          <w:szCs w:val="20"/>
        </w:rPr>
        <w:t xml:space="preserve">RTMGSOGZ </w:t>
      </w:r>
      <w:proofErr w:type="spellStart"/>
      <w:r w:rsidRPr="002D0AE3">
        <w:rPr>
          <w:rFonts w:eastAsia="Times New Roman"/>
          <w:i/>
          <w:szCs w:val="20"/>
          <w:vertAlign w:val="subscript"/>
        </w:rPr>
        <w:t>mp</w:t>
      </w:r>
      <w:proofErr w:type="spellEnd"/>
      <w:r w:rsidRPr="002D0AE3">
        <w:rPr>
          <w:rFonts w:eastAsia="Times New Roman"/>
          <w:i/>
          <w:szCs w:val="20"/>
          <w:vertAlign w:val="subscript"/>
        </w:rPr>
        <w:t>, p, i</w:t>
      </w:r>
      <w:r w:rsidRPr="002D0AE3">
        <w:rPr>
          <w:rFonts w:eastAsia="Times New Roman"/>
          <w:szCs w:val="20"/>
        </w:rPr>
        <w:t xml:space="preserve">) </w:t>
      </w:r>
    </w:p>
    <w:p w14:paraId="2145879E" w14:textId="77777777" w:rsidR="002D0AE3" w:rsidRPr="002D0AE3" w:rsidRDefault="002D0AE3" w:rsidP="002D0AE3">
      <w:pPr>
        <w:rPr>
          <w:rFonts w:eastAsia="Times New Roman"/>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D0AE3" w:rsidRPr="002D0AE3" w14:paraId="45793EC3" w14:textId="77777777" w:rsidTr="00D34EC1">
        <w:tc>
          <w:tcPr>
            <w:tcW w:w="9766" w:type="dxa"/>
            <w:shd w:val="pct12" w:color="auto" w:fill="auto"/>
          </w:tcPr>
          <w:p w14:paraId="03706EBA" w14:textId="77777777" w:rsidR="002D0AE3" w:rsidRPr="002D0AE3" w:rsidRDefault="002D0AE3" w:rsidP="002D0AE3">
            <w:pPr>
              <w:spacing w:before="120" w:after="240"/>
              <w:rPr>
                <w:rFonts w:eastAsia="Times New Roman"/>
                <w:b/>
                <w:i/>
                <w:iCs/>
                <w:szCs w:val="20"/>
              </w:rPr>
            </w:pPr>
            <w:r w:rsidRPr="002D0AE3">
              <w:rPr>
                <w:rFonts w:eastAsia="Times New Roman"/>
                <w:b/>
                <w:i/>
                <w:iCs/>
                <w:szCs w:val="20"/>
              </w:rPr>
              <w:t>[NPRR995:  Insert the formula “</w:t>
            </w:r>
            <w:r w:rsidRPr="002D0AE3">
              <w:rPr>
                <w:rFonts w:eastAsia="Times New Roman"/>
                <w:b/>
                <w:i/>
                <w:iCs/>
                <w:szCs w:val="20"/>
                <w:lang w:val="x-none"/>
              </w:rPr>
              <w:t>USO</w:t>
            </w:r>
            <w:r w:rsidRPr="002D0AE3">
              <w:rPr>
                <w:rFonts w:eastAsia="Times New Roman"/>
                <w:b/>
                <w:i/>
                <w:iCs/>
                <w:szCs w:val="20"/>
              </w:rPr>
              <w:t>CL</w:t>
            </w:r>
            <w:r w:rsidRPr="002D0AE3">
              <w:rPr>
                <w:rFonts w:eastAsia="Times New Roman"/>
                <w:b/>
                <w:i/>
                <w:iCs/>
                <w:szCs w:val="20"/>
                <w:lang w:val="x-none"/>
              </w:rPr>
              <w:t>TOT</w:t>
            </w:r>
            <w:r w:rsidRPr="002D0AE3">
              <w:rPr>
                <w:rFonts w:eastAsia="Times New Roman"/>
                <w:b/>
                <w:i/>
                <w:iCs/>
                <w:szCs w:val="20"/>
                <w:vertAlign w:val="subscript"/>
              </w:rPr>
              <w:t xml:space="preserve"> </w:t>
            </w:r>
            <w:proofErr w:type="spellStart"/>
            <w:r w:rsidRPr="002D0AE3">
              <w:rPr>
                <w:rFonts w:eastAsia="Times New Roman"/>
                <w:b/>
                <w:i/>
                <w:iCs/>
                <w:szCs w:val="20"/>
                <w:vertAlign w:val="subscript"/>
              </w:rPr>
              <w:t>mp</w:t>
            </w:r>
            <w:proofErr w:type="spellEnd"/>
            <w:r w:rsidRPr="002D0AE3">
              <w:rPr>
                <w:rFonts w:eastAsia="Times New Roman"/>
                <w:b/>
                <w:i/>
                <w:iCs/>
                <w:szCs w:val="20"/>
              </w:rPr>
              <w:t>” below upon system implementation:]</w:t>
            </w:r>
          </w:p>
          <w:p w14:paraId="0B548B86" w14:textId="77777777" w:rsidR="002D0AE3" w:rsidRPr="002D0AE3" w:rsidRDefault="002D0AE3" w:rsidP="002D0AE3">
            <w:pPr>
              <w:tabs>
                <w:tab w:val="left" w:pos="2340"/>
                <w:tab w:val="left" w:pos="3420"/>
              </w:tabs>
              <w:spacing w:after="240"/>
              <w:ind w:left="1440"/>
              <w:rPr>
                <w:rFonts w:eastAsia="Times New Roman"/>
                <w:szCs w:val="20"/>
              </w:rPr>
            </w:pPr>
            <w:r w:rsidRPr="002D0AE3">
              <w:rPr>
                <w:rFonts w:eastAsia="Times New Roman"/>
                <w:szCs w:val="20"/>
              </w:rPr>
              <w:t>USOCLTOT</w:t>
            </w:r>
            <w:r w:rsidRPr="002D0AE3">
              <w:rPr>
                <w:rFonts w:eastAsia="Times New Roman"/>
                <w:i/>
                <w:szCs w:val="20"/>
                <w:vertAlign w:val="subscript"/>
              </w:rPr>
              <w:t xml:space="preserve"> </w:t>
            </w:r>
            <w:proofErr w:type="spellStart"/>
            <w:r w:rsidRPr="002D0AE3">
              <w:rPr>
                <w:rFonts w:eastAsia="Times New Roman"/>
                <w:i/>
                <w:szCs w:val="20"/>
                <w:vertAlign w:val="subscript"/>
              </w:rPr>
              <w:t>mp</w:t>
            </w:r>
            <w:proofErr w:type="spellEnd"/>
            <w:r w:rsidRPr="002D0AE3">
              <w:rPr>
                <w:rFonts w:eastAsia="Times New Roman"/>
                <w:szCs w:val="20"/>
              </w:rPr>
              <w:t xml:space="preserve"> = </w:t>
            </w:r>
            <w:r w:rsidRPr="002D0AE3">
              <w:rPr>
                <w:rFonts w:eastAsia="Times New Roman"/>
                <w:szCs w:val="20"/>
                <w:lang w:val="x-none" w:eastAsia="x-none"/>
              </w:rPr>
              <w:t xml:space="preserve">(-1) * </w:t>
            </w:r>
            <w:r w:rsidRPr="002D0AE3">
              <w:rPr>
                <w:rFonts w:eastAsia="Times New Roman"/>
                <w:szCs w:val="20"/>
              </w:rPr>
              <w:t>∑</w:t>
            </w:r>
            <w:proofErr w:type="spellStart"/>
            <w:r w:rsidRPr="002D0AE3">
              <w:rPr>
                <w:rFonts w:eastAsia="Times New Roman"/>
                <w:i/>
                <w:szCs w:val="20"/>
                <w:vertAlign w:val="subscript"/>
              </w:rPr>
              <w:t>gsc</w:t>
            </w:r>
            <w:proofErr w:type="spellEnd"/>
            <w:r w:rsidRPr="002D0AE3">
              <w:rPr>
                <w:rFonts w:eastAsia="Times New Roman"/>
                <w:i/>
                <w:szCs w:val="20"/>
                <w:vertAlign w:val="subscript"/>
              </w:rPr>
              <w:t>, b</w:t>
            </w:r>
            <w:r w:rsidRPr="002D0AE3">
              <w:rPr>
                <w:rFonts w:eastAsia="Times New Roman"/>
                <w:szCs w:val="20"/>
              </w:rPr>
              <w:t xml:space="preserve"> </w:t>
            </w:r>
            <w:r w:rsidRPr="002D0AE3">
              <w:rPr>
                <w:rFonts w:eastAsia="Times New Roman"/>
                <w:szCs w:val="20"/>
                <w:lang w:val="x-none" w:eastAsia="x-none"/>
              </w:rPr>
              <w:t>(</w:t>
            </w:r>
            <w:r w:rsidRPr="002D0AE3">
              <w:rPr>
                <w:rFonts w:eastAsia="Times New Roman"/>
                <w:bCs/>
                <w:szCs w:val="20"/>
                <w:lang w:eastAsia="x-none"/>
              </w:rPr>
              <w:t xml:space="preserve">WSOL </w:t>
            </w:r>
            <w:proofErr w:type="spellStart"/>
            <w:r w:rsidRPr="002D0AE3">
              <w:rPr>
                <w:rFonts w:eastAsia="Times New Roman"/>
                <w:bCs/>
                <w:i/>
                <w:szCs w:val="20"/>
                <w:vertAlign w:val="subscript"/>
                <w:lang w:eastAsia="x-none"/>
              </w:rPr>
              <w:t>mp</w:t>
            </w:r>
            <w:proofErr w:type="spellEnd"/>
            <w:r w:rsidRPr="002D0AE3">
              <w:rPr>
                <w:rFonts w:eastAsia="Times New Roman"/>
                <w:bCs/>
                <w:i/>
                <w:szCs w:val="20"/>
                <w:vertAlign w:val="subscript"/>
                <w:lang w:eastAsia="x-none"/>
              </w:rPr>
              <w:t xml:space="preserve">, </w:t>
            </w:r>
            <w:proofErr w:type="spellStart"/>
            <w:r w:rsidRPr="002D0AE3">
              <w:rPr>
                <w:rFonts w:eastAsia="Times New Roman"/>
                <w:bCs/>
                <w:i/>
                <w:szCs w:val="20"/>
                <w:vertAlign w:val="subscript"/>
                <w:lang w:eastAsia="x-none"/>
              </w:rPr>
              <w:t>gsc</w:t>
            </w:r>
            <w:proofErr w:type="spellEnd"/>
            <w:r w:rsidRPr="002D0AE3">
              <w:rPr>
                <w:rFonts w:eastAsia="Times New Roman"/>
                <w:bCs/>
                <w:i/>
                <w:szCs w:val="20"/>
                <w:vertAlign w:val="subscript"/>
                <w:lang w:eastAsia="x-none"/>
              </w:rPr>
              <w:t>, b</w:t>
            </w:r>
            <w:r w:rsidRPr="002D0AE3">
              <w:rPr>
                <w:rFonts w:eastAsia="Times New Roman"/>
                <w:szCs w:val="20"/>
                <w:lang w:val="x-none" w:eastAsia="x-none"/>
              </w:rPr>
              <w:t>)</w:t>
            </w:r>
          </w:p>
        </w:tc>
      </w:tr>
    </w:tbl>
    <w:p w14:paraId="5769A9B0" w14:textId="77777777" w:rsidR="002D0AE3" w:rsidRPr="002D0AE3" w:rsidRDefault="002D0AE3" w:rsidP="002D0AE3">
      <w:pPr>
        <w:spacing w:before="240"/>
        <w:rPr>
          <w:rFonts w:eastAsia="Times New Roman"/>
          <w:iCs/>
          <w:szCs w:val="20"/>
        </w:rPr>
      </w:pPr>
      <w:r w:rsidRPr="002D0AE3">
        <w:rPr>
          <w:rFonts w:eastAsia="Calibri"/>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88"/>
        <w:gridCol w:w="14"/>
        <w:gridCol w:w="14"/>
        <w:gridCol w:w="851"/>
        <w:gridCol w:w="30"/>
        <w:gridCol w:w="30"/>
        <w:gridCol w:w="6523"/>
      </w:tblGrid>
      <w:tr w:rsidR="002D0AE3" w:rsidRPr="002D0AE3" w14:paraId="1756EF84" w14:textId="77777777" w:rsidTr="002D0AE3">
        <w:trPr>
          <w:cantSplit/>
          <w:tblHeader/>
        </w:trPr>
        <w:tc>
          <w:tcPr>
            <w:tcW w:w="1005" w:type="pct"/>
          </w:tcPr>
          <w:p w14:paraId="0B9F9F88" w14:textId="77777777" w:rsidR="002D0AE3" w:rsidRPr="002D0AE3" w:rsidRDefault="002D0AE3" w:rsidP="002D0AE3">
            <w:pPr>
              <w:spacing w:after="120"/>
              <w:rPr>
                <w:rFonts w:eastAsia="Times New Roman"/>
                <w:b/>
                <w:iCs/>
                <w:sz w:val="20"/>
                <w:szCs w:val="20"/>
              </w:rPr>
            </w:pPr>
            <w:r w:rsidRPr="002D0AE3">
              <w:rPr>
                <w:rFonts w:eastAsia="Times New Roman"/>
                <w:b/>
                <w:iCs/>
                <w:sz w:val="20"/>
                <w:szCs w:val="20"/>
              </w:rPr>
              <w:lastRenderedPageBreak/>
              <w:t>Variable</w:t>
            </w:r>
          </w:p>
        </w:tc>
        <w:tc>
          <w:tcPr>
            <w:tcW w:w="464" w:type="pct"/>
            <w:gridSpan w:val="5"/>
          </w:tcPr>
          <w:p w14:paraId="05B7C8AD" w14:textId="77777777" w:rsidR="002D0AE3" w:rsidRPr="002D0AE3" w:rsidRDefault="002D0AE3" w:rsidP="002D0AE3">
            <w:pPr>
              <w:spacing w:after="120"/>
              <w:rPr>
                <w:rFonts w:eastAsia="Times New Roman"/>
                <w:b/>
                <w:iCs/>
                <w:sz w:val="20"/>
                <w:szCs w:val="20"/>
              </w:rPr>
            </w:pPr>
            <w:r w:rsidRPr="002D0AE3">
              <w:rPr>
                <w:rFonts w:eastAsia="Times New Roman"/>
                <w:b/>
                <w:iCs/>
                <w:sz w:val="20"/>
                <w:szCs w:val="20"/>
              </w:rPr>
              <w:t>Unit</w:t>
            </w:r>
          </w:p>
        </w:tc>
        <w:tc>
          <w:tcPr>
            <w:tcW w:w="3531" w:type="pct"/>
          </w:tcPr>
          <w:p w14:paraId="769A4506" w14:textId="77777777" w:rsidR="002D0AE3" w:rsidRPr="002D0AE3" w:rsidRDefault="002D0AE3" w:rsidP="002D0AE3">
            <w:pPr>
              <w:spacing w:after="120"/>
              <w:rPr>
                <w:rFonts w:eastAsia="Times New Roman"/>
                <w:b/>
                <w:iCs/>
                <w:sz w:val="20"/>
                <w:szCs w:val="20"/>
              </w:rPr>
            </w:pPr>
            <w:r w:rsidRPr="002D0AE3">
              <w:rPr>
                <w:rFonts w:eastAsia="Times New Roman"/>
                <w:b/>
                <w:iCs/>
                <w:sz w:val="20"/>
                <w:szCs w:val="20"/>
              </w:rPr>
              <w:t>Definition</w:t>
            </w:r>
          </w:p>
        </w:tc>
      </w:tr>
      <w:tr w:rsidR="002D0AE3" w:rsidRPr="002D0AE3" w14:paraId="47C2BE1C" w14:textId="77777777" w:rsidTr="002D0AE3">
        <w:trPr>
          <w:cantSplit/>
        </w:trPr>
        <w:tc>
          <w:tcPr>
            <w:tcW w:w="1005" w:type="pct"/>
          </w:tcPr>
          <w:p w14:paraId="7D2F6A00" w14:textId="77777777" w:rsidR="002D0AE3" w:rsidRPr="002D0AE3" w:rsidRDefault="002D0AE3" w:rsidP="002D0AE3">
            <w:pPr>
              <w:spacing w:after="60"/>
              <w:rPr>
                <w:rFonts w:eastAsia="Times New Roman"/>
                <w:iCs/>
                <w:color w:val="000000"/>
                <w:kern w:val="24"/>
                <w:sz w:val="20"/>
                <w:szCs w:val="20"/>
              </w:rPr>
            </w:pPr>
            <w:r w:rsidRPr="002D0AE3">
              <w:rPr>
                <w:rFonts w:eastAsia="Times New Roman"/>
                <w:iCs/>
                <w:sz w:val="20"/>
                <w:szCs w:val="20"/>
                <w:lang w:val="pt-BR"/>
              </w:rPr>
              <w:t>DURSCP</w:t>
            </w:r>
            <w:r w:rsidRPr="002D0AE3">
              <w:rPr>
                <w:rFonts w:eastAsia="Times New Roman"/>
                <w:iCs/>
                <w:color w:val="000000"/>
                <w:kern w:val="24"/>
                <w:sz w:val="20"/>
                <w:szCs w:val="20"/>
              </w:rPr>
              <w:t xml:space="preserve"> </w:t>
            </w:r>
            <w:r w:rsidRPr="002D0AE3">
              <w:rPr>
                <w:rFonts w:eastAsia="Times New Roman"/>
                <w:i/>
                <w:iCs/>
                <w:color w:val="000000"/>
                <w:kern w:val="24"/>
                <w:sz w:val="20"/>
                <w:szCs w:val="20"/>
                <w:vertAlign w:val="subscript"/>
              </w:rPr>
              <w:t>cp</w:t>
            </w:r>
          </w:p>
        </w:tc>
        <w:tc>
          <w:tcPr>
            <w:tcW w:w="464" w:type="pct"/>
            <w:gridSpan w:val="5"/>
          </w:tcPr>
          <w:p w14:paraId="1F02740B" w14:textId="77777777" w:rsidR="002D0AE3" w:rsidRPr="002D0AE3" w:rsidRDefault="002D0AE3" w:rsidP="002D0AE3">
            <w:pPr>
              <w:spacing w:after="60"/>
              <w:rPr>
                <w:rFonts w:eastAsia="Times New Roman"/>
                <w:iCs/>
                <w:sz w:val="20"/>
                <w:szCs w:val="20"/>
              </w:rPr>
            </w:pPr>
            <w:r w:rsidRPr="002D0AE3">
              <w:rPr>
                <w:rFonts w:eastAsia="Times New Roman"/>
                <w:iCs/>
                <w:color w:val="000000"/>
                <w:kern w:val="24"/>
                <w:sz w:val="20"/>
                <w:szCs w:val="20"/>
              </w:rPr>
              <w:t>$</w:t>
            </w:r>
          </w:p>
        </w:tc>
        <w:tc>
          <w:tcPr>
            <w:tcW w:w="3531" w:type="pct"/>
          </w:tcPr>
          <w:p w14:paraId="3C2A8F28" w14:textId="77777777" w:rsidR="002D0AE3" w:rsidRPr="002D0AE3" w:rsidRDefault="002D0AE3" w:rsidP="002D0AE3">
            <w:pPr>
              <w:spacing w:after="60"/>
              <w:rPr>
                <w:rFonts w:eastAsia="Times New Roman"/>
                <w:i/>
                <w:iCs/>
                <w:sz w:val="20"/>
                <w:szCs w:val="20"/>
              </w:rPr>
            </w:pPr>
            <w:r w:rsidRPr="002D0AE3">
              <w:rPr>
                <w:rFonts w:eastAsia="Times New Roman"/>
                <w:i/>
                <w:iCs/>
                <w:sz w:val="20"/>
                <w:szCs w:val="20"/>
              </w:rPr>
              <w:t>Default Uplift Ratio Share per Counter-Party</w:t>
            </w:r>
            <w:r w:rsidRPr="002D0AE3">
              <w:rPr>
                <w:rFonts w:eastAsia="Times New Roman"/>
                <w:iCs/>
                <w:sz w:val="20"/>
                <w:szCs w:val="20"/>
              </w:rPr>
              <w:t xml:space="preserve">—The Counter-Party’s pro rata portion of the total short-pay amount for all Day-Ahead Market (DAM) and Real-Time Market (RTM) Invoices for a month. </w:t>
            </w:r>
          </w:p>
        </w:tc>
      </w:tr>
      <w:tr w:rsidR="002D0AE3" w:rsidRPr="002D0AE3" w14:paraId="045AA7F3" w14:textId="77777777" w:rsidTr="002D0AE3">
        <w:trPr>
          <w:cantSplit/>
        </w:trPr>
        <w:tc>
          <w:tcPr>
            <w:tcW w:w="1005" w:type="pct"/>
          </w:tcPr>
          <w:p w14:paraId="15040414" w14:textId="77777777" w:rsidR="002D0AE3" w:rsidRPr="002D0AE3" w:rsidRDefault="002D0AE3" w:rsidP="002D0AE3">
            <w:pPr>
              <w:spacing w:after="60"/>
              <w:rPr>
                <w:rFonts w:eastAsia="Times New Roman"/>
                <w:iCs/>
                <w:color w:val="000000"/>
                <w:kern w:val="24"/>
                <w:sz w:val="20"/>
                <w:szCs w:val="20"/>
              </w:rPr>
            </w:pPr>
            <w:r w:rsidRPr="002D0AE3">
              <w:rPr>
                <w:rFonts w:eastAsia="Times New Roman"/>
                <w:iCs/>
                <w:sz w:val="20"/>
                <w:szCs w:val="20"/>
                <w:lang w:val="pt-BR"/>
              </w:rPr>
              <w:t>TSPA</w:t>
            </w:r>
          </w:p>
        </w:tc>
        <w:tc>
          <w:tcPr>
            <w:tcW w:w="464" w:type="pct"/>
            <w:gridSpan w:val="5"/>
          </w:tcPr>
          <w:p w14:paraId="561D26D1" w14:textId="77777777" w:rsidR="002D0AE3" w:rsidRPr="002D0AE3" w:rsidRDefault="002D0AE3" w:rsidP="002D0AE3">
            <w:pPr>
              <w:spacing w:after="60"/>
              <w:rPr>
                <w:rFonts w:eastAsia="Times New Roman"/>
                <w:iCs/>
                <w:sz w:val="20"/>
                <w:szCs w:val="20"/>
              </w:rPr>
            </w:pPr>
            <w:r w:rsidRPr="002D0AE3">
              <w:rPr>
                <w:rFonts w:eastAsia="Times New Roman"/>
                <w:iCs/>
                <w:color w:val="000000"/>
                <w:kern w:val="24"/>
                <w:sz w:val="20"/>
                <w:szCs w:val="20"/>
              </w:rPr>
              <w:t>$</w:t>
            </w:r>
          </w:p>
        </w:tc>
        <w:tc>
          <w:tcPr>
            <w:tcW w:w="3531" w:type="pct"/>
          </w:tcPr>
          <w:p w14:paraId="3766F891" w14:textId="77777777" w:rsidR="002D0AE3" w:rsidRPr="002D0AE3" w:rsidRDefault="002D0AE3" w:rsidP="002D0AE3">
            <w:pPr>
              <w:spacing w:after="60"/>
              <w:rPr>
                <w:rFonts w:eastAsia="Times New Roman"/>
                <w:i/>
                <w:iCs/>
                <w:sz w:val="20"/>
                <w:szCs w:val="20"/>
              </w:rPr>
            </w:pPr>
            <w:r w:rsidRPr="002D0AE3">
              <w:rPr>
                <w:rFonts w:eastAsia="Times New Roman"/>
                <w:i/>
                <w:iCs/>
                <w:sz w:val="20"/>
                <w:szCs w:val="20"/>
              </w:rPr>
              <w:t>Total Short Pay Amount</w:t>
            </w:r>
            <w:r w:rsidRPr="002D0AE3">
              <w:rPr>
                <w:rFonts w:eastAsia="Times New Roman"/>
                <w:iCs/>
                <w:sz w:val="20"/>
                <w:szCs w:val="20"/>
              </w:rPr>
              <w:t>—The total short-pay amount calculated by ERCOT to be collected through the Default Uplift Invoice process.</w:t>
            </w:r>
          </w:p>
        </w:tc>
      </w:tr>
      <w:tr w:rsidR="002D0AE3" w:rsidRPr="002D0AE3" w14:paraId="47F0F0F4" w14:textId="77777777" w:rsidTr="002D0AE3">
        <w:trPr>
          <w:cantSplit/>
        </w:trPr>
        <w:tc>
          <w:tcPr>
            <w:tcW w:w="1005" w:type="pct"/>
          </w:tcPr>
          <w:p w14:paraId="24E9BD84" w14:textId="77777777" w:rsidR="002D0AE3" w:rsidRPr="002D0AE3" w:rsidRDefault="002D0AE3" w:rsidP="002D0AE3">
            <w:pPr>
              <w:spacing w:after="60"/>
              <w:rPr>
                <w:rFonts w:eastAsia="Times New Roman"/>
                <w:iCs/>
                <w:color w:val="000000"/>
                <w:kern w:val="24"/>
                <w:sz w:val="20"/>
                <w:szCs w:val="20"/>
              </w:rPr>
            </w:pPr>
            <w:r w:rsidRPr="002D0AE3">
              <w:rPr>
                <w:rFonts w:eastAsia="Times New Roman"/>
                <w:iCs/>
                <w:color w:val="000000"/>
                <w:kern w:val="24"/>
                <w:sz w:val="20"/>
                <w:szCs w:val="20"/>
              </w:rPr>
              <w:t xml:space="preserve">MMARS </w:t>
            </w:r>
            <w:r w:rsidRPr="002D0AE3">
              <w:rPr>
                <w:rFonts w:eastAsia="Times New Roman"/>
                <w:i/>
                <w:iCs/>
                <w:color w:val="000000"/>
                <w:kern w:val="24"/>
                <w:sz w:val="20"/>
                <w:szCs w:val="20"/>
                <w:vertAlign w:val="subscript"/>
              </w:rPr>
              <w:t>cp</w:t>
            </w:r>
          </w:p>
        </w:tc>
        <w:tc>
          <w:tcPr>
            <w:tcW w:w="464" w:type="pct"/>
            <w:gridSpan w:val="5"/>
          </w:tcPr>
          <w:p w14:paraId="3618392F" w14:textId="77777777" w:rsidR="002D0AE3" w:rsidRPr="002D0AE3" w:rsidRDefault="002D0AE3" w:rsidP="002D0AE3">
            <w:pPr>
              <w:spacing w:after="60"/>
              <w:rPr>
                <w:rFonts w:eastAsia="Times New Roman"/>
                <w:iCs/>
                <w:sz w:val="20"/>
                <w:szCs w:val="20"/>
              </w:rPr>
            </w:pPr>
            <w:r w:rsidRPr="002D0AE3">
              <w:rPr>
                <w:rFonts w:eastAsia="Times New Roman"/>
                <w:iCs/>
                <w:color w:val="000000"/>
                <w:kern w:val="24"/>
                <w:sz w:val="20"/>
                <w:szCs w:val="20"/>
              </w:rPr>
              <w:t>None</w:t>
            </w:r>
          </w:p>
        </w:tc>
        <w:tc>
          <w:tcPr>
            <w:tcW w:w="3531" w:type="pct"/>
          </w:tcPr>
          <w:p w14:paraId="5A569DCF" w14:textId="77777777" w:rsidR="002D0AE3" w:rsidRPr="002D0AE3" w:rsidRDefault="002D0AE3" w:rsidP="002D0AE3">
            <w:pPr>
              <w:spacing w:after="60"/>
              <w:rPr>
                <w:rFonts w:eastAsia="Times New Roman"/>
                <w:i/>
                <w:iCs/>
                <w:sz w:val="20"/>
                <w:szCs w:val="20"/>
              </w:rPr>
            </w:pPr>
            <w:r w:rsidRPr="002D0AE3">
              <w:rPr>
                <w:rFonts w:eastAsia="Times New Roman"/>
                <w:i/>
                <w:iCs/>
                <w:sz w:val="20"/>
                <w:szCs w:val="20"/>
              </w:rPr>
              <w:t>Maximum MWh Activity Ratio Share</w:t>
            </w:r>
            <w:r w:rsidRPr="002D0AE3">
              <w:rPr>
                <w:rFonts w:eastAsia="Times New Roman"/>
                <w:iCs/>
                <w:sz w:val="20"/>
                <w:szCs w:val="20"/>
              </w:rPr>
              <w:t>—The Counter-Party’s pro rata share of Maximum MWh Activity in the reference month.</w:t>
            </w:r>
          </w:p>
        </w:tc>
      </w:tr>
      <w:tr w:rsidR="002D0AE3" w:rsidRPr="002D0AE3" w14:paraId="5461ED3C" w14:textId="77777777" w:rsidTr="002D0AE3">
        <w:trPr>
          <w:cantSplit/>
        </w:trPr>
        <w:tc>
          <w:tcPr>
            <w:tcW w:w="1005" w:type="pct"/>
          </w:tcPr>
          <w:p w14:paraId="0158A9EB" w14:textId="77777777" w:rsidR="002D0AE3" w:rsidRPr="002D0AE3" w:rsidRDefault="002D0AE3" w:rsidP="002D0AE3">
            <w:pPr>
              <w:spacing w:after="60"/>
              <w:rPr>
                <w:rFonts w:eastAsia="Times New Roman"/>
                <w:iCs/>
                <w:color w:val="000000"/>
                <w:kern w:val="24"/>
                <w:sz w:val="20"/>
                <w:szCs w:val="20"/>
              </w:rPr>
            </w:pPr>
            <w:r w:rsidRPr="002D0AE3">
              <w:rPr>
                <w:rFonts w:eastAsia="Times New Roman"/>
                <w:iCs/>
                <w:color w:val="000000"/>
                <w:kern w:val="24"/>
                <w:sz w:val="20"/>
                <w:szCs w:val="20"/>
              </w:rPr>
              <w:t xml:space="preserve">MMA </w:t>
            </w:r>
            <w:r w:rsidRPr="002D0AE3">
              <w:rPr>
                <w:rFonts w:eastAsia="Times New Roman"/>
                <w:i/>
                <w:iCs/>
                <w:color w:val="000000"/>
                <w:kern w:val="24"/>
                <w:sz w:val="20"/>
                <w:szCs w:val="20"/>
                <w:vertAlign w:val="subscript"/>
              </w:rPr>
              <w:t>cp</w:t>
            </w:r>
          </w:p>
        </w:tc>
        <w:tc>
          <w:tcPr>
            <w:tcW w:w="464" w:type="pct"/>
            <w:gridSpan w:val="5"/>
          </w:tcPr>
          <w:p w14:paraId="417B57B7" w14:textId="77777777" w:rsidR="002D0AE3" w:rsidRPr="002D0AE3" w:rsidRDefault="002D0AE3" w:rsidP="002D0AE3">
            <w:pPr>
              <w:spacing w:after="60"/>
              <w:rPr>
                <w:rFonts w:eastAsia="Times New Roman"/>
                <w:iCs/>
                <w:sz w:val="20"/>
                <w:szCs w:val="20"/>
              </w:rPr>
            </w:pPr>
            <w:r w:rsidRPr="002D0AE3">
              <w:rPr>
                <w:rFonts w:eastAsia="Times New Roman"/>
                <w:iCs/>
                <w:color w:val="000000"/>
                <w:kern w:val="24"/>
                <w:sz w:val="20"/>
                <w:szCs w:val="20"/>
              </w:rPr>
              <w:t>MWh</w:t>
            </w:r>
          </w:p>
        </w:tc>
        <w:tc>
          <w:tcPr>
            <w:tcW w:w="3531" w:type="pct"/>
          </w:tcPr>
          <w:p w14:paraId="33E0DBED" w14:textId="77777777" w:rsidR="002D0AE3" w:rsidRPr="002D0AE3" w:rsidRDefault="002D0AE3" w:rsidP="002D0AE3">
            <w:pPr>
              <w:spacing w:after="60"/>
              <w:rPr>
                <w:rFonts w:eastAsia="Times New Roman"/>
                <w:i/>
                <w:iCs/>
                <w:sz w:val="20"/>
                <w:szCs w:val="20"/>
              </w:rPr>
            </w:pPr>
            <w:r w:rsidRPr="002D0AE3">
              <w:rPr>
                <w:rFonts w:eastAsia="Times New Roman"/>
                <w:i/>
                <w:iCs/>
                <w:sz w:val="20"/>
                <w:szCs w:val="20"/>
              </w:rPr>
              <w:t>Maximum MWh Activity</w:t>
            </w:r>
            <w:r w:rsidRPr="002D0AE3">
              <w:rPr>
                <w:rFonts w:eastAsia="Times New Roman"/>
                <w:iCs/>
                <w:sz w:val="20"/>
                <w:szCs w:val="20"/>
              </w:rPr>
              <w:t xml:space="preserve">—The maximum MWh activity of all Market Participants represented by the </w:t>
            </w:r>
            <w:proofErr w:type="gramStart"/>
            <w:r w:rsidRPr="002D0AE3">
              <w:rPr>
                <w:rFonts w:eastAsia="Times New Roman"/>
                <w:iCs/>
                <w:sz w:val="20"/>
                <w:szCs w:val="20"/>
              </w:rPr>
              <w:t>Counter-Party</w:t>
            </w:r>
            <w:proofErr w:type="gramEnd"/>
            <w:r w:rsidRPr="002D0AE3">
              <w:rPr>
                <w:rFonts w:eastAsia="Times New Roman"/>
                <w:iCs/>
                <w:sz w:val="20"/>
                <w:szCs w:val="20"/>
              </w:rPr>
              <w:t xml:space="preserve"> in the DAM, RTM and CRR Auction in the reference month.</w:t>
            </w:r>
          </w:p>
        </w:tc>
      </w:tr>
      <w:tr w:rsidR="002D0AE3" w:rsidRPr="002D0AE3" w14:paraId="1B1EAC1D" w14:textId="77777777" w:rsidTr="002D0AE3">
        <w:trPr>
          <w:cantSplit/>
        </w:trPr>
        <w:tc>
          <w:tcPr>
            <w:tcW w:w="1005" w:type="pct"/>
          </w:tcPr>
          <w:p w14:paraId="4BD70457" w14:textId="77777777" w:rsidR="002D0AE3" w:rsidRPr="002D0AE3" w:rsidRDefault="002D0AE3" w:rsidP="002D0AE3">
            <w:pPr>
              <w:spacing w:after="60"/>
              <w:rPr>
                <w:rFonts w:eastAsia="Times New Roman"/>
                <w:iCs/>
                <w:color w:val="000000"/>
                <w:kern w:val="24"/>
                <w:sz w:val="20"/>
                <w:szCs w:val="20"/>
              </w:rPr>
            </w:pPr>
            <w:r w:rsidRPr="002D0AE3">
              <w:rPr>
                <w:rFonts w:eastAsia="Times New Roman"/>
                <w:iCs/>
                <w:color w:val="000000"/>
                <w:kern w:val="24"/>
                <w:sz w:val="20"/>
                <w:szCs w:val="20"/>
              </w:rPr>
              <w:t>MMATOT</w:t>
            </w:r>
          </w:p>
        </w:tc>
        <w:tc>
          <w:tcPr>
            <w:tcW w:w="464" w:type="pct"/>
            <w:gridSpan w:val="5"/>
          </w:tcPr>
          <w:p w14:paraId="12CE6CE1" w14:textId="77777777" w:rsidR="002D0AE3" w:rsidRPr="002D0AE3" w:rsidRDefault="002D0AE3" w:rsidP="002D0AE3">
            <w:pPr>
              <w:spacing w:after="60"/>
              <w:rPr>
                <w:rFonts w:eastAsia="Times New Roman"/>
                <w:iCs/>
                <w:sz w:val="20"/>
                <w:szCs w:val="20"/>
              </w:rPr>
            </w:pPr>
            <w:r w:rsidRPr="002D0AE3">
              <w:rPr>
                <w:rFonts w:eastAsia="Times New Roman"/>
                <w:iCs/>
                <w:color w:val="000000"/>
                <w:kern w:val="24"/>
                <w:sz w:val="20"/>
                <w:szCs w:val="20"/>
              </w:rPr>
              <w:t>MWh</w:t>
            </w:r>
          </w:p>
        </w:tc>
        <w:tc>
          <w:tcPr>
            <w:tcW w:w="3531" w:type="pct"/>
          </w:tcPr>
          <w:p w14:paraId="14339D1A" w14:textId="77777777" w:rsidR="002D0AE3" w:rsidRPr="002D0AE3" w:rsidRDefault="002D0AE3" w:rsidP="002D0AE3">
            <w:pPr>
              <w:spacing w:after="60"/>
              <w:rPr>
                <w:rFonts w:eastAsia="Times New Roman"/>
                <w:i/>
                <w:iCs/>
                <w:sz w:val="20"/>
                <w:szCs w:val="20"/>
              </w:rPr>
            </w:pPr>
            <w:r w:rsidRPr="002D0AE3">
              <w:rPr>
                <w:rFonts w:eastAsia="Times New Roman"/>
                <w:i/>
                <w:iCs/>
                <w:sz w:val="20"/>
                <w:szCs w:val="20"/>
              </w:rPr>
              <w:t>Maximum MWh Activity Total</w:t>
            </w:r>
            <w:r w:rsidRPr="002D0AE3">
              <w:rPr>
                <w:rFonts w:eastAsia="Times New Roman"/>
                <w:iCs/>
                <w:sz w:val="20"/>
                <w:szCs w:val="20"/>
              </w:rPr>
              <w:t>—The sum of all Counter-Party’s Maximum MWh Activity in the reference month.</w:t>
            </w:r>
          </w:p>
        </w:tc>
      </w:tr>
      <w:tr w:rsidR="002D0AE3" w:rsidRPr="002D0AE3" w14:paraId="6BCF300F" w14:textId="77777777" w:rsidTr="002D0AE3">
        <w:trPr>
          <w:cantSplit/>
        </w:trPr>
        <w:tc>
          <w:tcPr>
            <w:tcW w:w="1005" w:type="pct"/>
          </w:tcPr>
          <w:p w14:paraId="02BD9AD2" w14:textId="77777777" w:rsidR="002D0AE3" w:rsidRPr="002D0AE3" w:rsidRDefault="002D0AE3" w:rsidP="002D0AE3">
            <w:pPr>
              <w:spacing w:after="60"/>
              <w:rPr>
                <w:rFonts w:eastAsia="Times New Roman"/>
                <w:iCs/>
                <w:sz w:val="20"/>
                <w:szCs w:val="20"/>
              </w:rPr>
            </w:pPr>
            <w:r w:rsidRPr="002D0AE3">
              <w:rPr>
                <w:rFonts w:eastAsia="Times New Roman"/>
                <w:iCs/>
                <w:color w:val="000000"/>
                <w:kern w:val="24"/>
                <w:sz w:val="20"/>
                <w:szCs w:val="20"/>
              </w:rPr>
              <w:t xml:space="preserve">RTMG </w:t>
            </w:r>
            <w:proofErr w:type="spellStart"/>
            <w:r w:rsidRPr="002D0AE3">
              <w:rPr>
                <w:rFonts w:eastAsia="Times New Roman"/>
                <w:i/>
                <w:iCs/>
                <w:color w:val="000000"/>
                <w:kern w:val="24"/>
                <w:sz w:val="20"/>
                <w:szCs w:val="20"/>
                <w:vertAlign w:val="subscript"/>
              </w:rPr>
              <w:t>mp</w:t>
            </w:r>
            <w:proofErr w:type="spellEnd"/>
            <w:r w:rsidRPr="002D0AE3">
              <w:rPr>
                <w:rFonts w:eastAsia="Times New Roman"/>
                <w:i/>
                <w:iCs/>
                <w:color w:val="000000"/>
                <w:kern w:val="24"/>
                <w:sz w:val="20"/>
                <w:szCs w:val="20"/>
                <w:vertAlign w:val="subscript"/>
              </w:rPr>
              <w:t>, p, r, i</w:t>
            </w:r>
          </w:p>
        </w:tc>
        <w:tc>
          <w:tcPr>
            <w:tcW w:w="464" w:type="pct"/>
            <w:gridSpan w:val="5"/>
          </w:tcPr>
          <w:p w14:paraId="3EE92C4D"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MWh</w:t>
            </w:r>
          </w:p>
        </w:tc>
        <w:tc>
          <w:tcPr>
            <w:tcW w:w="3531" w:type="pct"/>
          </w:tcPr>
          <w:p w14:paraId="125560CB" w14:textId="77777777" w:rsidR="002D0AE3" w:rsidRPr="002D0AE3" w:rsidRDefault="002D0AE3" w:rsidP="002D0AE3">
            <w:pPr>
              <w:spacing w:after="60"/>
              <w:rPr>
                <w:rFonts w:eastAsia="Times New Roman"/>
                <w:iCs/>
                <w:sz w:val="20"/>
                <w:szCs w:val="20"/>
              </w:rPr>
            </w:pPr>
            <w:r w:rsidRPr="002D0AE3">
              <w:rPr>
                <w:rFonts w:eastAsia="Times New Roman"/>
                <w:i/>
                <w:iCs/>
                <w:sz w:val="20"/>
                <w:szCs w:val="20"/>
              </w:rPr>
              <w:t>Real-Time Metered Generation per Market Participant per Settlement Point per Resource</w:t>
            </w:r>
            <w:r w:rsidRPr="002D0AE3">
              <w:rPr>
                <w:rFonts w:eastAsia="Times New Roman"/>
                <w:iCs/>
                <w:sz w:val="20"/>
                <w:szCs w:val="20"/>
              </w:rPr>
              <w:t xml:space="preserve">—The Real-Time energy produced by the Resource </w:t>
            </w:r>
            <w:r w:rsidRPr="002D0AE3">
              <w:rPr>
                <w:rFonts w:eastAsia="Times New Roman"/>
                <w:i/>
                <w:iCs/>
                <w:sz w:val="20"/>
                <w:szCs w:val="20"/>
              </w:rPr>
              <w:t>r</w:t>
            </w:r>
            <w:r w:rsidRPr="002D0AE3">
              <w:rPr>
                <w:rFonts w:eastAsia="Times New Roman"/>
                <w:iCs/>
                <w:sz w:val="20"/>
                <w:szCs w:val="20"/>
              </w:rPr>
              <w:t xml:space="preserve"> represented by Market Participant </w:t>
            </w:r>
            <w:proofErr w:type="spellStart"/>
            <w:r w:rsidRPr="002D0AE3">
              <w:rPr>
                <w:rFonts w:eastAsia="Times New Roman"/>
                <w:i/>
                <w:iCs/>
                <w:sz w:val="20"/>
                <w:szCs w:val="20"/>
              </w:rPr>
              <w:t>mp</w:t>
            </w:r>
            <w:proofErr w:type="spellEnd"/>
            <w:r w:rsidRPr="002D0AE3">
              <w:rPr>
                <w:rFonts w:eastAsia="Times New Roman"/>
                <w:iCs/>
                <w:sz w:val="20"/>
                <w:szCs w:val="20"/>
              </w:rPr>
              <w:t xml:space="preserve">, at Resource Node </w:t>
            </w:r>
            <w:r w:rsidRPr="002D0AE3">
              <w:rPr>
                <w:rFonts w:eastAsia="Times New Roman"/>
                <w:i/>
                <w:iCs/>
                <w:sz w:val="20"/>
                <w:szCs w:val="20"/>
              </w:rPr>
              <w:t>p</w:t>
            </w:r>
            <w:r w:rsidRPr="002D0AE3">
              <w:rPr>
                <w:rFonts w:eastAsia="Times New Roman"/>
                <w:iCs/>
                <w:sz w:val="20"/>
                <w:szCs w:val="20"/>
              </w:rPr>
              <w:t xml:space="preserve">, for the 15-minute Settlement Interval </w:t>
            </w:r>
            <w:r w:rsidRPr="002D0AE3">
              <w:rPr>
                <w:rFonts w:eastAsia="Times New Roman"/>
                <w:i/>
                <w:iCs/>
                <w:sz w:val="20"/>
                <w:szCs w:val="20"/>
              </w:rPr>
              <w:t>i</w:t>
            </w:r>
            <w:r w:rsidRPr="002D0AE3">
              <w:rPr>
                <w:rFonts w:eastAsia="Times New Roman"/>
                <w:iCs/>
                <w:sz w:val="20"/>
                <w:szCs w:val="20"/>
              </w:rPr>
              <w:t>, where the Market Participant is a QSE.</w:t>
            </w:r>
          </w:p>
          <w:p w14:paraId="706EF58E" w14:textId="77777777" w:rsidR="002D0AE3" w:rsidRPr="002D0AE3" w:rsidRDefault="002D0AE3" w:rsidP="002D0AE3">
            <w:pPr>
              <w:spacing w:after="60"/>
              <w:rPr>
                <w:rFonts w:eastAsia="Times New Roman"/>
                <w:iCs/>
                <w:sz w:val="20"/>
                <w:szCs w:val="20"/>
              </w:rPr>
            </w:pPr>
          </w:p>
        </w:tc>
      </w:tr>
      <w:tr w:rsidR="002D0AE3" w:rsidRPr="002D0AE3" w14:paraId="5F1D9875" w14:textId="77777777" w:rsidTr="002D0AE3">
        <w:trPr>
          <w:cantSplit/>
        </w:trPr>
        <w:tc>
          <w:tcPr>
            <w:tcW w:w="1005" w:type="pct"/>
          </w:tcPr>
          <w:p w14:paraId="0673A9D0" w14:textId="77777777" w:rsidR="002D0AE3" w:rsidRPr="002D0AE3" w:rsidRDefault="002D0AE3" w:rsidP="002D0AE3">
            <w:pPr>
              <w:spacing w:after="60"/>
              <w:rPr>
                <w:rFonts w:eastAsia="Times New Roman"/>
                <w:iCs/>
                <w:sz w:val="20"/>
                <w:szCs w:val="20"/>
              </w:rPr>
            </w:pPr>
            <w:r w:rsidRPr="002D0AE3">
              <w:rPr>
                <w:rFonts w:eastAsia="Calibri"/>
                <w:iCs/>
                <w:sz w:val="20"/>
                <w:szCs w:val="20"/>
              </w:rPr>
              <w:t xml:space="preserve">URTMG </w:t>
            </w:r>
            <w:proofErr w:type="spellStart"/>
            <w:r w:rsidRPr="002D0AE3">
              <w:rPr>
                <w:rFonts w:eastAsia="Calibri"/>
                <w:i/>
                <w:iCs/>
                <w:sz w:val="20"/>
                <w:szCs w:val="20"/>
                <w:vertAlign w:val="subscript"/>
              </w:rPr>
              <w:t>mp</w:t>
            </w:r>
            <w:proofErr w:type="spellEnd"/>
          </w:p>
        </w:tc>
        <w:tc>
          <w:tcPr>
            <w:tcW w:w="464" w:type="pct"/>
            <w:gridSpan w:val="5"/>
          </w:tcPr>
          <w:p w14:paraId="1E463581"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MWh</w:t>
            </w:r>
          </w:p>
        </w:tc>
        <w:tc>
          <w:tcPr>
            <w:tcW w:w="3531" w:type="pct"/>
          </w:tcPr>
          <w:p w14:paraId="067F5E66" w14:textId="77777777" w:rsidR="002D0AE3" w:rsidRPr="002D0AE3" w:rsidRDefault="002D0AE3" w:rsidP="002D0AE3">
            <w:pPr>
              <w:spacing w:after="60"/>
              <w:rPr>
                <w:rFonts w:eastAsia="Times New Roman"/>
                <w:i/>
                <w:iCs/>
                <w:sz w:val="20"/>
                <w:szCs w:val="20"/>
              </w:rPr>
            </w:pPr>
            <w:r w:rsidRPr="002D0AE3">
              <w:rPr>
                <w:rFonts w:eastAsia="Times New Roman"/>
                <w:i/>
                <w:iCs/>
                <w:sz w:val="20"/>
                <w:szCs w:val="20"/>
              </w:rPr>
              <w:t>Uplift Real-Time Metered Generation per Market Participant</w:t>
            </w:r>
            <w:r w:rsidRPr="002D0AE3">
              <w:rPr>
                <w:rFonts w:eastAsia="Times New Roman"/>
                <w:iCs/>
                <w:sz w:val="20"/>
                <w:szCs w:val="20"/>
              </w:rPr>
              <w:t xml:space="preserve">—The monthly sum of Real-Time energy produced by Resources represented by Market Participant </w:t>
            </w:r>
            <w:proofErr w:type="spellStart"/>
            <w:r w:rsidRPr="002D0AE3">
              <w:rPr>
                <w:rFonts w:eastAsia="Times New Roman"/>
                <w:i/>
                <w:iCs/>
                <w:sz w:val="20"/>
                <w:szCs w:val="20"/>
              </w:rPr>
              <w:t>mp</w:t>
            </w:r>
            <w:proofErr w:type="spellEnd"/>
            <w:r w:rsidRPr="002D0AE3">
              <w:rPr>
                <w:rFonts w:eastAsia="Times New Roman"/>
                <w:iCs/>
                <w:sz w:val="20"/>
                <w:szCs w:val="20"/>
              </w:rPr>
              <w:t xml:space="preserve">, excluding generation for RMR Resources and generation in RUC-Committed Intervals, where the Market Participant is a QSE assigned to the registered </w:t>
            </w:r>
            <w:proofErr w:type="gramStart"/>
            <w:r w:rsidRPr="002D0AE3">
              <w:rPr>
                <w:rFonts w:eastAsia="Times New Roman"/>
                <w:iCs/>
                <w:sz w:val="20"/>
                <w:szCs w:val="20"/>
              </w:rPr>
              <w:t>Counter-Party</w:t>
            </w:r>
            <w:proofErr w:type="gramEnd"/>
            <w:r w:rsidRPr="002D0AE3">
              <w:rPr>
                <w:rFonts w:eastAsia="Times New Roman"/>
                <w:iCs/>
                <w:sz w:val="20"/>
                <w:szCs w:val="20"/>
              </w:rPr>
              <w:t xml:space="preserve">. </w:t>
            </w:r>
          </w:p>
          <w:p w14:paraId="5F551BEF" w14:textId="77777777" w:rsidR="002D0AE3" w:rsidRPr="002D0AE3" w:rsidRDefault="002D0AE3" w:rsidP="002D0AE3">
            <w:pPr>
              <w:spacing w:after="60"/>
              <w:rPr>
                <w:rFonts w:eastAsia="Times New Roman"/>
                <w:i/>
                <w:iCs/>
                <w:sz w:val="20"/>
                <w:szCs w:val="20"/>
              </w:rPr>
            </w:pPr>
          </w:p>
        </w:tc>
      </w:tr>
      <w:tr w:rsidR="002D0AE3" w:rsidRPr="002D0AE3" w14:paraId="41D1CD25" w14:textId="77777777" w:rsidTr="002D0AE3">
        <w:trPr>
          <w:cantSplit/>
        </w:trPr>
        <w:tc>
          <w:tcPr>
            <w:tcW w:w="1005" w:type="pct"/>
          </w:tcPr>
          <w:p w14:paraId="0D6EAB48" w14:textId="77777777" w:rsidR="002D0AE3" w:rsidRPr="002D0AE3" w:rsidRDefault="002D0AE3" w:rsidP="002D0AE3">
            <w:pPr>
              <w:spacing w:after="60"/>
              <w:rPr>
                <w:rFonts w:eastAsia="Times New Roman"/>
                <w:iCs/>
                <w:color w:val="000000"/>
                <w:kern w:val="24"/>
                <w:sz w:val="20"/>
                <w:szCs w:val="20"/>
              </w:rPr>
            </w:pPr>
            <w:r w:rsidRPr="002D0AE3">
              <w:rPr>
                <w:rFonts w:eastAsia="Times New Roman"/>
                <w:iCs/>
                <w:color w:val="000000"/>
                <w:kern w:val="24"/>
                <w:sz w:val="20"/>
                <w:szCs w:val="20"/>
              </w:rPr>
              <w:t xml:space="preserve">RTDCIMP </w:t>
            </w:r>
            <w:proofErr w:type="spellStart"/>
            <w:r w:rsidRPr="002D0AE3">
              <w:rPr>
                <w:rFonts w:eastAsia="Times New Roman"/>
                <w:i/>
                <w:iCs/>
                <w:color w:val="000000"/>
                <w:kern w:val="24"/>
                <w:sz w:val="20"/>
                <w:szCs w:val="20"/>
                <w:vertAlign w:val="subscript"/>
              </w:rPr>
              <w:t>mp</w:t>
            </w:r>
            <w:proofErr w:type="spellEnd"/>
            <w:r w:rsidRPr="002D0AE3">
              <w:rPr>
                <w:rFonts w:eastAsia="Times New Roman"/>
                <w:i/>
                <w:iCs/>
                <w:color w:val="000000"/>
                <w:kern w:val="24"/>
                <w:sz w:val="20"/>
                <w:szCs w:val="20"/>
                <w:vertAlign w:val="subscript"/>
              </w:rPr>
              <w:t>, p, i</w:t>
            </w:r>
          </w:p>
        </w:tc>
        <w:tc>
          <w:tcPr>
            <w:tcW w:w="464" w:type="pct"/>
            <w:gridSpan w:val="5"/>
          </w:tcPr>
          <w:p w14:paraId="69AD9669"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MW</w:t>
            </w:r>
          </w:p>
        </w:tc>
        <w:tc>
          <w:tcPr>
            <w:tcW w:w="3531" w:type="pct"/>
          </w:tcPr>
          <w:p w14:paraId="43702F42" w14:textId="77777777" w:rsidR="002D0AE3" w:rsidRPr="002D0AE3" w:rsidRDefault="002D0AE3" w:rsidP="002D0AE3">
            <w:pPr>
              <w:spacing w:after="60"/>
              <w:rPr>
                <w:rFonts w:eastAsia="Times New Roman"/>
                <w:i/>
                <w:iCs/>
                <w:sz w:val="20"/>
                <w:szCs w:val="20"/>
              </w:rPr>
            </w:pPr>
            <w:r w:rsidRPr="002D0AE3">
              <w:rPr>
                <w:rFonts w:eastAsia="Times New Roman"/>
                <w:i/>
                <w:iCs/>
                <w:sz w:val="20"/>
                <w:szCs w:val="20"/>
              </w:rPr>
              <w:t>Real-Time DC Import per QSE per Settlement Point</w:t>
            </w:r>
            <w:r w:rsidRPr="002D0AE3">
              <w:rPr>
                <w:rFonts w:eastAsia="Times New Roman"/>
                <w:iCs/>
                <w:sz w:val="20"/>
                <w:szCs w:val="20"/>
              </w:rPr>
              <w:t xml:space="preserve">—The aggregated Direct Current Tie (DC Tie) Schedule submitted by Market Participant </w:t>
            </w:r>
            <w:proofErr w:type="spellStart"/>
            <w:r w:rsidRPr="002D0AE3">
              <w:rPr>
                <w:rFonts w:eastAsia="Times New Roman"/>
                <w:i/>
                <w:iCs/>
                <w:sz w:val="20"/>
                <w:szCs w:val="20"/>
              </w:rPr>
              <w:t>mp</w:t>
            </w:r>
            <w:proofErr w:type="spellEnd"/>
            <w:r w:rsidRPr="002D0AE3">
              <w:rPr>
                <w:rFonts w:eastAsia="Times New Roman"/>
                <w:i/>
                <w:iCs/>
                <w:sz w:val="20"/>
                <w:szCs w:val="20"/>
              </w:rPr>
              <w:t>,</w:t>
            </w:r>
            <w:r w:rsidRPr="002D0AE3">
              <w:rPr>
                <w:rFonts w:eastAsia="Times New Roman"/>
                <w:iCs/>
                <w:sz w:val="20"/>
                <w:szCs w:val="20"/>
              </w:rPr>
              <w:t xml:space="preserve"> as an importer into the ERCOT System through DC Tie </w:t>
            </w:r>
            <w:r w:rsidRPr="002D0AE3">
              <w:rPr>
                <w:rFonts w:eastAsia="Times New Roman"/>
                <w:i/>
                <w:iCs/>
                <w:sz w:val="20"/>
                <w:szCs w:val="20"/>
              </w:rPr>
              <w:t>p</w:t>
            </w:r>
            <w:r w:rsidRPr="002D0AE3">
              <w:rPr>
                <w:rFonts w:eastAsia="Times New Roman"/>
                <w:iCs/>
                <w:sz w:val="20"/>
                <w:szCs w:val="20"/>
              </w:rPr>
              <w:t xml:space="preserve">, for the 15-minute Settlement Interval </w:t>
            </w:r>
            <w:r w:rsidRPr="002D0AE3">
              <w:rPr>
                <w:rFonts w:eastAsia="Times New Roman"/>
                <w:i/>
                <w:iCs/>
                <w:sz w:val="20"/>
                <w:szCs w:val="20"/>
              </w:rPr>
              <w:t>i</w:t>
            </w:r>
            <w:r w:rsidRPr="002D0AE3">
              <w:rPr>
                <w:rFonts w:eastAsia="Times New Roman"/>
                <w:iCs/>
                <w:sz w:val="20"/>
                <w:szCs w:val="20"/>
              </w:rPr>
              <w:t>, where the Market Participant is a QSE.</w:t>
            </w:r>
          </w:p>
        </w:tc>
      </w:tr>
      <w:tr w:rsidR="002D0AE3" w:rsidRPr="002D0AE3" w14:paraId="1D7AA740" w14:textId="77777777" w:rsidTr="002D0AE3">
        <w:trPr>
          <w:cantSplit/>
        </w:trPr>
        <w:tc>
          <w:tcPr>
            <w:tcW w:w="1005" w:type="pct"/>
          </w:tcPr>
          <w:p w14:paraId="28B7D9F0" w14:textId="77777777" w:rsidR="002D0AE3" w:rsidRPr="002D0AE3" w:rsidRDefault="002D0AE3" w:rsidP="002D0AE3">
            <w:pPr>
              <w:spacing w:after="60"/>
              <w:rPr>
                <w:rFonts w:eastAsia="Times New Roman"/>
                <w:iCs/>
                <w:color w:val="000000"/>
                <w:kern w:val="24"/>
                <w:sz w:val="20"/>
                <w:szCs w:val="20"/>
              </w:rPr>
            </w:pPr>
            <w:r w:rsidRPr="002D0AE3">
              <w:rPr>
                <w:rFonts w:eastAsia="Calibri"/>
                <w:iCs/>
                <w:sz w:val="20"/>
                <w:szCs w:val="20"/>
              </w:rPr>
              <w:t xml:space="preserve">URTDCIMP </w:t>
            </w:r>
            <w:proofErr w:type="spellStart"/>
            <w:r w:rsidRPr="002D0AE3">
              <w:rPr>
                <w:rFonts w:eastAsia="Calibri"/>
                <w:i/>
                <w:iCs/>
                <w:sz w:val="20"/>
                <w:szCs w:val="20"/>
                <w:vertAlign w:val="subscript"/>
              </w:rPr>
              <w:t>mp</w:t>
            </w:r>
            <w:proofErr w:type="spellEnd"/>
          </w:p>
        </w:tc>
        <w:tc>
          <w:tcPr>
            <w:tcW w:w="464" w:type="pct"/>
            <w:gridSpan w:val="5"/>
          </w:tcPr>
          <w:p w14:paraId="30308955"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MW</w:t>
            </w:r>
          </w:p>
        </w:tc>
        <w:tc>
          <w:tcPr>
            <w:tcW w:w="3531" w:type="pct"/>
          </w:tcPr>
          <w:p w14:paraId="51113DBF" w14:textId="77777777" w:rsidR="002D0AE3" w:rsidRPr="002D0AE3" w:rsidRDefault="002D0AE3" w:rsidP="002D0AE3">
            <w:pPr>
              <w:spacing w:after="60"/>
              <w:rPr>
                <w:rFonts w:eastAsia="Times New Roman"/>
                <w:i/>
                <w:iCs/>
                <w:sz w:val="20"/>
                <w:szCs w:val="20"/>
              </w:rPr>
            </w:pPr>
            <w:r w:rsidRPr="002D0AE3">
              <w:rPr>
                <w:rFonts w:eastAsia="Times New Roman"/>
                <w:i/>
                <w:iCs/>
                <w:sz w:val="20"/>
                <w:szCs w:val="20"/>
              </w:rPr>
              <w:t>Uplift Real-Time DC Import per Market Participant</w:t>
            </w:r>
            <w:r w:rsidRPr="002D0AE3">
              <w:rPr>
                <w:rFonts w:eastAsia="Times New Roman"/>
                <w:iCs/>
                <w:sz w:val="20"/>
                <w:szCs w:val="20"/>
              </w:rPr>
              <w:t xml:space="preserve">—The monthly sum of the aggregated DC Tie Schedule submitted by Market Participant </w:t>
            </w:r>
            <w:proofErr w:type="spellStart"/>
            <w:r w:rsidRPr="002D0AE3">
              <w:rPr>
                <w:rFonts w:eastAsia="Times New Roman"/>
                <w:i/>
                <w:iCs/>
                <w:sz w:val="20"/>
                <w:szCs w:val="20"/>
              </w:rPr>
              <w:t>mp</w:t>
            </w:r>
            <w:proofErr w:type="spellEnd"/>
            <w:r w:rsidRPr="002D0AE3">
              <w:rPr>
                <w:rFonts w:eastAsia="Times New Roman"/>
                <w:iCs/>
                <w:sz w:val="20"/>
                <w:szCs w:val="20"/>
              </w:rPr>
              <w:t xml:space="preserve">, as an importer into the ERCOT System where the Market Participant is a QSE assigned to a registered </w:t>
            </w:r>
            <w:proofErr w:type="gramStart"/>
            <w:r w:rsidRPr="002D0AE3">
              <w:rPr>
                <w:rFonts w:eastAsia="Times New Roman"/>
                <w:iCs/>
                <w:sz w:val="20"/>
                <w:szCs w:val="20"/>
              </w:rPr>
              <w:t>Counter-Party</w:t>
            </w:r>
            <w:proofErr w:type="gramEnd"/>
            <w:r w:rsidRPr="002D0AE3">
              <w:rPr>
                <w:rFonts w:eastAsia="Times New Roman"/>
                <w:iCs/>
                <w:sz w:val="20"/>
                <w:szCs w:val="20"/>
              </w:rPr>
              <w:t>.</w:t>
            </w:r>
          </w:p>
        </w:tc>
      </w:tr>
      <w:tr w:rsidR="002D0AE3" w:rsidRPr="002D0AE3" w14:paraId="191073C6" w14:textId="77777777" w:rsidTr="002D0AE3">
        <w:trPr>
          <w:cantSplit/>
        </w:trPr>
        <w:tc>
          <w:tcPr>
            <w:tcW w:w="1005" w:type="pct"/>
          </w:tcPr>
          <w:p w14:paraId="056EF415" w14:textId="77777777" w:rsidR="002D0AE3" w:rsidRPr="002D0AE3" w:rsidRDefault="002D0AE3" w:rsidP="002D0AE3">
            <w:pPr>
              <w:spacing w:after="60"/>
              <w:rPr>
                <w:rFonts w:eastAsia="Times New Roman"/>
                <w:iCs/>
                <w:sz w:val="20"/>
                <w:szCs w:val="20"/>
              </w:rPr>
            </w:pPr>
            <w:r w:rsidRPr="002D0AE3">
              <w:rPr>
                <w:rFonts w:eastAsia="Times New Roman"/>
                <w:iCs/>
                <w:color w:val="000000"/>
                <w:kern w:val="24"/>
                <w:sz w:val="20"/>
                <w:szCs w:val="20"/>
              </w:rPr>
              <w:t xml:space="preserve">RTAML </w:t>
            </w:r>
            <w:proofErr w:type="spellStart"/>
            <w:r w:rsidRPr="002D0AE3">
              <w:rPr>
                <w:rFonts w:eastAsia="Times New Roman"/>
                <w:i/>
                <w:iCs/>
                <w:color w:val="000000"/>
                <w:kern w:val="24"/>
                <w:sz w:val="20"/>
                <w:szCs w:val="20"/>
                <w:vertAlign w:val="subscript"/>
              </w:rPr>
              <w:t>mp</w:t>
            </w:r>
            <w:proofErr w:type="spellEnd"/>
            <w:r w:rsidRPr="002D0AE3">
              <w:rPr>
                <w:rFonts w:eastAsia="Times New Roman"/>
                <w:i/>
                <w:iCs/>
                <w:color w:val="000000"/>
                <w:kern w:val="24"/>
                <w:sz w:val="20"/>
                <w:szCs w:val="20"/>
                <w:vertAlign w:val="subscript"/>
              </w:rPr>
              <w:t>, p, i</w:t>
            </w:r>
          </w:p>
        </w:tc>
        <w:tc>
          <w:tcPr>
            <w:tcW w:w="464" w:type="pct"/>
            <w:gridSpan w:val="5"/>
          </w:tcPr>
          <w:p w14:paraId="0C967517"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MWh</w:t>
            </w:r>
          </w:p>
        </w:tc>
        <w:tc>
          <w:tcPr>
            <w:tcW w:w="3531" w:type="pct"/>
          </w:tcPr>
          <w:p w14:paraId="0316B453" w14:textId="77777777" w:rsidR="002D0AE3" w:rsidRPr="002D0AE3" w:rsidRDefault="002D0AE3" w:rsidP="002D0AE3">
            <w:pPr>
              <w:spacing w:after="60"/>
              <w:rPr>
                <w:rFonts w:eastAsia="Times New Roman"/>
                <w:iCs/>
                <w:sz w:val="20"/>
                <w:szCs w:val="20"/>
              </w:rPr>
            </w:pPr>
            <w:r w:rsidRPr="002D0AE3">
              <w:rPr>
                <w:rFonts w:eastAsia="Times New Roman"/>
                <w:i/>
                <w:iCs/>
                <w:sz w:val="20"/>
                <w:szCs w:val="20"/>
              </w:rPr>
              <w:t>Real-Time Adjusted Metered Load per Market Participant per Settlement Point</w:t>
            </w:r>
            <w:r w:rsidRPr="002D0AE3">
              <w:rPr>
                <w:rFonts w:eastAsia="Times New Roman"/>
                <w:iCs/>
                <w:sz w:val="20"/>
                <w:szCs w:val="20"/>
              </w:rPr>
              <w:t xml:space="preserve">—The sum of the Adjusted Metered Load (AML) at the Electrical Buses that are included in Settlement Point </w:t>
            </w:r>
            <w:r w:rsidRPr="002D0AE3">
              <w:rPr>
                <w:rFonts w:eastAsia="Times New Roman"/>
                <w:i/>
                <w:iCs/>
                <w:sz w:val="20"/>
                <w:szCs w:val="20"/>
              </w:rPr>
              <w:t>p</w:t>
            </w:r>
            <w:r w:rsidRPr="002D0AE3">
              <w:rPr>
                <w:rFonts w:eastAsia="Times New Roman"/>
                <w:iCs/>
                <w:sz w:val="20"/>
                <w:szCs w:val="20"/>
              </w:rPr>
              <w:t xml:space="preserve"> represented by Market Participant </w:t>
            </w:r>
            <w:proofErr w:type="spellStart"/>
            <w:r w:rsidRPr="002D0AE3">
              <w:rPr>
                <w:rFonts w:eastAsia="Times New Roman"/>
                <w:i/>
                <w:iCs/>
                <w:sz w:val="20"/>
                <w:szCs w:val="20"/>
              </w:rPr>
              <w:t>mp</w:t>
            </w:r>
            <w:proofErr w:type="spellEnd"/>
            <w:r w:rsidRPr="002D0AE3">
              <w:rPr>
                <w:rFonts w:eastAsia="Times New Roman"/>
                <w:iCs/>
                <w:sz w:val="20"/>
                <w:szCs w:val="20"/>
              </w:rPr>
              <w:t xml:space="preserve"> for the 15-minute Settlement Interval </w:t>
            </w:r>
            <w:r w:rsidRPr="002D0AE3">
              <w:rPr>
                <w:rFonts w:eastAsia="Times New Roman"/>
                <w:i/>
                <w:iCs/>
                <w:sz w:val="20"/>
                <w:szCs w:val="20"/>
              </w:rPr>
              <w:t>i</w:t>
            </w:r>
            <w:r w:rsidRPr="002D0AE3">
              <w:rPr>
                <w:rFonts w:eastAsia="Times New Roman"/>
                <w:iCs/>
                <w:sz w:val="20"/>
                <w:szCs w:val="20"/>
              </w:rPr>
              <w:t>, where the Market Participant is a QSE.</w:t>
            </w:r>
          </w:p>
        </w:tc>
      </w:tr>
      <w:tr w:rsidR="002D0AE3" w:rsidRPr="002D0AE3" w14:paraId="7BF6DBC9" w14:textId="77777777" w:rsidTr="002D0AE3">
        <w:trPr>
          <w:cantSplit/>
        </w:trPr>
        <w:tc>
          <w:tcPr>
            <w:tcW w:w="1005" w:type="pct"/>
          </w:tcPr>
          <w:p w14:paraId="27363F70" w14:textId="77777777" w:rsidR="002D0AE3" w:rsidRPr="002D0AE3" w:rsidRDefault="002D0AE3" w:rsidP="002D0AE3">
            <w:pPr>
              <w:spacing w:after="60"/>
              <w:rPr>
                <w:rFonts w:eastAsia="Times New Roman"/>
                <w:iCs/>
                <w:sz w:val="20"/>
                <w:szCs w:val="20"/>
              </w:rPr>
            </w:pPr>
            <w:r w:rsidRPr="002D0AE3">
              <w:rPr>
                <w:rFonts w:eastAsia="Calibri"/>
                <w:iCs/>
                <w:sz w:val="20"/>
                <w:szCs w:val="20"/>
              </w:rPr>
              <w:t xml:space="preserve">URTAML </w:t>
            </w:r>
            <w:proofErr w:type="spellStart"/>
            <w:r w:rsidRPr="002D0AE3">
              <w:rPr>
                <w:rFonts w:eastAsia="Calibri"/>
                <w:i/>
                <w:iCs/>
                <w:sz w:val="20"/>
                <w:szCs w:val="20"/>
                <w:vertAlign w:val="subscript"/>
              </w:rPr>
              <w:t>mp</w:t>
            </w:r>
            <w:proofErr w:type="spellEnd"/>
          </w:p>
        </w:tc>
        <w:tc>
          <w:tcPr>
            <w:tcW w:w="464" w:type="pct"/>
            <w:gridSpan w:val="5"/>
          </w:tcPr>
          <w:p w14:paraId="672C6142"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MWh</w:t>
            </w:r>
          </w:p>
        </w:tc>
        <w:tc>
          <w:tcPr>
            <w:tcW w:w="3531" w:type="pct"/>
          </w:tcPr>
          <w:p w14:paraId="2C9C1C4F" w14:textId="77777777" w:rsidR="002D0AE3" w:rsidRPr="002D0AE3" w:rsidRDefault="002D0AE3" w:rsidP="002D0AE3">
            <w:pPr>
              <w:spacing w:after="60"/>
              <w:rPr>
                <w:rFonts w:eastAsia="Times New Roman"/>
                <w:i/>
                <w:iCs/>
                <w:sz w:val="20"/>
                <w:szCs w:val="20"/>
              </w:rPr>
            </w:pPr>
            <w:r w:rsidRPr="002D0AE3">
              <w:rPr>
                <w:rFonts w:eastAsia="Times New Roman"/>
                <w:i/>
                <w:iCs/>
                <w:sz w:val="20"/>
                <w:szCs w:val="20"/>
              </w:rPr>
              <w:t>Uplift Real-Time Adjusted Metered Load per Market Participant</w:t>
            </w:r>
            <w:r w:rsidRPr="002D0AE3">
              <w:rPr>
                <w:rFonts w:eastAsia="Times New Roman"/>
                <w:iCs/>
                <w:sz w:val="20"/>
                <w:szCs w:val="20"/>
              </w:rPr>
              <w:t xml:space="preserve">—The monthly sum of the AML represented by Market Participant </w:t>
            </w:r>
            <w:proofErr w:type="spellStart"/>
            <w:r w:rsidRPr="002D0AE3">
              <w:rPr>
                <w:rFonts w:eastAsia="Times New Roman"/>
                <w:i/>
                <w:iCs/>
                <w:sz w:val="20"/>
                <w:szCs w:val="20"/>
              </w:rPr>
              <w:t>mp</w:t>
            </w:r>
            <w:proofErr w:type="spellEnd"/>
            <w:r w:rsidRPr="002D0AE3">
              <w:rPr>
                <w:rFonts w:eastAsia="Times New Roman"/>
                <w:iCs/>
                <w:sz w:val="20"/>
                <w:szCs w:val="20"/>
              </w:rPr>
              <w:t xml:space="preserve">, where the Market Participant is a QSE assigned to the registered </w:t>
            </w:r>
            <w:proofErr w:type="gramStart"/>
            <w:r w:rsidRPr="002D0AE3">
              <w:rPr>
                <w:rFonts w:eastAsia="Times New Roman"/>
                <w:iCs/>
                <w:sz w:val="20"/>
                <w:szCs w:val="20"/>
              </w:rPr>
              <w:t>Counter-Party</w:t>
            </w:r>
            <w:proofErr w:type="gramEnd"/>
            <w:r w:rsidRPr="002D0AE3">
              <w:rPr>
                <w:rFonts w:eastAsia="Times New Roman"/>
                <w:iCs/>
                <w:sz w:val="20"/>
                <w:szCs w:val="20"/>
              </w:rPr>
              <w:t>.</w:t>
            </w:r>
          </w:p>
        </w:tc>
      </w:tr>
      <w:tr w:rsidR="002D0AE3" w:rsidRPr="002D0AE3" w14:paraId="2B9177AC" w14:textId="77777777" w:rsidTr="002D0AE3">
        <w:trPr>
          <w:cantSplit/>
        </w:trPr>
        <w:tc>
          <w:tcPr>
            <w:tcW w:w="1005" w:type="pct"/>
          </w:tcPr>
          <w:p w14:paraId="485AAD19" w14:textId="77777777" w:rsidR="002D0AE3" w:rsidRPr="002D0AE3" w:rsidRDefault="002D0AE3" w:rsidP="002D0AE3">
            <w:pPr>
              <w:spacing w:after="60"/>
              <w:rPr>
                <w:rFonts w:eastAsia="Times New Roman"/>
                <w:iCs/>
                <w:sz w:val="20"/>
                <w:szCs w:val="20"/>
              </w:rPr>
            </w:pPr>
            <w:r w:rsidRPr="002D0AE3">
              <w:rPr>
                <w:rFonts w:eastAsia="Calibri"/>
                <w:iCs/>
                <w:sz w:val="20"/>
                <w:szCs w:val="20"/>
              </w:rPr>
              <w:t xml:space="preserve">RTQQES </w:t>
            </w:r>
            <w:proofErr w:type="spellStart"/>
            <w:r w:rsidRPr="002D0AE3">
              <w:rPr>
                <w:rFonts w:eastAsia="Times New Roman"/>
                <w:i/>
                <w:iCs/>
                <w:color w:val="000000"/>
                <w:kern w:val="24"/>
                <w:sz w:val="20"/>
                <w:szCs w:val="20"/>
                <w:vertAlign w:val="subscript"/>
              </w:rPr>
              <w:t>mp</w:t>
            </w:r>
            <w:proofErr w:type="spellEnd"/>
            <w:r w:rsidRPr="002D0AE3">
              <w:rPr>
                <w:rFonts w:eastAsia="Times New Roman"/>
                <w:i/>
                <w:iCs/>
                <w:color w:val="000000"/>
                <w:kern w:val="24"/>
                <w:sz w:val="20"/>
                <w:szCs w:val="20"/>
                <w:vertAlign w:val="subscript"/>
              </w:rPr>
              <w:t>, p, i</w:t>
            </w:r>
          </w:p>
        </w:tc>
        <w:tc>
          <w:tcPr>
            <w:tcW w:w="464" w:type="pct"/>
            <w:gridSpan w:val="5"/>
          </w:tcPr>
          <w:p w14:paraId="59AF7451"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MW</w:t>
            </w:r>
          </w:p>
        </w:tc>
        <w:tc>
          <w:tcPr>
            <w:tcW w:w="3531" w:type="pct"/>
          </w:tcPr>
          <w:p w14:paraId="3B0E3845" w14:textId="77777777" w:rsidR="002D0AE3" w:rsidRPr="002D0AE3" w:rsidRDefault="002D0AE3" w:rsidP="002D0AE3">
            <w:pPr>
              <w:spacing w:after="60"/>
              <w:rPr>
                <w:rFonts w:eastAsia="Times New Roman"/>
                <w:i/>
                <w:iCs/>
                <w:sz w:val="20"/>
                <w:szCs w:val="20"/>
              </w:rPr>
            </w:pPr>
            <w:r w:rsidRPr="002D0AE3">
              <w:rPr>
                <w:rFonts w:eastAsia="Times New Roman"/>
                <w:i/>
                <w:iCs/>
                <w:sz w:val="20"/>
                <w:szCs w:val="20"/>
              </w:rPr>
              <w:t xml:space="preserve">QSE-to-QSE Energy </w:t>
            </w:r>
            <w:smartTag w:uri="urn:schemas-microsoft-com:office:smarttags" w:element="date">
              <w:smartTag w:uri="urn:schemas-microsoft-com:office:smarttags" w:element="PersonName">
                <w:r w:rsidRPr="002D0AE3">
                  <w:rPr>
                    <w:rFonts w:eastAsia="Times New Roman"/>
                    <w:i/>
                    <w:iCs/>
                    <w:sz w:val="20"/>
                    <w:szCs w:val="20"/>
                  </w:rPr>
                  <w:t>Sale</w:t>
                </w:r>
              </w:smartTag>
            </w:smartTag>
            <w:r w:rsidRPr="002D0AE3">
              <w:rPr>
                <w:rFonts w:eastAsia="Times New Roman"/>
                <w:i/>
                <w:iCs/>
                <w:sz w:val="20"/>
                <w:szCs w:val="20"/>
              </w:rPr>
              <w:t xml:space="preserve"> per Market Participant per Settlement Point</w:t>
            </w:r>
            <w:r w:rsidRPr="002D0AE3">
              <w:rPr>
                <w:rFonts w:eastAsia="Times New Roman"/>
                <w:iCs/>
                <w:sz w:val="20"/>
                <w:szCs w:val="20"/>
              </w:rPr>
              <w:t xml:space="preserve">—The amount of MW sold by Market Participant </w:t>
            </w:r>
            <w:proofErr w:type="spellStart"/>
            <w:r w:rsidRPr="002D0AE3">
              <w:rPr>
                <w:rFonts w:eastAsia="Times New Roman"/>
                <w:i/>
                <w:iCs/>
                <w:sz w:val="20"/>
                <w:szCs w:val="20"/>
              </w:rPr>
              <w:t>mp</w:t>
            </w:r>
            <w:proofErr w:type="spellEnd"/>
            <w:r w:rsidRPr="002D0AE3">
              <w:rPr>
                <w:rFonts w:eastAsia="Times New Roman"/>
                <w:iCs/>
                <w:sz w:val="20"/>
                <w:szCs w:val="20"/>
              </w:rPr>
              <w:t xml:space="preserve"> through Energy Trades at Settlement Point </w:t>
            </w:r>
            <w:r w:rsidRPr="002D0AE3">
              <w:rPr>
                <w:rFonts w:eastAsia="Times New Roman"/>
                <w:i/>
                <w:iCs/>
                <w:sz w:val="20"/>
                <w:szCs w:val="20"/>
              </w:rPr>
              <w:t>p</w:t>
            </w:r>
            <w:r w:rsidRPr="002D0AE3">
              <w:rPr>
                <w:rFonts w:eastAsia="Times New Roman"/>
                <w:iCs/>
                <w:sz w:val="20"/>
                <w:szCs w:val="20"/>
              </w:rPr>
              <w:t xml:space="preserve"> for the 15-minute Settlement Interval </w:t>
            </w:r>
            <w:r w:rsidRPr="002D0AE3">
              <w:rPr>
                <w:rFonts w:eastAsia="Times New Roman"/>
                <w:i/>
                <w:iCs/>
                <w:sz w:val="20"/>
                <w:szCs w:val="20"/>
              </w:rPr>
              <w:t>i</w:t>
            </w:r>
            <w:r w:rsidRPr="002D0AE3">
              <w:rPr>
                <w:rFonts w:eastAsia="Times New Roman"/>
                <w:iCs/>
                <w:sz w:val="20"/>
                <w:szCs w:val="20"/>
              </w:rPr>
              <w:t>, where the Market Participant is a QSE.</w:t>
            </w:r>
          </w:p>
        </w:tc>
      </w:tr>
      <w:tr w:rsidR="002D0AE3" w:rsidRPr="002D0AE3" w14:paraId="1CB8ED3D" w14:textId="77777777" w:rsidTr="002D0AE3">
        <w:trPr>
          <w:cantSplit/>
        </w:trPr>
        <w:tc>
          <w:tcPr>
            <w:tcW w:w="1005" w:type="pct"/>
          </w:tcPr>
          <w:p w14:paraId="06A8DBB4" w14:textId="77777777" w:rsidR="002D0AE3" w:rsidRPr="002D0AE3" w:rsidRDefault="002D0AE3" w:rsidP="002D0AE3">
            <w:pPr>
              <w:spacing w:after="60"/>
              <w:rPr>
                <w:rFonts w:eastAsia="Times New Roman"/>
                <w:iCs/>
                <w:sz w:val="20"/>
                <w:szCs w:val="20"/>
              </w:rPr>
            </w:pPr>
            <w:r w:rsidRPr="002D0AE3">
              <w:rPr>
                <w:rFonts w:eastAsia="Calibri"/>
                <w:iCs/>
                <w:sz w:val="20"/>
                <w:szCs w:val="20"/>
              </w:rPr>
              <w:t xml:space="preserve">URTQQES </w:t>
            </w:r>
            <w:proofErr w:type="spellStart"/>
            <w:r w:rsidRPr="002D0AE3">
              <w:rPr>
                <w:rFonts w:eastAsia="Calibri"/>
                <w:i/>
                <w:iCs/>
                <w:sz w:val="20"/>
                <w:szCs w:val="20"/>
                <w:vertAlign w:val="subscript"/>
              </w:rPr>
              <w:t>mp</w:t>
            </w:r>
            <w:proofErr w:type="spellEnd"/>
          </w:p>
        </w:tc>
        <w:tc>
          <w:tcPr>
            <w:tcW w:w="464" w:type="pct"/>
            <w:gridSpan w:val="5"/>
          </w:tcPr>
          <w:p w14:paraId="1701302E"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MWh</w:t>
            </w:r>
          </w:p>
        </w:tc>
        <w:tc>
          <w:tcPr>
            <w:tcW w:w="3531" w:type="pct"/>
          </w:tcPr>
          <w:p w14:paraId="23A2197F" w14:textId="77777777" w:rsidR="002D0AE3" w:rsidRPr="002D0AE3" w:rsidRDefault="002D0AE3" w:rsidP="002D0AE3">
            <w:pPr>
              <w:spacing w:after="60"/>
              <w:rPr>
                <w:rFonts w:eastAsia="Times New Roman"/>
                <w:i/>
                <w:iCs/>
                <w:sz w:val="20"/>
                <w:szCs w:val="20"/>
              </w:rPr>
            </w:pPr>
            <w:r w:rsidRPr="002D0AE3">
              <w:rPr>
                <w:rFonts w:eastAsia="Times New Roman"/>
                <w:i/>
                <w:iCs/>
                <w:sz w:val="20"/>
                <w:szCs w:val="20"/>
              </w:rPr>
              <w:t xml:space="preserve">Uplift QSE-to-QSE Energy </w:t>
            </w:r>
            <w:smartTag w:uri="urn:schemas-microsoft-com:office:smarttags" w:element="date">
              <w:smartTag w:uri="urn:schemas-microsoft-com:office:smarttags" w:element="PersonName">
                <w:r w:rsidRPr="002D0AE3">
                  <w:rPr>
                    <w:rFonts w:eastAsia="Times New Roman"/>
                    <w:i/>
                    <w:iCs/>
                    <w:sz w:val="20"/>
                    <w:szCs w:val="20"/>
                  </w:rPr>
                  <w:t>Sale</w:t>
                </w:r>
              </w:smartTag>
            </w:smartTag>
            <w:r w:rsidRPr="002D0AE3">
              <w:rPr>
                <w:rFonts w:eastAsia="Times New Roman"/>
                <w:i/>
                <w:iCs/>
                <w:sz w:val="20"/>
                <w:szCs w:val="20"/>
              </w:rPr>
              <w:t xml:space="preserve"> per Market Participant</w:t>
            </w:r>
            <w:r w:rsidRPr="002D0AE3">
              <w:rPr>
                <w:rFonts w:eastAsia="Times New Roman"/>
                <w:iCs/>
                <w:sz w:val="20"/>
                <w:szCs w:val="20"/>
              </w:rPr>
              <w:t xml:space="preserve">—The monthly sum of MW sold by Market Participant </w:t>
            </w:r>
            <w:proofErr w:type="spellStart"/>
            <w:r w:rsidRPr="002D0AE3">
              <w:rPr>
                <w:rFonts w:eastAsia="Times New Roman"/>
                <w:i/>
                <w:iCs/>
                <w:sz w:val="20"/>
                <w:szCs w:val="20"/>
              </w:rPr>
              <w:t>mp</w:t>
            </w:r>
            <w:proofErr w:type="spellEnd"/>
            <w:r w:rsidRPr="002D0AE3">
              <w:rPr>
                <w:rFonts w:eastAsia="Times New Roman"/>
                <w:iCs/>
                <w:sz w:val="20"/>
                <w:szCs w:val="20"/>
              </w:rPr>
              <w:t xml:space="preserve"> through Energy Trades, where the Market Participant is a QSE assigned to the registered </w:t>
            </w:r>
            <w:proofErr w:type="gramStart"/>
            <w:r w:rsidRPr="002D0AE3">
              <w:rPr>
                <w:rFonts w:eastAsia="Times New Roman"/>
                <w:iCs/>
                <w:sz w:val="20"/>
                <w:szCs w:val="20"/>
              </w:rPr>
              <w:t>Counter-Party</w:t>
            </w:r>
            <w:proofErr w:type="gramEnd"/>
            <w:r w:rsidRPr="002D0AE3">
              <w:rPr>
                <w:rFonts w:eastAsia="Times New Roman"/>
                <w:iCs/>
                <w:sz w:val="20"/>
                <w:szCs w:val="20"/>
              </w:rPr>
              <w:t>.</w:t>
            </w:r>
          </w:p>
        </w:tc>
      </w:tr>
      <w:tr w:rsidR="002D0AE3" w:rsidRPr="002D0AE3" w14:paraId="6D4A08B3" w14:textId="77777777" w:rsidTr="002D0AE3">
        <w:trPr>
          <w:cantSplit/>
        </w:trPr>
        <w:tc>
          <w:tcPr>
            <w:tcW w:w="1005" w:type="pct"/>
          </w:tcPr>
          <w:p w14:paraId="7D71F74D" w14:textId="77777777" w:rsidR="002D0AE3" w:rsidRPr="002D0AE3" w:rsidRDefault="002D0AE3" w:rsidP="002D0AE3">
            <w:pPr>
              <w:spacing w:after="60"/>
              <w:rPr>
                <w:rFonts w:eastAsia="Times New Roman"/>
                <w:iCs/>
                <w:sz w:val="20"/>
                <w:szCs w:val="20"/>
              </w:rPr>
            </w:pPr>
            <w:r w:rsidRPr="002D0AE3">
              <w:rPr>
                <w:rFonts w:eastAsia="Calibri"/>
                <w:iCs/>
                <w:sz w:val="20"/>
                <w:szCs w:val="20"/>
              </w:rPr>
              <w:lastRenderedPageBreak/>
              <w:t xml:space="preserve">RTQQEP </w:t>
            </w:r>
            <w:proofErr w:type="spellStart"/>
            <w:r w:rsidRPr="002D0AE3">
              <w:rPr>
                <w:rFonts w:eastAsia="Times New Roman"/>
                <w:i/>
                <w:iCs/>
                <w:color w:val="000000"/>
                <w:kern w:val="24"/>
                <w:sz w:val="20"/>
                <w:szCs w:val="20"/>
                <w:vertAlign w:val="subscript"/>
              </w:rPr>
              <w:t>mp</w:t>
            </w:r>
            <w:proofErr w:type="spellEnd"/>
            <w:r w:rsidRPr="002D0AE3">
              <w:rPr>
                <w:rFonts w:eastAsia="Times New Roman"/>
                <w:i/>
                <w:iCs/>
                <w:color w:val="000000"/>
                <w:kern w:val="24"/>
                <w:sz w:val="20"/>
                <w:szCs w:val="20"/>
                <w:vertAlign w:val="subscript"/>
              </w:rPr>
              <w:t>, p, i</w:t>
            </w:r>
          </w:p>
        </w:tc>
        <w:tc>
          <w:tcPr>
            <w:tcW w:w="464" w:type="pct"/>
            <w:gridSpan w:val="5"/>
          </w:tcPr>
          <w:p w14:paraId="18294361"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MW</w:t>
            </w:r>
          </w:p>
        </w:tc>
        <w:tc>
          <w:tcPr>
            <w:tcW w:w="3531" w:type="pct"/>
          </w:tcPr>
          <w:p w14:paraId="020AA434" w14:textId="77777777" w:rsidR="002D0AE3" w:rsidRPr="002D0AE3" w:rsidRDefault="002D0AE3" w:rsidP="002D0AE3">
            <w:pPr>
              <w:spacing w:after="60"/>
              <w:rPr>
                <w:rFonts w:eastAsia="Times New Roman"/>
                <w:i/>
                <w:iCs/>
                <w:sz w:val="20"/>
                <w:szCs w:val="20"/>
              </w:rPr>
            </w:pPr>
            <w:r w:rsidRPr="002D0AE3">
              <w:rPr>
                <w:rFonts w:eastAsia="Times New Roman"/>
                <w:i/>
                <w:iCs/>
                <w:sz w:val="20"/>
                <w:szCs w:val="20"/>
              </w:rPr>
              <w:t>QSE-to-QSE Energy Purchase per Market Participant per Settlement Point</w:t>
            </w:r>
            <w:r w:rsidRPr="002D0AE3">
              <w:rPr>
                <w:rFonts w:eastAsia="Times New Roman"/>
                <w:iCs/>
                <w:sz w:val="20"/>
                <w:szCs w:val="20"/>
              </w:rPr>
              <w:t xml:space="preserve">—The amount of MW bought by Market Participant </w:t>
            </w:r>
            <w:proofErr w:type="spellStart"/>
            <w:r w:rsidRPr="002D0AE3">
              <w:rPr>
                <w:rFonts w:eastAsia="Times New Roman"/>
                <w:i/>
                <w:iCs/>
                <w:sz w:val="20"/>
                <w:szCs w:val="20"/>
              </w:rPr>
              <w:t>mp</w:t>
            </w:r>
            <w:proofErr w:type="spellEnd"/>
            <w:r w:rsidRPr="002D0AE3">
              <w:rPr>
                <w:rFonts w:eastAsia="Times New Roman"/>
                <w:iCs/>
                <w:sz w:val="20"/>
                <w:szCs w:val="20"/>
              </w:rPr>
              <w:t xml:space="preserve"> through Energy Trades at Settlement Point </w:t>
            </w:r>
            <w:r w:rsidRPr="002D0AE3">
              <w:rPr>
                <w:rFonts w:eastAsia="Times New Roman"/>
                <w:i/>
                <w:iCs/>
                <w:sz w:val="20"/>
                <w:szCs w:val="20"/>
              </w:rPr>
              <w:t>p</w:t>
            </w:r>
            <w:r w:rsidRPr="002D0AE3">
              <w:rPr>
                <w:rFonts w:eastAsia="Times New Roman"/>
                <w:iCs/>
                <w:sz w:val="20"/>
                <w:szCs w:val="20"/>
              </w:rPr>
              <w:t xml:space="preserve"> for the 15-minute Settlement Interval </w:t>
            </w:r>
            <w:r w:rsidRPr="002D0AE3">
              <w:rPr>
                <w:rFonts w:eastAsia="Times New Roman"/>
                <w:i/>
                <w:iCs/>
                <w:sz w:val="20"/>
                <w:szCs w:val="20"/>
              </w:rPr>
              <w:t>i</w:t>
            </w:r>
            <w:r w:rsidRPr="002D0AE3">
              <w:rPr>
                <w:rFonts w:eastAsia="Times New Roman"/>
                <w:iCs/>
                <w:sz w:val="20"/>
                <w:szCs w:val="20"/>
              </w:rPr>
              <w:t>, where the Market Participant is a QSE.</w:t>
            </w:r>
          </w:p>
        </w:tc>
      </w:tr>
      <w:tr w:rsidR="002D0AE3" w:rsidRPr="002D0AE3" w14:paraId="59559546" w14:textId="77777777" w:rsidTr="002D0AE3">
        <w:trPr>
          <w:cantSplit/>
        </w:trPr>
        <w:tc>
          <w:tcPr>
            <w:tcW w:w="1005" w:type="pct"/>
          </w:tcPr>
          <w:p w14:paraId="4C3CA281" w14:textId="77777777" w:rsidR="002D0AE3" w:rsidRPr="002D0AE3" w:rsidRDefault="002D0AE3" w:rsidP="002D0AE3">
            <w:pPr>
              <w:spacing w:after="60"/>
              <w:rPr>
                <w:rFonts w:eastAsia="Times New Roman"/>
                <w:iCs/>
                <w:sz w:val="20"/>
                <w:szCs w:val="20"/>
              </w:rPr>
            </w:pPr>
            <w:r w:rsidRPr="002D0AE3">
              <w:rPr>
                <w:rFonts w:eastAsia="Calibri"/>
                <w:iCs/>
                <w:sz w:val="20"/>
                <w:szCs w:val="20"/>
              </w:rPr>
              <w:t xml:space="preserve">URTQQEP </w:t>
            </w:r>
            <w:proofErr w:type="spellStart"/>
            <w:r w:rsidRPr="002D0AE3">
              <w:rPr>
                <w:rFonts w:eastAsia="Calibri"/>
                <w:i/>
                <w:iCs/>
                <w:sz w:val="20"/>
                <w:szCs w:val="20"/>
                <w:vertAlign w:val="subscript"/>
              </w:rPr>
              <w:t>mp</w:t>
            </w:r>
            <w:proofErr w:type="spellEnd"/>
          </w:p>
        </w:tc>
        <w:tc>
          <w:tcPr>
            <w:tcW w:w="464" w:type="pct"/>
            <w:gridSpan w:val="5"/>
          </w:tcPr>
          <w:p w14:paraId="4D3319C9"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MWh</w:t>
            </w:r>
          </w:p>
        </w:tc>
        <w:tc>
          <w:tcPr>
            <w:tcW w:w="3531" w:type="pct"/>
          </w:tcPr>
          <w:p w14:paraId="3C711594" w14:textId="77777777" w:rsidR="002D0AE3" w:rsidRPr="002D0AE3" w:rsidRDefault="002D0AE3" w:rsidP="002D0AE3">
            <w:pPr>
              <w:spacing w:after="60"/>
              <w:rPr>
                <w:rFonts w:eastAsia="Times New Roman"/>
                <w:iCs/>
                <w:sz w:val="20"/>
                <w:szCs w:val="20"/>
              </w:rPr>
            </w:pPr>
            <w:r w:rsidRPr="002D0AE3">
              <w:rPr>
                <w:rFonts w:eastAsia="Times New Roman"/>
                <w:i/>
                <w:iCs/>
                <w:sz w:val="20"/>
                <w:szCs w:val="20"/>
              </w:rPr>
              <w:t>Uplift QSE-to-QSE Energy Purchase per Market Participant</w:t>
            </w:r>
            <w:r w:rsidRPr="002D0AE3">
              <w:rPr>
                <w:rFonts w:eastAsia="Times New Roman"/>
                <w:iCs/>
                <w:sz w:val="20"/>
                <w:szCs w:val="20"/>
              </w:rPr>
              <w:t xml:space="preserve">—The monthly sum of MW bought by Market Participant </w:t>
            </w:r>
            <w:proofErr w:type="spellStart"/>
            <w:r w:rsidRPr="002D0AE3">
              <w:rPr>
                <w:rFonts w:eastAsia="Times New Roman"/>
                <w:i/>
                <w:iCs/>
                <w:sz w:val="20"/>
                <w:szCs w:val="20"/>
              </w:rPr>
              <w:t>mp</w:t>
            </w:r>
            <w:proofErr w:type="spellEnd"/>
            <w:r w:rsidRPr="002D0AE3">
              <w:rPr>
                <w:rFonts w:eastAsia="Times New Roman"/>
                <w:iCs/>
                <w:sz w:val="20"/>
                <w:szCs w:val="20"/>
              </w:rPr>
              <w:t xml:space="preserve"> through Energy Trades, where the Market Participant is a QSE assigned to the registered </w:t>
            </w:r>
            <w:proofErr w:type="gramStart"/>
            <w:r w:rsidRPr="002D0AE3">
              <w:rPr>
                <w:rFonts w:eastAsia="Times New Roman"/>
                <w:iCs/>
                <w:sz w:val="20"/>
                <w:szCs w:val="20"/>
              </w:rPr>
              <w:t>Counter-Party</w:t>
            </w:r>
            <w:proofErr w:type="gramEnd"/>
            <w:r w:rsidRPr="002D0AE3">
              <w:rPr>
                <w:rFonts w:eastAsia="Times New Roman"/>
                <w:iCs/>
                <w:sz w:val="20"/>
                <w:szCs w:val="20"/>
              </w:rPr>
              <w:t>.</w:t>
            </w:r>
          </w:p>
        </w:tc>
      </w:tr>
      <w:tr w:rsidR="002D0AE3" w:rsidRPr="002D0AE3" w14:paraId="40E0450A" w14:textId="77777777" w:rsidTr="002D0AE3">
        <w:trPr>
          <w:cantSplit/>
        </w:trPr>
        <w:tc>
          <w:tcPr>
            <w:tcW w:w="1005" w:type="pct"/>
          </w:tcPr>
          <w:p w14:paraId="434C7559" w14:textId="77777777" w:rsidR="002D0AE3" w:rsidRPr="002D0AE3" w:rsidRDefault="002D0AE3" w:rsidP="002D0AE3">
            <w:pPr>
              <w:spacing w:after="60"/>
              <w:rPr>
                <w:rFonts w:eastAsia="Times New Roman"/>
                <w:iCs/>
                <w:sz w:val="20"/>
                <w:szCs w:val="20"/>
              </w:rPr>
            </w:pPr>
            <w:r w:rsidRPr="002D0AE3">
              <w:rPr>
                <w:rFonts w:eastAsia="Calibri"/>
                <w:iCs/>
                <w:sz w:val="20"/>
                <w:szCs w:val="20"/>
              </w:rPr>
              <w:t xml:space="preserve">DAES </w:t>
            </w:r>
            <w:proofErr w:type="spellStart"/>
            <w:r w:rsidRPr="002D0AE3">
              <w:rPr>
                <w:rFonts w:eastAsia="Times New Roman"/>
                <w:i/>
                <w:iCs/>
                <w:color w:val="000000"/>
                <w:kern w:val="24"/>
                <w:sz w:val="20"/>
                <w:szCs w:val="20"/>
                <w:vertAlign w:val="subscript"/>
              </w:rPr>
              <w:t>mp</w:t>
            </w:r>
            <w:proofErr w:type="spellEnd"/>
            <w:r w:rsidRPr="002D0AE3">
              <w:rPr>
                <w:rFonts w:eastAsia="Times New Roman"/>
                <w:i/>
                <w:iCs/>
                <w:color w:val="000000"/>
                <w:kern w:val="24"/>
                <w:sz w:val="20"/>
                <w:szCs w:val="20"/>
                <w:vertAlign w:val="subscript"/>
              </w:rPr>
              <w:t>, p, h</w:t>
            </w:r>
          </w:p>
        </w:tc>
        <w:tc>
          <w:tcPr>
            <w:tcW w:w="464" w:type="pct"/>
            <w:gridSpan w:val="5"/>
          </w:tcPr>
          <w:p w14:paraId="673EA5C8"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MW</w:t>
            </w:r>
          </w:p>
        </w:tc>
        <w:tc>
          <w:tcPr>
            <w:tcW w:w="3531" w:type="pct"/>
          </w:tcPr>
          <w:p w14:paraId="696ACA50" w14:textId="77777777" w:rsidR="002D0AE3" w:rsidRPr="002D0AE3" w:rsidRDefault="002D0AE3" w:rsidP="002D0AE3">
            <w:pPr>
              <w:spacing w:after="60"/>
              <w:rPr>
                <w:rFonts w:eastAsia="Times New Roman"/>
                <w:iCs/>
                <w:sz w:val="20"/>
                <w:szCs w:val="20"/>
              </w:rPr>
            </w:pPr>
            <w:r w:rsidRPr="002D0AE3">
              <w:rPr>
                <w:rFonts w:eastAsia="Times New Roman"/>
                <w:i/>
                <w:iCs/>
                <w:sz w:val="20"/>
                <w:szCs w:val="20"/>
              </w:rPr>
              <w:t>Day-Ahead Energy Sale per Market Participant per Settlement Point per hour</w:t>
            </w:r>
            <w:r w:rsidRPr="002D0AE3">
              <w:rPr>
                <w:rFonts w:eastAsia="Times New Roman"/>
                <w:iCs/>
                <w:sz w:val="20"/>
                <w:szCs w:val="20"/>
              </w:rPr>
              <w:t xml:space="preserve">—The total amount of energy represented by Market Participant </w:t>
            </w:r>
            <w:proofErr w:type="spellStart"/>
            <w:r w:rsidRPr="002D0AE3">
              <w:rPr>
                <w:rFonts w:eastAsia="Times New Roman"/>
                <w:i/>
                <w:iCs/>
                <w:sz w:val="20"/>
                <w:szCs w:val="20"/>
              </w:rPr>
              <w:t>mp</w:t>
            </w:r>
            <w:r w:rsidRPr="002D0AE3">
              <w:rPr>
                <w:rFonts w:eastAsia="Times New Roman"/>
                <w:iCs/>
                <w:sz w:val="20"/>
                <w:szCs w:val="20"/>
              </w:rPr>
              <w:t>’s</w:t>
            </w:r>
            <w:proofErr w:type="spellEnd"/>
            <w:r w:rsidRPr="002D0AE3">
              <w:rPr>
                <w:rFonts w:eastAsia="Times New Roman"/>
                <w:iCs/>
                <w:sz w:val="20"/>
                <w:szCs w:val="20"/>
              </w:rPr>
              <w:t xml:space="preserve"> cleared Three-Part Supply Offers in the DAM and cleared DAM Energy-Only Offers at Settlement Point </w:t>
            </w:r>
            <w:r w:rsidRPr="002D0AE3">
              <w:rPr>
                <w:rFonts w:eastAsia="Times New Roman"/>
                <w:i/>
                <w:iCs/>
                <w:sz w:val="20"/>
                <w:szCs w:val="20"/>
              </w:rPr>
              <w:t>p</w:t>
            </w:r>
            <w:r w:rsidRPr="002D0AE3">
              <w:rPr>
                <w:rFonts w:eastAsia="Times New Roman"/>
                <w:iCs/>
                <w:sz w:val="20"/>
                <w:szCs w:val="20"/>
              </w:rPr>
              <w:t xml:space="preserve">, for the hour </w:t>
            </w:r>
            <w:r w:rsidRPr="002D0AE3">
              <w:rPr>
                <w:rFonts w:eastAsia="Times New Roman"/>
                <w:i/>
                <w:iCs/>
                <w:sz w:val="20"/>
                <w:szCs w:val="20"/>
              </w:rPr>
              <w:t>h</w:t>
            </w:r>
            <w:r w:rsidRPr="002D0AE3">
              <w:rPr>
                <w:rFonts w:eastAsia="Times New Roman"/>
                <w:iCs/>
                <w:sz w:val="20"/>
                <w:szCs w:val="20"/>
              </w:rPr>
              <w:t>, where the Market Participant is a QSE.</w:t>
            </w:r>
          </w:p>
        </w:tc>
      </w:tr>
      <w:tr w:rsidR="002D0AE3" w:rsidRPr="002D0AE3" w14:paraId="3872DDF0" w14:textId="77777777" w:rsidTr="002D0AE3">
        <w:trPr>
          <w:cantSplit/>
        </w:trPr>
        <w:tc>
          <w:tcPr>
            <w:tcW w:w="1005" w:type="pct"/>
          </w:tcPr>
          <w:p w14:paraId="76C572A3" w14:textId="77777777" w:rsidR="002D0AE3" w:rsidRPr="002D0AE3" w:rsidRDefault="002D0AE3" w:rsidP="002D0AE3">
            <w:pPr>
              <w:spacing w:after="60"/>
              <w:rPr>
                <w:rFonts w:eastAsia="Times New Roman"/>
                <w:iCs/>
                <w:sz w:val="20"/>
                <w:szCs w:val="20"/>
              </w:rPr>
            </w:pPr>
            <w:r w:rsidRPr="002D0AE3">
              <w:rPr>
                <w:rFonts w:eastAsia="Calibri"/>
                <w:iCs/>
                <w:sz w:val="20"/>
                <w:szCs w:val="20"/>
              </w:rPr>
              <w:t xml:space="preserve">UDAES </w:t>
            </w:r>
            <w:proofErr w:type="spellStart"/>
            <w:r w:rsidRPr="002D0AE3">
              <w:rPr>
                <w:rFonts w:eastAsia="Calibri"/>
                <w:i/>
                <w:iCs/>
                <w:sz w:val="20"/>
                <w:szCs w:val="20"/>
                <w:vertAlign w:val="subscript"/>
              </w:rPr>
              <w:t>mp</w:t>
            </w:r>
            <w:proofErr w:type="spellEnd"/>
          </w:p>
        </w:tc>
        <w:tc>
          <w:tcPr>
            <w:tcW w:w="464" w:type="pct"/>
            <w:gridSpan w:val="5"/>
          </w:tcPr>
          <w:p w14:paraId="0FCBC789"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MWh</w:t>
            </w:r>
          </w:p>
        </w:tc>
        <w:tc>
          <w:tcPr>
            <w:tcW w:w="3531" w:type="pct"/>
          </w:tcPr>
          <w:p w14:paraId="17B2910A" w14:textId="77777777" w:rsidR="002D0AE3" w:rsidRPr="002D0AE3" w:rsidRDefault="002D0AE3" w:rsidP="002D0AE3">
            <w:pPr>
              <w:spacing w:after="60"/>
              <w:rPr>
                <w:rFonts w:eastAsia="Times New Roman"/>
                <w:i/>
                <w:iCs/>
                <w:sz w:val="20"/>
                <w:szCs w:val="20"/>
              </w:rPr>
            </w:pPr>
            <w:r w:rsidRPr="002D0AE3">
              <w:rPr>
                <w:rFonts w:eastAsia="Times New Roman"/>
                <w:i/>
                <w:iCs/>
                <w:sz w:val="20"/>
                <w:szCs w:val="20"/>
              </w:rPr>
              <w:t>Uplift Day-Ahead Energy Sale per Market Participant</w:t>
            </w:r>
            <w:r w:rsidRPr="002D0AE3">
              <w:rPr>
                <w:rFonts w:eastAsia="Times New Roman"/>
                <w:iCs/>
                <w:sz w:val="20"/>
                <w:szCs w:val="20"/>
              </w:rPr>
              <w:t xml:space="preserve">—The monthly total of energy represented by Market Participant </w:t>
            </w:r>
            <w:proofErr w:type="spellStart"/>
            <w:r w:rsidRPr="002D0AE3">
              <w:rPr>
                <w:rFonts w:eastAsia="Times New Roman"/>
                <w:i/>
                <w:iCs/>
                <w:sz w:val="20"/>
                <w:szCs w:val="20"/>
              </w:rPr>
              <w:t>mp</w:t>
            </w:r>
            <w:r w:rsidRPr="002D0AE3">
              <w:rPr>
                <w:rFonts w:eastAsia="Times New Roman"/>
                <w:iCs/>
                <w:sz w:val="20"/>
                <w:szCs w:val="20"/>
              </w:rPr>
              <w:t>’s</w:t>
            </w:r>
            <w:proofErr w:type="spellEnd"/>
            <w:r w:rsidRPr="002D0AE3">
              <w:rPr>
                <w:rFonts w:eastAsia="Times New Roman"/>
                <w:iCs/>
                <w:sz w:val="20"/>
                <w:szCs w:val="20"/>
              </w:rPr>
              <w:t xml:space="preserve"> cleared Three-Part Supply Offers in the DAM and cleared DAM Energy-Only Offer Curves, where the Market Participant is a QSE assigned to the registered </w:t>
            </w:r>
            <w:proofErr w:type="gramStart"/>
            <w:r w:rsidRPr="002D0AE3">
              <w:rPr>
                <w:rFonts w:eastAsia="Times New Roman"/>
                <w:iCs/>
                <w:sz w:val="20"/>
                <w:szCs w:val="20"/>
              </w:rPr>
              <w:t>Counter-Party</w:t>
            </w:r>
            <w:proofErr w:type="gramEnd"/>
            <w:r w:rsidRPr="002D0AE3">
              <w:rPr>
                <w:rFonts w:eastAsia="Times New Roman"/>
                <w:iCs/>
                <w:sz w:val="20"/>
                <w:szCs w:val="20"/>
              </w:rPr>
              <w:t>.</w:t>
            </w:r>
          </w:p>
        </w:tc>
      </w:tr>
      <w:tr w:rsidR="002D0AE3" w:rsidRPr="002D0AE3" w14:paraId="66974DE5" w14:textId="77777777" w:rsidTr="002D0AE3">
        <w:trPr>
          <w:cantSplit/>
        </w:trPr>
        <w:tc>
          <w:tcPr>
            <w:tcW w:w="1005" w:type="pct"/>
          </w:tcPr>
          <w:p w14:paraId="29B90799" w14:textId="77777777" w:rsidR="002D0AE3" w:rsidRPr="002D0AE3" w:rsidRDefault="002D0AE3" w:rsidP="002D0AE3">
            <w:pPr>
              <w:spacing w:after="60"/>
              <w:rPr>
                <w:rFonts w:eastAsia="Times New Roman"/>
                <w:iCs/>
                <w:sz w:val="20"/>
                <w:szCs w:val="20"/>
              </w:rPr>
            </w:pPr>
            <w:r w:rsidRPr="002D0AE3">
              <w:rPr>
                <w:rFonts w:eastAsia="Calibri"/>
                <w:iCs/>
                <w:sz w:val="20"/>
                <w:szCs w:val="20"/>
              </w:rPr>
              <w:t xml:space="preserve">DAEP </w:t>
            </w:r>
            <w:proofErr w:type="spellStart"/>
            <w:r w:rsidRPr="002D0AE3">
              <w:rPr>
                <w:rFonts w:eastAsia="Times New Roman"/>
                <w:i/>
                <w:iCs/>
                <w:color w:val="000000"/>
                <w:kern w:val="24"/>
                <w:sz w:val="20"/>
                <w:szCs w:val="20"/>
                <w:vertAlign w:val="subscript"/>
              </w:rPr>
              <w:t>mp</w:t>
            </w:r>
            <w:proofErr w:type="spellEnd"/>
            <w:r w:rsidRPr="002D0AE3">
              <w:rPr>
                <w:rFonts w:eastAsia="Times New Roman"/>
                <w:i/>
                <w:iCs/>
                <w:color w:val="000000"/>
                <w:kern w:val="24"/>
                <w:sz w:val="20"/>
                <w:szCs w:val="20"/>
                <w:vertAlign w:val="subscript"/>
              </w:rPr>
              <w:t>, p, h</w:t>
            </w:r>
          </w:p>
        </w:tc>
        <w:tc>
          <w:tcPr>
            <w:tcW w:w="464" w:type="pct"/>
            <w:gridSpan w:val="5"/>
          </w:tcPr>
          <w:p w14:paraId="3A653008"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MW</w:t>
            </w:r>
          </w:p>
        </w:tc>
        <w:tc>
          <w:tcPr>
            <w:tcW w:w="3531" w:type="pct"/>
          </w:tcPr>
          <w:p w14:paraId="56F06644" w14:textId="77777777" w:rsidR="002D0AE3" w:rsidRPr="002D0AE3" w:rsidRDefault="002D0AE3" w:rsidP="002D0AE3">
            <w:pPr>
              <w:spacing w:after="60"/>
              <w:rPr>
                <w:rFonts w:eastAsia="Times New Roman"/>
                <w:iCs/>
                <w:sz w:val="20"/>
                <w:szCs w:val="20"/>
              </w:rPr>
            </w:pPr>
            <w:r w:rsidRPr="002D0AE3">
              <w:rPr>
                <w:rFonts w:eastAsia="Times New Roman"/>
                <w:i/>
                <w:iCs/>
                <w:sz w:val="20"/>
                <w:szCs w:val="20"/>
              </w:rPr>
              <w:t>Day-Ahead Energy Purchase per Market Participant per Settlement Point per hour</w:t>
            </w:r>
            <w:r w:rsidRPr="002D0AE3">
              <w:rPr>
                <w:rFonts w:eastAsia="Times New Roman"/>
                <w:iCs/>
                <w:sz w:val="20"/>
                <w:szCs w:val="20"/>
              </w:rPr>
              <w:t xml:space="preserve">—The total amount of energy represented by Market Participant </w:t>
            </w:r>
            <w:proofErr w:type="spellStart"/>
            <w:r w:rsidRPr="002D0AE3">
              <w:rPr>
                <w:rFonts w:eastAsia="Times New Roman"/>
                <w:i/>
                <w:iCs/>
                <w:sz w:val="20"/>
                <w:szCs w:val="20"/>
              </w:rPr>
              <w:t>mp</w:t>
            </w:r>
            <w:r w:rsidRPr="002D0AE3">
              <w:rPr>
                <w:rFonts w:eastAsia="Times New Roman"/>
                <w:iCs/>
                <w:sz w:val="20"/>
                <w:szCs w:val="20"/>
              </w:rPr>
              <w:t>’s</w:t>
            </w:r>
            <w:proofErr w:type="spellEnd"/>
            <w:r w:rsidRPr="002D0AE3">
              <w:rPr>
                <w:rFonts w:eastAsia="Times New Roman"/>
                <w:iCs/>
                <w:sz w:val="20"/>
                <w:szCs w:val="20"/>
              </w:rPr>
              <w:t xml:space="preserve"> cleared DAM Energy Bids at Settlement Point </w:t>
            </w:r>
            <w:r w:rsidRPr="002D0AE3">
              <w:rPr>
                <w:rFonts w:eastAsia="Times New Roman"/>
                <w:i/>
                <w:iCs/>
                <w:sz w:val="20"/>
                <w:szCs w:val="20"/>
              </w:rPr>
              <w:t>p</w:t>
            </w:r>
            <w:r w:rsidRPr="002D0AE3">
              <w:rPr>
                <w:rFonts w:eastAsia="Times New Roman"/>
                <w:iCs/>
                <w:sz w:val="20"/>
                <w:szCs w:val="20"/>
              </w:rPr>
              <w:t xml:space="preserve"> for the hour </w:t>
            </w:r>
            <w:r w:rsidRPr="002D0AE3">
              <w:rPr>
                <w:rFonts w:eastAsia="Times New Roman"/>
                <w:i/>
                <w:iCs/>
                <w:sz w:val="20"/>
                <w:szCs w:val="20"/>
              </w:rPr>
              <w:t>h</w:t>
            </w:r>
            <w:r w:rsidRPr="002D0AE3">
              <w:rPr>
                <w:rFonts w:eastAsia="Times New Roman"/>
                <w:iCs/>
                <w:sz w:val="20"/>
                <w:szCs w:val="20"/>
              </w:rPr>
              <w:t>, where the Market Participant is a QSE.</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2D0AE3" w:rsidRPr="002D0AE3" w14:paraId="5253E680" w14:textId="77777777" w:rsidTr="002D0AE3">
              <w:tc>
                <w:tcPr>
                  <w:tcW w:w="6721" w:type="dxa"/>
                  <w:shd w:val="pct12" w:color="auto" w:fill="auto"/>
                </w:tcPr>
                <w:p w14:paraId="5F9023DB" w14:textId="77777777" w:rsidR="002D0AE3" w:rsidRPr="002D0AE3" w:rsidRDefault="002D0AE3" w:rsidP="002D0AE3">
                  <w:pPr>
                    <w:spacing w:before="120" w:after="240"/>
                    <w:rPr>
                      <w:rFonts w:eastAsia="Times New Roman"/>
                      <w:b/>
                      <w:i/>
                      <w:iCs/>
                      <w:szCs w:val="20"/>
                    </w:rPr>
                  </w:pPr>
                  <w:r w:rsidRPr="002D0AE3">
                    <w:rPr>
                      <w:rFonts w:eastAsia="Times New Roman"/>
                      <w:b/>
                      <w:i/>
                      <w:iCs/>
                      <w:szCs w:val="20"/>
                    </w:rPr>
                    <w:t>[NPRR1188:  Replace the definition above with the following upon system implementation:]</w:t>
                  </w:r>
                </w:p>
                <w:p w14:paraId="37BC6AA4" w14:textId="77777777" w:rsidR="002D0AE3" w:rsidRPr="002D0AE3" w:rsidRDefault="002D0AE3" w:rsidP="002D0AE3">
                  <w:pPr>
                    <w:spacing w:after="60"/>
                    <w:rPr>
                      <w:rFonts w:eastAsia="Times New Roman"/>
                      <w:szCs w:val="20"/>
                    </w:rPr>
                  </w:pPr>
                  <w:r w:rsidRPr="002D0AE3">
                    <w:rPr>
                      <w:rFonts w:eastAsia="Times New Roman"/>
                      <w:i/>
                      <w:iCs/>
                      <w:sz w:val="20"/>
                      <w:szCs w:val="20"/>
                    </w:rPr>
                    <w:t>Day-Ahead Energy Purchase per Market Participant per Settlement Point per hour</w:t>
                  </w:r>
                  <w:r w:rsidRPr="002D0AE3">
                    <w:rPr>
                      <w:rFonts w:eastAsia="Times New Roman"/>
                      <w:iCs/>
                      <w:sz w:val="20"/>
                      <w:szCs w:val="20"/>
                    </w:rPr>
                    <w:t xml:space="preserve">—The total amount of energy represented by Market Participant </w:t>
                  </w:r>
                  <w:proofErr w:type="spellStart"/>
                  <w:r w:rsidRPr="002D0AE3">
                    <w:rPr>
                      <w:rFonts w:eastAsia="Times New Roman"/>
                      <w:i/>
                      <w:iCs/>
                      <w:sz w:val="20"/>
                      <w:szCs w:val="20"/>
                    </w:rPr>
                    <w:t>mp</w:t>
                  </w:r>
                  <w:r w:rsidRPr="002D0AE3">
                    <w:rPr>
                      <w:rFonts w:eastAsia="Times New Roman"/>
                      <w:iCs/>
                      <w:sz w:val="20"/>
                      <w:szCs w:val="20"/>
                    </w:rPr>
                    <w:t>’s</w:t>
                  </w:r>
                  <w:proofErr w:type="spellEnd"/>
                  <w:r w:rsidRPr="002D0AE3">
                    <w:rPr>
                      <w:rFonts w:eastAsia="Times New Roman"/>
                      <w:iCs/>
                      <w:sz w:val="20"/>
                      <w:szCs w:val="20"/>
                    </w:rPr>
                    <w:t xml:space="preserve"> DAM Energy Bids and Energy Bid Curves, cleared in the DAM, at Settlement Point </w:t>
                  </w:r>
                  <w:r w:rsidRPr="002D0AE3">
                    <w:rPr>
                      <w:rFonts w:eastAsia="Times New Roman"/>
                      <w:i/>
                      <w:iCs/>
                      <w:sz w:val="20"/>
                      <w:szCs w:val="20"/>
                    </w:rPr>
                    <w:t>p</w:t>
                  </w:r>
                  <w:r w:rsidRPr="002D0AE3">
                    <w:rPr>
                      <w:rFonts w:eastAsia="Times New Roman"/>
                      <w:iCs/>
                      <w:sz w:val="20"/>
                      <w:szCs w:val="20"/>
                    </w:rPr>
                    <w:t xml:space="preserve"> for the hour </w:t>
                  </w:r>
                  <w:r w:rsidRPr="002D0AE3">
                    <w:rPr>
                      <w:rFonts w:eastAsia="Times New Roman"/>
                      <w:i/>
                      <w:iCs/>
                      <w:sz w:val="20"/>
                      <w:szCs w:val="20"/>
                    </w:rPr>
                    <w:t>h</w:t>
                  </w:r>
                  <w:r w:rsidRPr="002D0AE3">
                    <w:rPr>
                      <w:rFonts w:eastAsia="Times New Roman"/>
                      <w:iCs/>
                      <w:sz w:val="20"/>
                      <w:szCs w:val="20"/>
                    </w:rPr>
                    <w:t>, where the Market Participant is a QSE.</w:t>
                  </w:r>
                </w:p>
              </w:tc>
            </w:tr>
          </w:tbl>
          <w:p w14:paraId="77BE9CEE" w14:textId="77777777" w:rsidR="002D0AE3" w:rsidRPr="002D0AE3" w:rsidRDefault="002D0AE3" w:rsidP="002D0AE3">
            <w:pPr>
              <w:spacing w:after="60"/>
              <w:rPr>
                <w:rFonts w:eastAsia="Times New Roman"/>
                <w:iCs/>
                <w:sz w:val="20"/>
                <w:szCs w:val="20"/>
              </w:rPr>
            </w:pPr>
          </w:p>
        </w:tc>
      </w:tr>
      <w:tr w:rsidR="002D0AE3" w:rsidRPr="002D0AE3" w14:paraId="4F1C1FD7" w14:textId="77777777" w:rsidTr="002D0AE3">
        <w:trPr>
          <w:cantSplit/>
        </w:trPr>
        <w:tc>
          <w:tcPr>
            <w:tcW w:w="1005" w:type="pct"/>
          </w:tcPr>
          <w:p w14:paraId="559438B6" w14:textId="77777777" w:rsidR="002D0AE3" w:rsidRPr="002D0AE3" w:rsidRDefault="002D0AE3" w:rsidP="002D0AE3">
            <w:pPr>
              <w:spacing w:after="60"/>
              <w:rPr>
                <w:rFonts w:eastAsia="Times New Roman"/>
                <w:iCs/>
                <w:sz w:val="20"/>
                <w:szCs w:val="20"/>
              </w:rPr>
            </w:pPr>
            <w:r w:rsidRPr="002D0AE3">
              <w:rPr>
                <w:rFonts w:eastAsia="Calibri"/>
                <w:iCs/>
                <w:sz w:val="20"/>
                <w:szCs w:val="20"/>
              </w:rPr>
              <w:t xml:space="preserve">UDAEP </w:t>
            </w:r>
            <w:proofErr w:type="spellStart"/>
            <w:r w:rsidRPr="002D0AE3">
              <w:rPr>
                <w:rFonts w:eastAsia="Calibri"/>
                <w:i/>
                <w:iCs/>
                <w:sz w:val="20"/>
                <w:szCs w:val="20"/>
                <w:vertAlign w:val="subscript"/>
              </w:rPr>
              <w:t>mp</w:t>
            </w:r>
            <w:proofErr w:type="spellEnd"/>
          </w:p>
        </w:tc>
        <w:tc>
          <w:tcPr>
            <w:tcW w:w="464" w:type="pct"/>
            <w:gridSpan w:val="5"/>
          </w:tcPr>
          <w:p w14:paraId="325074E3"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MWh</w:t>
            </w:r>
          </w:p>
        </w:tc>
        <w:tc>
          <w:tcPr>
            <w:tcW w:w="3531" w:type="pct"/>
          </w:tcPr>
          <w:p w14:paraId="53A0E8FA" w14:textId="77777777" w:rsidR="002D0AE3" w:rsidRPr="002D0AE3" w:rsidRDefault="002D0AE3" w:rsidP="002D0AE3">
            <w:pPr>
              <w:spacing w:after="60"/>
              <w:rPr>
                <w:rFonts w:eastAsia="Times New Roman"/>
                <w:i/>
                <w:iCs/>
                <w:sz w:val="20"/>
                <w:szCs w:val="20"/>
              </w:rPr>
            </w:pPr>
            <w:r w:rsidRPr="002D0AE3">
              <w:rPr>
                <w:rFonts w:eastAsia="Times New Roman"/>
                <w:i/>
                <w:iCs/>
                <w:sz w:val="20"/>
                <w:szCs w:val="20"/>
              </w:rPr>
              <w:t>Uplift Day-Ahead Energy Purchase per Market Participant</w:t>
            </w:r>
            <w:r w:rsidRPr="002D0AE3">
              <w:rPr>
                <w:rFonts w:eastAsia="Times New Roman"/>
                <w:iCs/>
                <w:sz w:val="20"/>
                <w:szCs w:val="20"/>
              </w:rPr>
              <w:t xml:space="preserve">—The monthly total of energy represented by Market Participant </w:t>
            </w:r>
            <w:proofErr w:type="spellStart"/>
            <w:r w:rsidRPr="002D0AE3">
              <w:rPr>
                <w:rFonts w:eastAsia="Times New Roman"/>
                <w:i/>
                <w:iCs/>
                <w:sz w:val="20"/>
                <w:szCs w:val="20"/>
              </w:rPr>
              <w:t>mp</w:t>
            </w:r>
            <w:r w:rsidRPr="002D0AE3">
              <w:rPr>
                <w:rFonts w:eastAsia="Times New Roman"/>
                <w:iCs/>
                <w:sz w:val="20"/>
                <w:szCs w:val="20"/>
              </w:rPr>
              <w:t>’s</w:t>
            </w:r>
            <w:proofErr w:type="spellEnd"/>
            <w:r w:rsidRPr="002D0AE3">
              <w:rPr>
                <w:rFonts w:eastAsia="Times New Roman"/>
                <w:iCs/>
                <w:sz w:val="20"/>
                <w:szCs w:val="20"/>
              </w:rPr>
              <w:t xml:space="preserve"> cleared DAM Energy Bids, where the Market Participant is a QSE assigned to the registered </w:t>
            </w:r>
            <w:proofErr w:type="gramStart"/>
            <w:r w:rsidRPr="002D0AE3">
              <w:rPr>
                <w:rFonts w:eastAsia="Times New Roman"/>
                <w:iCs/>
                <w:sz w:val="20"/>
                <w:szCs w:val="20"/>
              </w:rPr>
              <w:t>Counter-Party</w:t>
            </w:r>
            <w:proofErr w:type="gramEnd"/>
            <w:r w:rsidRPr="002D0AE3">
              <w:rPr>
                <w:rFonts w:eastAsia="Times New Roman"/>
                <w:iCs/>
                <w:sz w:val="20"/>
                <w:szCs w:val="20"/>
              </w:rPr>
              <w:t>.</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2D0AE3" w:rsidRPr="002D0AE3" w14:paraId="75A75296" w14:textId="77777777" w:rsidTr="002D0AE3">
              <w:tc>
                <w:tcPr>
                  <w:tcW w:w="6721" w:type="dxa"/>
                  <w:shd w:val="pct12" w:color="auto" w:fill="auto"/>
                </w:tcPr>
                <w:p w14:paraId="5F16A7B8" w14:textId="77777777" w:rsidR="002D0AE3" w:rsidRPr="002D0AE3" w:rsidRDefault="002D0AE3" w:rsidP="002D0AE3">
                  <w:pPr>
                    <w:spacing w:before="120" w:after="240"/>
                    <w:rPr>
                      <w:rFonts w:eastAsia="Times New Roman"/>
                      <w:b/>
                      <w:i/>
                      <w:iCs/>
                      <w:szCs w:val="20"/>
                    </w:rPr>
                  </w:pPr>
                  <w:r w:rsidRPr="002D0AE3">
                    <w:rPr>
                      <w:rFonts w:eastAsia="Times New Roman"/>
                      <w:b/>
                      <w:i/>
                      <w:iCs/>
                      <w:szCs w:val="20"/>
                    </w:rPr>
                    <w:t>[NPRR1188:  Replace the definition above with the following upon system implementation:]</w:t>
                  </w:r>
                </w:p>
                <w:p w14:paraId="032D2313" w14:textId="77777777" w:rsidR="002D0AE3" w:rsidRPr="002D0AE3" w:rsidRDefault="002D0AE3" w:rsidP="002D0AE3">
                  <w:pPr>
                    <w:spacing w:after="60"/>
                    <w:rPr>
                      <w:rFonts w:eastAsia="Times New Roman"/>
                      <w:szCs w:val="20"/>
                    </w:rPr>
                  </w:pPr>
                  <w:r w:rsidRPr="002D0AE3">
                    <w:rPr>
                      <w:rFonts w:eastAsia="Times New Roman"/>
                      <w:i/>
                      <w:iCs/>
                      <w:sz w:val="20"/>
                      <w:szCs w:val="20"/>
                    </w:rPr>
                    <w:t>Uplift Day-Ahead Energy Purchase per Market Participant</w:t>
                  </w:r>
                  <w:r w:rsidRPr="002D0AE3">
                    <w:rPr>
                      <w:rFonts w:eastAsia="Times New Roman"/>
                      <w:iCs/>
                      <w:sz w:val="20"/>
                      <w:szCs w:val="20"/>
                    </w:rPr>
                    <w:t xml:space="preserve">—The monthly total of energy represented by Market Participant </w:t>
                  </w:r>
                  <w:proofErr w:type="spellStart"/>
                  <w:r w:rsidRPr="002D0AE3">
                    <w:rPr>
                      <w:rFonts w:eastAsia="Times New Roman"/>
                      <w:i/>
                      <w:iCs/>
                      <w:sz w:val="20"/>
                      <w:szCs w:val="20"/>
                    </w:rPr>
                    <w:t>mp</w:t>
                  </w:r>
                  <w:r w:rsidRPr="002D0AE3">
                    <w:rPr>
                      <w:rFonts w:eastAsia="Times New Roman"/>
                      <w:iCs/>
                      <w:sz w:val="20"/>
                      <w:szCs w:val="20"/>
                    </w:rPr>
                    <w:t>’s</w:t>
                  </w:r>
                  <w:proofErr w:type="spellEnd"/>
                  <w:r w:rsidRPr="002D0AE3">
                    <w:rPr>
                      <w:rFonts w:eastAsia="Times New Roman"/>
                      <w:iCs/>
                      <w:sz w:val="20"/>
                      <w:szCs w:val="20"/>
                    </w:rPr>
                    <w:t xml:space="preserve"> DAM Energy Bids and Energy Bid Curves, cleared in the DAM, where the Market Participant is a QSE assigned to the registered </w:t>
                  </w:r>
                  <w:proofErr w:type="gramStart"/>
                  <w:r w:rsidRPr="002D0AE3">
                    <w:rPr>
                      <w:rFonts w:eastAsia="Times New Roman"/>
                      <w:iCs/>
                      <w:sz w:val="20"/>
                      <w:szCs w:val="20"/>
                    </w:rPr>
                    <w:t>Counter-Party</w:t>
                  </w:r>
                  <w:proofErr w:type="gramEnd"/>
                  <w:r w:rsidRPr="002D0AE3">
                    <w:rPr>
                      <w:rFonts w:eastAsia="Times New Roman"/>
                      <w:iCs/>
                      <w:sz w:val="20"/>
                      <w:szCs w:val="20"/>
                    </w:rPr>
                    <w:t>.</w:t>
                  </w:r>
                </w:p>
              </w:tc>
            </w:tr>
          </w:tbl>
          <w:p w14:paraId="2F1837A9" w14:textId="77777777" w:rsidR="002D0AE3" w:rsidRPr="002D0AE3" w:rsidRDefault="002D0AE3" w:rsidP="002D0AE3">
            <w:pPr>
              <w:spacing w:after="60"/>
              <w:rPr>
                <w:rFonts w:eastAsia="Times New Roman"/>
                <w:i/>
                <w:iCs/>
                <w:sz w:val="20"/>
                <w:szCs w:val="20"/>
              </w:rPr>
            </w:pPr>
          </w:p>
        </w:tc>
      </w:tr>
      <w:tr w:rsidR="002D0AE3" w:rsidRPr="002D0AE3" w14:paraId="69A3125A" w14:textId="77777777" w:rsidTr="002D0AE3">
        <w:trPr>
          <w:cantSplit/>
        </w:trPr>
        <w:tc>
          <w:tcPr>
            <w:tcW w:w="1005" w:type="pct"/>
          </w:tcPr>
          <w:p w14:paraId="04FE65F5"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 xml:space="preserve">RTOBL </w:t>
            </w:r>
            <w:proofErr w:type="spellStart"/>
            <w:r w:rsidRPr="002D0AE3">
              <w:rPr>
                <w:rFonts w:eastAsia="Times New Roman"/>
                <w:i/>
                <w:iCs/>
                <w:sz w:val="20"/>
                <w:szCs w:val="20"/>
                <w:vertAlign w:val="subscript"/>
              </w:rPr>
              <w:t>mp</w:t>
            </w:r>
            <w:proofErr w:type="spellEnd"/>
            <w:r w:rsidRPr="002D0AE3">
              <w:rPr>
                <w:rFonts w:eastAsia="Times New Roman"/>
                <w:i/>
                <w:iCs/>
                <w:sz w:val="20"/>
                <w:szCs w:val="20"/>
                <w:vertAlign w:val="subscript"/>
              </w:rPr>
              <w:t>, (j, k), h</w:t>
            </w:r>
          </w:p>
        </w:tc>
        <w:tc>
          <w:tcPr>
            <w:tcW w:w="464" w:type="pct"/>
            <w:gridSpan w:val="5"/>
          </w:tcPr>
          <w:p w14:paraId="2E9A1C3B"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MW</w:t>
            </w:r>
          </w:p>
        </w:tc>
        <w:tc>
          <w:tcPr>
            <w:tcW w:w="3531" w:type="pct"/>
          </w:tcPr>
          <w:p w14:paraId="6939CE0F" w14:textId="77777777" w:rsidR="002D0AE3" w:rsidRPr="002D0AE3" w:rsidRDefault="002D0AE3" w:rsidP="002D0AE3">
            <w:pPr>
              <w:spacing w:after="60"/>
              <w:rPr>
                <w:rFonts w:eastAsia="Times New Roman"/>
                <w:iCs/>
                <w:sz w:val="20"/>
                <w:szCs w:val="20"/>
              </w:rPr>
            </w:pPr>
            <w:r w:rsidRPr="002D0AE3">
              <w:rPr>
                <w:rFonts w:eastAsia="Times New Roman"/>
                <w:i/>
                <w:iCs/>
                <w:sz w:val="20"/>
                <w:szCs w:val="20"/>
              </w:rPr>
              <w:t>Real-Time Obligation per Market Participant per source and sink pair per hour</w:t>
            </w:r>
            <w:r w:rsidRPr="002D0AE3">
              <w:rPr>
                <w:rFonts w:eastAsia="Times New Roman"/>
                <w:iCs/>
                <w:sz w:val="20"/>
                <w:szCs w:val="20"/>
              </w:rPr>
              <w:t xml:space="preserve">—The number of Market Participant </w:t>
            </w:r>
            <w:proofErr w:type="spellStart"/>
            <w:r w:rsidRPr="002D0AE3">
              <w:rPr>
                <w:rFonts w:eastAsia="Times New Roman"/>
                <w:i/>
                <w:iCs/>
                <w:sz w:val="20"/>
                <w:szCs w:val="20"/>
              </w:rPr>
              <w:t>mp</w:t>
            </w:r>
            <w:r w:rsidRPr="002D0AE3">
              <w:rPr>
                <w:rFonts w:eastAsia="Times New Roman"/>
                <w:iCs/>
                <w:sz w:val="20"/>
                <w:szCs w:val="20"/>
              </w:rPr>
              <w:t>’s</w:t>
            </w:r>
            <w:proofErr w:type="spellEnd"/>
            <w:r w:rsidRPr="002D0AE3">
              <w:rPr>
                <w:rFonts w:eastAsia="Times New Roman"/>
                <w:iCs/>
                <w:sz w:val="20"/>
                <w:szCs w:val="20"/>
              </w:rPr>
              <w:t xml:space="preserve"> Point-to-Point (PTP) Obligations with the source </w:t>
            </w:r>
            <w:r w:rsidRPr="002D0AE3">
              <w:rPr>
                <w:rFonts w:eastAsia="Times New Roman"/>
                <w:i/>
                <w:iCs/>
                <w:sz w:val="20"/>
                <w:szCs w:val="20"/>
              </w:rPr>
              <w:t>j</w:t>
            </w:r>
            <w:r w:rsidRPr="002D0AE3">
              <w:rPr>
                <w:rFonts w:eastAsia="Times New Roman"/>
                <w:iCs/>
                <w:sz w:val="20"/>
                <w:szCs w:val="20"/>
              </w:rPr>
              <w:t xml:space="preserve"> and the sink </w:t>
            </w:r>
            <w:r w:rsidRPr="002D0AE3">
              <w:rPr>
                <w:rFonts w:eastAsia="Times New Roman"/>
                <w:i/>
                <w:iCs/>
                <w:sz w:val="20"/>
                <w:szCs w:val="20"/>
              </w:rPr>
              <w:t>k</w:t>
            </w:r>
            <w:r w:rsidRPr="002D0AE3">
              <w:rPr>
                <w:rFonts w:eastAsia="Times New Roman"/>
                <w:iCs/>
                <w:sz w:val="20"/>
                <w:szCs w:val="20"/>
              </w:rPr>
              <w:t xml:space="preserve"> settled in Real-Time for the hour </w:t>
            </w:r>
            <w:r w:rsidRPr="002D0AE3">
              <w:rPr>
                <w:rFonts w:eastAsia="Times New Roman"/>
                <w:i/>
                <w:iCs/>
                <w:sz w:val="20"/>
                <w:szCs w:val="20"/>
              </w:rPr>
              <w:t>h</w:t>
            </w:r>
            <w:r w:rsidRPr="002D0AE3">
              <w:rPr>
                <w:rFonts w:eastAsia="Times New Roman"/>
                <w:iCs/>
                <w:sz w:val="20"/>
                <w:szCs w:val="20"/>
              </w:rPr>
              <w:t>, and where the Market Participant is a QSE.</w:t>
            </w:r>
          </w:p>
        </w:tc>
      </w:tr>
      <w:tr w:rsidR="002D0AE3" w:rsidRPr="002D0AE3" w14:paraId="08EA28CE" w14:textId="77777777" w:rsidTr="002D0AE3">
        <w:trPr>
          <w:cantSplit/>
        </w:trPr>
        <w:tc>
          <w:tcPr>
            <w:tcW w:w="1005" w:type="pct"/>
          </w:tcPr>
          <w:p w14:paraId="3003FF08" w14:textId="77777777" w:rsidR="002D0AE3" w:rsidRPr="002D0AE3" w:rsidRDefault="002D0AE3" w:rsidP="002D0AE3">
            <w:pPr>
              <w:spacing w:after="60"/>
              <w:rPr>
                <w:rFonts w:eastAsia="Times New Roman"/>
                <w:bCs/>
                <w:iCs/>
                <w:sz w:val="20"/>
                <w:szCs w:val="20"/>
              </w:rPr>
            </w:pPr>
            <w:r w:rsidRPr="002D0AE3">
              <w:rPr>
                <w:rFonts w:eastAsia="Calibri"/>
                <w:iCs/>
                <w:sz w:val="20"/>
                <w:szCs w:val="20"/>
              </w:rPr>
              <w:t xml:space="preserve">URTOBL </w:t>
            </w:r>
            <w:proofErr w:type="spellStart"/>
            <w:r w:rsidRPr="002D0AE3">
              <w:rPr>
                <w:rFonts w:eastAsia="Calibri"/>
                <w:i/>
                <w:iCs/>
                <w:sz w:val="20"/>
                <w:szCs w:val="20"/>
                <w:vertAlign w:val="subscript"/>
              </w:rPr>
              <w:t>mp</w:t>
            </w:r>
            <w:proofErr w:type="spellEnd"/>
          </w:p>
        </w:tc>
        <w:tc>
          <w:tcPr>
            <w:tcW w:w="464" w:type="pct"/>
            <w:gridSpan w:val="5"/>
          </w:tcPr>
          <w:p w14:paraId="245BA4CF" w14:textId="77777777" w:rsidR="002D0AE3" w:rsidRPr="002D0AE3" w:rsidRDefault="002D0AE3" w:rsidP="002D0AE3">
            <w:pPr>
              <w:spacing w:after="60"/>
              <w:rPr>
                <w:rFonts w:eastAsia="Times New Roman"/>
                <w:bCs/>
                <w:iCs/>
                <w:sz w:val="20"/>
                <w:szCs w:val="20"/>
              </w:rPr>
            </w:pPr>
            <w:r w:rsidRPr="002D0AE3">
              <w:rPr>
                <w:rFonts w:eastAsia="Times New Roman"/>
                <w:iCs/>
                <w:sz w:val="20"/>
                <w:szCs w:val="20"/>
              </w:rPr>
              <w:t>MWh</w:t>
            </w:r>
          </w:p>
        </w:tc>
        <w:tc>
          <w:tcPr>
            <w:tcW w:w="3531" w:type="pct"/>
          </w:tcPr>
          <w:p w14:paraId="6ACE56F0" w14:textId="77777777" w:rsidR="002D0AE3" w:rsidRPr="002D0AE3" w:rsidRDefault="002D0AE3" w:rsidP="002D0AE3">
            <w:pPr>
              <w:spacing w:after="60"/>
              <w:rPr>
                <w:rFonts w:eastAsia="Times New Roman"/>
                <w:bCs/>
                <w:i/>
                <w:iCs/>
                <w:sz w:val="20"/>
                <w:szCs w:val="20"/>
              </w:rPr>
            </w:pPr>
            <w:r w:rsidRPr="002D0AE3">
              <w:rPr>
                <w:rFonts w:eastAsia="Times New Roman"/>
                <w:i/>
                <w:iCs/>
                <w:sz w:val="20"/>
                <w:szCs w:val="20"/>
              </w:rPr>
              <w:t>Uplift Real-Time Obligation per Market Participant</w:t>
            </w:r>
            <w:r w:rsidRPr="002D0AE3">
              <w:rPr>
                <w:rFonts w:eastAsia="Times New Roman"/>
                <w:iCs/>
                <w:sz w:val="20"/>
                <w:szCs w:val="20"/>
              </w:rPr>
              <w:t xml:space="preserve">—The monthly total of Market Participant </w:t>
            </w:r>
            <w:proofErr w:type="spellStart"/>
            <w:r w:rsidRPr="002D0AE3">
              <w:rPr>
                <w:rFonts w:eastAsia="Times New Roman"/>
                <w:i/>
                <w:iCs/>
                <w:sz w:val="20"/>
                <w:szCs w:val="20"/>
              </w:rPr>
              <w:t>mp</w:t>
            </w:r>
            <w:r w:rsidRPr="002D0AE3">
              <w:rPr>
                <w:rFonts w:eastAsia="Times New Roman"/>
                <w:iCs/>
                <w:sz w:val="20"/>
                <w:szCs w:val="20"/>
              </w:rPr>
              <w:t>’s</w:t>
            </w:r>
            <w:proofErr w:type="spellEnd"/>
            <w:r w:rsidRPr="002D0AE3">
              <w:rPr>
                <w:rFonts w:eastAsia="Times New Roman"/>
                <w:iCs/>
                <w:sz w:val="20"/>
                <w:szCs w:val="20"/>
              </w:rPr>
              <w:t xml:space="preserve"> PTP Obligations settled in Real-Time, counting the quantity only once per source and sink pair, and where the Market Participant is a QSE assigned to the registered </w:t>
            </w:r>
            <w:proofErr w:type="gramStart"/>
            <w:r w:rsidRPr="002D0AE3">
              <w:rPr>
                <w:rFonts w:eastAsia="Times New Roman"/>
                <w:iCs/>
                <w:sz w:val="20"/>
                <w:szCs w:val="20"/>
              </w:rPr>
              <w:t>Counter-Party</w:t>
            </w:r>
            <w:proofErr w:type="gramEnd"/>
            <w:r w:rsidRPr="002D0AE3">
              <w:rPr>
                <w:rFonts w:eastAsia="Times New Roman"/>
                <w:iCs/>
                <w:sz w:val="20"/>
                <w:szCs w:val="20"/>
              </w:rPr>
              <w:t>.</w:t>
            </w:r>
          </w:p>
        </w:tc>
      </w:tr>
      <w:tr w:rsidR="002D0AE3" w:rsidRPr="002D0AE3" w14:paraId="0B441B8E" w14:textId="77777777" w:rsidTr="002D0AE3">
        <w:trPr>
          <w:cantSplit/>
        </w:trPr>
        <w:tc>
          <w:tcPr>
            <w:tcW w:w="1005" w:type="pct"/>
          </w:tcPr>
          <w:p w14:paraId="1A2C24CE" w14:textId="77777777" w:rsidR="002D0AE3" w:rsidRPr="002D0AE3" w:rsidRDefault="002D0AE3" w:rsidP="002D0AE3">
            <w:pPr>
              <w:spacing w:after="60"/>
              <w:rPr>
                <w:rFonts w:eastAsia="Times New Roman"/>
                <w:bCs/>
                <w:iCs/>
                <w:sz w:val="20"/>
                <w:szCs w:val="20"/>
              </w:rPr>
            </w:pPr>
            <w:r w:rsidRPr="002D0AE3">
              <w:rPr>
                <w:rFonts w:eastAsia="Times New Roman"/>
                <w:bCs/>
                <w:iCs/>
                <w:sz w:val="20"/>
                <w:szCs w:val="20"/>
              </w:rPr>
              <w:lastRenderedPageBreak/>
              <w:t xml:space="preserve">RTOBLLO </w:t>
            </w:r>
            <w:r w:rsidRPr="002D0AE3">
              <w:rPr>
                <w:rFonts w:eastAsia="Times New Roman"/>
                <w:bCs/>
                <w:i/>
                <w:iCs/>
                <w:sz w:val="20"/>
                <w:szCs w:val="20"/>
                <w:vertAlign w:val="subscript"/>
              </w:rPr>
              <w:t>q, (j, k)</w:t>
            </w:r>
          </w:p>
        </w:tc>
        <w:tc>
          <w:tcPr>
            <w:tcW w:w="464" w:type="pct"/>
            <w:gridSpan w:val="5"/>
          </w:tcPr>
          <w:p w14:paraId="2A8CAEA1" w14:textId="77777777" w:rsidR="002D0AE3" w:rsidRPr="002D0AE3" w:rsidRDefault="002D0AE3" w:rsidP="002D0AE3">
            <w:pPr>
              <w:spacing w:after="60"/>
              <w:rPr>
                <w:rFonts w:eastAsia="Times New Roman"/>
                <w:bCs/>
                <w:iCs/>
                <w:sz w:val="20"/>
                <w:szCs w:val="20"/>
              </w:rPr>
            </w:pPr>
            <w:r w:rsidRPr="002D0AE3">
              <w:rPr>
                <w:rFonts w:eastAsia="Times New Roman"/>
                <w:bCs/>
                <w:iCs/>
                <w:sz w:val="20"/>
                <w:szCs w:val="20"/>
              </w:rPr>
              <w:t>MW</w:t>
            </w:r>
          </w:p>
        </w:tc>
        <w:tc>
          <w:tcPr>
            <w:tcW w:w="3531" w:type="pct"/>
          </w:tcPr>
          <w:p w14:paraId="72142E60" w14:textId="77777777" w:rsidR="002D0AE3" w:rsidRPr="002D0AE3" w:rsidRDefault="002D0AE3" w:rsidP="002D0AE3">
            <w:pPr>
              <w:spacing w:after="60"/>
              <w:rPr>
                <w:rFonts w:eastAsia="Times New Roman"/>
                <w:bCs/>
                <w:i/>
                <w:iCs/>
                <w:sz w:val="20"/>
                <w:szCs w:val="20"/>
              </w:rPr>
            </w:pPr>
            <w:r w:rsidRPr="002D0AE3">
              <w:rPr>
                <w:rFonts w:eastAsia="Times New Roman"/>
                <w:bCs/>
                <w:i/>
                <w:iCs/>
                <w:sz w:val="20"/>
                <w:szCs w:val="20"/>
              </w:rPr>
              <w:t xml:space="preserve">Real-Time Obligation with Links to an Option per QSE per pair of </w:t>
            </w:r>
            <w:proofErr w:type="gramStart"/>
            <w:r w:rsidRPr="002D0AE3">
              <w:rPr>
                <w:rFonts w:eastAsia="Times New Roman"/>
                <w:bCs/>
                <w:i/>
                <w:iCs/>
                <w:sz w:val="20"/>
                <w:szCs w:val="20"/>
              </w:rPr>
              <w:t>source</w:t>
            </w:r>
            <w:proofErr w:type="gramEnd"/>
            <w:r w:rsidRPr="002D0AE3">
              <w:rPr>
                <w:rFonts w:eastAsia="Times New Roman"/>
                <w:bCs/>
                <w:i/>
                <w:iCs/>
                <w:sz w:val="20"/>
                <w:szCs w:val="20"/>
              </w:rPr>
              <w:t xml:space="preserve"> and sink</w:t>
            </w:r>
            <w:r w:rsidRPr="002D0AE3">
              <w:rPr>
                <w:rFonts w:eastAsia="Times New Roman"/>
                <w:bCs/>
                <w:iCs/>
                <w:sz w:val="20"/>
                <w:szCs w:val="20"/>
              </w:rPr>
              <w:sym w:font="Symbol" w:char="F0BE"/>
            </w:r>
            <w:r w:rsidRPr="002D0AE3">
              <w:rPr>
                <w:rFonts w:eastAsia="Times New Roman"/>
                <w:bCs/>
                <w:iCs/>
                <w:sz w:val="20"/>
                <w:szCs w:val="20"/>
              </w:rPr>
              <w:t xml:space="preserve">The total MW of the QSE’s PTP Obligation with Links to an Option Bids cleared in the DAM and settled in Real-Time for the source </w:t>
            </w:r>
            <w:r w:rsidRPr="002D0AE3">
              <w:rPr>
                <w:rFonts w:eastAsia="Times New Roman"/>
                <w:bCs/>
                <w:i/>
                <w:iCs/>
                <w:sz w:val="20"/>
                <w:szCs w:val="20"/>
              </w:rPr>
              <w:t>j</w:t>
            </w:r>
            <w:r w:rsidRPr="002D0AE3">
              <w:rPr>
                <w:rFonts w:eastAsia="Times New Roman"/>
                <w:bCs/>
                <w:iCs/>
                <w:sz w:val="20"/>
                <w:szCs w:val="20"/>
              </w:rPr>
              <w:t xml:space="preserve"> and the sink </w:t>
            </w:r>
            <w:r w:rsidRPr="002D0AE3">
              <w:rPr>
                <w:rFonts w:eastAsia="Times New Roman"/>
                <w:bCs/>
                <w:i/>
                <w:iCs/>
                <w:sz w:val="20"/>
                <w:szCs w:val="20"/>
              </w:rPr>
              <w:t>k</w:t>
            </w:r>
            <w:r w:rsidRPr="002D0AE3">
              <w:rPr>
                <w:rFonts w:eastAsia="Times New Roman"/>
                <w:bCs/>
                <w:iCs/>
                <w:sz w:val="20"/>
                <w:szCs w:val="20"/>
              </w:rPr>
              <w:t xml:space="preserve"> for the hour.</w:t>
            </w:r>
          </w:p>
        </w:tc>
      </w:tr>
      <w:tr w:rsidR="002D0AE3" w:rsidRPr="002D0AE3" w14:paraId="203F9734" w14:textId="77777777" w:rsidTr="002D0AE3">
        <w:trPr>
          <w:cantSplit/>
        </w:trPr>
        <w:tc>
          <w:tcPr>
            <w:tcW w:w="1005" w:type="pct"/>
          </w:tcPr>
          <w:p w14:paraId="4EE1C1AB" w14:textId="77777777" w:rsidR="002D0AE3" w:rsidRPr="002D0AE3" w:rsidRDefault="002D0AE3" w:rsidP="002D0AE3">
            <w:pPr>
              <w:spacing w:after="60"/>
              <w:rPr>
                <w:rFonts w:eastAsia="Times New Roman"/>
                <w:bCs/>
                <w:iCs/>
                <w:sz w:val="20"/>
                <w:szCs w:val="20"/>
              </w:rPr>
            </w:pPr>
            <w:r w:rsidRPr="002D0AE3">
              <w:rPr>
                <w:rFonts w:eastAsia="Times New Roman"/>
                <w:bCs/>
                <w:iCs/>
                <w:sz w:val="20"/>
                <w:szCs w:val="20"/>
              </w:rPr>
              <w:t xml:space="preserve">URTOBLLO </w:t>
            </w:r>
            <w:r w:rsidRPr="002D0AE3">
              <w:rPr>
                <w:rFonts w:eastAsia="Times New Roman"/>
                <w:bCs/>
                <w:i/>
                <w:iCs/>
                <w:sz w:val="20"/>
                <w:szCs w:val="20"/>
                <w:vertAlign w:val="subscript"/>
              </w:rPr>
              <w:t>q, (j, k)</w:t>
            </w:r>
          </w:p>
        </w:tc>
        <w:tc>
          <w:tcPr>
            <w:tcW w:w="464" w:type="pct"/>
            <w:gridSpan w:val="5"/>
          </w:tcPr>
          <w:p w14:paraId="45CFA7F8" w14:textId="77777777" w:rsidR="002D0AE3" w:rsidRPr="002D0AE3" w:rsidRDefault="002D0AE3" w:rsidP="002D0AE3">
            <w:pPr>
              <w:spacing w:after="60"/>
              <w:rPr>
                <w:rFonts w:eastAsia="Times New Roman"/>
                <w:bCs/>
                <w:iCs/>
                <w:sz w:val="20"/>
                <w:szCs w:val="20"/>
              </w:rPr>
            </w:pPr>
            <w:r w:rsidRPr="002D0AE3">
              <w:rPr>
                <w:rFonts w:eastAsia="Times New Roman"/>
                <w:bCs/>
                <w:iCs/>
                <w:sz w:val="20"/>
                <w:szCs w:val="20"/>
              </w:rPr>
              <w:t>MW</w:t>
            </w:r>
          </w:p>
        </w:tc>
        <w:tc>
          <w:tcPr>
            <w:tcW w:w="3531" w:type="pct"/>
          </w:tcPr>
          <w:p w14:paraId="4A6BAFAF" w14:textId="77777777" w:rsidR="002D0AE3" w:rsidRPr="002D0AE3" w:rsidRDefault="002D0AE3" w:rsidP="002D0AE3">
            <w:pPr>
              <w:spacing w:after="60"/>
              <w:rPr>
                <w:rFonts w:eastAsia="Times New Roman"/>
                <w:bCs/>
                <w:i/>
                <w:iCs/>
                <w:sz w:val="20"/>
                <w:szCs w:val="20"/>
              </w:rPr>
            </w:pPr>
            <w:r w:rsidRPr="002D0AE3">
              <w:rPr>
                <w:rFonts w:eastAsia="Times New Roman"/>
                <w:bCs/>
                <w:i/>
                <w:iCs/>
                <w:sz w:val="20"/>
                <w:szCs w:val="20"/>
              </w:rPr>
              <w:t>Uplift Real-Time Obligation with Links to an Option per QSE per pair of source and sink</w:t>
            </w:r>
            <w:r w:rsidRPr="002D0AE3">
              <w:rPr>
                <w:rFonts w:eastAsia="Times New Roman"/>
                <w:bCs/>
                <w:iCs/>
                <w:sz w:val="20"/>
                <w:szCs w:val="20"/>
              </w:rPr>
              <w:sym w:font="Symbol" w:char="F0BE"/>
            </w:r>
            <w:r w:rsidRPr="002D0AE3">
              <w:rPr>
                <w:rFonts w:eastAsia="Times New Roman"/>
                <w:bCs/>
                <w:iCs/>
                <w:sz w:val="20"/>
                <w:szCs w:val="20"/>
              </w:rPr>
              <w:t xml:space="preserve">The monthly total of </w:t>
            </w:r>
            <w:r w:rsidRPr="002D0AE3">
              <w:rPr>
                <w:rFonts w:eastAsia="Times New Roman"/>
                <w:iCs/>
                <w:sz w:val="20"/>
                <w:szCs w:val="20"/>
              </w:rPr>
              <w:t xml:space="preserve">Market Participant </w:t>
            </w:r>
            <w:proofErr w:type="spellStart"/>
            <w:r w:rsidRPr="002D0AE3">
              <w:rPr>
                <w:rFonts w:eastAsia="Times New Roman"/>
                <w:i/>
                <w:iCs/>
                <w:sz w:val="20"/>
                <w:szCs w:val="20"/>
              </w:rPr>
              <w:t>mp</w:t>
            </w:r>
            <w:r w:rsidRPr="002D0AE3">
              <w:rPr>
                <w:rFonts w:eastAsia="Times New Roman"/>
                <w:iCs/>
                <w:sz w:val="20"/>
                <w:szCs w:val="20"/>
              </w:rPr>
              <w:t>’s</w:t>
            </w:r>
            <w:proofErr w:type="spellEnd"/>
            <w:r w:rsidRPr="002D0AE3">
              <w:rPr>
                <w:rFonts w:eastAsia="Times New Roman"/>
                <w:iCs/>
                <w:sz w:val="20"/>
                <w:szCs w:val="20"/>
              </w:rPr>
              <w:t xml:space="preserve"> </w:t>
            </w:r>
            <w:r w:rsidRPr="002D0AE3">
              <w:rPr>
                <w:rFonts w:eastAsia="Times New Roman"/>
                <w:bCs/>
                <w:iCs/>
                <w:sz w:val="20"/>
                <w:szCs w:val="20"/>
              </w:rPr>
              <w:t xml:space="preserve">MW of PTP Obligation with Links to Options Bids cleared in the DAM and settled in Real-Time for the source </w:t>
            </w:r>
            <w:r w:rsidRPr="002D0AE3">
              <w:rPr>
                <w:rFonts w:eastAsia="Times New Roman"/>
                <w:bCs/>
                <w:i/>
                <w:iCs/>
                <w:sz w:val="20"/>
                <w:szCs w:val="20"/>
              </w:rPr>
              <w:t>j</w:t>
            </w:r>
            <w:r w:rsidRPr="002D0AE3">
              <w:rPr>
                <w:rFonts w:eastAsia="Times New Roman"/>
                <w:bCs/>
                <w:iCs/>
                <w:sz w:val="20"/>
                <w:szCs w:val="20"/>
              </w:rPr>
              <w:t xml:space="preserve"> and the sink </w:t>
            </w:r>
            <w:r w:rsidRPr="002D0AE3">
              <w:rPr>
                <w:rFonts w:eastAsia="Times New Roman"/>
                <w:bCs/>
                <w:i/>
                <w:iCs/>
                <w:sz w:val="20"/>
                <w:szCs w:val="20"/>
              </w:rPr>
              <w:t>k</w:t>
            </w:r>
            <w:r w:rsidRPr="002D0AE3">
              <w:rPr>
                <w:rFonts w:eastAsia="Times New Roman"/>
                <w:bCs/>
                <w:iCs/>
                <w:sz w:val="20"/>
                <w:szCs w:val="20"/>
              </w:rPr>
              <w:t xml:space="preserve"> for the hour,</w:t>
            </w:r>
            <w:r w:rsidRPr="002D0AE3">
              <w:rPr>
                <w:rFonts w:eastAsia="Times New Roman"/>
                <w:iCs/>
                <w:sz w:val="20"/>
                <w:szCs w:val="20"/>
              </w:rPr>
              <w:t xml:space="preserve"> where the Market Participant is a QSE assigned to the registered Counter-Party.</w:t>
            </w:r>
          </w:p>
        </w:tc>
      </w:tr>
      <w:tr w:rsidR="002D0AE3" w:rsidRPr="002D0AE3" w14:paraId="40F50968" w14:textId="77777777" w:rsidTr="002D0AE3">
        <w:trPr>
          <w:cantSplit/>
        </w:trPr>
        <w:tc>
          <w:tcPr>
            <w:tcW w:w="1005" w:type="pct"/>
          </w:tcPr>
          <w:p w14:paraId="42987C6F" w14:textId="77777777" w:rsidR="002D0AE3" w:rsidRPr="002D0AE3" w:rsidRDefault="002D0AE3" w:rsidP="002D0AE3">
            <w:pPr>
              <w:spacing w:after="60"/>
              <w:rPr>
                <w:rFonts w:eastAsia="Times New Roman"/>
                <w:iCs/>
                <w:sz w:val="20"/>
                <w:szCs w:val="20"/>
              </w:rPr>
            </w:pPr>
            <w:r w:rsidRPr="002D0AE3">
              <w:rPr>
                <w:rFonts w:eastAsia="Times New Roman"/>
                <w:bCs/>
                <w:iCs/>
                <w:sz w:val="20"/>
                <w:szCs w:val="20"/>
              </w:rPr>
              <w:t xml:space="preserve">DAOPT </w:t>
            </w:r>
            <w:proofErr w:type="spellStart"/>
            <w:r w:rsidRPr="002D0AE3">
              <w:rPr>
                <w:rFonts w:eastAsia="Calibri"/>
                <w:i/>
                <w:iCs/>
                <w:sz w:val="20"/>
                <w:szCs w:val="20"/>
                <w:vertAlign w:val="subscript"/>
              </w:rPr>
              <w:t>mp</w:t>
            </w:r>
            <w:proofErr w:type="spellEnd"/>
            <w:r w:rsidRPr="002D0AE3">
              <w:rPr>
                <w:rFonts w:eastAsia="Times New Roman"/>
                <w:bCs/>
                <w:i/>
                <w:iCs/>
                <w:sz w:val="20"/>
                <w:szCs w:val="20"/>
                <w:vertAlign w:val="subscript"/>
              </w:rPr>
              <w:t>, (j, k), h</w:t>
            </w:r>
          </w:p>
        </w:tc>
        <w:tc>
          <w:tcPr>
            <w:tcW w:w="464" w:type="pct"/>
            <w:gridSpan w:val="5"/>
          </w:tcPr>
          <w:p w14:paraId="6EEA804B" w14:textId="77777777" w:rsidR="002D0AE3" w:rsidRPr="002D0AE3" w:rsidRDefault="002D0AE3" w:rsidP="002D0AE3">
            <w:pPr>
              <w:spacing w:after="60"/>
              <w:rPr>
                <w:rFonts w:eastAsia="Times New Roman"/>
                <w:iCs/>
                <w:sz w:val="20"/>
                <w:szCs w:val="20"/>
              </w:rPr>
            </w:pPr>
            <w:r w:rsidRPr="002D0AE3">
              <w:rPr>
                <w:rFonts w:eastAsia="Times New Roman"/>
                <w:bCs/>
                <w:iCs/>
                <w:sz w:val="20"/>
                <w:szCs w:val="20"/>
              </w:rPr>
              <w:t>MW</w:t>
            </w:r>
          </w:p>
        </w:tc>
        <w:tc>
          <w:tcPr>
            <w:tcW w:w="3531" w:type="pct"/>
          </w:tcPr>
          <w:p w14:paraId="3548B283" w14:textId="77777777" w:rsidR="002D0AE3" w:rsidRPr="002D0AE3" w:rsidRDefault="002D0AE3" w:rsidP="002D0AE3">
            <w:pPr>
              <w:spacing w:after="60"/>
              <w:rPr>
                <w:rFonts w:eastAsia="Times New Roman"/>
                <w:bCs/>
                <w:iCs/>
                <w:sz w:val="20"/>
                <w:szCs w:val="20"/>
              </w:rPr>
            </w:pPr>
            <w:r w:rsidRPr="002D0AE3">
              <w:rPr>
                <w:rFonts w:eastAsia="Times New Roman"/>
                <w:bCs/>
                <w:i/>
                <w:iCs/>
                <w:sz w:val="20"/>
                <w:szCs w:val="20"/>
              </w:rPr>
              <w:t>Day-Ahead Option per Market Participant per source and sink pair per hour</w:t>
            </w:r>
            <w:r w:rsidRPr="002D0AE3">
              <w:rPr>
                <w:rFonts w:eastAsia="Times New Roman"/>
                <w:bCs/>
                <w:iCs/>
                <w:sz w:val="20"/>
                <w:szCs w:val="20"/>
              </w:rPr>
              <w:sym w:font="Symbol" w:char="F0BE"/>
            </w:r>
            <w:r w:rsidRPr="002D0AE3">
              <w:rPr>
                <w:rFonts w:eastAsia="Times New Roman"/>
                <w:bCs/>
                <w:iCs/>
                <w:sz w:val="20"/>
                <w:szCs w:val="20"/>
              </w:rPr>
              <w:t xml:space="preserve">The number of </w:t>
            </w:r>
            <w:r w:rsidRPr="002D0AE3">
              <w:rPr>
                <w:rFonts w:eastAsia="Times New Roman"/>
                <w:iCs/>
                <w:sz w:val="20"/>
                <w:szCs w:val="20"/>
              </w:rPr>
              <w:t xml:space="preserve">Market Participant </w:t>
            </w:r>
            <w:proofErr w:type="spellStart"/>
            <w:r w:rsidRPr="002D0AE3">
              <w:rPr>
                <w:rFonts w:eastAsia="Times New Roman"/>
                <w:i/>
                <w:iCs/>
                <w:sz w:val="20"/>
                <w:szCs w:val="20"/>
              </w:rPr>
              <w:t>mp</w:t>
            </w:r>
            <w:r w:rsidRPr="002D0AE3">
              <w:rPr>
                <w:rFonts w:eastAsia="Times New Roman"/>
                <w:iCs/>
                <w:sz w:val="20"/>
                <w:szCs w:val="20"/>
              </w:rPr>
              <w:t>’s</w:t>
            </w:r>
            <w:proofErr w:type="spellEnd"/>
            <w:r w:rsidRPr="002D0AE3">
              <w:rPr>
                <w:rFonts w:eastAsia="Times New Roman"/>
                <w:iCs/>
                <w:sz w:val="20"/>
                <w:szCs w:val="20"/>
              </w:rPr>
              <w:t xml:space="preserve"> </w:t>
            </w:r>
            <w:r w:rsidRPr="002D0AE3">
              <w:rPr>
                <w:rFonts w:eastAsia="Times New Roman"/>
                <w:bCs/>
                <w:iCs/>
                <w:sz w:val="20"/>
                <w:szCs w:val="20"/>
              </w:rPr>
              <w:t xml:space="preserve">PTP Options with the source </w:t>
            </w:r>
            <w:r w:rsidRPr="002D0AE3">
              <w:rPr>
                <w:rFonts w:eastAsia="Times New Roman"/>
                <w:bCs/>
                <w:i/>
                <w:iCs/>
                <w:sz w:val="20"/>
                <w:szCs w:val="20"/>
              </w:rPr>
              <w:t>j</w:t>
            </w:r>
            <w:r w:rsidRPr="002D0AE3">
              <w:rPr>
                <w:rFonts w:eastAsia="Times New Roman"/>
                <w:bCs/>
                <w:iCs/>
                <w:sz w:val="20"/>
                <w:szCs w:val="20"/>
              </w:rPr>
              <w:t xml:space="preserve"> and the sink </w:t>
            </w:r>
            <w:r w:rsidRPr="002D0AE3">
              <w:rPr>
                <w:rFonts w:eastAsia="Times New Roman"/>
                <w:bCs/>
                <w:i/>
                <w:iCs/>
                <w:sz w:val="20"/>
                <w:szCs w:val="20"/>
              </w:rPr>
              <w:t>k</w:t>
            </w:r>
            <w:r w:rsidRPr="002D0AE3">
              <w:rPr>
                <w:rFonts w:eastAsia="Times New Roman"/>
                <w:bCs/>
                <w:iCs/>
                <w:sz w:val="20"/>
                <w:szCs w:val="20"/>
              </w:rPr>
              <w:t xml:space="preserve"> owned in the DAM for the hour </w:t>
            </w:r>
            <w:r w:rsidRPr="002D0AE3">
              <w:rPr>
                <w:rFonts w:eastAsia="Times New Roman"/>
                <w:bCs/>
                <w:i/>
                <w:iCs/>
                <w:sz w:val="20"/>
                <w:szCs w:val="20"/>
              </w:rPr>
              <w:t>h</w:t>
            </w:r>
            <w:r w:rsidRPr="002D0AE3">
              <w:rPr>
                <w:rFonts w:eastAsia="Times New Roman"/>
                <w:bCs/>
                <w:iCs/>
                <w:sz w:val="20"/>
                <w:szCs w:val="20"/>
              </w:rPr>
              <w:t>,</w:t>
            </w:r>
            <w:r w:rsidRPr="002D0AE3">
              <w:rPr>
                <w:rFonts w:eastAsia="Times New Roman"/>
                <w:iCs/>
                <w:sz w:val="20"/>
                <w:szCs w:val="20"/>
              </w:rPr>
              <w:t xml:space="preserve"> and where the Market Participant is a CRR Account Holder.</w:t>
            </w:r>
            <w:r w:rsidRPr="002D0AE3">
              <w:rPr>
                <w:rFonts w:eastAsia="Times New Roman"/>
                <w:bCs/>
                <w:iCs/>
                <w:sz w:val="20"/>
                <w:szCs w:val="20"/>
              </w:rPr>
              <w:t xml:space="preserve"> </w:t>
            </w:r>
          </w:p>
        </w:tc>
      </w:tr>
      <w:tr w:rsidR="002D0AE3" w:rsidRPr="002D0AE3" w14:paraId="504C7B7F" w14:textId="77777777" w:rsidTr="002D0AE3">
        <w:trPr>
          <w:cantSplit/>
        </w:trPr>
        <w:tc>
          <w:tcPr>
            <w:tcW w:w="1005" w:type="pct"/>
          </w:tcPr>
          <w:p w14:paraId="1376AF01" w14:textId="77777777" w:rsidR="002D0AE3" w:rsidRPr="002D0AE3" w:rsidRDefault="002D0AE3" w:rsidP="002D0AE3">
            <w:pPr>
              <w:spacing w:after="60"/>
              <w:rPr>
                <w:rFonts w:eastAsia="Times New Roman"/>
                <w:bCs/>
                <w:iCs/>
                <w:sz w:val="20"/>
                <w:szCs w:val="20"/>
              </w:rPr>
            </w:pPr>
            <w:r w:rsidRPr="002D0AE3">
              <w:rPr>
                <w:rFonts w:eastAsia="Calibri"/>
                <w:iCs/>
                <w:sz w:val="20"/>
                <w:szCs w:val="20"/>
              </w:rPr>
              <w:t xml:space="preserve">UDAOPT </w:t>
            </w:r>
            <w:proofErr w:type="spellStart"/>
            <w:r w:rsidRPr="002D0AE3">
              <w:rPr>
                <w:rFonts w:eastAsia="Calibri"/>
                <w:i/>
                <w:iCs/>
                <w:sz w:val="20"/>
                <w:szCs w:val="20"/>
                <w:vertAlign w:val="subscript"/>
              </w:rPr>
              <w:t>mp</w:t>
            </w:r>
            <w:proofErr w:type="spellEnd"/>
          </w:p>
        </w:tc>
        <w:tc>
          <w:tcPr>
            <w:tcW w:w="464" w:type="pct"/>
            <w:gridSpan w:val="5"/>
          </w:tcPr>
          <w:p w14:paraId="4B247322" w14:textId="77777777" w:rsidR="002D0AE3" w:rsidRPr="002D0AE3" w:rsidRDefault="002D0AE3" w:rsidP="002D0AE3">
            <w:pPr>
              <w:spacing w:after="60"/>
              <w:rPr>
                <w:rFonts w:eastAsia="Times New Roman"/>
                <w:bCs/>
                <w:iCs/>
                <w:sz w:val="20"/>
                <w:szCs w:val="20"/>
              </w:rPr>
            </w:pPr>
            <w:r w:rsidRPr="002D0AE3">
              <w:rPr>
                <w:rFonts w:eastAsia="Times New Roman"/>
                <w:iCs/>
                <w:sz w:val="20"/>
                <w:szCs w:val="20"/>
              </w:rPr>
              <w:t>MWh</w:t>
            </w:r>
          </w:p>
        </w:tc>
        <w:tc>
          <w:tcPr>
            <w:tcW w:w="3531" w:type="pct"/>
          </w:tcPr>
          <w:p w14:paraId="5061BAEA" w14:textId="77777777" w:rsidR="002D0AE3" w:rsidRPr="002D0AE3" w:rsidRDefault="002D0AE3" w:rsidP="002D0AE3">
            <w:pPr>
              <w:spacing w:after="60"/>
              <w:rPr>
                <w:rFonts w:eastAsia="Times New Roman"/>
                <w:i/>
                <w:iCs/>
                <w:sz w:val="20"/>
                <w:szCs w:val="20"/>
              </w:rPr>
            </w:pPr>
            <w:r w:rsidRPr="002D0AE3">
              <w:rPr>
                <w:rFonts w:eastAsia="Times New Roman"/>
                <w:bCs/>
                <w:i/>
                <w:iCs/>
                <w:sz w:val="20"/>
                <w:szCs w:val="20"/>
              </w:rPr>
              <w:t>Uplift Day-Ahead Option per Market Participant</w:t>
            </w:r>
            <w:r w:rsidRPr="002D0AE3">
              <w:rPr>
                <w:rFonts w:eastAsia="Times New Roman"/>
                <w:bCs/>
                <w:iCs/>
                <w:sz w:val="20"/>
                <w:szCs w:val="20"/>
              </w:rPr>
              <w:sym w:font="Symbol" w:char="F0BE"/>
            </w:r>
            <w:r w:rsidRPr="002D0AE3">
              <w:rPr>
                <w:rFonts w:eastAsia="Times New Roman"/>
                <w:bCs/>
                <w:iCs/>
                <w:sz w:val="20"/>
                <w:szCs w:val="20"/>
              </w:rPr>
              <w:t xml:space="preserve">The monthly total of </w:t>
            </w:r>
            <w:r w:rsidRPr="002D0AE3">
              <w:rPr>
                <w:rFonts w:eastAsia="Times New Roman"/>
                <w:iCs/>
                <w:sz w:val="20"/>
                <w:szCs w:val="20"/>
              </w:rPr>
              <w:t xml:space="preserve">Market Participant </w:t>
            </w:r>
            <w:proofErr w:type="spellStart"/>
            <w:r w:rsidRPr="002D0AE3">
              <w:rPr>
                <w:rFonts w:eastAsia="Times New Roman"/>
                <w:i/>
                <w:iCs/>
                <w:sz w:val="20"/>
                <w:szCs w:val="20"/>
              </w:rPr>
              <w:t>mp</w:t>
            </w:r>
            <w:r w:rsidRPr="002D0AE3">
              <w:rPr>
                <w:rFonts w:eastAsia="Times New Roman"/>
                <w:iCs/>
                <w:sz w:val="20"/>
                <w:szCs w:val="20"/>
              </w:rPr>
              <w:t>’s</w:t>
            </w:r>
            <w:proofErr w:type="spellEnd"/>
            <w:r w:rsidRPr="002D0AE3">
              <w:rPr>
                <w:rFonts w:eastAsia="Times New Roman"/>
                <w:iCs/>
                <w:sz w:val="20"/>
                <w:szCs w:val="20"/>
              </w:rPr>
              <w:t xml:space="preserve"> </w:t>
            </w:r>
            <w:r w:rsidRPr="002D0AE3">
              <w:rPr>
                <w:rFonts w:eastAsia="Times New Roman"/>
                <w:bCs/>
                <w:iCs/>
                <w:sz w:val="20"/>
                <w:szCs w:val="20"/>
              </w:rPr>
              <w:t>PTP Options owned in the DAM</w:t>
            </w:r>
            <w:r w:rsidRPr="002D0AE3">
              <w:rPr>
                <w:rFonts w:eastAsia="Times New Roman"/>
                <w:iCs/>
                <w:sz w:val="20"/>
                <w:szCs w:val="20"/>
              </w:rPr>
              <w:t xml:space="preserve">, counting the ownership quantity only once per source and sink pair, and where the Market Participant is a CRR Account Holder assigned to the registered </w:t>
            </w:r>
            <w:proofErr w:type="gramStart"/>
            <w:r w:rsidRPr="002D0AE3">
              <w:rPr>
                <w:rFonts w:eastAsia="Times New Roman"/>
                <w:iCs/>
                <w:sz w:val="20"/>
                <w:szCs w:val="20"/>
              </w:rPr>
              <w:t>Counter-Party</w:t>
            </w:r>
            <w:proofErr w:type="gramEnd"/>
            <w:r w:rsidRPr="002D0AE3">
              <w:rPr>
                <w:rFonts w:eastAsia="Times New Roman"/>
                <w:iCs/>
                <w:sz w:val="20"/>
                <w:szCs w:val="20"/>
              </w:rPr>
              <w:t>.</w:t>
            </w:r>
          </w:p>
        </w:tc>
      </w:tr>
      <w:tr w:rsidR="002D0AE3" w:rsidRPr="002D0AE3" w14:paraId="5D52665D" w14:textId="77777777" w:rsidTr="002D0AE3">
        <w:trPr>
          <w:cantSplit/>
        </w:trPr>
        <w:tc>
          <w:tcPr>
            <w:tcW w:w="1005" w:type="pct"/>
          </w:tcPr>
          <w:p w14:paraId="212AA4D5" w14:textId="77777777" w:rsidR="002D0AE3" w:rsidRPr="002D0AE3" w:rsidRDefault="002D0AE3" w:rsidP="002D0AE3">
            <w:pPr>
              <w:spacing w:after="60"/>
              <w:rPr>
                <w:rFonts w:eastAsia="Times New Roman"/>
                <w:bCs/>
                <w:iCs/>
                <w:sz w:val="20"/>
                <w:szCs w:val="20"/>
              </w:rPr>
            </w:pPr>
            <w:r w:rsidRPr="002D0AE3">
              <w:rPr>
                <w:rFonts w:eastAsia="Times New Roman"/>
                <w:bCs/>
                <w:iCs/>
                <w:sz w:val="20"/>
                <w:szCs w:val="20"/>
              </w:rPr>
              <w:t xml:space="preserve">DAOBL </w:t>
            </w:r>
            <w:proofErr w:type="spellStart"/>
            <w:r w:rsidRPr="002D0AE3">
              <w:rPr>
                <w:rFonts w:eastAsia="Calibri"/>
                <w:i/>
                <w:iCs/>
                <w:sz w:val="20"/>
                <w:szCs w:val="20"/>
                <w:vertAlign w:val="subscript"/>
              </w:rPr>
              <w:t>mp</w:t>
            </w:r>
            <w:proofErr w:type="spellEnd"/>
            <w:r w:rsidRPr="002D0AE3">
              <w:rPr>
                <w:rFonts w:eastAsia="Times New Roman"/>
                <w:i/>
                <w:iCs/>
                <w:sz w:val="20"/>
                <w:szCs w:val="20"/>
                <w:vertAlign w:val="subscript"/>
              </w:rPr>
              <w:t xml:space="preserve">, </w:t>
            </w:r>
            <w:r w:rsidRPr="002D0AE3">
              <w:rPr>
                <w:rFonts w:eastAsia="Times New Roman"/>
                <w:bCs/>
                <w:i/>
                <w:iCs/>
                <w:sz w:val="20"/>
                <w:szCs w:val="20"/>
                <w:vertAlign w:val="subscript"/>
              </w:rPr>
              <w:t>(j, k), h</w:t>
            </w:r>
          </w:p>
        </w:tc>
        <w:tc>
          <w:tcPr>
            <w:tcW w:w="464" w:type="pct"/>
            <w:gridSpan w:val="5"/>
          </w:tcPr>
          <w:p w14:paraId="7C025638" w14:textId="77777777" w:rsidR="002D0AE3" w:rsidRPr="002D0AE3" w:rsidRDefault="002D0AE3" w:rsidP="002D0AE3">
            <w:pPr>
              <w:spacing w:after="60"/>
              <w:rPr>
                <w:rFonts w:eastAsia="Times New Roman"/>
                <w:iCs/>
                <w:sz w:val="20"/>
                <w:szCs w:val="20"/>
              </w:rPr>
            </w:pPr>
            <w:r w:rsidRPr="002D0AE3">
              <w:rPr>
                <w:rFonts w:eastAsia="Times New Roman"/>
                <w:bCs/>
                <w:iCs/>
                <w:sz w:val="20"/>
                <w:szCs w:val="20"/>
              </w:rPr>
              <w:t>MW</w:t>
            </w:r>
          </w:p>
        </w:tc>
        <w:tc>
          <w:tcPr>
            <w:tcW w:w="3531" w:type="pct"/>
          </w:tcPr>
          <w:p w14:paraId="00B29031" w14:textId="77777777" w:rsidR="002D0AE3" w:rsidRPr="002D0AE3" w:rsidRDefault="002D0AE3" w:rsidP="002D0AE3">
            <w:pPr>
              <w:spacing w:after="60"/>
              <w:rPr>
                <w:rFonts w:eastAsia="Times New Roman"/>
                <w:iCs/>
                <w:sz w:val="20"/>
                <w:szCs w:val="20"/>
              </w:rPr>
            </w:pPr>
            <w:r w:rsidRPr="002D0AE3">
              <w:rPr>
                <w:rFonts w:eastAsia="Times New Roman"/>
                <w:i/>
                <w:iCs/>
                <w:sz w:val="20"/>
                <w:szCs w:val="20"/>
              </w:rPr>
              <w:t xml:space="preserve">Day-Ahead Obligation per </w:t>
            </w:r>
            <w:r w:rsidRPr="002D0AE3">
              <w:rPr>
                <w:rFonts w:eastAsia="Times New Roman"/>
                <w:bCs/>
                <w:i/>
                <w:iCs/>
                <w:sz w:val="20"/>
                <w:szCs w:val="20"/>
              </w:rPr>
              <w:t xml:space="preserve">Market Participant </w:t>
            </w:r>
            <w:r w:rsidRPr="002D0AE3">
              <w:rPr>
                <w:rFonts w:eastAsia="Times New Roman"/>
                <w:i/>
                <w:iCs/>
                <w:sz w:val="20"/>
                <w:szCs w:val="20"/>
              </w:rPr>
              <w:t>per source and sink pair per hour</w:t>
            </w:r>
            <w:r w:rsidRPr="002D0AE3">
              <w:rPr>
                <w:rFonts w:eastAsia="Times New Roman"/>
                <w:iCs/>
                <w:sz w:val="20"/>
                <w:szCs w:val="20"/>
              </w:rPr>
              <w:t>—</w:t>
            </w:r>
            <w:r w:rsidRPr="002D0AE3">
              <w:rPr>
                <w:rFonts w:eastAsia="Times New Roman"/>
                <w:bCs/>
                <w:iCs/>
                <w:sz w:val="20"/>
                <w:szCs w:val="20"/>
              </w:rPr>
              <w:t xml:space="preserve">The number of </w:t>
            </w:r>
            <w:r w:rsidRPr="002D0AE3">
              <w:rPr>
                <w:rFonts w:eastAsia="Times New Roman"/>
                <w:iCs/>
                <w:sz w:val="20"/>
                <w:szCs w:val="20"/>
              </w:rPr>
              <w:t xml:space="preserve">Market Participant </w:t>
            </w:r>
            <w:proofErr w:type="spellStart"/>
            <w:r w:rsidRPr="002D0AE3">
              <w:rPr>
                <w:rFonts w:eastAsia="Times New Roman"/>
                <w:i/>
                <w:iCs/>
                <w:sz w:val="20"/>
                <w:szCs w:val="20"/>
              </w:rPr>
              <w:t>mp</w:t>
            </w:r>
            <w:r w:rsidRPr="002D0AE3">
              <w:rPr>
                <w:rFonts w:eastAsia="Times New Roman"/>
                <w:iCs/>
                <w:sz w:val="20"/>
                <w:szCs w:val="20"/>
              </w:rPr>
              <w:t>’s</w:t>
            </w:r>
            <w:proofErr w:type="spellEnd"/>
            <w:r w:rsidRPr="002D0AE3">
              <w:rPr>
                <w:rFonts w:eastAsia="Times New Roman"/>
                <w:iCs/>
                <w:sz w:val="20"/>
                <w:szCs w:val="20"/>
              </w:rPr>
              <w:t xml:space="preserve"> </w:t>
            </w:r>
            <w:r w:rsidRPr="002D0AE3">
              <w:rPr>
                <w:rFonts w:eastAsia="Times New Roman"/>
                <w:bCs/>
                <w:iCs/>
                <w:sz w:val="20"/>
                <w:szCs w:val="20"/>
              </w:rPr>
              <w:t>PT</w:t>
            </w:r>
            <w:r w:rsidRPr="002D0AE3">
              <w:rPr>
                <w:rFonts w:eastAsia="Times New Roman"/>
                <w:iCs/>
                <w:sz w:val="20"/>
                <w:szCs w:val="20"/>
              </w:rPr>
              <w:t>P</w:t>
            </w:r>
            <w:r w:rsidRPr="002D0AE3">
              <w:rPr>
                <w:rFonts w:eastAsia="Times New Roman"/>
                <w:bCs/>
                <w:iCs/>
                <w:sz w:val="20"/>
                <w:szCs w:val="20"/>
              </w:rPr>
              <w:t xml:space="preserve"> Obligations with the source </w:t>
            </w:r>
            <w:r w:rsidRPr="002D0AE3">
              <w:rPr>
                <w:rFonts w:eastAsia="Times New Roman"/>
                <w:bCs/>
                <w:i/>
                <w:iCs/>
                <w:sz w:val="20"/>
                <w:szCs w:val="20"/>
              </w:rPr>
              <w:t>j</w:t>
            </w:r>
            <w:r w:rsidRPr="002D0AE3">
              <w:rPr>
                <w:rFonts w:eastAsia="Times New Roman"/>
                <w:bCs/>
                <w:iCs/>
                <w:sz w:val="20"/>
                <w:szCs w:val="20"/>
              </w:rPr>
              <w:t xml:space="preserve"> and the sink </w:t>
            </w:r>
            <w:r w:rsidRPr="002D0AE3">
              <w:rPr>
                <w:rFonts w:eastAsia="Times New Roman"/>
                <w:bCs/>
                <w:i/>
                <w:iCs/>
                <w:sz w:val="20"/>
                <w:szCs w:val="20"/>
              </w:rPr>
              <w:t>k</w:t>
            </w:r>
            <w:r w:rsidRPr="002D0AE3">
              <w:rPr>
                <w:rFonts w:eastAsia="Times New Roman"/>
                <w:bCs/>
                <w:iCs/>
                <w:sz w:val="20"/>
                <w:szCs w:val="20"/>
              </w:rPr>
              <w:t xml:space="preserve"> owned in the DAM for the hour </w:t>
            </w:r>
            <w:r w:rsidRPr="002D0AE3">
              <w:rPr>
                <w:rFonts w:eastAsia="Times New Roman"/>
                <w:bCs/>
                <w:i/>
                <w:iCs/>
                <w:sz w:val="20"/>
                <w:szCs w:val="20"/>
              </w:rPr>
              <w:t>h</w:t>
            </w:r>
            <w:r w:rsidRPr="002D0AE3">
              <w:rPr>
                <w:rFonts w:eastAsia="Times New Roman"/>
                <w:iCs/>
                <w:sz w:val="20"/>
                <w:szCs w:val="20"/>
              </w:rPr>
              <w:t xml:space="preserve">, and where the Market Participant is a CRR Account Holder.  </w:t>
            </w:r>
          </w:p>
        </w:tc>
      </w:tr>
      <w:tr w:rsidR="002D0AE3" w:rsidRPr="002D0AE3" w14:paraId="64BC308B" w14:textId="77777777" w:rsidTr="002D0AE3">
        <w:trPr>
          <w:cantSplit/>
        </w:trPr>
        <w:tc>
          <w:tcPr>
            <w:tcW w:w="1005" w:type="pct"/>
          </w:tcPr>
          <w:p w14:paraId="3D2DF154" w14:textId="77777777" w:rsidR="002D0AE3" w:rsidRPr="002D0AE3" w:rsidRDefault="002D0AE3" w:rsidP="002D0AE3">
            <w:pPr>
              <w:spacing w:after="60"/>
              <w:rPr>
                <w:rFonts w:eastAsia="Times New Roman"/>
                <w:iCs/>
                <w:sz w:val="20"/>
                <w:szCs w:val="20"/>
              </w:rPr>
            </w:pPr>
            <w:r w:rsidRPr="002D0AE3">
              <w:rPr>
                <w:rFonts w:eastAsia="Calibri"/>
                <w:iCs/>
                <w:sz w:val="20"/>
                <w:szCs w:val="20"/>
              </w:rPr>
              <w:t xml:space="preserve">UDAOBL </w:t>
            </w:r>
            <w:proofErr w:type="spellStart"/>
            <w:r w:rsidRPr="002D0AE3">
              <w:rPr>
                <w:rFonts w:eastAsia="Calibri"/>
                <w:i/>
                <w:iCs/>
                <w:sz w:val="20"/>
                <w:szCs w:val="20"/>
                <w:vertAlign w:val="subscript"/>
              </w:rPr>
              <w:t>mp</w:t>
            </w:r>
            <w:proofErr w:type="spellEnd"/>
          </w:p>
        </w:tc>
        <w:tc>
          <w:tcPr>
            <w:tcW w:w="464" w:type="pct"/>
            <w:gridSpan w:val="5"/>
          </w:tcPr>
          <w:p w14:paraId="268FE5E7"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MWh</w:t>
            </w:r>
          </w:p>
        </w:tc>
        <w:tc>
          <w:tcPr>
            <w:tcW w:w="3531" w:type="pct"/>
          </w:tcPr>
          <w:p w14:paraId="7973A635" w14:textId="77777777" w:rsidR="002D0AE3" w:rsidRPr="002D0AE3" w:rsidRDefault="002D0AE3" w:rsidP="002D0AE3">
            <w:pPr>
              <w:spacing w:after="60"/>
              <w:rPr>
                <w:rFonts w:eastAsia="Times New Roman"/>
                <w:i/>
                <w:iCs/>
                <w:sz w:val="20"/>
                <w:szCs w:val="20"/>
              </w:rPr>
            </w:pPr>
            <w:r w:rsidRPr="002D0AE3">
              <w:rPr>
                <w:rFonts w:eastAsia="Times New Roman"/>
                <w:bCs/>
                <w:i/>
                <w:iCs/>
                <w:sz w:val="20"/>
                <w:szCs w:val="20"/>
              </w:rPr>
              <w:t>Uplift Day-Ahead Obligation per Market Participant</w:t>
            </w:r>
            <w:r w:rsidRPr="002D0AE3">
              <w:rPr>
                <w:rFonts w:eastAsia="Times New Roman"/>
                <w:bCs/>
                <w:iCs/>
                <w:sz w:val="20"/>
                <w:szCs w:val="20"/>
              </w:rPr>
              <w:sym w:font="Symbol" w:char="F0BE"/>
            </w:r>
            <w:r w:rsidRPr="002D0AE3">
              <w:rPr>
                <w:rFonts w:eastAsia="Times New Roman"/>
                <w:bCs/>
                <w:iCs/>
                <w:sz w:val="20"/>
                <w:szCs w:val="20"/>
              </w:rPr>
              <w:t xml:space="preserve">The monthly total of </w:t>
            </w:r>
            <w:r w:rsidRPr="002D0AE3">
              <w:rPr>
                <w:rFonts w:eastAsia="Times New Roman"/>
                <w:iCs/>
                <w:sz w:val="20"/>
                <w:szCs w:val="20"/>
              </w:rPr>
              <w:t xml:space="preserve">Market Participant </w:t>
            </w:r>
            <w:proofErr w:type="spellStart"/>
            <w:r w:rsidRPr="002D0AE3">
              <w:rPr>
                <w:rFonts w:eastAsia="Times New Roman"/>
                <w:i/>
                <w:iCs/>
                <w:sz w:val="20"/>
                <w:szCs w:val="20"/>
              </w:rPr>
              <w:t>mp</w:t>
            </w:r>
            <w:r w:rsidRPr="002D0AE3">
              <w:rPr>
                <w:rFonts w:eastAsia="Times New Roman"/>
                <w:iCs/>
                <w:sz w:val="20"/>
                <w:szCs w:val="20"/>
              </w:rPr>
              <w:t>’s</w:t>
            </w:r>
            <w:proofErr w:type="spellEnd"/>
            <w:r w:rsidRPr="002D0AE3">
              <w:rPr>
                <w:rFonts w:eastAsia="Times New Roman"/>
                <w:iCs/>
                <w:sz w:val="20"/>
                <w:szCs w:val="20"/>
              </w:rPr>
              <w:t xml:space="preserve"> </w:t>
            </w:r>
            <w:r w:rsidRPr="002D0AE3">
              <w:rPr>
                <w:rFonts w:eastAsia="Times New Roman"/>
                <w:bCs/>
                <w:iCs/>
                <w:sz w:val="20"/>
                <w:szCs w:val="20"/>
              </w:rPr>
              <w:t>PTP Obligations owned in the DAM</w:t>
            </w:r>
            <w:r w:rsidRPr="002D0AE3">
              <w:rPr>
                <w:rFonts w:eastAsia="Times New Roman"/>
                <w:iCs/>
                <w:sz w:val="20"/>
                <w:szCs w:val="20"/>
              </w:rPr>
              <w:t xml:space="preserve">, counting the ownership quantity only once per source and sink pair, where the Market Participant is a CRR Account Holder assigned to the registered </w:t>
            </w:r>
            <w:proofErr w:type="gramStart"/>
            <w:r w:rsidRPr="002D0AE3">
              <w:rPr>
                <w:rFonts w:eastAsia="Times New Roman"/>
                <w:iCs/>
                <w:sz w:val="20"/>
                <w:szCs w:val="20"/>
              </w:rPr>
              <w:t>Counter-Party</w:t>
            </w:r>
            <w:proofErr w:type="gramEnd"/>
            <w:r w:rsidRPr="002D0AE3">
              <w:rPr>
                <w:rFonts w:eastAsia="Times New Roman"/>
                <w:iCs/>
                <w:sz w:val="20"/>
                <w:szCs w:val="20"/>
              </w:rPr>
              <w:t>.</w:t>
            </w:r>
          </w:p>
        </w:tc>
      </w:tr>
      <w:tr w:rsidR="002D0AE3" w:rsidRPr="002D0AE3" w14:paraId="15A4C5CA" w14:textId="77777777" w:rsidTr="002D0AE3">
        <w:trPr>
          <w:cantSplit/>
        </w:trPr>
        <w:tc>
          <w:tcPr>
            <w:tcW w:w="1005" w:type="pct"/>
            <w:tcBorders>
              <w:top w:val="single" w:sz="6" w:space="0" w:color="auto"/>
              <w:left w:val="single" w:sz="4" w:space="0" w:color="auto"/>
              <w:bottom w:val="single" w:sz="6" w:space="0" w:color="auto"/>
              <w:right w:val="single" w:sz="6" w:space="0" w:color="auto"/>
            </w:tcBorders>
          </w:tcPr>
          <w:p w14:paraId="229F36EA" w14:textId="77777777" w:rsidR="002D0AE3" w:rsidRPr="002D0AE3" w:rsidRDefault="002D0AE3" w:rsidP="002D0AE3">
            <w:pPr>
              <w:spacing w:after="60"/>
              <w:rPr>
                <w:rFonts w:eastAsia="Calibri"/>
                <w:iCs/>
                <w:sz w:val="20"/>
                <w:szCs w:val="20"/>
              </w:rPr>
            </w:pPr>
            <w:r w:rsidRPr="002D0AE3">
              <w:rPr>
                <w:rFonts w:eastAsia="Times New Roman"/>
                <w:iCs/>
                <w:sz w:val="20"/>
                <w:szCs w:val="20"/>
              </w:rPr>
              <w:t xml:space="preserve">OPTS </w:t>
            </w:r>
            <w:proofErr w:type="spellStart"/>
            <w:r w:rsidRPr="002D0AE3">
              <w:rPr>
                <w:rFonts w:eastAsia="Calibri"/>
                <w:i/>
                <w:iCs/>
                <w:sz w:val="20"/>
                <w:szCs w:val="20"/>
                <w:vertAlign w:val="subscript"/>
              </w:rPr>
              <w:t>mp</w:t>
            </w:r>
            <w:proofErr w:type="spellEnd"/>
            <w:r w:rsidRPr="002D0AE3">
              <w:rPr>
                <w:rFonts w:eastAsia="Times New Roman"/>
                <w:i/>
                <w:iCs/>
                <w:sz w:val="20"/>
                <w:szCs w:val="20"/>
                <w:vertAlign w:val="subscript"/>
              </w:rPr>
              <w:t>, (j, k), a, h</w:t>
            </w:r>
          </w:p>
        </w:tc>
        <w:tc>
          <w:tcPr>
            <w:tcW w:w="464" w:type="pct"/>
            <w:gridSpan w:val="5"/>
            <w:tcBorders>
              <w:top w:val="single" w:sz="6" w:space="0" w:color="auto"/>
              <w:left w:val="single" w:sz="6" w:space="0" w:color="auto"/>
              <w:bottom w:val="single" w:sz="6" w:space="0" w:color="auto"/>
              <w:right w:val="single" w:sz="6" w:space="0" w:color="auto"/>
            </w:tcBorders>
          </w:tcPr>
          <w:p w14:paraId="510A707F"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188A888A" w14:textId="77777777" w:rsidR="002D0AE3" w:rsidRPr="002D0AE3" w:rsidRDefault="002D0AE3" w:rsidP="002D0AE3">
            <w:pPr>
              <w:spacing w:after="60"/>
              <w:rPr>
                <w:rFonts w:eastAsia="Times New Roman"/>
                <w:bCs/>
                <w:i/>
                <w:iCs/>
                <w:sz w:val="20"/>
                <w:szCs w:val="20"/>
              </w:rPr>
            </w:pPr>
            <w:r w:rsidRPr="002D0AE3">
              <w:rPr>
                <w:rFonts w:eastAsia="Times New Roman"/>
                <w:i/>
                <w:iCs/>
                <w:sz w:val="20"/>
                <w:szCs w:val="20"/>
              </w:rPr>
              <w:t xml:space="preserve">PTP Option Sale </w:t>
            </w:r>
            <w:r w:rsidRPr="002D0AE3">
              <w:rPr>
                <w:rFonts w:eastAsia="Times New Roman"/>
                <w:bCs/>
                <w:i/>
                <w:iCs/>
                <w:sz w:val="20"/>
                <w:szCs w:val="20"/>
              </w:rPr>
              <w:t xml:space="preserve">per Market Participant </w:t>
            </w:r>
            <w:r w:rsidRPr="002D0AE3">
              <w:rPr>
                <w:rFonts w:eastAsia="Times New Roman"/>
                <w:i/>
                <w:iCs/>
                <w:sz w:val="20"/>
                <w:szCs w:val="20"/>
              </w:rPr>
              <w:t>per source and sink pair per CRR Auction per hour</w:t>
            </w:r>
            <w:r w:rsidRPr="002D0AE3">
              <w:rPr>
                <w:rFonts w:eastAsia="Times New Roman"/>
                <w:iCs/>
                <w:sz w:val="20"/>
                <w:szCs w:val="20"/>
              </w:rPr>
              <w:t xml:space="preserve">—The MW quantity that represents the total of Market Participant </w:t>
            </w:r>
            <w:proofErr w:type="spellStart"/>
            <w:r w:rsidRPr="002D0AE3">
              <w:rPr>
                <w:rFonts w:eastAsia="Times New Roman"/>
                <w:i/>
                <w:iCs/>
                <w:sz w:val="20"/>
                <w:szCs w:val="20"/>
              </w:rPr>
              <w:t>mp</w:t>
            </w:r>
            <w:r w:rsidRPr="002D0AE3">
              <w:rPr>
                <w:rFonts w:eastAsia="Times New Roman"/>
                <w:iCs/>
                <w:sz w:val="20"/>
                <w:szCs w:val="20"/>
              </w:rPr>
              <w:t>’s</w:t>
            </w:r>
            <w:proofErr w:type="spellEnd"/>
            <w:r w:rsidRPr="002D0AE3">
              <w:rPr>
                <w:rFonts w:eastAsia="Times New Roman"/>
                <w:iCs/>
                <w:sz w:val="20"/>
                <w:szCs w:val="20"/>
              </w:rPr>
              <w:t xml:space="preserve"> PTP Option offers with the source </w:t>
            </w:r>
            <w:r w:rsidRPr="002D0AE3">
              <w:rPr>
                <w:rFonts w:eastAsia="Times New Roman"/>
                <w:i/>
                <w:iCs/>
                <w:sz w:val="20"/>
                <w:szCs w:val="20"/>
              </w:rPr>
              <w:t>j</w:t>
            </w:r>
            <w:r w:rsidRPr="002D0AE3">
              <w:rPr>
                <w:rFonts w:eastAsia="Times New Roman"/>
                <w:iCs/>
                <w:sz w:val="20"/>
                <w:szCs w:val="20"/>
              </w:rPr>
              <w:t xml:space="preserve"> and the sink </w:t>
            </w:r>
            <w:r w:rsidRPr="002D0AE3">
              <w:rPr>
                <w:rFonts w:eastAsia="Times New Roman"/>
                <w:i/>
                <w:iCs/>
                <w:sz w:val="20"/>
                <w:szCs w:val="20"/>
              </w:rPr>
              <w:t>k</w:t>
            </w:r>
            <w:r w:rsidRPr="002D0AE3">
              <w:rPr>
                <w:rFonts w:eastAsia="Times New Roman"/>
                <w:iCs/>
                <w:sz w:val="20"/>
                <w:szCs w:val="20"/>
              </w:rPr>
              <w:t xml:space="preserve"> awarded in CRR Auction </w:t>
            </w:r>
            <w:r w:rsidRPr="002D0AE3">
              <w:rPr>
                <w:rFonts w:eastAsia="Times New Roman"/>
                <w:i/>
                <w:iCs/>
                <w:sz w:val="20"/>
                <w:szCs w:val="20"/>
              </w:rPr>
              <w:t>a</w:t>
            </w:r>
            <w:r w:rsidRPr="002D0AE3">
              <w:rPr>
                <w:rFonts w:eastAsia="Times New Roman"/>
                <w:iCs/>
                <w:sz w:val="20"/>
                <w:szCs w:val="20"/>
              </w:rPr>
              <w:t xml:space="preserve">, for the hour </w:t>
            </w:r>
            <w:r w:rsidRPr="002D0AE3">
              <w:rPr>
                <w:rFonts w:eastAsia="Times New Roman"/>
                <w:i/>
                <w:iCs/>
                <w:sz w:val="20"/>
                <w:szCs w:val="20"/>
              </w:rPr>
              <w:t>h</w:t>
            </w:r>
            <w:r w:rsidRPr="002D0AE3">
              <w:rPr>
                <w:rFonts w:eastAsia="Times New Roman"/>
                <w:iCs/>
                <w:sz w:val="20"/>
                <w:szCs w:val="20"/>
              </w:rPr>
              <w:t>, where the Market Participant is a CRR Account Holder.</w:t>
            </w:r>
          </w:p>
        </w:tc>
      </w:tr>
      <w:tr w:rsidR="002D0AE3" w:rsidRPr="002D0AE3" w14:paraId="6875830D" w14:textId="77777777" w:rsidTr="002D0AE3">
        <w:trPr>
          <w:cantSplit/>
        </w:trPr>
        <w:tc>
          <w:tcPr>
            <w:tcW w:w="1005" w:type="pct"/>
            <w:tcBorders>
              <w:top w:val="single" w:sz="6" w:space="0" w:color="auto"/>
              <w:left w:val="single" w:sz="4" w:space="0" w:color="auto"/>
              <w:bottom w:val="single" w:sz="6" w:space="0" w:color="auto"/>
              <w:right w:val="single" w:sz="6" w:space="0" w:color="auto"/>
            </w:tcBorders>
          </w:tcPr>
          <w:p w14:paraId="6D449DF0" w14:textId="77777777" w:rsidR="002D0AE3" w:rsidRPr="002D0AE3" w:rsidRDefault="002D0AE3" w:rsidP="002D0AE3">
            <w:pPr>
              <w:spacing w:after="60"/>
              <w:rPr>
                <w:rFonts w:eastAsia="Calibri"/>
                <w:iCs/>
                <w:sz w:val="20"/>
                <w:szCs w:val="20"/>
              </w:rPr>
            </w:pPr>
            <w:r w:rsidRPr="002D0AE3">
              <w:rPr>
                <w:rFonts w:eastAsia="Calibri"/>
                <w:iCs/>
                <w:sz w:val="20"/>
                <w:szCs w:val="20"/>
              </w:rPr>
              <w:t xml:space="preserve">UOPTS </w:t>
            </w:r>
            <w:proofErr w:type="spellStart"/>
            <w:r w:rsidRPr="002D0AE3">
              <w:rPr>
                <w:rFonts w:eastAsia="Calibri"/>
                <w:i/>
                <w:iCs/>
                <w:sz w:val="20"/>
                <w:szCs w:val="20"/>
                <w:vertAlign w:val="subscript"/>
              </w:rPr>
              <w:t>mp</w:t>
            </w:r>
            <w:proofErr w:type="spellEnd"/>
          </w:p>
        </w:tc>
        <w:tc>
          <w:tcPr>
            <w:tcW w:w="464" w:type="pct"/>
            <w:gridSpan w:val="5"/>
            <w:tcBorders>
              <w:top w:val="single" w:sz="6" w:space="0" w:color="auto"/>
              <w:left w:val="single" w:sz="6" w:space="0" w:color="auto"/>
              <w:bottom w:val="single" w:sz="6" w:space="0" w:color="auto"/>
              <w:right w:val="single" w:sz="6" w:space="0" w:color="auto"/>
            </w:tcBorders>
          </w:tcPr>
          <w:p w14:paraId="7C6BEBEE"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53471174" w14:textId="77777777" w:rsidR="002D0AE3" w:rsidRPr="002D0AE3" w:rsidRDefault="002D0AE3" w:rsidP="002D0AE3">
            <w:pPr>
              <w:spacing w:after="60"/>
              <w:rPr>
                <w:rFonts w:eastAsia="Times New Roman"/>
                <w:bCs/>
                <w:i/>
                <w:iCs/>
                <w:sz w:val="20"/>
                <w:szCs w:val="20"/>
              </w:rPr>
            </w:pPr>
            <w:r w:rsidRPr="002D0AE3">
              <w:rPr>
                <w:rFonts w:eastAsia="Times New Roman"/>
                <w:i/>
                <w:iCs/>
                <w:sz w:val="20"/>
                <w:szCs w:val="20"/>
              </w:rPr>
              <w:t xml:space="preserve">Uplift PTP Option Sale </w:t>
            </w:r>
            <w:r w:rsidRPr="002D0AE3">
              <w:rPr>
                <w:rFonts w:eastAsia="Times New Roman"/>
                <w:bCs/>
                <w:i/>
                <w:iCs/>
                <w:sz w:val="20"/>
                <w:szCs w:val="20"/>
              </w:rPr>
              <w:t>per Market Participant</w:t>
            </w:r>
            <w:r w:rsidRPr="002D0AE3">
              <w:rPr>
                <w:rFonts w:eastAsia="Times New Roman"/>
                <w:iCs/>
                <w:sz w:val="20"/>
                <w:szCs w:val="20"/>
              </w:rPr>
              <w:t xml:space="preserve">—The MW quantity that represents the monthly total of Market Participant </w:t>
            </w:r>
            <w:proofErr w:type="spellStart"/>
            <w:r w:rsidRPr="002D0AE3">
              <w:rPr>
                <w:rFonts w:eastAsia="Times New Roman"/>
                <w:i/>
                <w:iCs/>
                <w:sz w:val="20"/>
                <w:szCs w:val="20"/>
              </w:rPr>
              <w:t>mp</w:t>
            </w:r>
            <w:r w:rsidRPr="002D0AE3">
              <w:rPr>
                <w:rFonts w:eastAsia="Times New Roman"/>
                <w:iCs/>
                <w:sz w:val="20"/>
                <w:szCs w:val="20"/>
              </w:rPr>
              <w:t>’s</w:t>
            </w:r>
            <w:proofErr w:type="spellEnd"/>
            <w:r w:rsidRPr="002D0AE3">
              <w:rPr>
                <w:rFonts w:eastAsia="Times New Roman"/>
                <w:iCs/>
                <w:sz w:val="20"/>
                <w:szCs w:val="20"/>
              </w:rPr>
              <w:t xml:space="preserve"> PTP Option offers awarded in CRR Auctions, counting the awarded quantity only once per source and sink pair, where the Market Participant is a CRR Account Holder assigned to the registered </w:t>
            </w:r>
            <w:proofErr w:type="gramStart"/>
            <w:r w:rsidRPr="002D0AE3">
              <w:rPr>
                <w:rFonts w:eastAsia="Times New Roman"/>
                <w:iCs/>
                <w:sz w:val="20"/>
                <w:szCs w:val="20"/>
              </w:rPr>
              <w:t>Counter-Party</w:t>
            </w:r>
            <w:proofErr w:type="gramEnd"/>
            <w:r w:rsidRPr="002D0AE3">
              <w:rPr>
                <w:rFonts w:eastAsia="Times New Roman"/>
                <w:iCs/>
                <w:sz w:val="20"/>
                <w:szCs w:val="20"/>
              </w:rPr>
              <w:t>.</w:t>
            </w:r>
          </w:p>
        </w:tc>
      </w:tr>
      <w:tr w:rsidR="002D0AE3" w:rsidRPr="002D0AE3" w14:paraId="4CF3A4E6" w14:textId="77777777" w:rsidTr="002D0AE3">
        <w:trPr>
          <w:cantSplit/>
        </w:trPr>
        <w:tc>
          <w:tcPr>
            <w:tcW w:w="1005" w:type="pct"/>
            <w:tcBorders>
              <w:top w:val="single" w:sz="6" w:space="0" w:color="auto"/>
              <w:left w:val="single" w:sz="4" w:space="0" w:color="auto"/>
              <w:bottom w:val="single" w:sz="6" w:space="0" w:color="auto"/>
              <w:right w:val="single" w:sz="6" w:space="0" w:color="auto"/>
            </w:tcBorders>
          </w:tcPr>
          <w:p w14:paraId="7F3189D9" w14:textId="77777777" w:rsidR="002D0AE3" w:rsidRPr="002D0AE3" w:rsidRDefault="002D0AE3" w:rsidP="002D0AE3">
            <w:pPr>
              <w:spacing w:after="60"/>
              <w:rPr>
                <w:rFonts w:eastAsia="Calibri"/>
                <w:iCs/>
                <w:sz w:val="20"/>
                <w:szCs w:val="20"/>
              </w:rPr>
            </w:pPr>
            <w:r w:rsidRPr="002D0AE3">
              <w:rPr>
                <w:rFonts w:eastAsia="Times New Roman"/>
                <w:iCs/>
                <w:sz w:val="20"/>
                <w:szCs w:val="20"/>
              </w:rPr>
              <w:t xml:space="preserve">OBLS </w:t>
            </w:r>
            <w:proofErr w:type="spellStart"/>
            <w:r w:rsidRPr="002D0AE3">
              <w:rPr>
                <w:rFonts w:eastAsia="Calibri"/>
                <w:i/>
                <w:iCs/>
                <w:sz w:val="20"/>
                <w:szCs w:val="20"/>
                <w:vertAlign w:val="subscript"/>
              </w:rPr>
              <w:t>mp</w:t>
            </w:r>
            <w:proofErr w:type="spellEnd"/>
            <w:r w:rsidRPr="002D0AE3">
              <w:rPr>
                <w:rFonts w:eastAsia="Times New Roman"/>
                <w:i/>
                <w:iCs/>
                <w:sz w:val="20"/>
                <w:szCs w:val="20"/>
                <w:vertAlign w:val="subscript"/>
              </w:rPr>
              <w:t>, (j, k), a, h</w:t>
            </w:r>
          </w:p>
        </w:tc>
        <w:tc>
          <w:tcPr>
            <w:tcW w:w="464" w:type="pct"/>
            <w:gridSpan w:val="5"/>
            <w:tcBorders>
              <w:top w:val="single" w:sz="6" w:space="0" w:color="auto"/>
              <w:left w:val="single" w:sz="6" w:space="0" w:color="auto"/>
              <w:bottom w:val="single" w:sz="6" w:space="0" w:color="auto"/>
              <w:right w:val="single" w:sz="6" w:space="0" w:color="auto"/>
            </w:tcBorders>
          </w:tcPr>
          <w:p w14:paraId="2A823AE7"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611A6723" w14:textId="77777777" w:rsidR="002D0AE3" w:rsidRPr="002D0AE3" w:rsidRDefault="002D0AE3" w:rsidP="002D0AE3">
            <w:pPr>
              <w:spacing w:after="60"/>
              <w:rPr>
                <w:rFonts w:eastAsia="Times New Roman"/>
                <w:bCs/>
                <w:i/>
                <w:iCs/>
                <w:sz w:val="20"/>
                <w:szCs w:val="20"/>
              </w:rPr>
            </w:pPr>
            <w:r w:rsidRPr="002D0AE3">
              <w:rPr>
                <w:rFonts w:eastAsia="Times New Roman"/>
                <w:i/>
                <w:iCs/>
                <w:sz w:val="20"/>
                <w:szCs w:val="20"/>
              </w:rPr>
              <w:t xml:space="preserve">PTP Obligation Sale per </w:t>
            </w:r>
            <w:r w:rsidRPr="002D0AE3">
              <w:rPr>
                <w:rFonts w:eastAsia="Times New Roman"/>
                <w:bCs/>
                <w:i/>
                <w:iCs/>
                <w:sz w:val="20"/>
                <w:szCs w:val="20"/>
              </w:rPr>
              <w:t xml:space="preserve">Market Participant </w:t>
            </w:r>
            <w:r w:rsidRPr="002D0AE3">
              <w:rPr>
                <w:rFonts w:eastAsia="Times New Roman"/>
                <w:i/>
                <w:iCs/>
                <w:sz w:val="20"/>
                <w:szCs w:val="20"/>
              </w:rPr>
              <w:t>per source and sink pair per CRR Auction per hour</w:t>
            </w:r>
            <w:r w:rsidRPr="002D0AE3">
              <w:rPr>
                <w:rFonts w:eastAsia="Times New Roman"/>
                <w:iCs/>
                <w:sz w:val="20"/>
                <w:szCs w:val="20"/>
              </w:rPr>
              <w:t xml:space="preserve">—The MW quantity that represents the total of Market Participant </w:t>
            </w:r>
            <w:proofErr w:type="spellStart"/>
            <w:r w:rsidRPr="002D0AE3">
              <w:rPr>
                <w:rFonts w:eastAsia="Times New Roman"/>
                <w:i/>
                <w:iCs/>
                <w:sz w:val="20"/>
                <w:szCs w:val="20"/>
              </w:rPr>
              <w:t>mp</w:t>
            </w:r>
            <w:r w:rsidRPr="002D0AE3">
              <w:rPr>
                <w:rFonts w:eastAsia="Times New Roman"/>
                <w:iCs/>
                <w:sz w:val="20"/>
                <w:szCs w:val="20"/>
              </w:rPr>
              <w:t>’s</w:t>
            </w:r>
            <w:proofErr w:type="spellEnd"/>
            <w:r w:rsidRPr="002D0AE3">
              <w:rPr>
                <w:rFonts w:eastAsia="Times New Roman"/>
                <w:iCs/>
                <w:sz w:val="20"/>
                <w:szCs w:val="20"/>
              </w:rPr>
              <w:t xml:space="preserve"> PTP Obligation offers with the source </w:t>
            </w:r>
            <w:r w:rsidRPr="002D0AE3">
              <w:rPr>
                <w:rFonts w:eastAsia="Times New Roman"/>
                <w:i/>
                <w:iCs/>
                <w:sz w:val="20"/>
                <w:szCs w:val="20"/>
              </w:rPr>
              <w:t>j</w:t>
            </w:r>
            <w:r w:rsidRPr="002D0AE3">
              <w:rPr>
                <w:rFonts w:eastAsia="Times New Roman"/>
                <w:iCs/>
                <w:sz w:val="20"/>
                <w:szCs w:val="20"/>
              </w:rPr>
              <w:t xml:space="preserve"> and the sink </w:t>
            </w:r>
            <w:r w:rsidRPr="002D0AE3">
              <w:rPr>
                <w:rFonts w:eastAsia="Times New Roman"/>
                <w:i/>
                <w:iCs/>
                <w:sz w:val="20"/>
                <w:szCs w:val="20"/>
              </w:rPr>
              <w:t>k</w:t>
            </w:r>
            <w:r w:rsidRPr="002D0AE3">
              <w:rPr>
                <w:rFonts w:eastAsia="Times New Roman"/>
                <w:iCs/>
                <w:sz w:val="20"/>
                <w:szCs w:val="20"/>
              </w:rPr>
              <w:t xml:space="preserve"> awarded in CRR Auction </w:t>
            </w:r>
            <w:r w:rsidRPr="002D0AE3">
              <w:rPr>
                <w:rFonts w:eastAsia="Times New Roman"/>
                <w:i/>
                <w:iCs/>
                <w:sz w:val="20"/>
                <w:szCs w:val="20"/>
              </w:rPr>
              <w:t>a</w:t>
            </w:r>
            <w:r w:rsidRPr="002D0AE3">
              <w:rPr>
                <w:rFonts w:eastAsia="Times New Roman"/>
                <w:iCs/>
                <w:sz w:val="20"/>
                <w:szCs w:val="20"/>
              </w:rPr>
              <w:t xml:space="preserve">, for the hour </w:t>
            </w:r>
            <w:r w:rsidRPr="002D0AE3">
              <w:rPr>
                <w:rFonts w:eastAsia="Times New Roman"/>
                <w:i/>
                <w:iCs/>
                <w:sz w:val="20"/>
                <w:szCs w:val="20"/>
              </w:rPr>
              <w:t>h</w:t>
            </w:r>
            <w:r w:rsidRPr="002D0AE3">
              <w:rPr>
                <w:rFonts w:eastAsia="Times New Roman"/>
                <w:iCs/>
                <w:sz w:val="20"/>
                <w:szCs w:val="20"/>
              </w:rPr>
              <w:t>, where the Market Participant is a CRR Account Holder.</w:t>
            </w:r>
          </w:p>
        </w:tc>
      </w:tr>
      <w:tr w:rsidR="002D0AE3" w:rsidRPr="002D0AE3" w14:paraId="7B6736D4" w14:textId="77777777" w:rsidTr="002D0AE3">
        <w:trPr>
          <w:cantSplit/>
        </w:trPr>
        <w:tc>
          <w:tcPr>
            <w:tcW w:w="1005" w:type="pct"/>
            <w:tcBorders>
              <w:top w:val="single" w:sz="6" w:space="0" w:color="auto"/>
              <w:left w:val="single" w:sz="4" w:space="0" w:color="auto"/>
              <w:bottom w:val="single" w:sz="6" w:space="0" w:color="auto"/>
              <w:right w:val="single" w:sz="6" w:space="0" w:color="auto"/>
            </w:tcBorders>
          </w:tcPr>
          <w:p w14:paraId="3A09D6B5" w14:textId="77777777" w:rsidR="002D0AE3" w:rsidRPr="002D0AE3" w:rsidRDefault="002D0AE3" w:rsidP="002D0AE3">
            <w:pPr>
              <w:spacing w:after="60"/>
              <w:rPr>
                <w:rFonts w:eastAsia="Calibri"/>
                <w:iCs/>
                <w:sz w:val="20"/>
                <w:szCs w:val="20"/>
              </w:rPr>
            </w:pPr>
            <w:r w:rsidRPr="002D0AE3">
              <w:rPr>
                <w:rFonts w:eastAsia="Calibri"/>
                <w:iCs/>
                <w:sz w:val="20"/>
                <w:szCs w:val="20"/>
              </w:rPr>
              <w:t xml:space="preserve">UOBLS </w:t>
            </w:r>
            <w:proofErr w:type="spellStart"/>
            <w:r w:rsidRPr="002D0AE3">
              <w:rPr>
                <w:rFonts w:eastAsia="Calibri"/>
                <w:i/>
                <w:iCs/>
                <w:sz w:val="20"/>
                <w:szCs w:val="20"/>
                <w:vertAlign w:val="subscript"/>
              </w:rPr>
              <w:t>mp</w:t>
            </w:r>
            <w:proofErr w:type="spellEnd"/>
          </w:p>
        </w:tc>
        <w:tc>
          <w:tcPr>
            <w:tcW w:w="464" w:type="pct"/>
            <w:gridSpan w:val="5"/>
            <w:tcBorders>
              <w:top w:val="single" w:sz="6" w:space="0" w:color="auto"/>
              <w:left w:val="single" w:sz="6" w:space="0" w:color="auto"/>
              <w:bottom w:val="single" w:sz="6" w:space="0" w:color="auto"/>
              <w:right w:val="single" w:sz="6" w:space="0" w:color="auto"/>
            </w:tcBorders>
          </w:tcPr>
          <w:p w14:paraId="267EBEB7"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6767279A" w14:textId="77777777" w:rsidR="002D0AE3" w:rsidRPr="002D0AE3" w:rsidRDefault="002D0AE3" w:rsidP="002D0AE3">
            <w:pPr>
              <w:spacing w:after="60"/>
              <w:rPr>
                <w:rFonts w:eastAsia="Times New Roman"/>
                <w:bCs/>
                <w:i/>
                <w:iCs/>
                <w:sz w:val="20"/>
                <w:szCs w:val="20"/>
              </w:rPr>
            </w:pPr>
            <w:r w:rsidRPr="002D0AE3">
              <w:rPr>
                <w:rFonts w:eastAsia="Times New Roman"/>
                <w:i/>
                <w:iCs/>
                <w:sz w:val="20"/>
                <w:szCs w:val="20"/>
              </w:rPr>
              <w:t xml:space="preserve">Uplift PTP Obligation Sale </w:t>
            </w:r>
            <w:r w:rsidRPr="002D0AE3">
              <w:rPr>
                <w:rFonts w:eastAsia="Times New Roman"/>
                <w:bCs/>
                <w:i/>
                <w:iCs/>
                <w:sz w:val="20"/>
                <w:szCs w:val="20"/>
              </w:rPr>
              <w:t>per Market Participant</w:t>
            </w:r>
            <w:r w:rsidRPr="002D0AE3">
              <w:rPr>
                <w:rFonts w:eastAsia="Times New Roman"/>
                <w:iCs/>
                <w:sz w:val="20"/>
                <w:szCs w:val="20"/>
              </w:rPr>
              <w:t xml:space="preserve">—The MW quantity that represents the monthly total of Market Participant </w:t>
            </w:r>
            <w:proofErr w:type="spellStart"/>
            <w:r w:rsidRPr="002D0AE3">
              <w:rPr>
                <w:rFonts w:eastAsia="Times New Roman"/>
                <w:i/>
                <w:iCs/>
                <w:sz w:val="20"/>
                <w:szCs w:val="20"/>
              </w:rPr>
              <w:t>mp</w:t>
            </w:r>
            <w:r w:rsidRPr="002D0AE3">
              <w:rPr>
                <w:rFonts w:eastAsia="Times New Roman"/>
                <w:iCs/>
                <w:sz w:val="20"/>
                <w:szCs w:val="20"/>
              </w:rPr>
              <w:t>’s</w:t>
            </w:r>
            <w:proofErr w:type="spellEnd"/>
            <w:r w:rsidRPr="002D0AE3">
              <w:rPr>
                <w:rFonts w:eastAsia="Times New Roman"/>
                <w:iCs/>
                <w:sz w:val="20"/>
                <w:szCs w:val="20"/>
              </w:rPr>
              <w:t xml:space="preserve"> PTP Obligation offers awarded in CRR Auctions, counting the quantity only once per source and sink pair, where the Market Participant is a CRR Account Holder assigned to the registered </w:t>
            </w:r>
            <w:proofErr w:type="gramStart"/>
            <w:r w:rsidRPr="002D0AE3">
              <w:rPr>
                <w:rFonts w:eastAsia="Times New Roman"/>
                <w:iCs/>
                <w:sz w:val="20"/>
                <w:szCs w:val="20"/>
              </w:rPr>
              <w:t>Counter-Party</w:t>
            </w:r>
            <w:proofErr w:type="gramEnd"/>
            <w:r w:rsidRPr="002D0AE3">
              <w:rPr>
                <w:rFonts w:eastAsia="Times New Roman"/>
                <w:iCs/>
                <w:sz w:val="20"/>
                <w:szCs w:val="20"/>
              </w:rPr>
              <w:t>.</w:t>
            </w:r>
          </w:p>
        </w:tc>
      </w:tr>
      <w:tr w:rsidR="002D0AE3" w:rsidRPr="002D0AE3" w14:paraId="00502ECF" w14:textId="77777777" w:rsidTr="002D0AE3">
        <w:trPr>
          <w:cantSplit/>
        </w:trPr>
        <w:tc>
          <w:tcPr>
            <w:tcW w:w="1005" w:type="pct"/>
            <w:tcBorders>
              <w:top w:val="single" w:sz="6" w:space="0" w:color="auto"/>
              <w:left w:val="single" w:sz="4" w:space="0" w:color="auto"/>
              <w:bottom w:val="single" w:sz="6" w:space="0" w:color="auto"/>
              <w:right w:val="single" w:sz="6" w:space="0" w:color="auto"/>
            </w:tcBorders>
          </w:tcPr>
          <w:p w14:paraId="41AF54D5" w14:textId="77777777" w:rsidR="002D0AE3" w:rsidRPr="002D0AE3" w:rsidRDefault="002D0AE3" w:rsidP="002D0AE3">
            <w:pPr>
              <w:spacing w:after="60"/>
              <w:rPr>
                <w:rFonts w:eastAsia="Calibri"/>
                <w:iCs/>
                <w:sz w:val="20"/>
                <w:szCs w:val="20"/>
              </w:rPr>
            </w:pPr>
            <w:r w:rsidRPr="002D0AE3">
              <w:rPr>
                <w:rFonts w:eastAsia="Times New Roman"/>
                <w:iCs/>
                <w:sz w:val="20"/>
                <w:szCs w:val="20"/>
              </w:rPr>
              <w:t xml:space="preserve">OPTP </w:t>
            </w:r>
            <w:proofErr w:type="spellStart"/>
            <w:r w:rsidRPr="002D0AE3">
              <w:rPr>
                <w:rFonts w:eastAsia="Calibri"/>
                <w:i/>
                <w:iCs/>
                <w:sz w:val="20"/>
                <w:szCs w:val="20"/>
                <w:vertAlign w:val="subscript"/>
              </w:rPr>
              <w:t>mp</w:t>
            </w:r>
            <w:proofErr w:type="spellEnd"/>
            <w:r w:rsidRPr="002D0AE3">
              <w:rPr>
                <w:rFonts w:eastAsia="Times New Roman"/>
                <w:i/>
                <w:iCs/>
                <w:sz w:val="20"/>
                <w:szCs w:val="20"/>
                <w:vertAlign w:val="subscript"/>
              </w:rPr>
              <w:t>, (j, k), a, h</w:t>
            </w:r>
          </w:p>
        </w:tc>
        <w:tc>
          <w:tcPr>
            <w:tcW w:w="464" w:type="pct"/>
            <w:gridSpan w:val="5"/>
            <w:tcBorders>
              <w:top w:val="single" w:sz="6" w:space="0" w:color="auto"/>
              <w:left w:val="single" w:sz="6" w:space="0" w:color="auto"/>
              <w:bottom w:val="single" w:sz="6" w:space="0" w:color="auto"/>
              <w:right w:val="single" w:sz="6" w:space="0" w:color="auto"/>
            </w:tcBorders>
          </w:tcPr>
          <w:p w14:paraId="7E5645EB"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4EC540B5" w14:textId="77777777" w:rsidR="002D0AE3" w:rsidRPr="002D0AE3" w:rsidRDefault="002D0AE3" w:rsidP="002D0AE3">
            <w:pPr>
              <w:spacing w:after="60"/>
              <w:rPr>
                <w:rFonts w:eastAsia="Times New Roman"/>
                <w:bCs/>
                <w:i/>
                <w:iCs/>
                <w:sz w:val="20"/>
                <w:szCs w:val="20"/>
              </w:rPr>
            </w:pPr>
            <w:r w:rsidRPr="002D0AE3">
              <w:rPr>
                <w:rFonts w:eastAsia="Times New Roman"/>
                <w:i/>
                <w:iCs/>
                <w:sz w:val="20"/>
                <w:szCs w:val="20"/>
              </w:rPr>
              <w:t xml:space="preserve">PTP Option Purchase per </w:t>
            </w:r>
            <w:r w:rsidRPr="002D0AE3">
              <w:rPr>
                <w:rFonts w:eastAsia="Times New Roman"/>
                <w:bCs/>
                <w:i/>
                <w:iCs/>
                <w:sz w:val="20"/>
                <w:szCs w:val="20"/>
              </w:rPr>
              <w:t xml:space="preserve">Market Participant </w:t>
            </w:r>
            <w:r w:rsidRPr="002D0AE3">
              <w:rPr>
                <w:rFonts w:eastAsia="Times New Roman"/>
                <w:i/>
                <w:iCs/>
                <w:sz w:val="20"/>
                <w:szCs w:val="20"/>
              </w:rPr>
              <w:t>per source and sink pair per CRR Auction per hour</w:t>
            </w:r>
            <w:r w:rsidRPr="002D0AE3">
              <w:rPr>
                <w:rFonts w:eastAsia="Times New Roman"/>
                <w:iCs/>
                <w:sz w:val="20"/>
                <w:szCs w:val="20"/>
              </w:rPr>
              <w:t xml:space="preserve">—The MW quantity that represents the total of Market Participant </w:t>
            </w:r>
            <w:proofErr w:type="spellStart"/>
            <w:r w:rsidRPr="002D0AE3">
              <w:rPr>
                <w:rFonts w:eastAsia="Times New Roman"/>
                <w:i/>
                <w:iCs/>
                <w:sz w:val="20"/>
                <w:szCs w:val="20"/>
              </w:rPr>
              <w:t>mp</w:t>
            </w:r>
            <w:r w:rsidRPr="002D0AE3">
              <w:rPr>
                <w:rFonts w:eastAsia="Times New Roman"/>
                <w:iCs/>
                <w:sz w:val="20"/>
                <w:szCs w:val="20"/>
              </w:rPr>
              <w:t>’s</w:t>
            </w:r>
            <w:proofErr w:type="spellEnd"/>
            <w:r w:rsidRPr="002D0AE3">
              <w:rPr>
                <w:rFonts w:eastAsia="Times New Roman"/>
                <w:iCs/>
                <w:sz w:val="20"/>
                <w:szCs w:val="20"/>
              </w:rPr>
              <w:t xml:space="preserve"> PTP Option bids with the source </w:t>
            </w:r>
            <w:r w:rsidRPr="002D0AE3">
              <w:rPr>
                <w:rFonts w:eastAsia="Times New Roman"/>
                <w:i/>
                <w:iCs/>
                <w:sz w:val="20"/>
                <w:szCs w:val="20"/>
              </w:rPr>
              <w:t>j</w:t>
            </w:r>
            <w:r w:rsidRPr="002D0AE3">
              <w:rPr>
                <w:rFonts w:eastAsia="Times New Roman"/>
                <w:iCs/>
                <w:sz w:val="20"/>
                <w:szCs w:val="20"/>
              </w:rPr>
              <w:t xml:space="preserve"> and the sink </w:t>
            </w:r>
            <w:r w:rsidRPr="002D0AE3">
              <w:rPr>
                <w:rFonts w:eastAsia="Times New Roman"/>
                <w:i/>
                <w:iCs/>
                <w:sz w:val="20"/>
                <w:szCs w:val="20"/>
              </w:rPr>
              <w:t>k</w:t>
            </w:r>
            <w:r w:rsidRPr="002D0AE3">
              <w:rPr>
                <w:rFonts w:eastAsia="Times New Roman"/>
                <w:iCs/>
                <w:sz w:val="20"/>
                <w:szCs w:val="20"/>
              </w:rPr>
              <w:t xml:space="preserve"> awarded in CRR Auction </w:t>
            </w:r>
            <w:r w:rsidRPr="002D0AE3">
              <w:rPr>
                <w:rFonts w:eastAsia="Times New Roman"/>
                <w:i/>
                <w:iCs/>
                <w:sz w:val="20"/>
                <w:szCs w:val="20"/>
              </w:rPr>
              <w:t>a</w:t>
            </w:r>
            <w:r w:rsidRPr="002D0AE3">
              <w:rPr>
                <w:rFonts w:eastAsia="Times New Roman"/>
                <w:iCs/>
                <w:sz w:val="20"/>
                <w:szCs w:val="20"/>
              </w:rPr>
              <w:t xml:space="preserve">, for the hour </w:t>
            </w:r>
            <w:r w:rsidRPr="002D0AE3">
              <w:rPr>
                <w:rFonts w:eastAsia="Times New Roman"/>
                <w:i/>
                <w:iCs/>
                <w:sz w:val="20"/>
                <w:szCs w:val="20"/>
              </w:rPr>
              <w:t>h</w:t>
            </w:r>
            <w:r w:rsidRPr="002D0AE3">
              <w:rPr>
                <w:rFonts w:eastAsia="Times New Roman"/>
                <w:iCs/>
                <w:sz w:val="20"/>
                <w:szCs w:val="20"/>
              </w:rPr>
              <w:t>, where the Market Participant is a CRR Account Holder.</w:t>
            </w:r>
          </w:p>
        </w:tc>
      </w:tr>
      <w:tr w:rsidR="002D0AE3" w:rsidRPr="002D0AE3" w14:paraId="2FAE3DD4" w14:textId="77777777" w:rsidTr="002D0AE3">
        <w:trPr>
          <w:cantSplit/>
        </w:trPr>
        <w:tc>
          <w:tcPr>
            <w:tcW w:w="1005" w:type="pct"/>
            <w:tcBorders>
              <w:top w:val="single" w:sz="6" w:space="0" w:color="auto"/>
              <w:left w:val="single" w:sz="4" w:space="0" w:color="auto"/>
              <w:bottom w:val="single" w:sz="6" w:space="0" w:color="auto"/>
              <w:right w:val="single" w:sz="6" w:space="0" w:color="auto"/>
            </w:tcBorders>
          </w:tcPr>
          <w:p w14:paraId="1F206084" w14:textId="77777777" w:rsidR="002D0AE3" w:rsidRPr="002D0AE3" w:rsidRDefault="002D0AE3" w:rsidP="002D0AE3">
            <w:pPr>
              <w:spacing w:after="60"/>
              <w:rPr>
                <w:rFonts w:eastAsia="Calibri"/>
                <w:iCs/>
                <w:sz w:val="20"/>
                <w:szCs w:val="20"/>
              </w:rPr>
            </w:pPr>
            <w:r w:rsidRPr="002D0AE3">
              <w:rPr>
                <w:rFonts w:eastAsia="Calibri"/>
                <w:iCs/>
                <w:sz w:val="20"/>
                <w:szCs w:val="20"/>
              </w:rPr>
              <w:lastRenderedPageBreak/>
              <w:t xml:space="preserve">UOPTP </w:t>
            </w:r>
            <w:proofErr w:type="spellStart"/>
            <w:r w:rsidRPr="002D0AE3">
              <w:rPr>
                <w:rFonts w:eastAsia="Calibri"/>
                <w:i/>
                <w:iCs/>
                <w:sz w:val="20"/>
                <w:szCs w:val="20"/>
                <w:vertAlign w:val="subscript"/>
              </w:rPr>
              <w:t>mp</w:t>
            </w:r>
            <w:proofErr w:type="spellEnd"/>
          </w:p>
        </w:tc>
        <w:tc>
          <w:tcPr>
            <w:tcW w:w="464" w:type="pct"/>
            <w:gridSpan w:val="5"/>
            <w:tcBorders>
              <w:top w:val="single" w:sz="6" w:space="0" w:color="auto"/>
              <w:left w:val="single" w:sz="6" w:space="0" w:color="auto"/>
              <w:bottom w:val="single" w:sz="6" w:space="0" w:color="auto"/>
              <w:right w:val="single" w:sz="6" w:space="0" w:color="auto"/>
            </w:tcBorders>
          </w:tcPr>
          <w:p w14:paraId="38236CF7"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42180CC2" w14:textId="77777777" w:rsidR="002D0AE3" w:rsidRPr="002D0AE3" w:rsidRDefault="002D0AE3" w:rsidP="002D0AE3">
            <w:pPr>
              <w:spacing w:after="60"/>
              <w:rPr>
                <w:rFonts w:eastAsia="Times New Roman"/>
                <w:bCs/>
                <w:i/>
                <w:iCs/>
                <w:sz w:val="20"/>
                <w:szCs w:val="20"/>
              </w:rPr>
            </w:pPr>
            <w:r w:rsidRPr="002D0AE3">
              <w:rPr>
                <w:rFonts w:eastAsia="Times New Roman"/>
                <w:i/>
                <w:iCs/>
                <w:sz w:val="20"/>
                <w:szCs w:val="20"/>
              </w:rPr>
              <w:t xml:space="preserve">Uplift PTP Option Purchase per </w:t>
            </w:r>
            <w:r w:rsidRPr="002D0AE3">
              <w:rPr>
                <w:rFonts w:eastAsia="Times New Roman"/>
                <w:bCs/>
                <w:i/>
                <w:iCs/>
                <w:sz w:val="20"/>
                <w:szCs w:val="20"/>
              </w:rPr>
              <w:t>Market Participant</w:t>
            </w:r>
            <w:r w:rsidRPr="002D0AE3">
              <w:rPr>
                <w:rFonts w:eastAsia="Times New Roman"/>
                <w:iCs/>
                <w:sz w:val="20"/>
                <w:szCs w:val="20"/>
              </w:rPr>
              <w:t xml:space="preserve">—The MW quantity that represents the monthly total of Market Participant </w:t>
            </w:r>
            <w:proofErr w:type="spellStart"/>
            <w:r w:rsidRPr="002D0AE3">
              <w:rPr>
                <w:rFonts w:eastAsia="Times New Roman"/>
                <w:i/>
                <w:iCs/>
                <w:sz w:val="20"/>
                <w:szCs w:val="20"/>
              </w:rPr>
              <w:t>mp</w:t>
            </w:r>
            <w:r w:rsidRPr="002D0AE3">
              <w:rPr>
                <w:rFonts w:eastAsia="Times New Roman"/>
                <w:iCs/>
                <w:sz w:val="20"/>
                <w:szCs w:val="20"/>
              </w:rPr>
              <w:t>’s</w:t>
            </w:r>
            <w:proofErr w:type="spellEnd"/>
            <w:r w:rsidRPr="002D0AE3">
              <w:rPr>
                <w:rFonts w:eastAsia="Times New Roman"/>
                <w:iCs/>
                <w:sz w:val="20"/>
                <w:szCs w:val="20"/>
              </w:rPr>
              <w:t xml:space="preserve"> PTP Option bids awarded in CRR Auctions, counting the quantity only once per source and sink pair, where the Market Participant is a CRR Account Holder assigned to the registered </w:t>
            </w:r>
            <w:proofErr w:type="gramStart"/>
            <w:r w:rsidRPr="002D0AE3">
              <w:rPr>
                <w:rFonts w:eastAsia="Times New Roman"/>
                <w:iCs/>
                <w:sz w:val="20"/>
                <w:szCs w:val="20"/>
              </w:rPr>
              <w:t>Counter-Party</w:t>
            </w:r>
            <w:proofErr w:type="gramEnd"/>
            <w:r w:rsidRPr="002D0AE3">
              <w:rPr>
                <w:rFonts w:eastAsia="Times New Roman"/>
                <w:iCs/>
                <w:sz w:val="20"/>
                <w:szCs w:val="20"/>
              </w:rPr>
              <w:t>.</w:t>
            </w:r>
          </w:p>
        </w:tc>
      </w:tr>
      <w:tr w:rsidR="002D0AE3" w:rsidRPr="002D0AE3" w14:paraId="5760282B" w14:textId="77777777" w:rsidTr="002D0AE3">
        <w:trPr>
          <w:cantSplit/>
        </w:trPr>
        <w:tc>
          <w:tcPr>
            <w:tcW w:w="1005" w:type="pct"/>
            <w:tcBorders>
              <w:top w:val="single" w:sz="6" w:space="0" w:color="auto"/>
              <w:left w:val="single" w:sz="4" w:space="0" w:color="auto"/>
              <w:bottom w:val="single" w:sz="6" w:space="0" w:color="auto"/>
              <w:right w:val="single" w:sz="6" w:space="0" w:color="auto"/>
            </w:tcBorders>
          </w:tcPr>
          <w:p w14:paraId="4A86AF34" w14:textId="77777777" w:rsidR="002D0AE3" w:rsidRPr="002D0AE3" w:rsidRDefault="002D0AE3" w:rsidP="002D0AE3">
            <w:pPr>
              <w:spacing w:after="60"/>
              <w:rPr>
                <w:rFonts w:eastAsia="Calibri"/>
                <w:iCs/>
                <w:sz w:val="20"/>
                <w:szCs w:val="20"/>
              </w:rPr>
            </w:pPr>
            <w:r w:rsidRPr="002D0AE3">
              <w:rPr>
                <w:rFonts w:eastAsia="Times New Roman"/>
                <w:iCs/>
                <w:sz w:val="20"/>
                <w:szCs w:val="20"/>
              </w:rPr>
              <w:t xml:space="preserve">OBLP </w:t>
            </w:r>
            <w:proofErr w:type="spellStart"/>
            <w:r w:rsidRPr="002D0AE3">
              <w:rPr>
                <w:rFonts w:eastAsia="Calibri"/>
                <w:i/>
                <w:iCs/>
                <w:sz w:val="20"/>
                <w:szCs w:val="20"/>
                <w:vertAlign w:val="subscript"/>
              </w:rPr>
              <w:t>mp</w:t>
            </w:r>
            <w:proofErr w:type="spellEnd"/>
            <w:r w:rsidRPr="002D0AE3">
              <w:rPr>
                <w:rFonts w:eastAsia="Times New Roman"/>
                <w:i/>
                <w:iCs/>
                <w:sz w:val="20"/>
                <w:szCs w:val="20"/>
                <w:vertAlign w:val="subscript"/>
              </w:rPr>
              <w:t>, (j, k), a, h</w:t>
            </w:r>
          </w:p>
        </w:tc>
        <w:tc>
          <w:tcPr>
            <w:tcW w:w="464" w:type="pct"/>
            <w:gridSpan w:val="5"/>
            <w:tcBorders>
              <w:top w:val="single" w:sz="6" w:space="0" w:color="auto"/>
              <w:left w:val="single" w:sz="6" w:space="0" w:color="auto"/>
              <w:bottom w:val="single" w:sz="6" w:space="0" w:color="auto"/>
              <w:right w:val="single" w:sz="6" w:space="0" w:color="auto"/>
            </w:tcBorders>
          </w:tcPr>
          <w:p w14:paraId="2BFC38C8"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061B10CC" w14:textId="77777777" w:rsidR="002D0AE3" w:rsidRPr="002D0AE3" w:rsidRDefault="002D0AE3" w:rsidP="002D0AE3">
            <w:pPr>
              <w:spacing w:after="60"/>
              <w:rPr>
                <w:rFonts w:eastAsia="Times New Roman"/>
                <w:bCs/>
                <w:i/>
                <w:iCs/>
                <w:sz w:val="20"/>
                <w:szCs w:val="20"/>
              </w:rPr>
            </w:pPr>
            <w:r w:rsidRPr="002D0AE3">
              <w:rPr>
                <w:rFonts w:eastAsia="Times New Roman"/>
                <w:i/>
                <w:iCs/>
                <w:sz w:val="20"/>
                <w:szCs w:val="20"/>
              </w:rPr>
              <w:t xml:space="preserve">PTP Obligation Purchase per </w:t>
            </w:r>
            <w:r w:rsidRPr="002D0AE3">
              <w:rPr>
                <w:rFonts w:eastAsia="Times New Roman"/>
                <w:bCs/>
                <w:i/>
                <w:iCs/>
                <w:sz w:val="20"/>
                <w:szCs w:val="20"/>
              </w:rPr>
              <w:t xml:space="preserve">Market Participant </w:t>
            </w:r>
            <w:r w:rsidRPr="002D0AE3">
              <w:rPr>
                <w:rFonts w:eastAsia="Times New Roman"/>
                <w:i/>
                <w:iCs/>
                <w:sz w:val="20"/>
                <w:szCs w:val="20"/>
              </w:rPr>
              <w:t>per source and sink pair per CRR Auction per hour</w:t>
            </w:r>
            <w:r w:rsidRPr="002D0AE3">
              <w:rPr>
                <w:rFonts w:eastAsia="Times New Roman"/>
                <w:iCs/>
                <w:sz w:val="20"/>
                <w:szCs w:val="20"/>
              </w:rPr>
              <w:t xml:space="preserve">—The MW quantity that represents the total of Market Participant </w:t>
            </w:r>
            <w:proofErr w:type="spellStart"/>
            <w:r w:rsidRPr="002D0AE3">
              <w:rPr>
                <w:rFonts w:eastAsia="Times New Roman"/>
                <w:i/>
                <w:iCs/>
                <w:sz w:val="20"/>
                <w:szCs w:val="20"/>
              </w:rPr>
              <w:t>mp</w:t>
            </w:r>
            <w:r w:rsidRPr="002D0AE3">
              <w:rPr>
                <w:rFonts w:eastAsia="Times New Roman"/>
                <w:iCs/>
                <w:sz w:val="20"/>
                <w:szCs w:val="20"/>
              </w:rPr>
              <w:t>’s</w:t>
            </w:r>
            <w:proofErr w:type="spellEnd"/>
            <w:r w:rsidRPr="002D0AE3">
              <w:rPr>
                <w:rFonts w:eastAsia="Times New Roman"/>
                <w:iCs/>
                <w:sz w:val="20"/>
                <w:szCs w:val="20"/>
              </w:rPr>
              <w:t xml:space="preserve"> PTP Obligation bids with the source </w:t>
            </w:r>
            <w:r w:rsidRPr="002D0AE3">
              <w:rPr>
                <w:rFonts w:eastAsia="Times New Roman"/>
                <w:i/>
                <w:iCs/>
                <w:sz w:val="20"/>
                <w:szCs w:val="20"/>
              </w:rPr>
              <w:t>j</w:t>
            </w:r>
            <w:r w:rsidRPr="002D0AE3">
              <w:rPr>
                <w:rFonts w:eastAsia="Times New Roman"/>
                <w:iCs/>
                <w:sz w:val="20"/>
                <w:szCs w:val="20"/>
              </w:rPr>
              <w:t xml:space="preserve"> and the sink </w:t>
            </w:r>
            <w:r w:rsidRPr="002D0AE3">
              <w:rPr>
                <w:rFonts w:eastAsia="Times New Roman"/>
                <w:i/>
                <w:iCs/>
                <w:sz w:val="20"/>
                <w:szCs w:val="20"/>
              </w:rPr>
              <w:t>k</w:t>
            </w:r>
            <w:r w:rsidRPr="002D0AE3">
              <w:rPr>
                <w:rFonts w:eastAsia="Times New Roman"/>
                <w:iCs/>
                <w:sz w:val="20"/>
                <w:szCs w:val="20"/>
              </w:rPr>
              <w:t xml:space="preserve"> awarded in CRR Auction </w:t>
            </w:r>
            <w:r w:rsidRPr="002D0AE3">
              <w:rPr>
                <w:rFonts w:eastAsia="Times New Roman"/>
                <w:i/>
                <w:iCs/>
                <w:sz w:val="20"/>
                <w:szCs w:val="20"/>
              </w:rPr>
              <w:t>a</w:t>
            </w:r>
            <w:r w:rsidRPr="002D0AE3">
              <w:rPr>
                <w:rFonts w:eastAsia="Times New Roman"/>
                <w:iCs/>
                <w:sz w:val="20"/>
                <w:szCs w:val="20"/>
              </w:rPr>
              <w:t xml:space="preserve">, for the hour </w:t>
            </w:r>
            <w:r w:rsidRPr="002D0AE3">
              <w:rPr>
                <w:rFonts w:eastAsia="Times New Roman"/>
                <w:i/>
                <w:iCs/>
                <w:sz w:val="20"/>
                <w:szCs w:val="20"/>
              </w:rPr>
              <w:t>h</w:t>
            </w:r>
            <w:r w:rsidRPr="002D0AE3">
              <w:rPr>
                <w:rFonts w:eastAsia="Times New Roman"/>
                <w:iCs/>
                <w:sz w:val="20"/>
                <w:szCs w:val="20"/>
              </w:rPr>
              <w:t>, where the Market Participant is a CRR Account Holder.</w:t>
            </w:r>
          </w:p>
        </w:tc>
      </w:tr>
      <w:tr w:rsidR="002D0AE3" w:rsidRPr="002D0AE3" w14:paraId="1805EBAC" w14:textId="77777777" w:rsidTr="002D0AE3">
        <w:trPr>
          <w:cantSplit/>
        </w:trPr>
        <w:tc>
          <w:tcPr>
            <w:tcW w:w="1005" w:type="pct"/>
            <w:tcBorders>
              <w:top w:val="single" w:sz="6" w:space="0" w:color="auto"/>
              <w:left w:val="single" w:sz="4" w:space="0" w:color="auto"/>
              <w:bottom w:val="single" w:sz="6" w:space="0" w:color="auto"/>
              <w:right w:val="single" w:sz="6" w:space="0" w:color="auto"/>
            </w:tcBorders>
          </w:tcPr>
          <w:p w14:paraId="1EF1CD18" w14:textId="77777777" w:rsidR="002D0AE3" w:rsidRPr="002D0AE3" w:rsidRDefault="002D0AE3" w:rsidP="002D0AE3">
            <w:pPr>
              <w:spacing w:after="60"/>
              <w:rPr>
                <w:rFonts w:eastAsia="Calibri"/>
                <w:iCs/>
                <w:sz w:val="20"/>
                <w:szCs w:val="20"/>
              </w:rPr>
            </w:pPr>
            <w:r w:rsidRPr="002D0AE3">
              <w:rPr>
                <w:rFonts w:eastAsia="Calibri"/>
                <w:iCs/>
                <w:sz w:val="20"/>
                <w:szCs w:val="20"/>
              </w:rPr>
              <w:t>UOBLP</w:t>
            </w:r>
            <w:r w:rsidRPr="002D0AE3">
              <w:rPr>
                <w:rFonts w:eastAsia="Calibri"/>
                <w:i/>
                <w:iCs/>
                <w:sz w:val="20"/>
                <w:szCs w:val="20"/>
              </w:rPr>
              <w:t xml:space="preserve"> </w:t>
            </w:r>
            <w:proofErr w:type="spellStart"/>
            <w:r w:rsidRPr="002D0AE3">
              <w:rPr>
                <w:rFonts w:eastAsia="Calibri"/>
                <w:i/>
                <w:iCs/>
                <w:sz w:val="20"/>
                <w:szCs w:val="20"/>
                <w:vertAlign w:val="subscript"/>
              </w:rPr>
              <w:t>mp</w:t>
            </w:r>
            <w:proofErr w:type="spellEnd"/>
          </w:p>
        </w:tc>
        <w:tc>
          <w:tcPr>
            <w:tcW w:w="464" w:type="pct"/>
            <w:gridSpan w:val="5"/>
            <w:tcBorders>
              <w:top w:val="single" w:sz="6" w:space="0" w:color="auto"/>
              <w:left w:val="single" w:sz="6" w:space="0" w:color="auto"/>
              <w:bottom w:val="single" w:sz="6" w:space="0" w:color="auto"/>
              <w:right w:val="single" w:sz="6" w:space="0" w:color="auto"/>
            </w:tcBorders>
          </w:tcPr>
          <w:p w14:paraId="3D55D288"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207A89D1" w14:textId="77777777" w:rsidR="002D0AE3" w:rsidRPr="002D0AE3" w:rsidRDefault="002D0AE3" w:rsidP="002D0AE3">
            <w:pPr>
              <w:spacing w:after="60"/>
              <w:rPr>
                <w:rFonts w:eastAsia="Times New Roman"/>
                <w:bCs/>
                <w:i/>
                <w:iCs/>
                <w:sz w:val="20"/>
                <w:szCs w:val="20"/>
              </w:rPr>
            </w:pPr>
            <w:r w:rsidRPr="002D0AE3">
              <w:rPr>
                <w:rFonts w:eastAsia="Times New Roman"/>
                <w:i/>
                <w:iCs/>
                <w:sz w:val="20"/>
                <w:szCs w:val="20"/>
              </w:rPr>
              <w:t xml:space="preserve">Uplift PTP Obligation Purchase per </w:t>
            </w:r>
            <w:r w:rsidRPr="002D0AE3">
              <w:rPr>
                <w:rFonts w:eastAsia="Times New Roman"/>
                <w:bCs/>
                <w:i/>
                <w:iCs/>
                <w:sz w:val="20"/>
                <w:szCs w:val="20"/>
              </w:rPr>
              <w:t>Market Participant</w:t>
            </w:r>
            <w:r w:rsidRPr="002D0AE3">
              <w:rPr>
                <w:rFonts w:eastAsia="Times New Roman"/>
                <w:iCs/>
                <w:sz w:val="20"/>
                <w:szCs w:val="20"/>
              </w:rPr>
              <w:t xml:space="preserve">—The MW quantity that represents the monthly total of Market Participant </w:t>
            </w:r>
            <w:proofErr w:type="spellStart"/>
            <w:r w:rsidRPr="002D0AE3">
              <w:rPr>
                <w:rFonts w:eastAsia="Times New Roman"/>
                <w:i/>
                <w:iCs/>
                <w:sz w:val="20"/>
                <w:szCs w:val="20"/>
              </w:rPr>
              <w:t>mp</w:t>
            </w:r>
            <w:r w:rsidRPr="002D0AE3">
              <w:rPr>
                <w:rFonts w:eastAsia="Times New Roman"/>
                <w:iCs/>
                <w:sz w:val="20"/>
                <w:szCs w:val="20"/>
              </w:rPr>
              <w:t>’s</w:t>
            </w:r>
            <w:proofErr w:type="spellEnd"/>
            <w:r w:rsidRPr="002D0AE3">
              <w:rPr>
                <w:rFonts w:eastAsia="Times New Roman"/>
                <w:iCs/>
                <w:sz w:val="20"/>
                <w:szCs w:val="20"/>
              </w:rPr>
              <w:t xml:space="preserve"> PTP Obligation bids awarded in CRR Auctions, counting the quantity only once per source and sink pair, where the Market Participant is a CRR Account Holder assigned to the registered </w:t>
            </w:r>
            <w:proofErr w:type="gramStart"/>
            <w:r w:rsidRPr="002D0AE3">
              <w:rPr>
                <w:rFonts w:eastAsia="Times New Roman"/>
                <w:iCs/>
                <w:sz w:val="20"/>
                <w:szCs w:val="20"/>
              </w:rPr>
              <w:t>Counter-Party</w:t>
            </w:r>
            <w:proofErr w:type="gramEnd"/>
            <w:r w:rsidRPr="002D0AE3">
              <w:rPr>
                <w:rFonts w:eastAsia="Times New Roman"/>
                <w:iCs/>
                <w:sz w:val="20"/>
                <w:szCs w:val="20"/>
              </w:rPr>
              <w:t>.</w:t>
            </w:r>
          </w:p>
        </w:tc>
      </w:tr>
      <w:tr w:rsidR="002D0AE3" w:rsidRPr="002D0AE3" w14:paraId="38D3859F" w14:textId="77777777" w:rsidTr="00D34EC1">
        <w:trPr>
          <w:cantSplit/>
        </w:trPr>
        <w:tc>
          <w:tcPr>
            <w:tcW w:w="5000" w:type="pct"/>
            <w:gridSpan w:val="7"/>
            <w:tcBorders>
              <w:top w:val="single" w:sz="6" w:space="0" w:color="auto"/>
              <w:left w:val="single" w:sz="4" w:space="0" w:color="auto"/>
              <w:bottom w:val="single" w:sz="6" w:space="0" w:color="auto"/>
              <w:right w:val="single" w:sz="4" w:space="0" w:color="auto"/>
            </w:tcBorders>
          </w:tcPr>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7"/>
            </w:tblGrid>
            <w:tr w:rsidR="002D0AE3" w:rsidRPr="002D0AE3" w14:paraId="40C72A33" w14:textId="77777777" w:rsidTr="00D34EC1">
              <w:trPr>
                <w:trHeight w:val="206"/>
              </w:trPr>
              <w:tc>
                <w:tcPr>
                  <w:tcW w:w="9427" w:type="dxa"/>
                  <w:shd w:val="pct12" w:color="auto" w:fill="auto"/>
                </w:tcPr>
                <w:p w14:paraId="362EE9AC" w14:textId="77777777" w:rsidR="002D0AE3" w:rsidRPr="002D0AE3" w:rsidRDefault="002D0AE3" w:rsidP="002D0AE3">
                  <w:pPr>
                    <w:spacing w:before="120" w:after="240"/>
                    <w:rPr>
                      <w:rFonts w:eastAsia="Times New Roman"/>
                      <w:b/>
                      <w:i/>
                      <w:iCs/>
                      <w:lang w:val="x-none" w:eastAsia="x-none"/>
                    </w:rPr>
                  </w:pPr>
                  <w:r w:rsidRPr="002D0AE3">
                    <w:rPr>
                      <w:rFonts w:eastAsia="Times New Roman"/>
                      <w:b/>
                      <w:i/>
                      <w:iCs/>
                      <w:lang w:val="x-none" w:eastAsia="x-none"/>
                    </w:rPr>
                    <w:t>[NPRR</w:t>
                  </w:r>
                  <w:r w:rsidRPr="002D0AE3">
                    <w:rPr>
                      <w:rFonts w:eastAsia="Times New Roman"/>
                      <w:b/>
                      <w:i/>
                      <w:iCs/>
                      <w:lang w:eastAsia="x-none"/>
                    </w:rPr>
                    <w:t>1201</w:t>
                  </w:r>
                  <w:r w:rsidRPr="002D0AE3">
                    <w:rPr>
                      <w:rFonts w:eastAsia="Times New Roman"/>
                      <w:b/>
                      <w:i/>
                      <w:iCs/>
                      <w:lang w:val="x-none" w:eastAsia="x-none"/>
                    </w:rPr>
                    <w:t xml:space="preserve">:  </w:t>
                  </w:r>
                  <w:r w:rsidRPr="002D0AE3">
                    <w:rPr>
                      <w:rFonts w:eastAsia="Times New Roman"/>
                      <w:b/>
                      <w:i/>
                      <w:iCs/>
                      <w:lang w:eastAsia="x-none"/>
                    </w:rPr>
                    <w:t>Delete</w:t>
                  </w:r>
                  <w:r w:rsidRPr="002D0AE3">
                    <w:rPr>
                      <w:rFonts w:eastAsia="Times New Roman"/>
                      <w:b/>
                      <w:i/>
                      <w:iCs/>
                      <w:lang w:val="x-none" w:eastAsia="x-none"/>
                    </w:rPr>
                    <w:t xml:space="preserve"> the variables </w:t>
                  </w:r>
                  <w:r w:rsidRPr="002D0AE3">
                    <w:rPr>
                      <w:rFonts w:eastAsia="Times New Roman"/>
                      <w:b/>
                      <w:i/>
                      <w:iCs/>
                      <w:lang w:eastAsia="x-none"/>
                    </w:rPr>
                    <w:t>“</w:t>
                  </w:r>
                  <w:r w:rsidRPr="002D0AE3">
                    <w:rPr>
                      <w:rFonts w:eastAsia="Times New Roman"/>
                      <w:b/>
                      <w:i/>
                      <w:iCs/>
                      <w:lang w:val="x-none" w:eastAsia="x-none"/>
                    </w:rPr>
                    <w:t xml:space="preserve">OPTS </w:t>
                  </w:r>
                  <w:proofErr w:type="spellStart"/>
                  <w:r w:rsidRPr="002D0AE3">
                    <w:rPr>
                      <w:rFonts w:eastAsia="Calibri"/>
                      <w:b/>
                      <w:i/>
                      <w:iCs/>
                      <w:vertAlign w:val="subscript"/>
                      <w:lang w:val="x-none" w:eastAsia="x-none"/>
                    </w:rPr>
                    <w:t>mp</w:t>
                  </w:r>
                  <w:proofErr w:type="spellEnd"/>
                  <w:r w:rsidRPr="002D0AE3">
                    <w:rPr>
                      <w:rFonts w:eastAsia="Times New Roman"/>
                      <w:b/>
                      <w:i/>
                      <w:iCs/>
                      <w:vertAlign w:val="subscript"/>
                      <w:lang w:val="x-none" w:eastAsia="x-none"/>
                    </w:rPr>
                    <w:t>, (j, k), a, h</w:t>
                  </w:r>
                  <w:r w:rsidRPr="002D0AE3">
                    <w:rPr>
                      <w:rFonts w:eastAsia="Times New Roman"/>
                      <w:b/>
                      <w:i/>
                      <w:iCs/>
                      <w:lang w:eastAsia="x-none"/>
                    </w:rPr>
                    <w:t>”, “</w:t>
                  </w:r>
                  <w:r w:rsidRPr="002D0AE3">
                    <w:rPr>
                      <w:rFonts w:eastAsia="Calibri"/>
                      <w:b/>
                      <w:i/>
                      <w:iCs/>
                      <w:lang w:val="x-none" w:eastAsia="x-none"/>
                    </w:rPr>
                    <w:t xml:space="preserve">UOPTS </w:t>
                  </w:r>
                  <w:proofErr w:type="spellStart"/>
                  <w:r w:rsidRPr="002D0AE3">
                    <w:rPr>
                      <w:rFonts w:eastAsia="Calibri"/>
                      <w:b/>
                      <w:i/>
                      <w:iCs/>
                      <w:vertAlign w:val="subscript"/>
                      <w:lang w:val="x-none" w:eastAsia="x-none"/>
                    </w:rPr>
                    <w:t>mp</w:t>
                  </w:r>
                  <w:proofErr w:type="spellEnd"/>
                  <w:r w:rsidRPr="002D0AE3">
                    <w:rPr>
                      <w:rFonts w:eastAsia="Times New Roman"/>
                      <w:b/>
                      <w:i/>
                      <w:iCs/>
                      <w:lang w:eastAsia="x-none"/>
                    </w:rPr>
                    <w:t>”, “</w:t>
                  </w:r>
                  <w:r w:rsidRPr="002D0AE3">
                    <w:rPr>
                      <w:rFonts w:eastAsia="Times New Roman"/>
                      <w:b/>
                      <w:i/>
                      <w:iCs/>
                      <w:lang w:val="x-none" w:eastAsia="x-none"/>
                    </w:rPr>
                    <w:t xml:space="preserve">OBLS </w:t>
                  </w:r>
                  <w:proofErr w:type="spellStart"/>
                  <w:r w:rsidRPr="002D0AE3">
                    <w:rPr>
                      <w:rFonts w:eastAsia="Calibri"/>
                      <w:b/>
                      <w:i/>
                      <w:iCs/>
                      <w:vertAlign w:val="subscript"/>
                      <w:lang w:val="x-none" w:eastAsia="x-none"/>
                    </w:rPr>
                    <w:t>mp</w:t>
                  </w:r>
                  <w:proofErr w:type="spellEnd"/>
                  <w:r w:rsidRPr="002D0AE3">
                    <w:rPr>
                      <w:rFonts w:eastAsia="Times New Roman"/>
                      <w:b/>
                      <w:i/>
                      <w:iCs/>
                      <w:vertAlign w:val="subscript"/>
                      <w:lang w:val="x-none" w:eastAsia="x-none"/>
                    </w:rPr>
                    <w:t>, (j, k), a, h</w:t>
                  </w:r>
                  <w:r w:rsidRPr="002D0AE3">
                    <w:rPr>
                      <w:rFonts w:eastAsia="Times New Roman"/>
                      <w:b/>
                      <w:i/>
                      <w:iCs/>
                      <w:lang w:eastAsia="x-none"/>
                    </w:rPr>
                    <w:t>”, “</w:t>
                  </w:r>
                  <w:r w:rsidRPr="002D0AE3">
                    <w:rPr>
                      <w:rFonts w:eastAsia="Calibri"/>
                      <w:b/>
                      <w:i/>
                      <w:iCs/>
                      <w:lang w:val="x-none" w:eastAsia="x-none"/>
                    </w:rPr>
                    <w:t xml:space="preserve">UOBLS </w:t>
                  </w:r>
                  <w:proofErr w:type="spellStart"/>
                  <w:r w:rsidRPr="002D0AE3">
                    <w:rPr>
                      <w:rFonts w:eastAsia="Calibri"/>
                      <w:b/>
                      <w:i/>
                      <w:iCs/>
                      <w:vertAlign w:val="subscript"/>
                      <w:lang w:val="x-none" w:eastAsia="x-none"/>
                    </w:rPr>
                    <w:t>mp</w:t>
                  </w:r>
                  <w:proofErr w:type="spellEnd"/>
                  <w:r w:rsidRPr="002D0AE3">
                    <w:rPr>
                      <w:rFonts w:eastAsia="Times New Roman"/>
                      <w:b/>
                      <w:i/>
                      <w:iCs/>
                      <w:lang w:eastAsia="x-none"/>
                    </w:rPr>
                    <w:t>”, “</w:t>
                  </w:r>
                  <w:r w:rsidRPr="002D0AE3">
                    <w:rPr>
                      <w:rFonts w:eastAsia="Times New Roman"/>
                      <w:b/>
                      <w:i/>
                      <w:iCs/>
                      <w:lang w:val="x-none" w:eastAsia="x-none"/>
                    </w:rPr>
                    <w:t xml:space="preserve">OPTP </w:t>
                  </w:r>
                  <w:proofErr w:type="spellStart"/>
                  <w:r w:rsidRPr="002D0AE3">
                    <w:rPr>
                      <w:rFonts w:eastAsia="Calibri"/>
                      <w:b/>
                      <w:i/>
                      <w:iCs/>
                      <w:vertAlign w:val="subscript"/>
                      <w:lang w:val="x-none" w:eastAsia="x-none"/>
                    </w:rPr>
                    <w:t>mp</w:t>
                  </w:r>
                  <w:proofErr w:type="spellEnd"/>
                  <w:r w:rsidRPr="002D0AE3">
                    <w:rPr>
                      <w:rFonts w:eastAsia="Times New Roman"/>
                      <w:b/>
                      <w:i/>
                      <w:iCs/>
                      <w:vertAlign w:val="subscript"/>
                      <w:lang w:val="x-none" w:eastAsia="x-none"/>
                    </w:rPr>
                    <w:t>, (j, k), a, h</w:t>
                  </w:r>
                  <w:r w:rsidRPr="002D0AE3">
                    <w:rPr>
                      <w:rFonts w:eastAsia="Times New Roman"/>
                      <w:b/>
                      <w:i/>
                      <w:iCs/>
                      <w:lang w:eastAsia="x-none"/>
                    </w:rPr>
                    <w:t>”, “</w:t>
                  </w:r>
                  <w:r w:rsidRPr="002D0AE3">
                    <w:rPr>
                      <w:rFonts w:eastAsia="Calibri"/>
                      <w:b/>
                      <w:i/>
                      <w:iCs/>
                      <w:lang w:val="x-none" w:eastAsia="x-none"/>
                    </w:rPr>
                    <w:t xml:space="preserve">UOPTP </w:t>
                  </w:r>
                  <w:proofErr w:type="spellStart"/>
                  <w:r w:rsidRPr="002D0AE3">
                    <w:rPr>
                      <w:rFonts w:eastAsia="Calibri"/>
                      <w:b/>
                      <w:i/>
                      <w:iCs/>
                      <w:vertAlign w:val="subscript"/>
                      <w:lang w:val="x-none" w:eastAsia="x-none"/>
                    </w:rPr>
                    <w:t>mp</w:t>
                  </w:r>
                  <w:proofErr w:type="spellEnd"/>
                  <w:r w:rsidRPr="002D0AE3">
                    <w:rPr>
                      <w:rFonts w:eastAsia="Times New Roman"/>
                      <w:b/>
                      <w:i/>
                      <w:iCs/>
                      <w:lang w:eastAsia="x-none"/>
                    </w:rPr>
                    <w:t>”, “</w:t>
                  </w:r>
                  <w:r w:rsidRPr="002D0AE3">
                    <w:rPr>
                      <w:rFonts w:eastAsia="Times New Roman"/>
                      <w:b/>
                      <w:i/>
                      <w:iCs/>
                      <w:lang w:val="x-none" w:eastAsia="x-none"/>
                    </w:rPr>
                    <w:t xml:space="preserve">OBLP </w:t>
                  </w:r>
                  <w:proofErr w:type="spellStart"/>
                  <w:r w:rsidRPr="002D0AE3">
                    <w:rPr>
                      <w:rFonts w:eastAsia="Calibri"/>
                      <w:b/>
                      <w:i/>
                      <w:iCs/>
                      <w:vertAlign w:val="subscript"/>
                      <w:lang w:val="x-none" w:eastAsia="x-none"/>
                    </w:rPr>
                    <w:t>mp</w:t>
                  </w:r>
                  <w:proofErr w:type="spellEnd"/>
                  <w:r w:rsidRPr="002D0AE3">
                    <w:rPr>
                      <w:rFonts w:eastAsia="Times New Roman"/>
                      <w:b/>
                      <w:i/>
                      <w:iCs/>
                      <w:vertAlign w:val="subscript"/>
                      <w:lang w:val="x-none" w:eastAsia="x-none"/>
                    </w:rPr>
                    <w:t>, (j, k), a, h</w:t>
                  </w:r>
                  <w:r w:rsidRPr="002D0AE3">
                    <w:rPr>
                      <w:rFonts w:eastAsia="Times New Roman"/>
                      <w:b/>
                      <w:i/>
                      <w:iCs/>
                      <w:lang w:eastAsia="x-none"/>
                    </w:rPr>
                    <w:t>”, “</w:t>
                  </w:r>
                  <w:r w:rsidRPr="002D0AE3">
                    <w:rPr>
                      <w:rFonts w:eastAsia="Calibri"/>
                      <w:b/>
                      <w:i/>
                      <w:iCs/>
                      <w:lang w:val="x-none" w:eastAsia="x-none"/>
                    </w:rPr>
                    <w:t xml:space="preserve">UOBLP </w:t>
                  </w:r>
                  <w:proofErr w:type="spellStart"/>
                  <w:r w:rsidRPr="002D0AE3">
                    <w:rPr>
                      <w:rFonts w:eastAsia="Calibri"/>
                      <w:b/>
                      <w:i/>
                      <w:iCs/>
                      <w:vertAlign w:val="subscript"/>
                      <w:lang w:val="x-none" w:eastAsia="x-none"/>
                    </w:rPr>
                    <w:t>mp</w:t>
                  </w:r>
                  <w:proofErr w:type="spellEnd"/>
                  <w:r w:rsidRPr="002D0AE3">
                    <w:rPr>
                      <w:rFonts w:eastAsia="Times New Roman"/>
                      <w:b/>
                      <w:i/>
                      <w:iCs/>
                      <w:lang w:eastAsia="x-none"/>
                    </w:rPr>
                    <w:t>” above</w:t>
                  </w:r>
                  <w:r w:rsidRPr="002D0AE3">
                    <w:rPr>
                      <w:rFonts w:eastAsia="Times New Roman"/>
                      <w:b/>
                      <w:i/>
                      <w:iCs/>
                      <w:lang w:val="x-none" w:eastAsia="x-none"/>
                    </w:rPr>
                    <w:t xml:space="preserve"> upon system implementation</w:t>
                  </w:r>
                  <w:r w:rsidRPr="002D0AE3">
                    <w:rPr>
                      <w:rFonts w:eastAsia="Times New Roman"/>
                      <w:b/>
                      <w:i/>
                      <w:iCs/>
                      <w:lang w:eastAsia="x-none"/>
                    </w:rPr>
                    <w:t>.</w:t>
                  </w:r>
                  <w:r w:rsidRPr="002D0AE3">
                    <w:rPr>
                      <w:rFonts w:eastAsia="Times New Roman"/>
                      <w:b/>
                      <w:i/>
                      <w:iCs/>
                      <w:lang w:val="x-none" w:eastAsia="x-none"/>
                    </w:rPr>
                    <w:t>]</w:t>
                  </w:r>
                </w:p>
              </w:tc>
            </w:tr>
          </w:tbl>
          <w:p w14:paraId="33AAC1A4" w14:textId="77777777" w:rsidR="002D0AE3" w:rsidRPr="002D0AE3" w:rsidRDefault="002D0AE3" w:rsidP="002D0AE3">
            <w:pPr>
              <w:spacing w:after="60"/>
              <w:rPr>
                <w:rFonts w:eastAsia="Times New Roman"/>
                <w:i/>
                <w:iCs/>
                <w:sz w:val="20"/>
                <w:szCs w:val="20"/>
              </w:rPr>
            </w:pPr>
          </w:p>
        </w:tc>
      </w:tr>
      <w:tr w:rsidR="002D0AE3" w:rsidRPr="002D0AE3" w14:paraId="04638571" w14:textId="77777777" w:rsidTr="008109FC">
        <w:trPr>
          <w:cantSplit/>
        </w:trPr>
        <w:tc>
          <w:tcPr>
            <w:tcW w:w="1005" w:type="pct"/>
            <w:gridSpan w:val="2"/>
            <w:tcBorders>
              <w:top w:val="single" w:sz="6" w:space="0" w:color="auto"/>
              <w:left w:val="single" w:sz="4" w:space="0" w:color="auto"/>
              <w:bottom w:val="single" w:sz="6" w:space="0" w:color="auto"/>
              <w:right w:val="single" w:sz="6" w:space="0" w:color="auto"/>
            </w:tcBorders>
          </w:tcPr>
          <w:p w14:paraId="25BA04D2" w14:textId="77777777" w:rsidR="002D0AE3" w:rsidRPr="002D0AE3" w:rsidRDefault="002D0AE3" w:rsidP="002D0AE3">
            <w:pPr>
              <w:spacing w:after="60"/>
              <w:rPr>
                <w:rFonts w:eastAsia="Calibri"/>
                <w:iCs/>
                <w:sz w:val="20"/>
                <w:szCs w:val="20"/>
              </w:rPr>
            </w:pPr>
            <w:r w:rsidRPr="002D0AE3">
              <w:rPr>
                <w:rFonts w:eastAsia="Times New Roman"/>
                <w:sz w:val="20"/>
                <w:szCs w:val="20"/>
              </w:rPr>
              <w:t>UWSLTOT</w:t>
            </w:r>
            <w:r w:rsidRPr="002D0AE3">
              <w:rPr>
                <w:rFonts w:eastAsia="Times New Roman"/>
                <w:i/>
                <w:sz w:val="20"/>
                <w:szCs w:val="20"/>
                <w:vertAlign w:val="subscript"/>
              </w:rPr>
              <w:t xml:space="preserve"> </w:t>
            </w:r>
            <w:proofErr w:type="spellStart"/>
            <w:r w:rsidRPr="002D0AE3">
              <w:rPr>
                <w:rFonts w:eastAsia="Times New Roman"/>
                <w:i/>
                <w:sz w:val="20"/>
                <w:szCs w:val="20"/>
                <w:vertAlign w:val="subscript"/>
              </w:rPr>
              <w:t>mp</w:t>
            </w:r>
            <w:proofErr w:type="spellEnd"/>
          </w:p>
        </w:tc>
        <w:tc>
          <w:tcPr>
            <w:tcW w:w="464" w:type="pct"/>
            <w:gridSpan w:val="2"/>
            <w:tcBorders>
              <w:top w:val="single" w:sz="6" w:space="0" w:color="auto"/>
              <w:left w:val="single" w:sz="6" w:space="0" w:color="auto"/>
              <w:bottom w:val="single" w:sz="6" w:space="0" w:color="auto"/>
              <w:right w:val="single" w:sz="6" w:space="0" w:color="auto"/>
            </w:tcBorders>
          </w:tcPr>
          <w:p w14:paraId="6C57C0E1" w14:textId="77777777" w:rsidR="002D0AE3" w:rsidRPr="002D0AE3" w:rsidRDefault="002D0AE3" w:rsidP="002D0AE3">
            <w:pPr>
              <w:spacing w:after="60"/>
              <w:rPr>
                <w:rFonts w:eastAsia="Times New Roman"/>
                <w:iCs/>
                <w:sz w:val="20"/>
                <w:szCs w:val="20"/>
              </w:rPr>
            </w:pPr>
            <w:r w:rsidRPr="002D0AE3">
              <w:rPr>
                <w:rFonts w:eastAsia="Times New Roman"/>
                <w:sz w:val="20"/>
                <w:szCs w:val="20"/>
              </w:rPr>
              <w:t>MWh</w:t>
            </w:r>
          </w:p>
        </w:tc>
        <w:tc>
          <w:tcPr>
            <w:tcW w:w="3531" w:type="pct"/>
            <w:gridSpan w:val="3"/>
            <w:tcBorders>
              <w:top w:val="single" w:sz="6" w:space="0" w:color="auto"/>
              <w:left w:val="single" w:sz="6" w:space="0" w:color="auto"/>
              <w:bottom w:val="single" w:sz="6" w:space="0" w:color="auto"/>
              <w:right w:val="single" w:sz="4" w:space="0" w:color="auto"/>
            </w:tcBorders>
          </w:tcPr>
          <w:p w14:paraId="7D8F7AB6" w14:textId="77777777" w:rsidR="002D0AE3" w:rsidRPr="002D0AE3" w:rsidRDefault="002D0AE3" w:rsidP="002D0AE3">
            <w:pPr>
              <w:spacing w:after="60"/>
              <w:rPr>
                <w:rFonts w:eastAsia="Times New Roman"/>
                <w:bCs/>
                <w:i/>
                <w:iCs/>
                <w:sz w:val="20"/>
                <w:szCs w:val="20"/>
              </w:rPr>
            </w:pPr>
            <w:r w:rsidRPr="002D0AE3">
              <w:rPr>
                <w:rFonts w:eastAsia="Times New Roman"/>
                <w:i/>
                <w:sz w:val="20"/>
                <w:szCs w:val="20"/>
              </w:rPr>
              <w:t>Uplift Metered Energy for Wholesale Storage Load at bus per Market Participant</w:t>
            </w:r>
            <w:r w:rsidRPr="002D0AE3">
              <w:rPr>
                <w:rFonts w:eastAsia="Times New Roman"/>
                <w:sz w:val="20"/>
                <w:szCs w:val="20"/>
              </w:rPr>
              <w:sym w:font="Symbol" w:char="F0BE"/>
            </w:r>
            <w:r w:rsidRPr="002D0AE3">
              <w:rPr>
                <w:rFonts w:eastAsia="Times New Roman"/>
                <w:sz w:val="20"/>
                <w:szCs w:val="20"/>
              </w:rPr>
              <w:t xml:space="preserve">The monthly sum of Market Participant </w:t>
            </w:r>
            <w:proofErr w:type="spellStart"/>
            <w:r w:rsidRPr="002D0AE3">
              <w:rPr>
                <w:rFonts w:eastAsia="Times New Roman"/>
                <w:i/>
                <w:sz w:val="20"/>
                <w:szCs w:val="20"/>
              </w:rPr>
              <w:t>mp</w:t>
            </w:r>
            <w:r w:rsidRPr="002D0AE3">
              <w:rPr>
                <w:rFonts w:eastAsia="Times New Roman"/>
                <w:sz w:val="20"/>
                <w:szCs w:val="20"/>
              </w:rPr>
              <w:t>’s</w:t>
            </w:r>
            <w:proofErr w:type="spellEnd"/>
            <w:r w:rsidRPr="002D0AE3">
              <w:rPr>
                <w:rFonts w:eastAsia="Times New Roman"/>
                <w:sz w:val="20"/>
                <w:szCs w:val="20"/>
              </w:rPr>
              <w:t xml:space="preserve"> Wholesale Storage Load (WSL) energy metered by the Settlement Meter which measures WSL.</w:t>
            </w:r>
          </w:p>
        </w:tc>
      </w:tr>
      <w:tr w:rsidR="002D0AE3" w:rsidRPr="002D0AE3" w14:paraId="282AB69A" w14:textId="77777777" w:rsidTr="008109FC">
        <w:trPr>
          <w:cantSplit/>
        </w:trPr>
        <w:tc>
          <w:tcPr>
            <w:tcW w:w="1005" w:type="pct"/>
            <w:gridSpan w:val="2"/>
            <w:tcBorders>
              <w:top w:val="single" w:sz="6" w:space="0" w:color="auto"/>
              <w:left w:val="single" w:sz="4" w:space="0" w:color="auto"/>
              <w:bottom w:val="single" w:sz="6" w:space="0" w:color="auto"/>
              <w:right w:val="single" w:sz="6" w:space="0" w:color="auto"/>
            </w:tcBorders>
          </w:tcPr>
          <w:p w14:paraId="7902F41F" w14:textId="77777777" w:rsidR="002D0AE3" w:rsidRPr="002D0AE3" w:rsidRDefault="002D0AE3" w:rsidP="002D0AE3">
            <w:pPr>
              <w:spacing w:after="60"/>
              <w:rPr>
                <w:rFonts w:eastAsia="Calibri"/>
                <w:iCs/>
                <w:sz w:val="20"/>
                <w:szCs w:val="20"/>
              </w:rPr>
            </w:pPr>
            <w:r w:rsidRPr="002D0AE3">
              <w:rPr>
                <w:rFonts w:eastAsia="Times New Roman"/>
                <w:bCs/>
                <w:sz w:val="20"/>
                <w:szCs w:val="20"/>
              </w:rPr>
              <w:t xml:space="preserve">MEBL </w:t>
            </w:r>
            <w:proofErr w:type="spellStart"/>
            <w:r w:rsidRPr="002D0AE3">
              <w:rPr>
                <w:rFonts w:eastAsia="Times New Roman"/>
                <w:bCs/>
                <w:i/>
                <w:sz w:val="20"/>
                <w:szCs w:val="20"/>
                <w:vertAlign w:val="subscript"/>
              </w:rPr>
              <w:t>mp</w:t>
            </w:r>
            <w:proofErr w:type="spellEnd"/>
            <w:r w:rsidRPr="002D0AE3">
              <w:rPr>
                <w:rFonts w:eastAsia="Times New Roman"/>
                <w:bCs/>
                <w:i/>
                <w:sz w:val="20"/>
                <w:szCs w:val="20"/>
                <w:vertAlign w:val="subscript"/>
              </w:rPr>
              <w:t>, r, b</w:t>
            </w:r>
          </w:p>
        </w:tc>
        <w:tc>
          <w:tcPr>
            <w:tcW w:w="464" w:type="pct"/>
            <w:gridSpan w:val="2"/>
            <w:tcBorders>
              <w:top w:val="single" w:sz="6" w:space="0" w:color="auto"/>
              <w:left w:val="single" w:sz="6" w:space="0" w:color="auto"/>
              <w:bottom w:val="single" w:sz="6" w:space="0" w:color="auto"/>
              <w:right w:val="single" w:sz="6" w:space="0" w:color="auto"/>
            </w:tcBorders>
          </w:tcPr>
          <w:p w14:paraId="015C52AF" w14:textId="77777777" w:rsidR="002D0AE3" w:rsidRPr="002D0AE3" w:rsidRDefault="002D0AE3" w:rsidP="002D0AE3">
            <w:pPr>
              <w:spacing w:after="60"/>
              <w:rPr>
                <w:rFonts w:eastAsia="Times New Roman"/>
                <w:iCs/>
                <w:sz w:val="20"/>
                <w:szCs w:val="20"/>
              </w:rPr>
            </w:pPr>
            <w:r w:rsidRPr="002D0AE3">
              <w:rPr>
                <w:rFonts w:eastAsia="Times New Roman"/>
                <w:sz w:val="20"/>
                <w:szCs w:val="20"/>
              </w:rPr>
              <w:t>MWh</w:t>
            </w:r>
          </w:p>
        </w:tc>
        <w:tc>
          <w:tcPr>
            <w:tcW w:w="3531" w:type="pct"/>
            <w:gridSpan w:val="3"/>
            <w:tcBorders>
              <w:top w:val="single" w:sz="6" w:space="0" w:color="auto"/>
              <w:left w:val="single" w:sz="6" w:space="0" w:color="auto"/>
              <w:bottom w:val="single" w:sz="6" w:space="0" w:color="auto"/>
              <w:right w:val="single" w:sz="4" w:space="0" w:color="auto"/>
            </w:tcBorders>
          </w:tcPr>
          <w:p w14:paraId="4DDCBC25" w14:textId="77777777" w:rsidR="002D0AE3" w:rsidRPr="002D0AE3" w:rsidRDefault="002D0AE3" w:rsidP="002D0AE3">
            <w:pPr>
              <w:spacing w:after="60"/>
              <w:rPr>
                <w:rFonts w:eastAsia="Times New Roman"/>
                <w:bCs/>
                <w:i/>
                <w:iCs/>
                <w:sz w:val="20"/>
                <w:szCs w:val="20"/>
              </w:rPr>
            </w:pPr>
            <w:r w:rsidRPr="002D0AE3">
              <w:rPr>
                <w:rFonts w:eastAsia="Times New Roman"/>
                <w:i/>
                <w:sz w:val="20"/>
                <w:szCs w:val="20"/>
              </w:rPr>
              <w:t>Metered Energy for Wholesale Storage Load at bus</w:t>
            </w:r>
            <w:r w:rsidRPr="002D0AE3">
              <w:rPr>
                <w:rFonts w:eastAsia="Times New Roman"/>
                <w:sz w:val="20"/>
                <w:szCs w:val="20"/>
              </w:rPr>
              <w:sym w:font="Symbol" w:char="F0BE"/>
            </w:r>
            <w:r w:rsidRPr="002D0AE3">
              <w:rPr>
                <w:rFonts w:eastAsia="Times New Roman"/>
                <w:sz w:val="20"/>
                <w:szCs w:val="20"/>
              </w:rPr>
              <w:t xml:space="preserve">The WSL energy metered by the Settlement Meter which measures WSL for the 15-minute Settlement Interval represented as a negative value, for the Market Participant </w:t>
            </w:r>
            <w:proofErr w:type="spellStart"/>
            <w:r w:rsidRPr="002D0AE3">
              <w:rPr>
                <w:rFonts w:eastAsia="Times New Roman"/>
                <w:i/>
                <w:sz w:val="20"/>
                <w:szCs w:val="20"/>
              </w:rPr>
              <w:t>mp</w:t>
            </w:r>
            <w:proofErr w:type="spellEnd"/>
            <w:r w:rsidRPr="002D0AE3">
              <w:rPr>
                <w:rFonts w:eastAsia="Times New Roman"/>
                <w:sz w:val="20"/>
                <w:szCs w:val="20"/>
              </w:rPr>
              <w:t xml:space="preserve">, Resource </w:t>
            </w:r>
            <w:r w:rsidRPr="002D0AE3">
              <w:rPr>
                <w:rFonts w:eastAsia="Times New Roman"/>
                <w:i/>
                <w:sz w:val="20"/>
                <w:szCs w:val="20"/>
              </w:rPr>
              <w:t>r</w:t>
            </w:r>
            <w:r w:rsidRPr="002D0AE3">
              <w:rPr>
                <w:rFonts w:eastAsia="Times New Roman"/>
                <w:sz w:val="20"/>
                <w:szCs w:val="20"/>
              </w:rPr>
              <w:t xml:space="preserve">, at bus </w:t>
            </w:r>
            <w:r w:rsidRPr="002D0AE3">
              <w:rPr>
                <w:rFonts w:eastAsia="Times New Roman"/>
                <w:i/>
                <w:sz w:val="20"/>
                <w:szCs w:val="20"/>
              </w:rPr>
              <w:t>b</w:t>
            </w:r>
            <w:r w:rsidRPr="002D0AE3">
              <w:rPr>
                <w:rFonts w:eastAsia="Times New Roman"/>
                <w:sz w:val="20"/>
                <w:szCs w:val="20"/>
              </w:rPr>
              <w:t xml:space="preserve">.  </w:t>
            </w:r>
          </w:p>
        </w:tc>
      </w:tr>
      <w:tr w:rsidR="002D0AE3" w:rsidRPr="002D0AE3" w14:paraId="74BAACB3" w14:textId="77777777" w:rsidTr="008109FC">
        <w:trPr>
          <w:cantSplit/>
        </w:trPr>
        <w:tc>
          <w:tcPr>
            <w:tcW w:w="1005" w:type="pct"/>
            <w:gridSpan w:val="2"/>
            <w:tcBorders>
              <w:top w:val="single" w:sz="6" w:space="0" w:color="auto"/>
              <w:left w:val="single" w:sz="4" w:space="0" w:color="auto"/>
              <w:bottom w:val="single" w:sz="6" w:space="0" w:color="auto"/>
              <w:right w:val="single" w:sz="6" w:space="0" w:color="auto"/>
            </w:tcBorders>
          </w:tcPr>
          <w:p w14:paraId="09AC0B1D" w14:textId="77777777" w:rsidR="002D0AE3" w:rsidRPr="002D0AE3" w:rsidRDefault="002D0AE3" w:rsidP="002D0AE3">
            <w:pPr>
              <w:spacing w:after="60"/>
              <w:rPr>
                <w:rFonts w:eastAsia="Times New Roman"/>
                <w:bCs/>
                <w:sz w:val="20"/>
                <w:szCs w:val="20"/>
              </w:rPr>
            </w:pPr>
            <w:r w:rsidRPr="002D0AE3">
              <w:rPr>
                <w:rFonts w:eastAsia="Times New Roman"/>
                <w:iCs/>
                <w:sz w:val="20"/>
                <w:szCs w:val="20"/>
              </w:rPr>
              <w:t>UDAASOAWD</w:t>
            </w:r>
            <w:r w:rsidRPr="002D0AE3">
              <w:rPr>
                <w:rFonts w:eastAsia="Times New Roman"/>
                <w:i/>
                <w:iCs/>
                <w:sz w:val="20"/>
                <w:szCs w:val="20"/>
                <w:vertAlign w:val="subscript"/>
              </w:rPr>
              <w:t xml:space="preserve"> </w:t>
            </w:r>
            <w:proofErr w:type="spellStart"/>
            <w:r w:rsidRPr="002D0AE3">
              <w:rPr>
                <w:rFonts w:eastAsia="Times New Roman"/>
                <w:i/>
                <w:iCs/>
                <w:sz w:val="20"/>
                <w:szCs w:val="20"/>
                <w:vertAlign w:val="subscript"/>
              </w:rPr>
              <w:t>mp</w:t>
            </w:r>
            <w:proofErr w:type="spellEnd"/>
          </w:p>
        </w:tc>
        <w:tc>
          <w:tcPr>
            <w:tcW w:w="464" w:type="pct"/>
            <w:gridSpan w:val="2"/>
            <w:tcBorders>
              <w:top w:val="single" w:sz="6" w:space="0" w:color="auto"/>
              <w:left w:val="single" w:sz="6" w:space="0" w:color="auto"/>
              <w:bottom w:val="single" w:sz="6" w:space="0" w:color="auto"/>
              <w:right w:val="single" w:sz="6" w:space="0" w:color="auto"/>
            </w:tcBorders>
          </w:tcPr>
          <w:p w14:paraId="283310DB" w14:textId="77777777" w:rsidR="002D0AE3" w:rsidRPr="002D0AE3" w:rsidRDefault="002D0AE3" w:rsidP="002D0AE3">
            <w:pPr>
              <w:spacing w:after="60"/>
              <w:rPr>
                <w:rFonts w:eastAsia="Times New Roman"/>
                <w:sz w:val="20"/>
                <w:szCs w:val="20"/>
              </w:rPr>
            </w:pPr>
            <w:r w:rsidRPr="002D0AE3">
              <w:rPr>
                <w:rFonts w:eastAsia="Times New Roman"/>
                <w:iCs/>
                <w:sz w:val="20"/>
                <w:szCs w:val="20"/>
              </w:rPr>
              <w:t>MWh</w:t>
            </w:r>
          </w:p>
        </w:tc>
        <w:tc>
          <w:tcPr>
            <w:tcW w:w="3531" w:type="pct"/>
            <w:gridSpan w:val="3"/>
            <w:tcBorders>
              <w:top w:val="single" w:sz="6" w:space="0" w:color="auto"/>
              <w:left w:val="single" w:sz="6" w:space="0" w:color="auto"/>
              <w:bottom w:val="single" w:sz="6" w:space="0" w:color="auto"/>
              <w:right w:val="single" w:sz="4" w:space="0" w:color="auto"/>
            </w:tcBorders>
          </w:tcPr>
          <w:p w14:paraId="4A1A79AD" w14:textId="77777777" w:rsidR="002D0AE3" w:rsidRPr="002D0AE3" w:rsidRDefault="002D0AE3" w:rsidP="002D0AE3">
            <w:pPr>
              <w:spacing w:after="60"/>
              <w:rPr>
                <w:rFonts w:eastAsia="Times New Roman"/>
                <w:i/>
                <w:sz w:val="20"/>
                <w:szCs w:val="20"/>
              </w:rPr>
            </w:pPr>
            <w:r w:rsidRPr="002D0AE3">
              <w:rPr>
                <w:rFonts w:eastAsia="Times New Roman"/>
                <w:i/>
                <w:iCs/>
                <w:sz w:val="20"/>
                <w:szCs w:val="20"/>
              </w:rPr>
              <w:t>Uplift Day-Ahead Ancillary Service Only Award per Market Participant—</w:t>
            </w:r>
            <w:r w:rsidRPr="002D0AE3">
              <w:rPr>
                <w:rFonts w:eastAsia="Times New Roman"/>
                <w:iCs/>
                <w:sz w:val="20"/>
                <w:szCs w:val="20"/>
              </w:rPr>
              <w:t xml:space="preserve">The monthly total of Market Participant </w:t>
            </w:r>
            <w:proofErr w:type="spellStart"/>
            <w:r w:rsidRPr="002D0AE3">
              <w:rPr>
                <w:rFonts w:eastAsia="Times New Roman"/>
                <w:i/>
                <w:iCs/>
                <w:sz w:val="20"/>
                <w:szCs w:val="20"/>
              </w:rPr>
              <w:t>mp’s</w:t>
            </w:r>
            <w:proofErr w:type="spellEnd"/>
            <w:r w:rsidRPr="002D0AE3">
              <w:rPr>
                <w:rFonts w:eastAsia="Times New Roman"/>
                <w:i/>
                <w:iCs/>
                <w:sz w:val="20"/>
                <w:szCs w:val="20"/>
              </w:rPr>
              <w:t xml:space="preserve"> </w:t>
            </w:r>
            <w:r w:rsidRPr="002D0AE3">
              <w:rPr>
                <w:rFonts w:eastAsia="Times New Roman"/>
                <w:iCs/>
                <w:sz w:val="20"/>
                <w:szCs w:val="20"/>
              </w:rPr>
              <w:t xml:space="preserve">Ancillary Service Only Offers awarded in DAM, where the Market Participant is a QSE assigned to the registered </w:t>
            </w:r>
            <w:proofErr w:type="gramStart"/>
            <w:r w:rsidRPr="002D0AE3">
              <w:rPr>
                <w:rFonts w:eastAsia="Times New Roman"/>
                <w:iCs/>
                <w:sz w:val="20"/>
                <w:szCs w:val="20"/>
              </w:rPr>
              <w:t>Counter-Party</w:t>
            </w:r>
            <w:proofErr w:type="gramEnd"/>
            <w:r w:rsidRPr="002D0AE3">
              <w:rPr>
                <w:rFonts w:eastAsia="Times New Roman"/>
                <w:iCs/>
                <w:sz w:val="20"/>
                <w:szCs w:val="20"/>
              </w:rPr>
              <w:t>.</w:t>
            </w:r>
          </w:p>
        </w:tc>
      </w:tr>
      <w:tr w:rsidR="002D0AE3" w:rsidRPr="002D0AE3" w14:paraId="0B2FEB5F" w14:textId="77777777" w:rsidTr="008109FC">
        <w:trPr>
          <w:cantSplit/>
        </w:trPr>
        <w:tc>
          <w:tcPr>
            <w:tcW w:w="1005" w:type="pct"/>
            <w:gridSpan w:val="2"/>
            <w:tcBorders>
              <w:top w:val="single" w:sz="6" w:space="0" w:color="auto"/>
              <w:left w:val="single" w:sz="4" w:space="0" w:color="auto"/>
              <w:bottom w:val="single" w:sz="6" w:space="0" w:color="auto"/>
              <w:right w:val="single" w:sz="6" w:space="0" w:color="auto"/>
            </w:tcBorders>
          </w:tcPr>
          <w:p w14:paraId="38803A7A" w14:textId="77777777" w:rsidR="002D0AE3" w:rsidRPr="002D0AE3" w:rsidRDefault="002D0AE3" w:rsidP="002D0AE3">
            <w:pPr>
              <w:spacing w:after="60"/>
              <w:rPr>
                <w:rFonts w:eastAsia="Times New Roman"/>
                <w:bCs/>
                <w:sz w:val="20"/>
                <w:szCs w:val="20"/>
              </w:rPr>
            </w:pPr>
            <w:r w:rsidRPr="002D0AE3">
              <w:rPr>
                <w:rFonts w:eastAsia="Times New Roman"/>
                <w:iCs/>
                <w:sz w:val="20"/>
                <w:szCs w:val="20"/>
              </w:rPr>
              <w:t xml:space="preserve">DARUOAWD </w:t>
            </w:r>
            <w:proofErr w:type="spellStart"/>
            <w:r w:rsidRPr="002D0AE3">
              <w:rPr>
                <w:rFonts w:eastAsia="Times New Roman"/>
                <w:i/>
                <w:iCs/>
                <w:sz w:val="20"/>
                <w:szCs w:val="20"/>
                <w:vertAlign w:val="subscript"/>
              </w:rPr>
              <w:t>mp</w:t>
            </w:r>
            <w:proofErr w:type="spellEnd"/>
            <w:r w:rsidRPr="002D0AE3">
              <w:rPr>
                <w:rFonts w:eastAsia="Times New Roman"/>
                <w:i/>
                <w:iCs/>
                <w:sz w:val="20"/>
                <w:szCs w:val="20"/>
                <w:vertAlign w:val="subscript"/>
              </w:rPr>
              <w:t>, h</w:t>
            </w:r>
          </w:p>
        </w:tc>
        <w:tc>
          <w:tcPr>
            <w:tcW w:w="464" w:type="pct"/>
            <w:gridSpan w:val="2"/>
            <w:tcBorders>
              <w:top w:val="single" w:sz="6" w:space="0" w:color="auto"/>
              <w:left w:val="single" w:sz="6" w:space="0" w:color="auto"/>
              <w:bottom w:val="single" w:sz="6" w:space="0" w:color="auto"/>
              <w:right w:val="single" w:sz="6" w:space="0" w:color="auto"/>
            </w:tcBorders>
          </w:tcPr>
          <w:p w14:paraId="2A502015" w14:textId="77777777" w:rsidR="002D0AE3" w:rsidRPr="002D0AE3" w:rsidRDefault="002D0AE3" w:rsidP="002D0AE3">
            <w:pPr>
              <w:spacing w:after="60"/>
              <w:rPr>
                <w:rFonts w:eastAsia="Times New Roman"/>
                <w:sz w:val="20"/>
                <w:szCs w:val="20"/>
              </w:rPr>
            </w:pPr>
            <w:r w:rsidRPr="002D0AE3">
              <w:rPr>
                <w:rFonts w:eastAsia="Times New Roman"/>
                <w:iCs/>
                <w:sz w:val="20"/>
                <w:szCs w:val="20"/>
              </w:rPr>
              <w:t>MW</w:t>
            </w:r>
          </w:p>
        </w:tc>
        <w:tc>
          <w:tcPr>
            <w:tcW w:w="3531" w:type="pct"/>
            <w:gridSpan w:val="3"/>
            <w:tcBorders>
              <w:top w:val="single" w:sz="6" w:space="0" w:color="auto"/>
              <w:left w:val="single" w:sz="6" w:space="0" w:color="auto"/>
              <w:bottom w:val="single" w:sz="6" w:space="0" w:color="auto"/>
              <w:right w:val="single" w:sz="4" w:space="0" w:color="auto"/>
            </w:tcBorders>
          </w:tcPr>
          <w:p w14:paraId="5EEB7D39" w14:textId="77777777" w:rsidR="002D0AE3" w:rsidRPr="002D0AE3" w:rsidRDefault="002D0AE3" w:rsidP="002D0AE3">
            <w:pPr>
              <w:spacing w:after="60"/>
              <w:rPr>
                <w:rFonts w:eastAsia="Times New Roman"/>
                <w:i/>
                <w:sz w:val="20"/>
                <w:szCs w:val="20"/>
              </w:rPr>
            </w:pPr>
            <w:r w:rsidRPr="002D0AE3">
              <w:rPr>
                <w:rFonts w:eastAsia="Times New Roman"/>
                <w:i/>
                <w:iCs/>
                <w:sz w:val="20"/>
                <w:szCs w:val="20"/>
              </w:rPr>
              <w:t>Day-Ahead Reg-Up Only Award per Market Participant</w:t>
            </w:r>
            <w:r w:rsidRPr="002D0AE3">
              <w:rPr>
                <w:rFonts w:eastAsia="Times New Roman"/>
                <w:iCs/>
                <w:sz w:val="20"/>
                <w:szCs w:val="20"/>
              </w:rPr>
              <w:sym w:font="Symbol" w:char="F0BE"/>
            </w:r>
            <w:r w:rsidRPr="002D0AE3">
              <w:rPr>
                <w:rFonts w:eastAsia="Times New Roman"/>
                <w:iCs/>
                <w:sz w:val="20"/>
                <w:szCs w:val="20"/>
              </w:rPr>
              <w:t xml:space="preserve">The Reg-Up Only capacity quantity awarded in the DAM to the Market Participant </w:t>
            </w:r>
            <w:proofErr w:type="spellStart"/>
            <w:r w:rsidRPr="002D0AE3">
              <w:rPr>
                <w:rFonts w:eastAsia="Times New Roman"/>
                <w:i/>
                <w:iCs/>
                <w:sz w:val="20"/>
                <w:szCs w:val="20"/>
              </w:rPr>
              <w:t>mp</w:t>
            </w:r>
            <w:proofErr w:type="spellEnd"/>
            <w:r w:rsidRPr="002D0AE3">
              <w:rPr>
                <w:rFonts w:eastAsia="Times New Roman"/>
                <w:iCs/>
                <w:sz w:val="20"/>
                <w:szCs w:val="20"/>
              </w:rPr>
              <w:t xml:space="preserve"> for the hour </w:t>
            </w:r>
            <w:r w:rsidRPr="002D0AE3">
              <w:rPr>
                <w:rFonts w:eastAsia="Times New Roman"/>
                <w:i/>
                <w:iCs/>
                <w:sz w:val="20"/>
                <w:szCs w:val="20"/>
              </w:rPr>
              <w:t>h</w:t>
            </w:r>
            <w:r w:rsidRPr="002D0AE3">
              <w:rPr>
                <w:rFonts w:eastAsia="Times New Roman"/>
                <w:iCs/>
                <w:sz w:val="20"/>
                <w:szCs w:val="20"/>
              </w:rPr>
              <w:t>.</w:t>
            </w:r>
          </w:p>
        </w:tc>
      </w:tr>
      <w:tr w:rsidR="002D0AE3" w:rsidRPr="002D0AE3" w14:paraId="639D4701" w14:textId="77777777" w:rsidTr="008109FC">
        <w:trPr>
          <w:cantSplit/>
        </w:trPr>
        <w:tc>
          <w:tcPr>
            <w:tcW w:w="1005" w:type="pct"/>
            <w:gridSpan w:val="2"/>
            <w:tcBorders>
              <w:top w:val="single" w:sz="6" w:space="0" w:color="auto"/>
              <w:left w:val="single" w:sz="4" w:space="0" w:color="auto"/>
              <w:bottom w:val="single" w:sz="6" w:space="0" w:color="auto"/>
              <w:right w:val="single" w:sz="6" w:space="0" w:color="auto"/>
            </w:tcBorders>
          </w:tcPr>
          <w:p w14:paraId="4865520F" w14:textId="77777777" w:rsidR="002D0AE3" w:rsidRPr="002D0AE3" w:rsidRDefault="002D0AE3" w:rsidP="002D0AE3">
            <w:pPr>
              <w:spacing w:after="60"/>
              <w:rPr>
                <w:rFonts w:eastAsia="Times New Roman"/>
                <w:bCs/>
                <w:sz w:val="20"/>
                <w:szCs w:val="20"/>
              </w:rPr>
            </w:pPr>
            <w:r w:rsidRPr="002D0AE3">
              <w:rPr>
                <w:rFonts w:eastAsia="Times New Roman"/>
                <w:iCs/>
                <w:sz w:val="20"/>
                <w:szCs w:val="20"/>
              </w:rPr>
              <w:t xml:space="preserve">DARDOAWD </w:t>
            </w:r>
            <w:proofErr w:type="spellStart"/>
            <w:r w:rsidRPr="002D0AE3">
              <w:rPr>
                <w:rFonts w:eastAsia="Times New Roman"/>
                <w:i/>
                <w:iCs/>
                <w:sz w:val="20"/>
                <w:szCs w:val="20"/>
                <w:vertAlign w:val="subscript"/>
              </w:rPr>
              <w:t>mp</w:t>
            </w:r>
            <w:proofErr w:type="spellEnd"/>
            <w:r w:rsidRPr="002D0AE3">
              <w:rPr>
                <w:rFonts w:eastAsia="Times New Roman"/>
                <w:i/>
                <w:iCs/>
                <w:sz w:val="20"/>
                <w:szCs w:val="20"/>
                <w:vertAlign w:val="subscript"/>
              </w:rPr>
              <w:t>, h</w:t>
            </w:r>
          </w:p>
        </w:tc>
        <w:tc>
          <w:tcPr>
            <w:tcW w:w="464" w:type="pct"/>
            <w:gridSpan w:val="2"/>
            <w:tcBorders>
              <w:top w:val="single" w:sz="6" w:space="0" w:color="auto"/>
              <w:left w:val="single" w:sz="6" w:space="0" w:color="auto"/>
              <w:bottom w:val="single" w:sz="6" w:space="0" w:color="auto"/>
              <w:right w:val="single" w:sz="6" w:space="0" w:color="auto"/>
            </w:tcBorders>
          </w:tcPr>
          <w:p w14:paraId="7209EC47" w14:textId="77777777" w:rsidR="002D0AE3" w:rsidRPr="002D0AE3" w:rsidRDefault="002D0AE3" w:rsidP="002D0AE3">
            <w:pPr>
              <w:spacing w:after="60"/>
              <w:rPr>
                <w:rFonts w:eastAsia="Times New Roman"/>
                <w:sz w:val="20"/>
                <w:szCs w:val="20"/>
              </w:rPr>
            </w:pPr>
            <w:r w:rsidRPr="002D0AE3">
              <w:rPr>
                <w:rFonts w:eastAsia="Times New Roman"/>
                <w:iCs/>
                <w:sz w:val="20"/>
                <w:szCs w:val="20"/>
              </w:rPr>
              <w:t>MW</w:t>
            </w:r>
          </w:p>
        </w:tc>
        <w:tc>
          <w:tcPr>
            <w:tcW w:w="3531" w:type="pct"/>
            <w:gridSpan w:val="3"/>
            <w:tcBorders>
              <w:top w:val="single" w:sz="6" w:space="0" w:color="auto"/>
              <w:left w:val="single" w:sz="6" w:space="0" w:color="auto"/>
              <w:bottom w:val="single" w:sz="6" w:space="0" w:color="auto"/>
              <w:right w:val="single" w:sz="4" w:space="0" w:color="auto"/>
            </w:tcBorders>
          </w:tcPr>
          <w:p w14:paraId="01BA500A" w14:textId="77777777" w:rsidR="002D0AE3" w:rsidRPr="002D0AE3" w:rsidRDefault="002D0AE3" w:rsidP="002D0AE3">
            <w:pPr>
              <w:spacing w:after="60"/>
              <w:rPr>
                <w:rFonts w:eastAsia="Times New Roman"/>
                <w:i/>
                <w:sz w:val="20"/>
                <w:szCs w:val="20"/>
              </w:rPr>
            </w:pPr>
            <w:r w:rsidRPr="002D0AE3">
              <w:rPr>
                <w:rFonts w:eastAsia="Times New Roman"/>
                <w:i/>
                <w:iCs/>
                <w:sz w:val="20"/>
                <w:szCs w:val="20"/>
              </w:rPr>
              <w:t>Day-Ahead Reg-Down Only Award per Market Participant</w:t>
            </w:r>
            <w:r w:rsidRPr="002D0AE3">
              <w:rPr>
                <w:rFonts w:eastAsia="Times New Roman"/>
                <w:iCs/>
                <w:sz w:val="20"/>
                <w:szCs w:val="20"/>
              </w:rPr>
              <w:sym w:font="Symbol" w:char="F0BE"/>
            </w:r>
            <w:r w:rsidRPr="002D0AE3">
              <w:rPr>
                <w:rFonts w:eastAsia="Times New Roman"/>
                <w:iCs/>
                <w:sz w:val="20"/>
                <w:szCs w:val="20"/>
              </w:rPr>
              <w:t xml:space="preserve">The Reg-Down Only capacity quantity awarded in the DAM to the Market Participant </w:t>
            </w:r>
            <w:proofErr w:type="spellStart"/>
            <w:r w:rsidRPr="002D0AE3">
              <w:rPr>
                <w:rFonts w:eastAsia="Times New Roman"/>
                <w:i/>
                <w:iCs/>
                <w:sz w:val="20"/>
                <w:szCs w:val="20"/>
              </w:rPr>
              <w:t>mp</w:t>
            </w:r>
            <w:proofErr w:type="spellEnd"/>
            <w:r w:rsidRPr="002D0AE3">
              <w:rPr>
                <w:rFonts w:eastAsia="Times New Roman"/>
                <w:iCs/>
                <w:sz w:val="20"/>
                <w:szCs w:val="20"/>
              </w:rPr>
              <w:t xml:space="preserve"> for the hour </w:t>
            </w:r>
            <w:r w:rsidRPr="002D0AE3">
              <w:rPr>
                <w:rFonts w:eastAsia="Times New Roman"/>
                <w:i/>
                <w:iCs/>
                <w:sz w:val="20"/>
                <w:szCs w:val="20"/>
              </w:rPr>
              <w:t>h</w:t>
            </w:r>
            <w:r w:rsidRPr="002D0AE3">
              <w:rPr>
                <w:rFonts w:eastAsia="Times New Roman"/>
                <w:iCs/>
                <w:sz w:val="20"/>
                <w:szCs w:val="20"/>
              </w:rPr>
              <w:t>.</w:t>
            </w:r>
          </w:p>
        </w:tc>
      </w:tr>
      <w:tr w:rsidR="002D0AE3" w:rsidRPr="002D0AE3" w14:paraId="6255182D" w14:textId="77777777" w:rsidTr="008109FC">
        <w:trPr>
          <w:cantSplit/>
        </w:trPr>
        <w:tc>
          <w:tcPr>
            <w:tcW w:w="1005" w:type="pct"/>
            <w:gridSpan w:val="2"/>
            <w:tcBorders>
              <w:top w:val="single" w:sz="6" w:space="0" w:color="auto"/>
              <w:left w:val="single" w:sz="4" w:space="0" w:color="auto"/>
              <w:bottom w:val="single" w:sz="6" w:space="0" w:color="auto"/>
              <w:right w:val="single" w:sz="6" w:space="0" w:color="auto"/>
            </w:tcBorders>
          </w:tcPr>
          <w:p w14:paraId="23B9D420" w14:textId="77777777" w:rsidR="002D0AE3" w:rsidRPr="002D0AE3" w:rsidRDefault="002D0AE3" w:rsidP="002D0AE3">
            <w:pPr>
              <w:spacing w:after="60"/>
              <w:rPr>
                <w:rFonts w:eastAsia="Times New Roman"/>
                <w:bCs/>
                <w:sz w:val="20"/>
                <w:szCs w:val="20"/>
              </w:rPr>
            </w:pPr>
            <w:r w:rsidRPr="002D0AE3">
              <w:rPr>
                <w:rFonts w:eastAsia="Times New Roman"/>
                <w:iCs/>
                <w:sz w:val="20"/>
                <w:szCs w:val="20"/>
              </w:rPr>
              <w:t xml:space="preserve">DARROAWD </w:t>
            </w:r>
            <w:proofErr w:type="spellStart"/>
            <w:r w:rsidRPr="002D0AE3">
              <w:rPr>
                <w:rFonts w:eastAsia="Times New Roman"/>
                <w:i/>
                <w:iCs/>
                <w:sz w:val="20"/>
                <w:szCs w:val="20"/>
                <w:vertAlign w:val="subscript"/>
              </w:rPr>
              <w:t>mp</w:t>
            </w:r>
            <w:proofErr w:type="spellEnd"/>
            <w:r w:rsidRPr="002D0AE3">
              <w:rPr>
                <w:rFonts w:eastAsia="Times New Roman"/>
                <w:i/>
                <w:iCs/>
                <w:sz w:val="20"/>
                <w:szCs w:val="20"/>
                <w:vertAlign w:val="subscript"/>
              </w:rPr>
              <w:t>, h</w:t>
            </w:r>
          </w:p>
        </w:tc>
        <w:tc>
          <w:tcPr>
            <w:tcW w:w="464" w:type="pct"/>
            <w:gridSpan w:val="2"/>
            <w:tcBorders>
              <w:top w:val="single" w:sz="6" w:space="0" w:color="auto"/>
              <w:left w:val="single" w:sz="6" w:space="0" w:color="auto"/>
              <w:bottom w:val="single" w:sz="6" w:space="0" w:color="auto"/>
              <w:right w:val="single" w:sz="6" w:space="0" w:color="auto"/>
            </w:tcBorders>
          </w:tcPr>
          <w:p w14:paraId="2B0B832D" w14:textId="77777777" w:rsidR="002D0AE3" w:rsidRPr="002D0AE3" w:rsidRDefault="002D0AE3" w:rsidP="002D0AE3">
            <w:pPr>
              <w:spacing w:after="60"/>
              <w:rPr>
                <w:rFonts w:eastAsia="Times New Roman"/>
                <w:sz w:val="20"/>
                <w:szCs w:val="20"/>
              </w:rPr>
            </w:pPr>
            <w:r w:rsidRPr="002D0AE3">
              <w:rPr>
                <w:rFonts w:eastAsia="Times New Roman"/>
                <w:iCs/>
                <w:sz w:val="20"/>
                <w:szCs w:val="20"/>
              </w:rPr>
              <w:t>MW</w:t>
            </w:r>
          </w:p>
        </w:tc>
        <w:tc>
          <w:tcPr>
            <w:tcW w:w="3531" w:type="pct"/>
            <w:gridSpan w:val="3"/>
            <w:tcBorders>
              <w:top w:val="single" w:sz="6" w:space="0" w:color="auto"/>
              <w:left w:val="single" w:sz="6" w:space="0" w:color="auto"/>
              <w:bottom w:val="single" w:sz="6" w:space="0" w:color="auto"/>
              <w:right w:val="single" w:sz="4" w:space="0" w:color="auto"/>
            </w:tcBorders>
          </w:tcPr>
          <w:p w14:paraId="73B42DFC" w14:textId="77777777" w:rsidR="002D0AE3" w:rsidRPr="002D0AE3" w:rsidRDefault="002D0AE3" w:rsidP="002D0AE3">
            <w:pPr>
              <w:spacing w:after="60"/>
              <w:rPr>
                <w:rFonts w:eastAsia="Times New Roman"/>
                <w:i/>
                <w:sz w:val="20"/>
                <w:szCs w:val="20"/>
              </w:rPr>
            </w:pPr>
            <w:r w:rsidRPr="002D0AE3">
              <w:rPr>
                <w:rFonts w:eastAsia="Times New Roman"/>
                <w:i/>
                <w:iCs/>
                <w:sz w:val="20"/>
                <w:szCs w:val="20"/>
              </w:rPr>
              <w:t>Day-Ahead Responsive Reserve Only Award per Market Participant</w:t>
            </w:r>
            <w:r w:rsidRPr="002D0AE3">
              <w:rPr>
                <w:rFonts w:eastAsia="Times New Roman"/>
                <w:iCs/>
                <w:sz w:val="20"/>
                <w:szCs w:val="20"/>
              </w:rPr>
              <w:sym w:font="Symbol" w:char="F0BE"/>
            </w:r>
            <w:r w:rsidRPr="002D0AE3">
              <w:rPr>
                <w:rFonts w:eastAsia="Times New Roman"/>
                <w:iCs/>
                <w:sz w:val="20"/>
                <w:szCs w:val="20"/>
              </w:rPr>
              <w:t xml:space="preserve"> The Responsive Reserve (RRS</w:t>
            </w:r>
            <w:proofErr w:type="gramStart"/>
            <w:r w:rsidRPr="002D0AE3">
              <w:rPr>
                <w:rFonts w:eastAsia="Times New Roman"/>
                <w:iCs/>
                <w:sz w:val="20"/>
                <w:szCs w:val="20"/>
              </w:rPr>
              <w:t>) Only</w:t>
            </w:r>
            <w:proofErr w:type="gramEnd"/>
            <w:r w:rsidRPr="002D0AE3">
              <w:rPr>
                <w:rFonts w:eastAsia="Times New Roman"/>
                <w:iCs/>
                <w:sz w:val="20"/>
                <w:szCs w:val="20"/>
              </w:rPr>
              <w:t xml:space="preserve"> capacity quantity awarded in the DAM to the Market Participant </w:t>
            </w:r>
            <w:proofErr w:type="spellStart"/>
            <w:r w:rsidRPr="002D0AE3">
              <w:rPr>
                <w:rFonts w:eastAsia="Times New Roman"/>
                <w:i/>
                <w:iCs/>
                <w:sz w:val="20"/>
                <w:szCs w:val="20"/>
              </w:rPr>
              <w:t>mp</w:t>
            </w:r>
            <w:proofErr w:type="spellEnd"/>
            <w:r w:rsidRPr="002D0AE3">
              <w:rPr>
                <w:rFonts w:eastAsia="Times New Roman"/>
                <w:iCs/>
                <w:sz w:val="20"/>
                <w:szCs w:val="20"/>
              </w:rPr>
              <w:t xml:space="preserve"> for the hour </w:t>
            </w:r>
            <w:r w:rsidRPr="002D0AE3">
              <w:rPr>
                <w:rFonts w:eastAsia="Times New Roman"/>
                <w:i/>
                <w:iCs/>
                <w:sz w:val="20"/>
                <w:szCs w:val="20"/>
              </w:rPr>
              <w:t>h</w:t>
            </w:r>
            <w:r w:rsidRPr="002D0AE3">
              <w:rPr>
                <w:rFonts w:eastAsia="Times New Roman"/>
                <w:iCs/>
                <w:sz w:val="20"/>
                <w:szCs w:val="20"/>
              </w:rPr>
              <w:t>.</w:t>
            </w:r>
          </w:p>
        </w:tc>
      </w:tr>
      <w:tr w:rsidR="002D0AE3" w:rsidRPr="002D0AE3" w14:paraId="10AD1617" w14:textId="77777777" w:rsidTr="008109FC">
        <w:trPr>
          <w:cantSplit/>
        </w:trPr>
        <w:tc>
          <w:tcPr>
            <w:tcW w:w="1005" w:type="pct"/>
            <w:gridSpan w:val="2"/>
            <w:tcBorders>
              <w:top w:val="single" w:sz="6" w:space="0" w:color="auto"/>
              <w:left w:val="single" w:sz="4" w:space="0" w:color="auto"/>
              <w:bottom w:val="single" w:sz="6" w:space="0" w:color="auto"/>
              <w:right w:val="single" w:sz="6" w:space="0" w:color="auto"/>
            </w:tcBorders>
          </w:tcPr>
          <w:p w14:paraId="758D6B75" w14:textId="77777777" w:rsidR="002D0AE3" w:rsidRPr="002D0AE3" w:rsidRDefault="002D0AE3" w:rsidP="002D0AE3">
            <w:pPr>
              <w:spacing w:after="60"/>
              <w:rPr>
                <w:rFonts w:eastAsia="Times New Roman"/>
                <w:bCs/>
                <w:sz w:val="20"/>
                <w:szCs w:val="20"/>
              </w:rPr>
            </w:pPr>
            <w:r w:rsidRPr="002D0AE3">
              <w:rPr>
                <w:rFonts w:eastAsia="Times New Roman"/>
                <w:iCs/>
                <w:sz w:val="20"/>
                <w:szCs w:val="20"/>
              </w:rPr>
              <w:t xml:space="preserve">DANSOAWD </w:t>
            </w:r>
            <w:proofErr w:type="spellStart"/>
            <w:r w:rsidRPr="002D0AE3">
              <w:rPr>
                <w:rFonts w:eastAsia="Times New Roman"/>
                <w:i/>
                <w:iCs/>
                <w:sz w:val="20"/>
                <w:szCs w:val="20"/>
                <w:vertAlign w:val="subscript"/>
              </w:rPr>
              <w:t>mp</w:t>
            </w:r>
            <w:proofErr w:type="spellEnd"/>
            <w:r w:rsidRPr="002D0AE3">
              <w:rPr>
                <w:rFonts w:eastAsia="Times New Roman"/>
                <w:i/>
                <w:iCs/>
                <w:sz w:val="20"/>
                <w:szCs w:val="20"/>
                <w:vertAlign w:val="subscript"/>
              </w:rPr>
              <w:t>, h</w:t>
            </w:r>
          </w:p>
        </w:tc>
        <w:tc>
          <w:tcPr>
            <w:tcW w:w="464" w:type="pct"/>
            <w:gridSpan w:val="2"/>
            <w:tcBorders>
              <w:top w:val="single" w:sz="6" w:space="0" w:color="auto"/>
              <w:left w:val="single" w:sz="6" w:space="0" w:color="auto"/>
              <w:bottom w:val="single" w:sz="6" w:space="0" w:color="auto"/>
              <w:right w:val="single" w:sz="6" w:space="0" w:color="auto"/>
            </w:tcBorders>
          </w:tcPr>
          <w:p w14:paraId="4D606409" w14:textId="77777777" w:rsidR="002D0AE3" w:rsidRPr="002D0AE3" w:rsidRDefault="002D0AE3" w:rsidP="002D0AE3">
            <w:pPr>
              <w:spacing w:after="60"/>
              <w:rPr>
                <w:rFonts w:eastAsia="Times New Roman"/>
                <w:sz w:val="20"/>
                <w:szCs w:val="20"/>
              </w:rPr>
            </w:pPr>
            <w:r w:rsidRPr="002D0AE3">
              <w:rPr>
                <w:rFonts w:eastAsia="Times New Roman"/>
                <w:iCs/>
                <w:sz w:val="20"/>
                <w:szCs w:val="20"/>
              </w:rPr>
              <w:t>MW</w:t>
            </w:r>
          </w:p>
        </w:tc>
        <w:tc>
          <w:tcPr>
            <w:tcW w:w="3531" w:type="pct"/>
            <w:gridSpan w:val="3"/>
            <w:tcBorders>
              <w:top w:val="single" w:sz="6" w:space="0" w:color="auto"/>
              <w:left w:val="single" w:sz="6" w:space="0" w:color="auto"/>
              <w:bottom w:val="single" w:sz="6" w:space="0" w:color="auto"/>
              <w:right w:val="single" w:sz="4" w:space="0" w:color="auto"/>
            </w:tcBorders>
          </w:tcPr>
          <w:p w14:paraId="05EA82EB" w14:textId="77777777" w:rsidR="002D0AE3" w:rsidRPr="002D0AE3" w:rsidRDefault="002D0AE3" w:rsidP="002D0AE3">
            <w:pPr>
              <w:spacing w:after="60"/>
              <w:rPr>
                <w:rFonts w:eastAsia="Times New Roman"/>
                <w:i/>
                <w:sz w:val="20"/>
                <w:szCs w:val="20"/>
              </w:rPr>
            </w:pPr>
            <w:r w:rsidRPr="002D0AE3">
              <w:rPr>
                <w:rFonts w:eastAsia="Times New Roman"/>
                <w:i/>
                <w:iCs/>
                <w:sz w:val="20"/>
                <w:szCs w:val="20"/>
              </w:rPr>
              <w:t>Day-Ahead Non-Spin Only Award per Market Participant</w:t>
            </w:r>
            <w:r w:rsidRPr="002D0AE3">
              <w:rPr>
                <w:rFonts w:eastAsia="Times New Roman"/>
                <w:iCs/>
                <w:sz w:val="20"/>
                <w:szCs w:val="20"/>
              </w:rPr>
              <w:sym w:font="Symbol" w:char="F0BE"/>
            </w:r>
            <w:r w:rsidRPr="002D0AE3">
              <w:rPr>
                <w:rFonts w:eastAsia="Times New Roman"/>
                <w:iCs/>
                <w:sz w:val="20"/>
                <w:szCs w:val="20"/>
              </w:rPr>
              <w:t xml:space="preserve">The Non-Spin Only capacity quantity awarded in the DAM to the Market Participant </w:t>
            </w:r>
            <w:proofErr w:type="spellStart"/>
            <w:r w:rsidRPr="002D0AE3">
              <w:rPr>
                <w:rFonts w:eastAsia="Times New Roman"/>
                <w:i/>
                <w:iCs/>
                <w:sz w:val="20"/>
                <w:szCs w:val="20"/>
              </w:rPr>
              <w:t>mp</w:t>
            </w:r>
            <w:proofErr w:type="spellEnd"/>
            <w:r w:rsidRPr="002D0AE3">
              <w:rPr>
                <w:rFonts w:eastAsia="Times New Roman"/>
                <w:iCs/>
                <w:sz w:val="20"/>
                <w:szCs w:val="20"/>
              </w:rPr>
              <w:t xml:space="preserve"> for the hour </w:t>
            </w:r>
            <w:r w:rsidRPr="002D0AE3">
              <w:rPr>
                <w:rFonts w:eastAsia="Times New Roman"/>
                <w:i/>
                <w:iCs/>
                <w:sz w:val="20"/>
                <w:szCs w:val="20"/>
              </w:rPr>
              <w:t>h</w:t>
            </w:r>
            <w:r w:rsidRPr="002D0AE3">
              <w:rPr>
                <w:rFonts w:eastAsia="Times New Roman"/>
                <w:iCs/>
                <w:sz w:val="20"/>
                <w:szCs w:val="20"/>
              </w:rPr>
              <w:t>.</w:t>
            </w:r>
          </w:p>
        </w:tc>
      </w:tr>
      <w:tr w:rsidR="002D0AE3" w:rsidRPr="002D0AE3" w14:paraId="2D5CF72B" w14:textId="77777777" w:rsidTr="008109FC">
        <w:trPr>
          <w:cantSplit/>
        </w:trPr>
        <w:tc>
          <w:tcPr>
            <w:tcW w:w="1005" w:type="pct"/>
            <w:gridSpan w:val="2"/>
            <w:tcBorders>
              <w:top w:val="single" w:sz="6" w:space="0" w:color="auto"/>
              <w:left w:val="single" w:sz="4" w:space="0" w:color="auto"/>
              <w:bottom w:val="single" w:sz="6" w:space="0" w:color="auto"/>
              <w:right w:val="single" w:sz="6" w:space="0" w:color="auto"/>
            </w:tcBorders>
          </w:tcPr>
          <w:p w14:paraId="5B3523FB" w14:textId="77777777" w:rsidR="002D0AE3" w:rsidRPr="002D0AE3" w:rsidRDefault="002D0AE3" w:rsidP="002D0AE3">
            <w:pPr>
              <w:spacing w:after="60"/>
              <w:rPr>
                <w:rFonts w:eastAsia="Times New Roman"/>
                <w:bCs/>
                <w:sz w:val="20"/>
                <w:szCs w:val="20"/>
              </w:rPr>
            </w:pPr>
            <w:r w:rsidRPr="002D0AE3">
              <w:rPr>
                <w:rFonts w:eastAsia="Times New Roman"/>
                <w:iCs/>
                <w:sz w:val="20"/>
                <w:szCs w:val="20"/>
              </w:rPr>
              <w:t xml:space="preserve">DAECROAWD </w:t>
            </w:r>
            <w:proofErr w:type="spellStart"/>
            <w:r w:rsidRPr="002D0AE3">
              <w:rPr>
                <w:rFonts w:eastAsia="Times New Roman"/>
                <w:i/>
                <w:iCs/>
                <w:sz w:val="20"/>
                <w:szCs w:val="20"/>
                <w:vertAlign w:val="subscript"/>
              </w:rPr>
              <w:t>mp</w:t>
            </w:r>
            <w:proofErr w:type="spellEnd"/>
            <w:r w:rsidRPr="002D0AE3">
              <w:rPr>
                <w:rFonts w:eastAsia="Times New Roman"/>
                <w:i/>
                <w:iCs/>
                <w:sz w:val="20"/>
                <w:szCs w:val="20"/>
                <w:vertAlign w:val="subscript"/>
              </w:rPr>
              <w:t>, h</w:t>
            </w:r>
          </w:p>
        </w:tc>
        <w:tc>
          <w:tcPr>
            <w:tcW w:w="464" w:type="pct"/>
            <w:gridSpan w:val="2"/>
            <w:tcBorders>
              <w:top w:val="single" w:sz="6" w:space="0" w:color="auto"/>
              <w:left w:val="single" w:sz="6" w:space="0" w:color="auto"/>
              <w:bottom w:val="single" w:sz="6" w:space="0" w:color="auto"/>
              <w:right w:val="single" w:sz="6" w:space="0" w:color="auto"/>
            </w:tcBorders>
          </w:tcPr>
          <w:p w14:paraId="20B233CB" w14:textId="77777777" w:rsidR="002D0AE3" w:rsidRPr="002D0AE3" w:rsidRDefault="002D0AE3" w:rsidP="002D0AE3">
            <w:pPr>
              <w:spacing w:after="60"/>
              <w:rPr>
                <w:rFonts w:eastAsia="Times New Roman"/>
                <w:sz w:val="20"/>
                <w:szCs w:val="20"/>
              </w:rPr>
            </w:pPr>
            <w:r w:rsidRPr="002D0AE3">
              <w:rPr>
                <w:rFonts w:eastAsia="Times New Roman"/>
                <w:iCs/>
                <w:sz w:val="20"/>
                <w:szCs w:val="20"/>
              </w:rPr>
              <w:t>MW</w:t>
            </w:r>
          </w:p>
        </w:tc>
        <w:tc>
          <w:tcPr>
            <w:tcW w:w="3531" w:type="pct"/>
            <w:gridSpan w:val="3"/>
            <w:tcBorders>
              <w:top w:val="single" w:sz="6" w:space="0" w:color="auto"/>
              <w:left w:val="single" w:sz="6" w:space="0" w:color="auto"/>
              <w:bottom w:val="single" w:sz="6" w:space="0" w:color="auto"/>
              <w:right w:val="single" w:sz="4" w:space="0" w:color="auto"/>
            </w:tcBorders>
          </w:tcPr>
          <w:p w14:paraId="6F79C3E4" w14:textId="77777777" w:rsidR="002D0AE3" w:rsidRPr="002D0AE3" w:rsidRDefault="002D0AE3" w:rsidP="002D0AE3">
            <w:pPr>
              <w:spacing w:after="60"/>
              <w:rPr>
                <w:rFonts w:eastAsia="Times New Roman"/>
                <w:i/>
                <w:sz w:val="20"/>
                <w:szCs w:val="20"/>
              </w:rPr>
            </w:pPr>
            <w:r w:rsidRPr="002D0AE3">
              <w:rPr>
                <w:rFonts w:eastAsia="Times New Roman"/>
                <w:i/>
                <w:iCs/>
                <w:sz w:val="20"/>
                <w:szCs w:val="20"/>
              </w:rPr>
              <w:t>Day-Ahead ERCOT Contingency Reserve Service Only Award per Market Participant</w:t>
            </w:r>
            <w:r w:rsidRPr="002D0AE3">
              <w:rPr>
                <w:rFonts w:eastAsia="Times New Roman"/>
                <w:iCs/>
                <w:sz w:val="20"/>
                <w:szCs w:val="20"/>
              </w:rPr>
              <w:sym w:font="Symbol" w:char="F0BE"/>
            </w:r>
            <w:r w:rsidRPr="002D0AE3">
              <w:rPr>
                <w:rFonts w:eastAsia="Times New Roman"/>
                <w:iCs/>
                <w:sz w:val="20"/>
                <w:szCs w:val="20"/>
              </w:rPr>
              <w:t xml:space="preserve">The ERCOT Contingency Reserve Service (ECRS) Only capacity quantity awarded in the DAM to the Market Participant </w:t>
            </w:r>
            <w:proofErr w:type="spellStart"/>
            <w:r w:rsidRPr="002D0AE3">
              <w:rPr>
                <w:rFonts w:eastAsia="Times New Roman"/>
                <w:i/>
                <w:iCs/>
                <w:sz w:val="20"/>
                <w:szCs w:val="20"/>
              </w:rPr>
              <w:t>mp</w:t>
            </w:r>
            <w:proofErr w:type="spellEnd"/>
            <w:r w:rsidRPr="002D0AE3">
              <w:rPr>
                <w:rFonts w:eastAsia="Times New Roman"/>
                <w:iCs/>
                <w:sz w:val="20"/>
                <w:szCs w:val="20"/>
              </w:rPr>
              <w:t xml:space="preserve"> for the hour </w:t>
            </w:r>
            <w:r w:rsidRPr="002D0AE3">
              <w:rPr>
                <w:rFonts w:eastAsia="Times New Roman"/>
                <w:i/>
                <w:iCs/>
                <w:sz w:val="20"/>
                <w:szCs w:val="20"/>
              </w:rPr>
              <w:t>h</w:t>
            </w:r>
            <w:r w:rsidRPr="002D0AE3">
              <w:rPr>
                <w:rFonts w:eastAsia="Times New Roman"/>
                <w:iCs/>
                <w:sz w:val="20"/>
                <w:szCs w:val="20"/>
              </w:rPr>
              <w:t>.</w:t>
            </w:r>
          </w:p>
        </w:tc>
      </w:tr>
      <w:tr w:rsidR="002D0AE3" w:rsidRPr="002D0AE3" w14:paraId="3247A9AF" w14:textId="77777777" w:rsidTr="008109FC">
        <w:trPr>
          <w:cantSplit/>
          <w:ins w:id="1872" w:author="ERCOT" w:date="2025-12-09T12:21:00Z"/>
        </w:trPr>
        <w:tc>
          <w:tcPr>
            <w:tcW w:w="1005" w:type="pct"/>
            <w:gridSpan w:val="2"/>
            <w:tcBorders>
              <w:top w:val="single" w:sz="6" w:space="0" w:color="auto"/>
              <w:left w:val="single" w:sz="4" w:space="0" w:color="auto"/>
              <w:bottom w:val="single" w:sz="6" w:space="0" w:color="auto"/>
              <w:right w:val="single" w:sz="6" w:space="0" w:color="auto"/>
            </w:tcBorders>
          </w:tcPr>
          <w:p w14:paraId="5F2A2B83" w14:textId="2550BDC5" w:rsidR="002D0AE3" w:rsidRPr="002D0AE3" w:rsidRDefault="002D0AE3" w:rsidP="002D0AE3">
            <w:pPr>
              <w:spacing w:after="60"/>
              <w:rPr>
                <w:ins w:id="1873" w:author="ERCOT" w:date="2025-12-09T12:21:00Z" w16du:dateUtc="2025-12-09T18:21:00Z"/>
                <w:rFonts w:eastAsia="Calibri"/>
                <w:iCs/>
                <w:sz w:val="20"/>
                <w:szCs w:val="20"/>
              </w:rPr>
            </w:pPr>
            <w:ins w:id="1874" w:author="ERCOT" w:date="2025-12-09T12:21:00Z" w16du:dateUtc="2025-12-09T18:21:00Z">
              <w:r w:rsidRPr="002D0AE3">
                <w:rPr>
                  <w:sz w:val="20"/>
                  <w:szCs w:val="20"/>
                </w:rPr>
                <w:lastRenderedPageBreak/>
                <w:t xml:space="preserve">DADRROAWD </w:t>
              </w:r>
              <w:proofErr w:type="spellStart"/>
              <w:r w:rsidRPr="002D0AE3">
                <w:rPr>
                  <w:i/>
                  <w:sz w:val="20"/>
                  <w:szCs w:val="20"/>
                  <w:vertAlign w:val="subscript"/>
                </w:rPr>
                <w:t>mp</w:t>
              </w:r>
              <w:proofErr w:type="spellEnd"/>
              <w:r w:rsidRPr="002D0AE3">
                <w:rPr>
                  <w:i/>
                  <w:sz w:val="20"/>
                  <w:szCs w:val="20"/>
                  <w:vertAlign w:val="subscript"/>
                </w:rPr>
                <w:t>, h</w:t>
              </w:r>
            </w:ins>
          </w:p>
        </w:tc>
        <w:tc>
          <w:tcPr>
            <w:tcW w:w="464" w:type="pct"/>
            <w:gridSpan w:val="2"/>
            <w:tcBorders>
              <w:top w:val="single" w:sz="6" w:space="0" w:color="auto"/>
              <w:left w:val="single" w:sz="6" w:space="0" w:color="auto"/>
              <w:bottom w:val="single" w:sz="6" w:space="0" w:color="auto"/>
              <w:right w:val="single" w:sz="6" w:space="0" w:color="auto"/>
            </w:tcBorders>
          </w:tcPr>
          <w:p w14:paraId="6FD42524" w14:textId="258D0842" w:rsidR="002D0AE3" w:rsidRPr="002D0AE3" w:rsidRDefault="002D0AE3" w:rsidP="002D0AE3">
            <w:pPr>
              <w:spacing w:after="60"/>
              <w:rPr>
                <w:ins w:id="1875" w:author="ERCOT" w:date="2025-12-09T12:21:00Z" w16du:dateUtc="2025-12-09T18:21:00Z"/>
                <w:rFonts w:eastAsia="Times New Roman"/>
                <w:iCs/>
                <w:sz w:val="20"/>
                <w:szCs w:val="20"/>
              </w:rPr>
            </w:pPr>
            <w:ins w:id="1876" w:author="ERCOT" w:date="2025-12-09T12:21:00Z" w16du:dateUtc="2025-12-09T18:21:00Z">
              <w:r w:rsidRPr="002D0AE3">
                <w:rPr>
                  <w:sz w:val="20"/>
                  <w:szCs w:val="20"/>
                </w:rPr>
                <w:t>MW</w:t>
              </w:r>
            </w:ins>
          </w:p>
        </w:tc>
        <w:tc>
          <w:tcPr>
            <w:tcW w:w="3531" w:type="pct"/>
            <w:gridSpan w:val="3"/>
            <w:tcBorders>
              <w:top w:val="single" w:sz="6" w:space="0" w:color="auto"/>
              <w:left w:val="single" w:sz="6" w:space="0" w:color="auto"/>
              <w:bottom w:val="single" w:sz="6" w:space="0" w:color="auto"/>
              <w:right w:val="single" w:sz="4" w:space="0" w:color="auto"/>
            </w:tcBorders>
          </w:tcPr>
          <w:p w14:paraId="38A1CD24" w14:textId="2E828FB7" w:rsidR="002D0AE3" w:rsidRPr="002D0AE3" w:rsidRDefault="002D0AE3" w:rsidP="002D0AE3">
            <w:pPr>
              <w:spacing w:after="60"/>
              <w:rPr>
                <w:ins w:id="1877" w:author="ERCOT" w:date="2025-12-09T12:21:00Z" w16du:dateUtc="2025-12-09T18:21:00Z"/>
                <w:rFonts w:eastAsia="Times New Roman"/>
                <w:i/>
                <w:iCs/>
                <w:sz w:val="20"/>
                <w:szCs w:val="20"/>
              </w:rPr>
            </w:pPr>
            <w:ins w:id="1878" w:author="ERCOT" w:date="2025-12-09T12:21:00Z" w16du:dateUtc="2025-12-09T18:21:00Z">
              <w:r w:rsidRPr="002D0AE3">
                <w:rPr>
                  <w:i/>
                  <w:sz w:val="20"/>
                  <w:szCs w:val="20"/>
                </w:rPr>
                <w:t>Day-Ahead Dispatchable Reliability Reserve Service</w:t>
              </w:r>
              <w:r w:rsidRPr="002D0AE3">
                <w:rPr>
                  <w:i/>
                  <w:iCs/>
                  <w:sz w:val="20"/>
                  <w:szCs w:val="20"/>
                </w:rPr>
                <w:t>-</w:t>
              </w:r>
              <w:r w:rsidRPr="002D0AE3">
                <w:rPr>
                  <w:i/>
                  <w:sz w:val="20"/>
                  <w:szCs w:val="20"/>
                </w:rPr>
                <w:t>Only Award per Market Participant</w:t>
              </w:r>
              <w:r w:rsidRPr="002D0AE3">
                <w:rPr>
                  <w:rFonts w:eastAsia="Symbol"/>
                  <w:sz w:val="20"/>
                  <w:szCs w:val="20"/>
                </w:rPr>
                <w:t xml:space="preserve">¾ </w:t>
              </w:r>
              <w:r w:rsidRPr="002D0AE3">
                <w:rPr>
                  <w:sz w:val="20"/>
                  <w:szCs w:val="20"/>
                </w:rPr>
                <w:t xml:space="preserve">The Dispatchable Reliability Reserve Service (DRRS)-only capacity quantity awarded in the DAM to the Market Participant </w:t>
              </w:r>
              <w:proofErr w:type="spellStart"/>
              <w:r w:rsidRPr="002D0AE3">
                <w:rPr>
                  <w:i/>
                  <w:sz w:val="20"/>
                  <w:szCs w:val="20"/>
                </w:rPr>
                <w:t>mp</w:t>
              </w:r>
              <w:proofErr w:type="spellEnd"/>
              <w:r w:rsidRPr="002D0AE3">
                <w:rPr>
                  <w:sz w:val="20"/>
                  <w:szCs w:val="20"/>
                </w:rPr>
                <w:t xml:space="preserve"> for the hour </w:t>
              </w:r>
              <w:r w:rsidRPr="002D0AE3">
                <w:rPr>
                  <w:i/>
                  <w:sz w:val="20"/>
                  <w:szCs w:val="20"/>
                </w:rPr>
                <w:t>h</w:t>
              </w:r>
              <w:r w:rsidRPr="002D0AE3">
                <w:rPr>
                  <w:sz w:val="20"/>
                  <w:szCs w:val="20"/>
                </w:rPr>
                <w:t>.</w:t>
              </w:r>
            </w:ins>
          </w:p>
        </w:tc>
      </w:tr>
      <w:tr w:rsidR="002D0AE3" w:rsidRPr="002D0AE3" w14:paraId="6588FCB1" w14:textId="77777777" w:rsidTr="008109FC">
        <w:trPr>
          <w:cantSplit/>
        </w:trPr>
        <w:tc>
          <w:tcPr>
            <w:tcW w:w="1005" w:type="pct"/>
            <w:gridSpan w:val="2"/>
            <w:tcBorders>
              <w:top w:val="single" w:sz="6" w:space="0" w:color="auto"/>
              <w:left w:val="single" w:sz="4" w:space="0" w:color="auto"/>
              <w:bottom w:val="single" w:sz="6" w:space="0" w:color="auto"/>
              <w:right w:val="single" w:sz="6" w:space="0" w:color="auto"/>
            </w:tcBorders>
          </w:tcPr>
          <w:p w14:paraId="6282F17A" w14:textId="77777777" w:rsidR="002D0AE3" w:rsidRPr="002D0AE3" w:rsidRDefault="002D0AE3" w:rsidP="002D0AE3">
            <w:pPr>
              <w:spacing w:after="60"/>
              <w:rPr>
                <w:rFonts w:eastAsia="Calibri"/>
                <w:iCs/>
                <w:sz w:val="20"/>
                <w:szCs w:val="20"/>
              </w:rPr>
            </w:pPr>
            <w:r w:rsidRPr="002D0AE3">
              <w:rPr>
                <w:rFonts w:eastAsia="Calibri"/>
                <w:iCs/>
                <w:sz w:val="20"/>
                <w:szCs w:val="20"/>
              </w:rPr>
              <w:t>USOGTOT</w:t>
            </w:r>
            <w:r w:rsidRPr="002D0AE3">
              <w:rPr>
                <w:rFonts w:eastAsia="Calibri"/>
                <w:i/>
                <w:iCs/>
                <w:sz w:val="20"/>
                <w:szCs w:val="20"/>
              </w:rPr>
              <w:t xml:space="preserve"> </w:t>
            </w:r>
            <w:proofErr w:type="spellStart"/>
            <w:r w:rsidRPr="002D0AE3">
              <w:rPr>
                <w:rFonts w:eastAsia="Calibri"/>
                <w:i/>
                <w:iCs/>
                <w:sz w:val="20"/>
                <w:szCs w:val="20"/>
                <w:vertAlign w:val="subscript"/>
              </w:rPr>
              <w:t>mp</w:t>
            </w:r>
            <w:proofErr w:type="spellEnd"/>
          </w:p>
        </w:tc>
        <w:tc>
          <w:tcPr>
            <w:tcW w:w="464" w:type="pct"/>
            <w:gridSpan w:val="2"/>
            <w:tcBorders>
              <w:top w:val="single" w:sz="6" w:space="0" w:color="auto"/>
              <w:left w:val="single" w:sz="6" w:space="0" w:color="auto"/>
              <w:bottom w:val="single" w:sz="6" w:space="0" w:color="auto"/>
              <w:right w:val="single" w:sz="6" w:space="0" w:color="auto"/>
            </w:tcBorders>
          </w:tcPr>
          <w:p w14:paraId="5476D2C0"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MWh</w:t>
            </w:r>
          </w:p>
        </w:tc>
        <w:tc>
          <w:tcPr>
            <w:tcW w:w="3531" w:type="pct"/>
            <w:gridSpan w:val="3"/>
            <w:tcBorders>
              <w:top w:val="single" w:sz="6" w:space="0" w:color="auto"/>
              <w:left w:val="single" w:sz="6" w:space="0" w:color="auto"/>
              <w:bottom w:val="single" w:sz="6" w:space="0" w:color="auto"/>
              <w:right w:val="single" w:sz="4" w:space="0" w:color="auto"/>
            </w:tcBorders>
          </w:tcPr>
          <w:p w14:paraId="6D7FEC22" w14:textId="77777777" w:rsidR="002D0AE3" w:rsidRPr="002D0AE3" w:rsidRDefault="002D0AE3" w:rsidP="002D0AE3">
            <w:pPr>
              <w:spacing w:after="60"/>
              <w:rPr>
                <w:rFonts w:eastAsia="Times New Roman"/>
                <w:bCs/>
                <w:i/>
                <w:iCs/>
                <w:sz w:val="20"/>
                <w:szCs w:val="20"/>
              </w:rPr>
            </w:pPr>
            <w:r w:rsidRPr="002D0AE3">
              <w:rPr>
                <w:rFonts w:eastAsia="Times New Roman"/>
                <w:i/>
                <w:iCs/>
                <w:sz w:val="20"/>
                <w:szCs w:val="20"/>
              </w:rPr>
              <w:t>Uplift Real-Time Settlement Only Generator Site per Market Participant</w:t>
            </w:r>
            <w:r w:rsidRPr="002D0AE3">
              <w:rPr>
                <w:rFonts w:eastAsia="Times New Roman"/>
                <w:iCs/>
                <w:sz w:val="20"/>
                <w:szCs w:val="20"/>
              </w:rPr>
              <w:t xml:space="preserve">—The monthly sum of Real-Time energy produced by Settlement Only Generators (SOGs) represented by Market Participant </w:t>
            </w:r>
            <w:proofErr w:type="spellStart"/>
            <w:r w:rsidRPr="002D0AE3">
              <w:rPr>
                <w:rFonts w:eastAsia="Times New Roman"/>
                <w:i/>
                <w:iCs/>
                <w:sz w:val="20"/>
                <w:szCs w:val="20"/>
              </w:rPr>
              <w:t>mp</w:t>
            </w:r>
            <w:proofErr w:type="spellEnd"/>
            <w:r w:rsidRPr="002D0AE3">
              <w:rPr>
                <w:rFonts w:eastAsia="Times New Roman"/>
                <w:iCs/>
                <w:sz w:val="20"/>
                <w:szCs w:val="20"/>
              </w:rPr>
              <w:t xml:space="preserve">, where the Market Participant is a QSE assigned to the registered </w:t>
            </w:r>
            <w:proofErr w:type="gramStart"/>
            <w:r w:rsidRPr="002D0AE3">
              <w:rPr>
                <w:rFonts w:eastAsia="Times New Roman"/>
                <w:iCs/>
                <w:sz w:val="20"/>
                <w:szCs w:val="20"/>
              </w:rPr>
              <w:t>Counter-Party</w:t>
            </w:r>
            <w:proofErr w:type="gramEnd"/>
            <w:r w:rsidRPr="002D0AE3">
              <w:rPr>
                <w:rFonts w:eastAsia="Times New Roman"/>
                <w:iCs/>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357"/>
            </w:tblGrid>
            <w:tr w:rsidR="002D0AE3" w:rsidRPr="002D0AE3" w14:paraId="73C26A71" w14:textId="77777777" w:rsidTr="008109FC">
              <w:trPr>
                <w:trHeight w:val="206"/>
              </w:trPr>
              <w:tc>
                <w:tcPr>
                  <w:tcW w:w="0" w:type="auto"/>
                  <w:shd w:val="pct12" w:color="auto" w:fill="auto"/>
                </w:tcPr>
                <w:p w14:paraId="5F92D321" w14:textId="77777777" w:rsidR="002D0AE3" w:rsidRPr="002D0AE3" w:rsidRDefault="002D0AE3" w:rsidP="002D0AE3">
                  <w:pPr>
                    <w:spacing w:before="120" w:after="240"/>
                    <w:rPr>
                      <w:rFonts w:eastAsia="Times New Roman"/>
                      <w:b/>
                      <w:i/>
                      <w:iCs/>
                      <w:lang w:val="x-none" w:eastAsia="x-none"/>
                    </w:rPr>
                  </w:pPr>
                  <w:r w:rsidRPr="002D0AE3">
                    <w:rPr>
                      <w:rFonts w:eastAsia="Times New Roman"/>
                      <w:b/>
                      <w:i/>
                      <w:iCs/>
                      <w:lang w:val="x-none" w:eastAsia="x-none"/>
                    </w:rPr>
                    <w:t>[NPRR</w:t>
                  </w:r>
                  <w:r w:rsidRPr="002D0AE3">
                    <w:rPr>
                      <w:rFonts w:eastAsia="Times New Roman"/>
                      <w:b/>
                      <w:i/>
                      <w:iCs/>
                      <w:lang w:eastAsia="x-none"/>
                    </w:rPr>
                    <w:t>995</w:t>
                  </w:r>
                  <w:r w:rsidRPr="002D0AE3">
                    <w:rPr>
                      <w:rFonts w:eastAsia="Times New Roman"/>
                      <w:b/>
                      <w:i/>
                      <w:iCs/>
                      <w:lang w:val="x-none" w:eastAsia="x-none"/>
                    </w:rPr>
                    <w:t>:  Replace the definition above with the following upon system implementation:]</w:t>
                  </w:r>
                </w:p>
                <w:p w14:paraId="1EBA7FB8" w14:textId="77777777" w:rsidR="002D0AE3" w:rsidRPr="002D0AE3" w:rsidRDefault="002D0AE3" w:rsidP="002D0AE3">
                  <w:pPr>
                    <w:spacing w:after="60"/>
                    <w:rPr>
                      <w:rFonts w:eastAsia="Times New Roman"/>
                      <w:iCs/>
                      <w:sz w:val="20"/>
                      <w:szCs w:val="20"/>
                    </w:rPr>
                  </w:pPr>
                  <w:r w:rsidRPr="002D0AE3">
                    <w:rPr>
                      <w:rFonts w:eastAsia="Times New Roman"/>
                      <w:i/>
                      <w:iCs/>
                      <w:sz w:val="20"/>
                      <w:szCs w:val="20"/>
                    </w:rPr>
                    <w:t>Uplift Real-Time Settlement Only Generator Site per Market Participant</w:t>
                  </w:r>
                  <w:r w:rsidRPr="002D0AE3">
                    <w:rPr>
                      <w:rFonts w:eastAsia="Times New Roman"/>
                      <w:iCs/>
                      <w:sz w:val="20"/>
                      <w:szCs w:val="20"/>
                    </w:rPr>
                    <w:t xml:space="preserve">—The monthly sum of Real-Time energy produced by </w:t>
                  </w:r>
                  <w:r w:rsidRPr="002D0AE3" w:rsidDel="005D0F36">
                    <w:rPr>
                      <w:rFonts w:eastAsia="Times New Roman"/>
                      <w:iCs/>
                      <w:sz w:val="20"/>
                      <w:szCs w:val="20"/>
                    </w:rPr>
                    <w:t>Settlement Only Generators (SOGs)</w:t>
                  </w:r>
                  <w:r w:rsidRPr="002D0AE3">
                    <w:rPr>
                      <w:rFonts w:eastAsia="Times New Roman"/>
                      <w:iCs/>
                      <w:sz w:val="20"/>
                      <w:szCs w:val="20"/>
                    </w:rPr>
                    <w:t>, Settlement Only Distribution Generators</w:t>
                  </w:r>
                  <w:r w:rsidRPr="002D0AE3" w:rsidDel="005D0F36">
                    <w:rPr>
                      <w:rFonts w:eastAsia="Times New Roman"/>
                      <w:iCs/>
                      <w:sz w:val="20"/>
                      <w:szCs w:val="20"/>
                    </w:rPr>
                    <w:t xml:space="preserve"> </w:t>
                  </w:r>
                  <w:r w:rsidRPr="002D0AE3">
                    <w:rPr>
                      <w:rFonts w:eastAsia="Times New Roman"/>
                      <w:iCs/>
                      <w:sz w:val="20"/>
                      <w:szCs w:val="20"/>
                    </w:rPr>
                    <w:t xml:space="preserve">(SODGs), Settlement Only Transmission Generators (SOTGs), Settlement Only Distribution Energy Storage Systems (SODESSs), or Settlement Only Transmission Energy Storage Systems (SOTESSs) represented by Market Participant </w:t>
                  </w:r>
                  <w:proofErr w:type="spellStart"/>
                  <w:r w:rsidRPr="002D0AE3">
                    <w:rPr>
                      <w:rFonts w:eastAsia="Times New Roman"/>
                      <w:i/>
                      <w:iCs/>
                      <w:sz w:val="20"/>
                      <w:szCs w:val="20"/>
                    </w:rPr>
                    <w:t>mp</w:t>
                  </w:r>
                  <w:proofErr w:type="spellEnd"/>
                  <w:r w:rsidRPr="002D0AE3">
                    <w:rPr>
                      <w:rFonts w:eastAsia="Times New Roman"/>
                      <w:iCs/>
                      <w:sz w:val="20"/>
                      <w:szCs w:val="20"/>
                    </w:rPr>
                    <w:t>, where the Market Participant is a QSE assigned to the registered Counter-Party.</w:t>
                  </w:r>
                </w:p>
              </w:tc>
            </w:tr>
          </w:tbl>
          <w:p w14:paraId="047A5E86" w14:textId="77777777" w:rsidR="002D0AE3" w:rsidRPr="002D0AE3" w:rsidRDefault="002D0AE3" w:rsidP="002D0AE3">
            <w:pPr>
              <w:spacing w:after="60"/>
              <w:rPr>
                <w:rFonts w:eastAsia="Times New Roman"/>
                <w:bCs/>
                <w:i/>
                <w:iCs/>
                <w:sz w:val="20"/>
                <w:szCs w:val="20"/>
              </w:rPr>
            </w:pPr>
          </w:p>
        </w:tc>
      </w:tr>
      <w:tr w:rsidR="002D0AE3" w:rsidRPr="002D0AE3" w14:paraId="044C29CF" w14:textId="77777777" w:rsidTr="00D34EC1">
        <w:trPr>
          <w:cantSplit/>
        </w:trPr>
        <w:tc>
          <w:tcPr>
            <w:tcW w:w="5000" w:type="pct"/>
            <w:gridSpan w:val="7"/>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2D0AE3" w:rsidRPr="002D0AE3" w14:paraId="3BD183A9" w14:textId="77777777" w:rsidTr="00D34EC1">
              <w:trPr>
                <w:trHeight w:val="206"/>
              </w:trPr>
              <w:tc>
                <w:tcPr>
                  <w:tcW w:w="9535" w:type="dxa"/>
                  <w:shd w:val="pct12" w:color="auto" w:fill="auto"/>
                </w:tcPr>
                <w:p w14:paraId="5352ED1D" w14:textId="77777777" w:rsidR="002D0AE3" w:rsidRPr="002D0AE3" w:rsidRDefault="002D0AE3" w:rsidP="002D0AE3">
                  <w:pPr>
                    <w:spacing w:before="120" w:after="240"/>
                    <w:rPr>
                      <w:rFonts w:eastAsia="Times New Roman"/>
                      <w:b/>
                      <w:i/>
                      <w:iCs/>
                      <w:lang w:val="x-none" w:eastAsia="x-none"/>
                    </w:rPr>
                  </w:pPr>
                  <w:r w:rsidRPr="002D0AE3">
                    <w:rPr>
                      <w:rFonts w:eastAsia="Times New Roman"/>
                      <w:b/>
                      <w:i/>
                      <w:iCs/>
                      <w:lang w:val="x-none" w:eastAsia="x-none"/>
                    </w:rPr>
                    <w:t>[NPRR</w:t>
                  </w:r>
                  <w:r w:rsidRPr="002D0AE3">
                    <w:rPr>
                      <w:rFonts w:eastAsia="Times New Roman"/>
                      <w:b/>
                      <w:i/>
                      <w:iCs/>
                      <w:lang w:eastAsia="x-none"/>
                    </w:rPr>
                    <w:t>R995</w:t>
                  </w:r>
                  <w:r w:rsidRPr="002D0AE3">
                    <w:rPr>
                      <w:rFonts w:eastAsia="Times New Roman"/>
                      <w:b/>
                      <w:i/>
                      <w:iCs/>
                      <w:lang w:val="x-none" w:eastAsia="x-none"/>
                    </w:rPr>
                    <w:t xml:space="preserve">:  </w:t>
                  </w:r>
                  <w:r w:rsidRPr="002D0AE3">
                    <w:rPr>
                      <w:rFonts w:eastAsia="Times New Roman"/>
                      <w:b/>
                      <w:i/>
                      <w:iCs/>
                      <w:lang w:eastAsia="x-none"/>
                    </w:rPr>
                    <w:t>Insert</w:t>
                  </w:r>
                  <w:r w:rsidRPr="002D0AE3">
                    <w:rPr>
                      <w:rFonts w:eastAsia="Times New Roman"/>
                      <w:b/>
                      <w:i/>
                      <w:iCs/>
                      <w:lang w:val="x-none" w:eastAsia="x-none"/>
                    </w:rPr>
                    <w:t xml:space="preserve"> the variable</w:t>
                  </w:r>
                  <w:r w:rsidRPr="002D0AE3">
                    <w:rPr>
                      <w:rFonts w:eastAsia="Times New Roman"/>
                      <w:b/>
                      <w:i/>
                      <w:iCs/>
                      <w:lang w:eastAsia="x-none"/>
                    </w:rPr>
                    <w:t xml:space="preserve"> “</w:t>
                  </w:r>
                  <w:r w:rsidRPr="002D0AE3">
                    <w:rPr>
                      <w:rFonts w:eastAsia="Calibri"/>
                      <w:b/>
                      <w:i/>
                      <w:iCs/>
                      <w:lang w:val="x-none" w:eastAsia="x-none"/>
                    </w:rPr>
                    <w:t xml:space="preserve">USOCLTOT </w:t>
                  </w:r>
                  <w:proofErr w:type="spellStart"/>
                  <w:r w:rsidRPr="002D0AE3">
                    <w:rPr>
                      <w:rFonts w:eastAsia="Calibri"/>
                      <w:b/>
                      <w:i/>
                      <w:iCs/>
                      <w:vertAlign w:val="subscript"/>
                      <w:lang w:val="x-none" w:eastAsia="x-none"/>
                    </w:rPr>
                    <w:t>mp</w:t>
                  </w:r>
                  <w:proofErr w:type="spellEnd"/>
                  <w:r w:rsidRPr="002D0AE3">
                    <w:rPr>
                      <w:rFonts w:eastAsia="Times New Roman"/>
                      <w:b/>
                      <w:i/>
                      <w:iCs/>
                      <w:lang w:eastAsia="x-none"/>
                    </w:rPr>
                    <w:t>”</w:t>
                  </w:r>
                  <w:r w:rsidRPr="002D0AE3">
                    <w:rPr>
                      <w:rFonts w:eastAsia="Times New Roman"/>
                      <w:b/>
                      <w:i/>
                      <w:iCs/>
                      <w:lang w:val="x-none" w:eastAsia="x-none"/>
                    </w:rPr>
                    <w:t xml:space="preserve"> </w:t>
                  </w:r>
                  <w:r w:rsidRPr="002D0AE3">
                    <w:rPr>
                      <w:rFonts w:eastAsia="Times New Roman"/>
                      <w:b/>
                      <w:i/>
                      <w:iCs/>
                      <w:lang w:eastAsia="x-none"/>
                    </w:rPr>
                    <w:t>below</w:t>
                  </w:r>
                  <w:r w:rsidRPr="002D0AE3">
                    <w:rPr>
                      <w:rFonts w:eastAsia="Times New Roman"/>
                      <w:b/>
                      <w:i/>
                      <w:iCs/>
                      <w:lang w:val="x-none" w:eastAsia="x-none"/>
                    </w:rPr>
                    <w:t xml:space="preserve"> upon system implementation:]</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2"/>
                    <w:gridCol w:w="736"/>
                    <w:gridCol w:w="6039"/>
                  </w:tblGrid>
                  <w:tr w:rsidR="002D0AE3" w:rsidRPr="002D0AE3" w14:paraId="50B483F6" w14:textId="77777777" w:rsidTr="00D34EC1">
                    <w:trPr>
                      <w:cantSplit/>
                    </w:trPr>
                    <w:tc>
                      <w:tcPr>
                        <w:tcW w:w="1325" w:type="pct"/>
                        <w:tcBorders>
                          <w:bottom w:val="single" w:sz="4" w:space="0" w:color="auto"/>
                        </w:tcBorders>
                      </w:tcPr>
                      <w:p w14:paraId="2F5F5112" w14:textId="77777777" w:rsidR="002D0AE3" w:rsidRPr="002D0AE3" w:rsidRDefault="002D0AE3" w:rsidP="002D0AE3">
                        <w:pPr>
                          <w:spacing w:after="60"/>
                          <w:rPr>
                            <w:rFonts w:eastAsia="Times New Roman"/>
                            <w:sz w:val="20"/>
                            <w:szCs w:val="20"/>
                          </w:rPr>
                        </w:pPr>
                        <w:r w:rsidRPr="002D0AE3">
                          <w:rPr>
                            <w:rFonts w:eastAsia="Calibri"/>
                            <w:sz w:val="20"/>
                            <w:szCs w:val="20"/>
                          </w:rPr>
                          <w:t>USOCLTOT</w:t>
                        </w:r>
                        <w:r w:rsidRPr="002D0AE3">
                          <w:rPr>
                            <w:rFonts w:eastAsia="Calibri"/>
                            <w:i/>
                            <w:sz w:val="20"/>
                            <w:szCs w:val="20"/>
                          </w:rPr>
                          <w:t xml:space="preserve"> </w:t>
                        </w:r>
                        <w:proofErr w:type="spellStart"/>
                        <w:r w:rsidRPr="002D0AE3">
                          <w:rPr>
                            <w:rFonts w:eastAsia="Calibri"/>
                            <w:i/>
                            <w:sz w:val="20"/>
                            <w:szCs w:val="20"/>
                            <w:vertAlign w:val="subscript"/>
                          </w:rPr>
                          <w:t>mp</w:t>
                        </w:r>
                        <w:proofErr w:type="spellEnd"/>
                      </w:p>
                    </w:tc>
                    <w:tc>
                      <w:tcPr>
                        <w:tcW w:w="399" w:type="pct"/>
                        <w:tcBorders>
                          <w:bottom w:val="single" w:sz="4" w:space="0" w:color="auto"/>
                        </w:tcBorders>
                      </w:tcPr>
                      <w:p w14:paraId="76B5E9B7" w14:textId="77777777" w:rsidR="002D0AE3" w:rsidRPr="002D0AE3" w:rsidRDefault="002D0AE3" w:rsidP="002D0AE3">
                        <w:pPr>
                          <w:spacing w:after="60"/>
                          <w:rPr>
                            <w:rFonts w:eastAsia="Times New Roman"/>
                            <w:sz w:val="20"/>
                            <w:szCs w:val="20"/>
                          </w:rPr>
                        </w:pPr>
                        <w:r w:rsidRPr="002D0AE3">
                          <w:rPr>
                            <w:rFonts w:eastAsia="Times New Roman"/>
                            <w:sz w:val="20"/>
                            <w:szCs w:val="20"/>
                          </w:rPr>
                          <w:t>MWh</w:t>
                        </w:r>
                      </w:p>
                    </w:tc>
                    <w:tc>
                      <w:tcPr>
                        <w:tcW w:w="3275" w:type="pct"/>
                        <w:tcBorders>
                          <w:bottom w:val="single" w:sz="4" w:space="0" w:color="auto"/>
                        </w:tcBorders>
                      </w:tcPr>
                      <w:p w14:paraId="3BD40AF1" w14:textId="77777777" w:rsidR="002D0AE3" w:rsidRPr="002D0AE3" w:rsidRDefault="002D0AE3" w:rsidP="002D0AE3">
                        <w:pPr>
                          <w:spacing w:after="60"/>
                          <w:rPr>
                            <w:rFonts w:eastAsia="Times New Roman"/>
                            <w:i/>
                            <w:sz w:val="20"/>
                            <w:szCs w:val="20"/>
                          </w:rPr>
                        </w:pPr>
                        <w:r w:rsidRPr="002D0AE3">
                          <w:rPr>
                            <w:rFonts w:eastAsia="Times New Roman"/>
                            <w:i/>
                            <w:sz w:val="20"/>
                            <w:szCs w:val="20"/>
                          </w:rPr>
                          <w:t>Uplift Real-Time Settlement Only Charging Load per Market Participant</w:t>
                        </w:r>
                        <w:r w:rsidRPr="002D0AE3">
                          <w:rPr>
                            <w:rFonts w:eastAsia="Times New Roman"/>
                            <w:sz w:val="20"/>
                            <w:szCs w:val="20"/>
                          </w:rPr>
                          <w:t xml:space="preserve">—The monthly sum of Real-Time charging Load that is WSL by SODESSs and SOTESSs represented by Market Participant </w:t>
                        </w:r>
                        <w:proofErr w:type="spellStart"/>
                        <w:r w:rsidRPr="002D0AE3">
                          <w:rPr>
                            <w:rFonts w:eastAsia="Times New Roman"/>
                            <w:i/>
                            <w:sz w:val="20"/>
                            <w:szCs w:val="20"/>
                          </w:rPr>
                          <w:t>mp</w:t>
                        </w:r>
                        <w:proofErr w:type="spellEnd"/>
                        <w:r w:rsidRPr="002D0AE3">
                          <w:rPr>
                            <w:rFonts w:eastAsia="Times New Roman"/>
                            <w:sz w:val="20"/>
                            <w:szCs w:val="20"/>
                          </w:rPr>
                          <w:t xml:space="preserve">, where the Market Participant is a QSE assigned to the registered </w:t>
                        </w:r>
                        <w:proofErr w:type="gramStart"/>
                        <w:r w:rsidRPr="002D0AE3">
                          <w:rPr>
                            <w:rFonts w:eastAsia="Times New Roman"/>
                            <w:sz w:val="20"/>
                            <w:szCs w:val="20"/>
                          </w:rPr>
                          <w:t>Counter-Party</w:t>
                        </w:r>
                        <w:proofErr w:type="gramEnd"/>
                        <w:r w:rsidRPr="002D0AE3">
                          <w:rPr>
                            <w:rFonts w:eastAsia="Times New Roman"/>
                            <w:sz w:val="20"/>
                            <w:szCs w:val="20"/>
                          </w:rPr>
                          <w:t xml:space="preserve">. </w:t>
                        </w:r>
                      </w:p>
                    </w:tc>
                  </w:tr>
                </w:tbl>
                <w:p w14:paraId="383747FD" w14:textId="77777777" w:rsidR="002D0AE3" w:rsidRPr="002D0AE3" w:rsidRDefault="002D0AE3" w:rsidP="002D0AE3">
                  <w:pPr>
                    <w:spacing w:after="60"/>
                    <w:rPr>
                      <w:rFonts w:eastAsia="Times New Roman"/>
                      <w:i/>
                      <w:sz w:val="20"/>
                      <w:szCs w:val="20"/>
                    </w:rPr>
                  </w:pPr>
                </w:p>
              </w:tc>
            </w:tr>
          </w:tbl>
          <w:p w14:paraId="6FB4C08F" w14:textId="77777777" w:rsidR="002D0AE3" w:rsidRPr="002D0AE3" w:rsidRDefault="002D0AE3" w:rsidP="002D0AE3">
            <w:pPr>
              <w:spacing w:after="60"/>
              <w:rPr>
                <w:rFonts w:eastAsia="Times New Roman"/>
                <w:i/>
                <w:iCs/>
                <w:sz w:val="20"/>
                <w:szCs w:val="20"/>
              </w:rPr>
            </w:pPr>
          </w:p>
        </w:tc>
      </w:tr>
      <w:tr w:rsidR="002D0AE3" w:rsidRPr="002D0AE3" w14:paraId="7A0FF014" w14:textId="77777777" w:rsidTr="002D0AE3">
        <w:tc>
          <w:tcPr>
            <w:tcW w:w="1005" w:type="pct"/>
            <w:tcBorders>
              <w:top w:val="single" w:sz="6" w:space="0" w:color="auto"/>
              <w:left w:val="single" w:sz="4" w:space="0" w:color="auto"/>
              <w:bottom w:val="single" w:sz="6" w:space="0" w:color="auto"/>
              <w:right w:val="single" w:sz="6" w:space="0" w:color="auto"/>
            </w:tcBorders>
          </w:tcPr>
          <w:p w14:paraId="78ECA76A" w14:textId="77777777" w:rsidR="002D0AE3" w:rsidRPr="002D0AE3" w:rsidRDefault="002D0AE3" w:rsidP="002D0AE3">
            <w:pPr>
              <w:spacing w:after="60"/>
              <w:rPr>
                <w:rFonts w:eastAsia="Times New Roman"/>
                <w:sz w:val="20"/>
                <w:szCs w:val="20"/>
              </w:rPr>
            </w:pPr>
            <w:r w:rsidRPr="002D0AE3">
              <w:rPr>
                <w:rFonts w:eastAsia="Times New Roman"/>
                <w:iCs/>
                <w:sz w:val="20"/>
                <w:szCs w:val="20"/>
              </w:rPr>
              <w:t xml:space="preserve">RTMGSOGZ </w:t>
            </w:r>
            <w:proofErr w:type="spellStart"/>
            <w:r w:rsidRPr="002D0AE3">
              <w:rPr>
                <w:rFonts w:eastAsia="Times New Roman"/>
                <w:i/>
                <w:iCs/>
                <w:sz w:val="20"/>
                <w:szCs w:val="20"/>
                <w:vertAlign w:val="subscript"/>
              </w:rPr>
              <w:t>mp</w:t>
            </w:r>
            <w:proofErr w:type="spellEnd"/>
            <w:r w:rsidRPr="002D0AE3">
              <w:rPr>
                <w:rFonts w:eastAsia="Times New Roman"/>
                <w:i/>
                <w:iCs/>
                <w:sz w:val="20"/>
                <w:szCs w:val="20"/>
                <w:vertAlign w:val="subscript"/>
              </w:rPr>
              <w:t>. p, i</w:t>
            </w:r>
          </w:p>
        </w:tc>
        <w:tc>
          <w:tcPr>
            <w:tcW w:w="464" w:type="pct"/>
            <w:gridSpan w:val="4"/>
            <w:tcBorders>
              <w:top w:val="single" w:sz="6" w:space="0" w:color="auto"/>
              <w:left w:val="single" w:sz="6" w:space="0" w:color="auto"/>
              <w:bottom w:val="single" w:sz="6" w:space="0" w:color="auto"/>
              <w:right w:val="single" w:sz="6" w:space="0" w:color="auto"/>
            </w:tcBorders>
          </w:tcPr>
          <w:p w14:paraId="29DF76B5" w14:textId="77777777" w:rsidR="002D0AE3" w:rsidRPr="002D0AE3" w:rsidRDefault="002D0AE3" w:rsidP="002D0AE3">
            <w:pPr>
              <w:spacing w:after="60"/>
              <w:rPr>
                <w:rFonts w:eastAsia="Times New Roman"/>
                <w:sz w:val="20"/>
                <w:szCs w:val="20"/>
              </w:rPr>
            </w:pPr>
            <w:r w:rsidRPr="002D0AE3">
              <w:rPr>
                <w:rFonts w:eastAsia="Times New Roman"/>
                <w:iCs/>
                <w:sz w:val="20"/>
                <w:szCs w:val="20"/>
              </w:rPr>
              <w:t>MWh</w:t>
            </w:r>
          </w:p>
        </w:tc>
        <w:tc>
          <w:tcPr>
            <w:tcW w:w="3531" w:type="pct"/>
            <w:gridSpan w:val="2"/>
            <w:tcBorders>
              <w:top w:val="single" w:sz="6" w:space="0" w:color="auto"/>
              <w:left w:val="single" w:sz="6" w:space="0" w:color="auto"/>
              <w:bottom w:val="single" w:sz="6" w:space="0" w:color="auto"/>
              <w:right w:val="single" w:sz="4" w:space="0" w:color="auto"/>
            </w:tcBorders>
          </w:tcPr>
          <w:p w14:paraId="7CD9D87D" w14:textId="77777777" w:rsidR="002D0AE3" w:rsidRPr="002D0AE3" w:rsidRDefault="002D0AE3" w:rsidP="002D0AE3">
            <w:pPr>
              <w:spacing w:after="60"/>
              <w:rPr>
                <w:rFonts w:eastAsia="Times New Roman"/>
                <w:iCs/>
                <w:sz w:val="20"/>
                <w:szCs w:val="20"/>
              </w:rPr>
            </w:pPr>
            <w:r w:rsidRPr="002D0AE3">
              <w:rPr>
                <w:rFonts w:eastAsia="Times New Roman"/>
                <w:i/>
                <w:iCs/>
                <w:sz w:val="20"/>
                <w:szCs w:val="20"/>
              </w:rPr>
              <w:t>Real-Time Metered Generation from Settlement Only Generators Zonal per QSE per Settlement Point</w:t>
            </w:r>
            <w:r w:rsidRPr="002D0AE3">
              <w:rPr>
                <w:rFonts w:eastAsia="Times New Roman"/>
                <w:iCs/>
                <w:sz w:val="20"/>
                <w:szCs w:val="20"/>
              </w:rPr>
              <w:t xml:space="preserve">—The total Real-Time energy produced by Settlement Only Transmission Self-Generators (SOTSGs) for the Market Participant </w:t>
            </w:r>
            <w:proofErr w:type="spellStart"/>
            <w:r w:rsidRPr="002D0AE3">
              <w:rPr>
                <w:rFonts w:eastAsia="Times New Roman"/>
                <w:i/>
                <w:iCs/>
                <w:sz w:val="20"/>
                <w:szCs w:val="20"/>
              </w:rPr>
              <w:t>mp</w:t>
            </w:r>
            <w:proofErr w:type="spellEnd"/>
            <w:r w:rsidRPr="002D0AE3">
              <w:rPr>
                <w:rFonts w:eastAsia="Times New Roman"/>
                <w:iCs/>
                <w:sz w:val="20"/>
                <w:szCs w:val="20"/>
              </w:rPr>
              <w:t xml:space="preserve"> in Load Zone Settlement Point </w:t>
            </w:r>
            <w:r w:rsidRPr="002D0AE3">
              <w:rPr>
                <w:rFonts w:eastAsia="Times New Roman"/>
                <w:i/>
                <w:iCs/>
                <w:sz w:val="20"/>
                <w:szCs w:val="20"/>
              </w:rPr>
              <w:t>p</w:t>
            </w:r>
            <w:r w:rsidRPr="002D0AE3">
              <w:rPr>
                <w:rFonts w:eastAsia="Times New Roman"/>
                <w:iCs/>
                <w:sz w:val="20"/>
                <w:szCs w:val="20"/>
              </w:rPr>
              <w:t>, for the 15-minute Settlement Interval.  MWh quantities for Energy Storage System (ESS), Settlement Only Distribution Generators (SODGs), and Settlement Only Transmission Generators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327"/>
            </w:tblGrid>
            <w:tr w:rsidR="002D0AE3" w:rsidRPr="002D0AE3" w14:paraId="70BEB3BE" w14:textId="77777777" w:rsidTr="002D0AE3">
              <w:trPr>
                <w:trHeight w:val="206"/>
              </w:trPr>
              <w:tc>
                <w:tcPr>
                  <w:tcW w:w="0" w:type="auto"/>
                  <w:shd w:val="pct12" w:color="auto" w:fill="auto"/>
                </w:tcPr>
                <w:p w14:paraId="4C533257" w14:textId="77777777" w:rsidR="002D0AE3" w:rsidRPr="002D0AE3" w:rsidRDefault="002D0AE3" w:rsidP="002D0AE3">
                  <w:pPr>
                    <w:spacing w:before="120" w:after="240"/>
                    <w:rPr>
                      <w:rFonts w:eastAsia="Times New Roman"/>
                      <w:b/>
                      <w:i/>
                      <w:iCs/>
                      <w:lang w:val="x-none" w:eastAsia="x-none"/>
                    </w:rPr>
                  </w:pPr>
                  <w:r w:rsidRPr="002D0AE3">
                    <w:rPr>
                      <w:rFonts w:eastAsia="Times New Roman"/>
                      <w:b/>
                      <w:i/>
                      <w:iCs/>
                      <w:lang w:val="x-none" w:eastAsia="x-none"/>
                    </w:rPr>
                    <w:t>[NPRR</w:t>
                  </w:r>
                  <w:r w:rsidRPr="002D0AE3">
                    <w:rPr>
                      <w:rFonts w:eastAsia="Times New Roman"/>
                      <w:b/>
                      <w:i/>
                      <w:iCs/>
                      <w:lang w:eastAsia="x-none"/>
                    </w:rPr>
                    <w:t>995</w:t>
                  </w:r>
                  <w:r w:rsidRPr="002D0AE3">
                    <w:rPr>
                      <w:rFonts w:eastAsia="Times New Roman"/>
                      <w:b/>
                      <w:i/>
                      <w:iCs/>
                      <w:lang w:val="x-none" w:eastAsia="x-none"/>
                    </w:rPr>
                    <w:t>:  Replace the definition above with the following upon system implementation:]</w:t>
                  </w:r>
                </w:p>
                <w:p w14:paraId="2EBF020F" w14:textId="77777777" w:rsidR="002D0AE3" w:rsidRPr="002D0AE3" w:rsidRDefault="002D0AE3" w:rsidP="002D0AE3">
                  <w:pPr>
                    <w:spacing w:after="60"/>
                    <w:rPr>
                      <w:rFonts w:eastAsia="Times New Roman"/>
                      <w:iCs/>
                      <w:sz w:val="20"/>
                      <w:szCs w:val="20"/>
                    </w:rPr>
                  </w:pPr>
                  <w:r w:rsidRPr="002D0AE3">
                    <w:rPr>
                      <w:rFonts w:eastAsia="Times New Roman"/>
                      <w:i/>
                      <w:iCs/>
                      <w:sz w:val="20"/>
                      <w:szCs w:val="20"/>
                    </w:rPr>
                    <w:t>Real-Time Metered Generation from Settlement Only Generators Zonal per QSE per Settlement Point</w:t>
                  </w:r>
                  <w:r w:rsidRPr="002D0AE3">
                    <w:rPr>
                      <w:rFonts w:eastAsia="Times New Roman"/>
                      <w:iCs/>
                      <w:sz w:val="20"/>
                      <w:szCs w:val="20"/>
                    </w:rPr>
                    <w:t xml:space="preserve">—The total Real-Time energy produced by Settlement Only Transmission Self-Generators (SOTSGs) for the Market Participant </w:t>
                  </w:r>
                  <w:proofErr w:type="spellStart"/>
                  <w:r w:rsidRPr="002D0AE3">
                    <w:rPr>
                      <w:rFonts w:eastAsia="Times New Roman"/>
                      <w:i/>
                      <w:iCs/>
                      <w:sz w:val="20"/>
                      <w:szCs w:val="20"/>
                    </w:rPr>
                    <w:t>mp</w:t>
                  </w:r>
                  <w:proofErr w:type="spellEnd"/>
                  <w:r w:rsidRPr="002D0AE3">
                    <w:rPr>
                      <w:rFonts w:eastAsia="Times New Roman"/>
                      <w:iCs/>
                      <w:sz w:val="20"/>
                      <w:szCs w:val="20"/>
                    </w:rPr>
                    <w:t xml:space="preserve"> in Load Zone Settlement Point </w:t>
                  </w:r>
                  <w:r w:rsidRPr="002D0AE3">
                    <w:rPr>
                      <w:rFonts w:eastAsia="Times New Roman"/>
                      <w:i/>
                      <w:iCs/>
                      <w:sz w:val="20"/>
                      <w:szCs w:val="20"/>
                    </w:rPr>
                    <w:t>p</w:t>
                  </w:r>
                  <w:r w:rsidRPr="002D0AE3">
                    <w:rPr>
                      <w:rFonts w:eastAsia="Times New Roman"/>
                      <w:iCs/>
                      <w:sz w:val="20"/>
                      <w:szCs w:val="20"/>
                    </w:rPr>
                    <w:t xml:space="preserve">, for the 15-minute Settlement Interval.  MWh quantities for Energy Storage System (ESS), SODGs, and SOTGs at sites where the ESS capacity constitutes more than 50% of the total SOG nameplate capacity will be included in this value.  </w:t>
                  </w:r>
                  <w:r w:rsidRPr="002D0AE3">
                    <w:rPr>
                      <w:rFonts w:eastAsia="Times New Roman"/>
                      <w:iCs/>
                      <w:sz w:val="20"/>
                      <w:szCs w:val="20"/>
                    </w:rPr>
                    <w:lastRenderedPageBreak/>
                    <w:t>MWh quantities for SODGs and SOTGs that opted out of nodal pricing pursuant to Section 6.6.3.8, Real-Time Payment or Charge for Energy from a Settlement Only Distribution Generator (SODG), Settlement Only Transmission Generator (SOTG), Settlement Only Distribution Energy Storage System (SODESS), or Settlement Only Transmission Energy Storage System (SOTESS), will also be included in this value.</w:t>
                  </w:r>
                </w:p>
              </w:tc>
            </w:tr>
          </w:tbl>
          <w:p w14:paraId="5F026600" w14:textId="77777777" w:rsidR="002D0AE3" w:rsidRPr="002D0AE3" w:rsidRDefault="002D0AE3" w:rsidP="002D0AE3">
            <w:pPr>
              <w:spacing w:after="60"/>
              <w:rPr>
                <w:rFonts w:eastAsia="Times New Roman"/>
                <w:i/>
                <w:sz w:val="20"/>
                <w:szCs w:val="20"/>
              </w:rPr>
            </w:pPr>
          </w:p>
        </w:tc>
      </w:tr>
      <w:tr w:rsidR="002D0AE3" w:rsidRPr="002D0AE3" w14:paraId="45946723" w14:textId="77777777" w:rsidTr="002D0AE3">
        <w:trPr>
          <w:cantSplit/>
        </w:trPr>
        <w:tc>
          <w:tcPr>
            <w:tcW w:w="1005" w:type="pct"/>
            <w:tcBorders>
              <w:top w:val="single" w:sz="6" w:space="0" w:color="auto"/>
              <w:left w:val="single" w:sz="4" w:space="0" w:color="auto"/>
              <w:bottom w:val="single" w:sz="6" w:space="0" w:color="auto"/>
              <w:right w:val="single" w:sz="6" w:space="0" w:color="auto"/>
            </w:tcBorders>
          </w:tcPr>
          <w:p w14:paraId="507A268D" w14:textId="77777777" w:rsidR="002D0AE3" w:rsidRPr="002D0AE3" w:rsidRDefault="002D0AE3" w:rsidP="002D0AE3">
            <w:pPr>
              <w:spacing w:after="60"/>
              <w:rPr>
                <w:rFonts w:eastAsia="Times New Roman"/>
                <w:sz w:val="20"/>
                <w:szCs w:val="20"/>
              </w:rPr>
            </w:pPr>
            <w:r w:rsidRPr="002D0AE3">
              <w:rPr>
                <w:rFonts w:eastAsia="Times New Roman"/>
                <w:iCs/>
                <w:sz w:val="20"/>
                <w:szCs w:val="20"/>
              </w:rPr>
              <w:lastRenderedPageBreak/>
              <w:t>MEBSOGNET</w:t>
            </w:r>
            <w:r w:rsidRPr="002D0AE3">
              <w:rPr>
                <w:rFonts w:eastAsia="Times New Roman"/>
                <w:i/>
                <w:iCs/>
                <w:sz w:val="20"/>
                <w:szCs w:val="20"/>
                <w:vertAlign w:val="subscript"/>
              </w:rPr>
              <w:t xml:space="preserve"> q, </w:t>
            </w:r>
            <w:proofErr w:type="spellStart"/>
            <w:r w:rsidRPr="002D0AE3">
              <w:rPr>
                <w:rFonts w:eastAsia="Times New Roman"/>
                <w:i/>
                <w:iCs/>
                <w:sz w:val="20"/>
                <w:szCs w:val="20"/>
                <w:vertAlign w:val="subscript"/>
              </w:rPr>
              <w:t>gsc</w:t>
            </w:r>
            <w:proofErr w:type="spellEnd"/>
          </w:p>
        </w:tc>
        <w:tc>
          <w:tcPr>
            <w:tcW w:w="464" w:type="pct"/>
            <w:gridSpan w:val="4"/>
            <w:tcBorders>
              <w:top w:val="single" w:sz="6" w:space="0" w:color="auto"/>
              <w:left w:val="single" w:sz="6" w:space="0" w:color="auto"/>
              <w:bottom w:val="single" w:sz="6" w:space="0" w:color="auto"/>
              <w:right w:val="single" w:sz="6" w:space="0" w:color="auto"/>
            </w:tcBorders>
          </w:tcPr>
          <w:p w14:paraId="7925CFA7" w14:textId="77777777" w:rsidR="002D0AE3" w:rsidRPr="002D0AE3" w:rsidRDefault="002D0AE3" w:rsidP="002D0AE3">
            <w:pPr>
              <w:spacing w:after="60"/>
              <w:rPr>
                <w:rFonts w:eastAsia="Times New Roman"/>
                <w:sz w:val="20"/>
                <w:szCs w:val="20"/>
              </w:rPr>
            </w:pPr>
            <w:r w:rsidRPr="002D0AE3">
              <w:rPr>
                <w:rFonts w:eastAsia="Times New Roman"/>
                <w:iCs/>
                <w:sz w:val="20"/>
                <w:szCs w:val="20"/>
              </w:rPr>
              <w:t>MWh</w:t>
            </w:r>
          </w:p>
        </w:tc>
        <w:tc>
          <w:tcPr>
            <w:tcW w:w="3531" w:type="pct"/>
            <w:gridSpan w:val="2"/>
            <w:tcBorders>
              <w:top w:val="single" w:sz="6" w:space="0" w:color="auto"/>
              <w:left w:val="single" w:sz="6" w:space="0" w:color="auto"/>
              <w:bottom w:val="single" w:sz="6" w:space="0" w:color="auto"/>
              <w:right w:val="single" w:sz="4" w:space="0" w:color="auto"/>
            </w:tcBorders>
          </w:tcPr>
          <w:p w14:paraId="3A9C311B" w14:textId="77777777" w:rsidR="002D0AE3" w:rsidRPr="002D0AE3" w:rsidRDefault="002D0AE3" w:rsidP="002D0AE3">
            <w:pPr>
              <w:spacing w:after="60"/>
              <w:rPr>
                <w:rFonts w:eastAsia="Times New Roman"/>
                <w:iCs/>
                <w:sz w:val="20"/>
                <w:szCs w:val="20"/>
              </w:rPr>
            </w:pPr>
            <w:r w:rsidRPr="002D0AE3">
              <w:rPr>
                <w:rFonts w:eastAsia="Times New Roman"/>
                <w:i/>
                <w:iCs/>
                <w:sz w:val="20"/>
                <w:szCs w:val="20"/>
              </w:rPr>
              <w:t xml:space="preserve">Net Metered energy at </w:t>
            </w:r>
            <w:proofErr w:type="spellStart"/>
            <w:r w:rsidRPr="002D0AE3">
              <w:rPr>
                <w:rFonts w:eastAsia="Times New Roman"/>
                <w:i/>
                <w:iCs/>
                <w:sz w:val="20"/>
                <w:szCs w:val="20"/>
              </w:rPr>
              <w:t>gsc</w:t>
            </w:r>
            <w:proofErr w:type="spellEnd"/>
            <w:r w:rsidRPr="002D0AE3">
              <w:rPr>
                <w:rFonts w:eastAsia="Times New Roman"/>
                <w:i/>
                <w:iCs/>
                <w:sz w:val="20"/>
                <w:szCs w:val="20"/>
              </w:rPr>
              <w:t xml:space="preserve"> for an SODG or SOTG Site</w:t>
            </w:r>
            <w:r w:rsidRPr="002D0AE3">
              <w:rPr>
                <w:rFonts w:eastAsia="Times New Roman"/>
                <w:iCs/>
                <w:sz w:val="20"/>
                <w:szCs w:val="20"/>
              </w:rPr>
              <w:sym w:font="Symbol" w:char="F0BE"/>
            </w:r>
            <w:r w:rsidRPr="002D0AE3">
              <w:rPr>
                <w:rFonts w:eastAsia="Times New Roman"/>
                <w:iCs/>
                <w:sz w:val="20"/>
                <w:szCs w:val="20"/>
              </w:rPr>
              <w:t>The net sum for all Settlement Meters for SODG or SOTG site</w:t>
            </w:r>
            <w:r w:rsidRPr="002D0AE3">
              <w:rPr>
                <w:rFonts w:eastAsia="Times New Roman"/>
                <w:i/>
                <w:iCs/>
                <w:sz w:val="20"/>
                <w:szCs w:val="20"/>
              </w:rPr>
              <w:t xml:space="preserve"> </w:t>
            </w:r>
            <w:proofErr w:type="spellStart"/>
            <w:r w:rsidRPr="002D0AE3">
              <w:rPr>
                <w:rFonts w:eastAsia="Times New Roman"/>
                <w:i/>
                <w:iCs/>
                <w:sz w:val="20"/>
                <w:szCs w:val="20"/>
              </w:rPr>
              <w:t>gsc</w:t>
            </w:r>
            <w:proofErr w:type="spellEnd"/>
            <w:r w:rsidRPr="002D0AE3">
              <w:rPr>
                <w:rFonts w:eastAsia="Times New Roman"/>
                <w:iCs/>
                <w:sz w:val="20"/>
                <w:szCs w:val="20"/>
              </w:rPr>
              <w:t xml:space="preserve"> represented by QSE </w:t>
            </w:r>
            <w:r w:rsidRPr="002D0AE3">
              <w:rPr>
                <w:rFonts w:eastAsia="Times New Roman"/>
                <w:i/>
                <w:iCs/>
                <w:sz w:val="20"/>
                <w:szCs w:val="20"/>
              </w:rPr>
              <w:t>q</w:t>
            </w:r>
            <w:r w:rsidRPr="002D0AE3">
              <w:rPr>
                <w:rFonts w:eastAsia="Times New Roman"/>
                <w:iCs/>
                <w:sz w:val="20"/>
                <w:szCs w:val="20"/>
              </w:rPr>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327"/>
            </w:tblGrid>
            <w:tr w:rsidR="002D0AE3" w:rsidRPr="002D0AE3" w14:paraId="09E9C104" w14:textId="77777777" w:rsidTr="002D0AE3">
              <w:trPr>
                <w:trHeight w:val="206"/>
              </w:trPr>
              <w:tc>
                <w:tcPr>
                  <w:tcW w:w="0" w:type="auto"/>
                  <w:shd w:val="pct12" w:color="auto" w:fill="auto"/>
                </w:tcPr>
                <w:p w14:paraId="1514A0F8" w14:textId="77777777" w:rsidR="002D0AE3" w:rsidRPr="002D0AE3" w:rsidRDefault="002D0AE3" w:rsidP="002D0AE3">
                  <w:pPr>
                    <w:spacing w:before="120" w:after="240"/>
                    <w:rPr>
                      <w:rFonts w:eastAsia="Times New Roman"/>
                      <w:b/>
                      <w:i/>
                      <w:iCs/>
                      <w:lang w:val="x-none" w:eastAsia="x-none"/>
                    </w:rPr>
                  </w:pPr>
                  <w:r w:rsidRPr="002D0AE3">
                    <w:rPr>
                      <w:rFonts w:eastAsia="Times New Roman"/>
                      <w:b/>
                      <w:i/>
                      <w:iCs/>
                      <w:lang w:val="x-none" w:eastAsia="x-none"/>
                    </w:rPr>
                    <w:t>[NPRR</w:t>
                  </w:r>
                  <w:r w:rsidRPr="002D0AE3">
                    <w:rPr>
                      <w:rFonts w:eastAsia="Times New Roman"/>
                      <w:b/>
                      <w:i/>
                      <w:iCs/>
                      <w:lang w:eastAsia="x-none"/>
                    </w:rPr>
                    <w:t>995</w:t>
                  </w:r>
                  <w:r w:rsidRPr="002D0AE3">
                    <w:rPr>
                      <w:rFonts w:eastAsia="Times New Roman"/>
                      <w:b/>
                      <w:i/>
                      <w:iCs/>
                      <w:lang w:val="x-none" w:eastAsia="x-none"/>
                    </w:rPr>
                    <w:t>:  Replace the definition above with the following upon system implementation:]</w:t>
                  </w:r>
                </w:p>
                <w:p w14:paraId="536FFA7F" w14:textId="77777777" w:rsidR="002D0AE3" w:rsidRPr="002D0AE3" w:rsidRDefault="002D0AE3" w:rsidP="002D0AE3">
                  <w:pPr>
                    <w:spacing w:after="60"/>
                    <w:rPr>
                      <w:rFonts w:eastAsia="Times New Roman"/>
                      <w:iCs/>
                      <w:sz w:val="20"/>
                      <w:szCs w:val="20"/>
                    </w:rPr>
                  </w:pPr>
                  <w:r w:rsidRPr="002D0AE3">
                    <w:rPr>
                      <w:rFonts w:eastAsia="Times New Roman"/>
                      <w:i/>
                      <w:iCs/>
                      <w:sz w:val="20"/>
                      <w:szCs w:val="20"/>
                    </w:rPr>
                    <w:t xml:space="preserve">Net Metered energy at </w:t>
                  </w:r>
                  <w:proofErr w:type="spellStart"/>
                  <w:r w:rsidRPr="002D0AE3">
                    <w:rPr>
                      <w:rFonts w:eastAsia="Times New Roman"/>
                      <w:i/>
                      <w:iCs/>
                      <w:sz w:val="20"/>
                      <w:szCs w:val="20"/>
                    </w:rPr>
                    <w:t>gsc</w:t>
                  </w:r>
                  <w:proofErr w:type="spellEnd"/>
                  <w:r w:rsidRPr="002D0AE3">
                    <w:rPr>
                      <w:rFonts w:eastAsia="Times New Roman"/>
                      <w:i/>
                      <w:iCs/>
                      <w:sz w:val="20"/>
                      <w:szCs w:val="20"/>
                    </w:rPr>
                    <w:t xml:space="preserve"> for an SODG, SOTG, SODESS, or SOTESS Site</w:t>
                  </w:r>
                  <w:r w:rsidRPr="002D0AE3">
                    <w:rPr>
                      <w:rFonts w:eastAsia="Times New Roman"/>
                      <w:iCs/>
                      <w:sz w:val="20"/>
                      <w:szCs w:val="20"/>
                    </w:rPr>
                    <w:sym w:font="Symbol" w:char="F0BE"/>
                  </w:r>
                  <w:r w:rsidRPr="002D0AE3">
                    <w:rPr>
                      <w:rFonts w:eastAsia="Times New Roman"/>
                      <w:iCs/>
                      <w:sz w:val="20"/>
                      <w:szCs w:val="20"/>
                    </w:rPr>
                    <w:t xml:space="preserve">The net sum for all Settlement Meters for SODG, SOTG, SODESS, or SOTESS site </w:t>
                  </w:r>
                  <w:proofErr w:type="spellStart"/>
                  <w:r w:rsidRPr="002D0AE3">
                    <w:rPr>
                      <w:rFonts w:eastAsia="Times New Roman"/>
                      <w:i/>
                      <w:iCs/>
                      <w:sz w:val="20"/>
                      <w:szCs w:val="20"/>
                    </w:rPr>
                    <w:t>gsc</w:t>
                  </w:r>
                  <w:proofErr w:type="spellEnd"/>
                  <w:r w:rsidRPr="002D0AE3">
                    <w:rPr>
                      <w:rFonts w:eastAsia="Times New Roman"/>
                      <w:iCs/>
                      <w:sz w:val="20"/>
                      <w:szCs w:val="20"/>
                    </w:rPr>
                    <w:t xml:space="preserve"> represented by QSE </w:t>
                  </w:r>
                  <w:r w:rsidRPr="002D0AE3">
                    <w:rPr>
                      <w:rFonts w:eastAsia="Times New Roman"/>
                      <w:i/>
                      <w:iCs/>
                      <w:sz w:val="20"/>
                      <w:szCs w:val="20"/>
                    </w:rPr>
                    <w:t xml:space="preserve">q </w:t>
                  </w:r>
                  <w:r w:rsidRPr="002D0AE3">
                    <w:rPr>
                      <w:rFonts w:eastAsia="Times New Roman"/>
                      <w:iCs/>
                      <w:sz w:val="20"/>
                      <w:szCs w:val="20"/>
                    </w:rPr>
                    <w:t>for the 15-minute Settlement Interval.  A positive value indicates an injection of power to the ERCOT System.</w:t>
                  </w:r>
                </w:p>
              </w:tc>
            </w:tr>
          </w:tbl>
          <w:p w14:paraId="679E78FD" w14:textId="77777777" w:rsidR="002D0AE3" w:rsidRPr="002D0AE3" w:rsidRDefault="002D0AE3" w:rsidP="002D0AE3">
            <w:pPr>
              <w:spacing w:after="60"/>
              <w:rPr>
                <w:rFonts w:eastAsia="Times New Roman"/>
                <w:i/>
                <w:sz w:val="20"/>
                <w:szCs w:val="20"/>
              </w:rPr>
            </w:pPr>
          </w:p>
        </w:tc>
      </w:tr>
      <w:tr w:rsidR="002D0AE3" w:rsidRPr="002D0AE3" w14:paraId="09CA89B1" w14:textId="77777777" w:rsidTr="00D34EC1">
        <w:trPr>
          <w:cantSplit/>
        </w:trPr>
        <w:tc>
          <w:tcPr>
            <w:tcW w:w="5000" w:type="pct"/>
            <w:gridSpan w:val="7"/>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2D0AE3" w:rsidRPr="002D0AE3" w14:paraId="08BAA079" w14:textId="77777777" w:rsidTr="00D34EC1">
              <w:trPr>
                <w:trHeight w:val="206"/>
              </w:trPr>
              <w:tc>
                <w:tcPr>
                  <w:tcW w:w="9535" w:type="dxa"/>
                  <w:shd w:val="pct12" w:color="auto" w:fill="auto"/>
                </w:tcPr>
                <w:p w14:paraId="694592C3" w14:textId="77777777" w:rsidR="002D0AE3" w:rsidRPr="002D0AE3" w:rsidRDefault="002D0AE3" w:rsidP="002D0AE3">
                  <w:pPr>
                    <w:spacing w:before="120" w:after="240"/>
                    <w:rPr>
                      <w:rFonts w:eastAsia="Times New Roman"/>
                      <w:b/>
                      <w:i/>
                      <w:iCs/>
                      <w:lang w:val="x-none" w:eastAsia="x-none"/>
                    </w:rPr>
                  </w:pPr>
                  <w:r w:rsidRPr="002D0AE3">
                    <w:rPr>
                      <w:rFonts w:eastAsia="Times New Roman"/>
                      <w:b/>
                      <w:i/>
                      <w:iCs/>
                      <w:lang w:val="x-none" w:eastAsia="x-none"/>
                    </w:rPr>
                    <w:t>[NPRR</w:t>
                  </w:r>
                  <w:r w:rsidRPr="002D0AE3">
                    <w:rPr>
                      <w:rFonts w:eastAsia="Times New Roman"/>
                      <w:b/>
                      <w:i/>
                      <w:iCs/>
                      <w:lang w:eastAsia="x-none"/>
                    </w:rPr>
                    <w:t>R995</w:t>
                  </w:r>
                  <w:r w:rsidRPr="002D0AE3">
                    <w:rPr>
                      <w:rFonts w:eastAsia="Times New Roman"/>
                      <w:b/>
                      <w:i/>
                      <w:iCs/>
                      <w:lang w:val="x-none" w:eastAsia="x-none"/>
                    </w:rPr>
                    <w:t xml:space="preserve">:  </w:t>
                  </w:r>
                  <w:r w:rsidRPr="002D0AE3">
                    <w:rPr>
                      <w:rFonts w:eastAsia="Times New Roman"/>
                      <w:b/>
                      <w:i/>
                      <w:iCs/>
                      <w:lang w:eastAsia="x-none"/>
                    </w:rPr>
                    <w:t>Insert</w:t>
                  </w:r>
                  <w:r w:rsidRPr="002D0AE3">
                    <w:rPr>
                      <w:rFonts w:eastAsia="Times New Roman"/>
                      <w:b/>
                      <w:i/>
                      <w:iCs/>
                      <w:lang w:val="x-none" w:eastAsia="x-none"/>
                    </w:rPr>
                    <w:t xml:space="preserve"> the variable</w:t>
                  </w:r>
                  <w:r w:rsidRPr="002D0AE3">
                    <w:rPr>
                      <w:rFonts w:eastAsia="Times New Roman"/>
                      <w:b/>
                      <w:i/>
                      <w:iCs/>
                      <w:lang w:eastAsia="x-none"/>
                    </w:rPr>
                    <w:t xml:space="preserve"> “</w:t>
                  </w:r>
                  <w:r w:rsidRPr="002D0AE3">
                    <w:rPr>
                      <w:rFonts w:eastAsia="Calibri"/>
                      <w:b/>
                      <w:i/>
                      <w:iCs/>
                      <w:lang w:val="x-none" w:eastAsia="x-none"/>
                    </w:rPr>
                    <w:t>WSOL</w:t>
                  </w:r>
                  <w:r w:rsidRPr="002D0AE3">
                    <w:rPr>
                      <w:rFonts w:eastAsia="Calibri"/>
                      <w:b/>
                      <w:i/>
                      <w:iCs/>
                      <w:vertAlign w:val="subscript"/>
                      <w:lang w:val="x-none" w:eastAsia="x-none"/>
                    </w:rPr>
                    <w:t xml:space="preserve"> </w:t>
                  </w:r>
                  <w:proofErr w:type="spellStart"/>
                  <w:r w:rsidRPr="002D0AE3">
                    <w:rPr>
                      <w:rFonts w:eastAsia="Calibri"/>
                      <w:b/>
                      <w:i/>
                      <w:iCs/>
                      <w:vertAlign w:val="subscript"/>
                      <w:lang w:val="x-none" w:eastAsia="x-none"/>
                    </w:rPr>
                    <w:t>mp</w:t>
                  </w:r>
                  <w:proofErr w:type="spellEnd"/>
                  <w:r w:rsidRPr="002D0AE3">
                    <w:rPr>
                      <w:rFonts w:eastAsia="Calibri"/>
                      <w:b/>
                      <w:i/>
                      <w:iCs/>
                      <w:vertAlign w:val="subscript"/>
                      <w:lang w:val="x-none" w:eastAsia="x-none"/>
                    </w:rPr>
                    <w:t xml:space="preserve">, </w:t>
                  </w:r>
                  <w:proofErr w:type="spellStart"/>
                  <w:r w:rsidRPr="002D0AE3">
                    <w:rPr>
                      <w:rFonts w:eastAsia="Calibri"/>
                      <w:b/>
                      <w:i/>
                      <w:iCs/>
                      <w:vertAlign w:val="subscript"/>
                      <w:lang w:val="x-none" w:eastAsia="x-none"/>
                    </w:rPr>
                    <w:t>gsc</w:t>
                  </w:r>
                  <w:proofErr w:type="spellEnd"/>
                  <w:r w:rsidRPr="002D0AE3">
                    <w:rPr>
                      <w:rFonts w:eastAsia="Calibri"/>
                      <w:b/>
                      <w:i/>
                      <w:iCs/>
                      <w:vertAlign w:val="subscript"/>
                      <w:lang w:val="x-none" w:eastAsia="x-none"/>
                    </w:rPr>
                    <w:t>, b</w:t>
                  </w:r>
                  <w:r w:rsidRPr="002D0AE3">
                    <w:rPr>
                      <w:rFonts w:eastAsia="Times New Roman"/>
                      <w:b/>
                      <w:i/>
                      <w:iCs/>
                      <w:lang w:eastAsia="x-none"/>
                    </w:rPr>
                    <w:t>”</w:t>
                  </w:r>
                  <w:r w:rsidRPr="002D0AE3">
                    <w:rPr>
                      <w:rFonts w:eastAsia="Times New Roman"/>
                      <w:b/>
                      <w:i/>
                      <w:iCs/>
                      <w:lang w:val="x-none" w:eastAsia="x-none"/>
                    </w:rPr>
                    <w:t xml:space="preserve"> </w:t>
                  </w:r>
                  <w:r w:rsidRPr="002D0AE3">
                    <w:rPr>
                      <w:rFonts w:eastAsia="Times New Roman"/>
                      <w:b/>
                      <w:i/>
                      <w:iCs/>
                      <w:lang w:eastAsia="x-none"/>
                    </w:rPr>
                    <w:t>below</w:t>
                  </w:r>
                  <w:r w:rsidRPr="002D0AE3">
                    <w:rPr>
                      <w:rFonts w:eastAsia="Times New Roman"/>
                      <w:b/>
                      <w:i/>
                      <w:iCs/>
                      <w:lang w:val="x-none" w:eastAsia="x-none"/>
                    </w:rPr>
                    <w:t xml:space="preserve"> upon system implementation:]</w:t>
                  </w: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5858"/>
                  </w:tblGrid>
                  <w:tr w:rsidR="002D0AE3" w:rsidRPr="002D0AE3" w14:paraId="544D9F88" w14:textId="77777777" w:rsidTr="00D34EC1">
                    <w:trPr>
                      <w:cantSplit/>
                    </w:trPr>
                    <w:tc>
                      <w:tcPr>
                        <w:tcW w:w="1352" w:type="pct"/>
                        <w:tcBorders>
                          <w:bottom w:val="single" w:sz="4" w:space="0" w:color="auto"/>
                        </w:tcBorders>
                      </w:tcPr>
                      <w:p w14:paraId="2D1C3602" w14:textId="77777777" w:rsidR="002D0AE3" w:rsidRPr="002D0AE3" w:rsidRDefault="002D0AE3" w:rsidP="002D0AE3">
                        <w:pPr>
                          <w:spacing w:after="60"/>
                          <w:rPr>
                            <w:rFonts w:eastAsia="Times New Roman"/>
                            <w:sz w:val="20"/>
                            <w:szCs w:val="20"/>
                          </w:rPr>
                        </w:pPr>
                        <w:r w:rsidRPr="002D0AE3">
                          <w:rPr>
                            <w:rFonts w:eastAsia="Times New Roman"/>
                            <w:sz w:val="20"/>
                            <w:szCs w:val="20"/>
                          </w:rPr>
                          <w:t xml:space="preserve">WSOL </w:t>
                        </w:r>
                        <w:proofErr w:type="spellStart"/>
                        <w:r w:rsidRPr="002D0AE3">
                          <w:rPr>
                            <w:rFonts w:eastAsia="Times New Roman"/>
                            <w:i/>
                            <w:sz w:val="20"/>
                            <w:szCs w:val="20"/>
                            <w:vertAlign w:val="subscript"/>
                          </w:rPr>
                          <w:t>mp</w:t>
                        </w:r>
                        <w:proofErr w:type="spellEnd"/>
                        <w:r w:rsidRPr="002D0AE3">
                          <w:rPr>
                            <w:rFonts w:eastAsia="Times New Roman"/>
                            <w:i/>
                            <w:sz w:val="20"/>
                            <w:szCs w:val="20"/>
                            <w:vertAlign w:val="subscript"/>
                          </w:rPr>
                          <w:t xml:space="preserve">, </w:t>
                        </w:r>
                        <w:proofErr w:type="spellStart"/>
                        <w:r w:rsidRPr="002D0AE3">
                          <w:rPr>
                            <w:rFonts w:eastAsia="Times New Roman"/>
                            <w:i/>
                            <w:sz w:val="20"/>
                            <w:szCs w:val="20"/>
                            <w:vertAlign w:val="subscript"/>
                          </w:rPr>
                          <w:t>gsc</w:t>
                        </w:r>
                        <w:proofErr w:type="spellEnd"/>
                        <w:r w:rsidRPr="002D0AE3">
                          <w:rPr>
                            <w:rFonts w:eastAsia="Times New Roman"/>
                            <w:i/>
                            <w:sz w:val="20"/>
                            <w:szCs w:val="20"/>
                            <w:vertAlign w:val="subscript"/>
                          </w:rPr>
                          <w:t>, b</w:t>
                        </w:r>
                      </w:p>
                    </w:tc>
                    <w:tc>
                      <w:tcPr>
                        <w:tcW w:w="407" w:type="pct"/>
                        <w:tcBorders>
                          <w:bottom w:val="single" w:sz="4" w:space="0" w:color="auto"/>
                        </w:tcBorders>
                      </w:tcPr>
                      <w:p w14:paraId="2E50A52C" w14:textId="77777777" w:rsidR="002D0AE3" w:rsidRPr="002D0AE3" w:rsidRDefault="002D0AE3" w:rsidP="002D0AE3">
                        <w:pPr>
                          <w:spacing w:after="60"/>
                          <w:rPr>
                            <w:rFonts w:eastAsia="Times New Roman"/>
                            <w:sz w:val="20"/>
                            <w:szCs w:val="20"/>
                          </w:rPr>
                        </w:pPr>
                        <w:r w:rsidRPr="002D0AE3">
                          <w:rPr>
                            <w:rFonts w:eastAsia="Times New Roman"/>
                            <w:sz w:val="20"/>
                            <w:szCs w:val="20"/>
                          </w:rPr>
                          <w:t>MWh</w:t>
                        </w:r>
                      </w:p>
                    </w:tc>
                    <w:tc>
                      <w:tcPr>
                        <w:tcW w:w="3241" w:type="pct"/>
                        <w:tcBorders>
                          <w:bottom w:val="single" w:sz="4" w:space="0" w:color="auto"/>
                        </w:tcBorders>
                      </w:tcPr>
                      <w:p w14:paraId="66DD5688" w14:textId="77777777" w:rsidR="002D0AE3" w:rsidRPr="002D0AE3" w:rsidRDefault="002D0AE3" w:rsidP="002D0AE3">
                        <w:pPr>
                          <w:spacing w:after="60"/>
                          <w:rPr>
                            <w:rFonts w:eastAsia="Times New Roman"/>
                            <w:i/>
                            <w:sz w:val="20"/>
                            <w:szCs w:val="20"/>
                          </w:rPr>
                        </w:pPr>
                        <w:r w:rsidRPr="002D0AE3">
                          <w:rPr>
                            <w:rFonts w:eastAsia="Times New Roman"/>
                            <w:i/>
                            <w:sz w:val="20"/>
                            <w:szCs w:val="20"/>
                          </w:rPr>
                          <w:t>WSL for an SODESS or SOTESS Site</w:t>
                        </w:r>
                        <w:r w:rsidRPr="002D0AE3">
                          <w:rPr>
                            <w:rFonts w:eastAsia="Times New Roman"/>
                            <w:sz w:val="20"/>
                            <w:szCs w:val="20"/>
                          </w:rPr>
                          <w:sym w:font="Symbol" w:char="F0BE"/>
                        </w:r>
                        <w:r w:rsidRPr="002D0AE3">
                          <w:rPr>
                            <w:rFonts w:eastAsia="Times New Roman"/>
                            <w:sz w:val="20"/>
                            <w:szCs w:val="20"/>
                          </w:rPr>
                          <w:t xml:space="preserve">The WSL as measured for </w:t>
                        </w:r>
                        <w:proofErr w:type="gramStart"/>
                        <w:r w:rsidRPr="002D0AE3">
                          <w:rPr>
                            <w:rFonts w:eastAsia="Times New Roman"/>
                            <w:sz w:val="20"/>
                            <w:szCs w:val="20"/>
                          </w:rPr>
                          <w:t>an</w:t>
                        </w:r>
                        <w:proofErr w:type="gramEnd"/>
                        <w:r w:rsidRPr="002D0AE3">
                          <w:rPr>
                            <w:rFonts w:eastAsia="Times New Roman"/>
                            <w:sz w:val="20"/>
                            <w:szCs w:val="20"/>
                          </w:rPr>
                          <w:t xml:space="preserve"> for SODESS or SOTESS site </w:t>
                        </w:r>
                        <w:proofErr w:type="spellStart"/>
                        <w:r w:rsidRPr="002D0AE3">
                          <w:rPr>
                            <w:rFonts w:eastAsia="Times New Roman"/>
                            <w:i/>
                            <w:sz w:val="20"/>
                            <w:szCs w:val="20"/>
                          </w:rPr>
                          <w:t>gsc</w:t>
                        </w:r>
                        <w:proofErr w:type="spellEnd"/>
                        <w:r w:rsidRPr="002D0AE3">
                          <w:rPr>
                            <w:rFonts w:eastAsia="Times New Roman"/>
                            <w:i/>
                            <w:sz w:val="20"/>
                            <w:szCs w:val="20"/>
                          </w:rPr>
                          <w:t xml:space="preserve"> </w:t>
                        </w:r>
                        <w:r w:rsidRPr="002D0AE3">
                          <w:rPr>
                            <w:rFonts w:eastAsia="Times New Roman"/>
                            <w:sz w:val="20"/>
                            <w:szCs w:val="20"/>
                          </w:rPr>
                          <w:t xml:space="preserve">at Electrical Bus </w:t>
                        </w:r>
                        <w:r w:rsidRPr="002D0AE3">
                          <w:rPr>
                            <w:rFonts w:eastAsia="Times New Roman"/>
                            <w:i/>
                            <w:sz w:val="20"/>
                            <w:szCs w:val="20"/>
                          </w:rPr>
                          <w:t>b</w:t>
                        </w:r>
                        <w:r w:rsidRPr="002D0AE3">
                          <w:rPr>
                            <w:rFonts w:eastAsia="Times New Roman"/>
                            <w:sz w:val="20"/>
                            <w:szCs w:val="20"/>
                          </w:rPr>
                          <w:t xml:space="preserve">, represented by the Market Participant </w:t>
                        </w:r>
                        <w:proofErr w:type="spellStart"/>
                        <w:r w:rsidRPr="002D0AE3">
                          <w:rPr>
                            <w:rFonts w:eastAsia="Times New Roman"/>
                            <w:i/>
                            <w:sz w:val="20"/>
                            <w:szCs w:val="20"/>
                          </w:rPr>
                          <w:t>mp</w:t>
                        </w:r>
                        <w:proofErr w:type="spellEnd"/>
                        <w:r w:rsidRPr="002D0AE3">
                          <w:rPr>
                            <w:rFonts w:eastAsia="Times New Roman"/>
                            <w:i/>
                            <w:sz w:val="20"/>
                            <w:szCs w:val="20"/>
                          </w:rPr>
                          <w:t>,</w:t>
                        </w:r>
                        <w:r w:rsidRPr="002D0AE3">
                          <w:rPr>
                            <w:rFonts w:eastAsia="Times New Roman"/>
                            <w:sz w:val="20"/>
                            <w:szCs w:val="20"/>
                          </w:rPr>
                          <w:t xml:space="preserve"> represented as a negative value, for the 15-minute Settlement Interval.</w:t>
                        </w:r>
                      </w:p>
                    </w:tc>
                  </w:tr>
                </w:tbl>
                <w:p w14:paraId="40EE1579" w14:textId="77777777" w:rsidR="002D0AE3" w:rsidRPr="002D0AE3" w:rsidRDefault="002D0AE3" w:rsidP="002D0AE3">
                  <w:pPr>
                    <w:spacing w:after="60"/>
                    <w:rPr>
                      <w:rFonts w:eastAsia="Times New Roman"/>
                      <w:i/>
                      <w:sz w:val="20"/>
                      <w:szCs w:val="20"/>
                    </w:rPr>
                  </w:pPr>
                </w:p>
              </w:tc>
            </w:tr>
          </w:tbl>
          <w:p w14:paraId="7AAAE971" w14:textId="77777777" w:rsidR="002D0AE3" w:rsidRPr="002D0AE3" w:rsidRDefault="002D0AE3" w:rsidP="002D0AE3">
            <w:pPr>
              <w:spacing w:after="60"/>
              <w:rPr>
                <w:rFonts w:eastAsia="Times New Roman"/>
                <w:i/>
                <w:iCs/>
                <w:sz w:val="20"/>
                <w:szCs w:val="20"/>
              </w:rPr>
            </w:pPr>
          </w:p>
        </w:tc>
      </w:tr>
      <w:tr w:rsidR="002D0AE3" w:rsidRPr="002D0AE3" w14:paraId="40FF8024" w14:textId="77777777" w:rsidTr="002D0AE3">
        <w:trPr>
          <w:cantSplit/>
        </w:trPr>
        <w:tc>
          <w:tcPr>
            <w:tcW w:w="1005" w:type="pct"/>
            <w:gridSpan w:val="3"/>
            <w:tcBorders>
              <w:top w:val="single" w:sz="6" w:space="0" w:color="auto"/>
              <w:left w:val="single" w:sz="4" w:space="0" w:color="auto"/>
              <w:bottom w:val="single" w:sz="6" w:space="0" w:color="auto"/>
              <w:right w:val="single" w:sz="6" w:space="0" w:color="auto"/>
            </w:tcBorders>
          </w:tcPr>
          <w:p w14:paraId="3A1105AC" w14:textId="77777777" w:rsidR="002D0AE3" w:rsidRPr="002D0AE3" w:rsidRDefault="002D0AE3" w:rsidP="002D0AE3">
            <w:pPr>
              <w:spacing w:after="60"/>
              <w:rPr>
                <w:rFonts w:eastAsia="Calibri"/>
                <w:i/>
                <w:iCs/>
                <w:sz w:val="20"/>
                <w:szCs w:val="20"/>
              </w:rPr>
            </w:pPr>
            <w:r w:rsidRPr="002D0AE3">
              <w:rPr>
                <w:rFonts w:eastAsia="Calibri"/>
                <w:i/>
                <w:iCs/>
                <w:sz w:val="20"/>
                <w:szCs w:val="20"/>
              </w:rPr>
              <w:t>cp</w:t>
            </w:r>
          </w:p>
        </w:tc>
        <w:tc>
          <w:tcPr>
            <w:tcW w:w="464" w:type="pct"/>
            <w:gridSpan w:val="2"/>
            <w:tcBorders>
              <w:top w:val="single" w:sz="6" w:space="0" w:color="auto"/>
              <w:left w:val="single" w:sz="6" w:space="0" w:color="auto"/>
              <w:bottom w:val="single" w:sz="6" w:space="0" w:color="auto"/>
              <w:right w:val="single" w:sz="6" w:space="0" w:color="auto"/>
            </w:tcBorders>
          </w:tcPr>
          <w:p w14:paraId="3A135E11"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140C9010" w14:textId="77777777" w:rsidR="002D0AE3" w:rsidRPr="002D0AE3" w:rsidRDefault="002D0AE3" w:rsidP="002D0AE3">
            <w:pPr>
              <w:spacing w:after="60"/>
              <w:rPr>
                <w:rFonts w:eastAsia="Times New Roman"/>
                <w:bCs/>
                <w:iCs/>
                <w:sz w:val="20"/>
                <w:szCs w:val="20"/>
              </w:rPr>
            </w:pPr>
            <w:r w:rsidRPr="002D0AE3">
              <w:rPr>
                <w:rFonts w:eastAsia="Times New Roman"/>
                <w:bCs/>
                <w:iCs/>
                <w:sz w:val="20"/>
                <w:szCs w:val="20"/>
              </w:rPr>
              <w:t xml:space="preserve">A registered </w:t>
            </w:r>
            <w:proofErr w:type="gramStart"/>
            <w:r w:rsidRPr="002D0AE3">
              <w:rPr>
                <w:rFonts w:eastAsia="Times New Roman"/>
                <w:bCs/>
                <w:iCs/>
                <w:sz w:val="20"/>
                <w:szCs w:val="20"/>
              </w:rPr>
              <w:t>Counter-Party</w:t>
            </w:r>
            <w:proofErr w:type="gramEnd"/>
            <w:r w:rsidRPr="002D0AE3">
              <w:rPr>
                <w:rFonts w:eastAsia="Times New Roman"/>
                <w:bCs/>
                <w:iCs/>
                <w:sz w:val="20"/>
                <w:szCs w:val="20"/>
              </w:rPr>
              <w:t>.</w:t>
            </w:r>
          </w:p>
        </w:tc>
      </w:tr>
      <w:tr w:rsidR="002D0AE3" w:rsidRPr="002D0AE3" w14:paraId="1816A1A9" w14:textId="77777777" w:rsidTr="002D0AE3">
        <w:trPr>
          <w:cantSplit/>
        </w:trPr>
        <w:tc>
          <w:tcPr>
            <w:tcW w:w="1005" w:type="pct"/>
            <w:gridSpan w:val="3"/>
            <w:tcBorders>
              <w:top w:val="single" w:sz="6" w:space="0" w:color="auto"/>
              <w:left w:val="single" w:sz="4" w:space="0" w:color="auto"/>
              <w:bottom w:val="single" w:sz="6" w:space="0" w:color="auto"/>
              <w:right w:val="single" w:sz="6" w:space="0" w:color="auto"/>
            </w:tcBorders>
          </w:tcPr>
          <w:p w14:paraId="24E3C61D" w14:textId="77777777" w:rsidR="002D0AE3" w:rsidRPr="002D0AE3" w:rsidRDefault="002D0AE3" w:rsidP="002D0AE3">
            <w:pPr>
              <w:spacing w:after="60"/>
              <w:rPr>
                <w:rFonts w:eastAsia="Calibri"/>
                <w:i/>
                <w:iCs/>
                <w:sz w:val="20"/>
                <w:szCs w:val="20"/>
              </w:rPr>
            </w:pPr>
            <w:proofErr w:type="spellStart"/>
            <w:r w:rsidRPr="002D0AE3">
              <w:rPr>
                <w:rFonts w:eastAsia="Calibri"/>
                <w:i/>
                <w:iCs/>
                <w:sz w:val="20"/>
                <w:szCs w:val="20"/>
              </w:rPr>
              <w:t>mp</w:t>
            </w:r>
            <w:proofErr w:type="spellEnd"/>
          </w:p>
        </w:tc>
        <w:tc>
          <w:tcPr>
            <w:tcW w:w="464" w:type="pct"/>
            <w:gridSpan w:val="2"/>
            <w:tcBorders>
              <w:top w:val="single" w:sz="6" w:space="0" w:color="auto"/>
              <w:left w:val="single" w:sz="6" w:space="0" w:color="auto"/>
              <w:bottom w:val="single" w:sz="6" w:space="0" w:color="auto"/>
              <w:right w:val="single" w:sz="6" w:space="0" w:color="auto"/>
            </w:tcBorders>
          </w:tcPr>
          <w:p w14:paraId="513402A0"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5355A7E3" w14:textId="77777777" w:rsidR="002D0AE3" w:rsidRPr="002D0AE3" w:rsidRDefault="002D0AE3" w:rsidP="002D0AE3">
            <w:pPr>
              <w:spacing w:after="60"/>
              <w:rPr>
                <w:rFonts w:eastAsia="Times New Roman"/>
                <w:bCs/>
                <w:iCs/>
                <w:sz w:val="20"/>
                <w:szCs w:val="20"/>
              </w:rPr>
            </w:pPr>
            <w:r w:rsidRPr="002D0AE3">
              <w:rPr>
                <w:rFonts w:eastAsia="Times New Roman"/>
                <w:bCs/>
                <w:iCs/>
                <w:sz w:val="20"/>
                <w:szCs w:val="20"/>
              </w:rPr>
              <w:t xml:space="preserve">A Market Participant with </w:t>
            </w:r>
            <w:r w:rsidRPr="002D0AE3">
              <w:rPr>
                <w:rFonts w:eastAsia="Times New Roman"/>
                <w:iCs/>
                <w:sz w:val="20"/>
                <w:szCs w:val="20"/>
              </w:rPr>
              <w:t xml:space="preserve">MWh activity </w:t>
            </w:r>
            <w:r w:rsidRPr="002D0AE3">
              <w:rPr>
                <w:rFonts w:eastAsia="Times New Roman"/>
                <w:bCs/>
                <w:iCs/>
                <w:sz w:val="20"/>
                <w:szCs w:val="20"/>
              </w:rPr>
              <w:t xml:space="preserve">in the reference month that is a </w:t>
            </w:r>
            <w:proofErr w:type="gramStart"/>
            <w:r w:rsidRPr="002D0AE3">
              <w:rPr>
                <w:rFonts w:eastAsia="Times New Roman"/>
                <w:bCs/>
                <w:iCs/>
                <w:sz w:val="20"/>
                <w:szCs w:val="20"/>
              </w:rPr>
              <w:t>currently-registered</w:t>
            </w:r>
            <w:proofErr w:type="gramEnd"/>
            <w:r w:rsidRPr="002D0AE3">
              <w:rPr>
                <w:rFonts w:eastAsia="Times New Roman"/>
                <w:bCs/>
                <w:iCs/>
                <w:sz w:val="20"/>
                <w:szCs w:val="20"/>
              </w:rPr>
              <w:t xml:space="preserve"> QSE or CRR Account Holder or that voluntarily terminated its QSE or CRR Account Holder registration.</w:t>
            </w:r>
          </w:p>
        </w:tc>
      </w:tr>
      <w:tr w:rsidR="002D0AE3" w:rsidRPr="002D0AE3" w14:paraId="66EA344D" w14:textId="77777777" w:rsidTr="002D0AE3">
        <w:trPr>
          <w:cantSplit/>
        </w:trPr>
        <w:tc>
          <w:tcPr>
            <w:tcW w:w="1005" w:type="pct"/>
            <w:gridSpan w:val="3"/>
            <w:tcBorders>
              <w:top w:val="single" w:sz="6" w:space="0" w:color="auto"/>
              <w:left w:val="single" w:sz="4" w:space="0" w:color="auto"/>
              <w:bottom w:val="single" w:sz="6" w:space="0" w:color="auto"/>
              <w:right w:val="single" w:sz="6" w:space="0" w:color="auto"/>
            </w:tcBorders>
          </w:tcPr>
          <w:p w14:paraId="37447CFA" w14:textId="77777777" w:rsidR="002D0AE3" w:rsidRPr="002D0AE3" w:rsidRDefault="002D0AE3" w:rsidP="002D0AE3">
            <w:pPr>
              <w:spacing w:after="60"/>
              <w:rPr>
                <w:rFonts w:eastAsia="Calibri"/>
                <w:i/>
                <w:iCs/>
                <w:sz w:val="20"/>
                <w:szCs w:val="20"/>
              </w:rPr>
            </w:pPr>
            <w:r w:rsidRPr="002D0AE3">
              <w:rPr>
                <w:rFonts w:eastAsia="Calibri"/>
                <w:i/>
                <w:iCs/>
                <w:sz w:val="20"/>
                <w:szCs w:val="20"/>
              </w:rPr>
              <w:t>j</w:t>
            </w:r>
          </w:p>
        </w:tc>
        <w:tc>
          <w:tcPr>
            <w:tcW w:w="464" w:type="pct"/>
            <w:gridSpan w:val="2"/>
            <w:tcBorders>
              <w:top w:val="single" w:sz="6" w:space="0" w:color="auto"/>
              <w:left w:val="single" w:sz="6" w:space="0" w:color="auto"/>
              <w:bottom w:val="single" w:sz="6" w:space="0" w:color="auto"/>
              <w:right w:val="single" w:sz="6" w:space="0" w:color="auto"/>
            </w:tcBorders>
          </w:tcPr>
          <w:p w14:paraId="597B5F95"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6D0EAC05" w14:textId="77777777" w:rsidR="002D0AE3" w:rsidRPr="002D0AE3" w:rsidRDefault="002D0AE3" w:rsidP="002D0AE3">
            <w:pPr>
              <w:spacing w:after="60"/>
              <w:rPr>
                <w:rFonts w:eastAsia="Times New Roman"/>
                <w:bCs/>
                <w:iCs/>
                <w:sz w:val="20"/>
                <w:szCs w:val="20"/>
              </w:rPr>
            </w:pPr>
            <w:r w:rsidRPr="002D0AE3">
              <w:rPr>
                <w:rFonts w:eastAsia="Times New Roman"/>
                <w:bCs/>
                <w:iCs/>
                <w:sz w:val="20"/>
                <w:szCs w:val="20"/>
              </w:rPr>
              <w:t>A source Settlement Point.</w:t>
            </w:r>
          </w:p>
        </w:tc>
      </w:tr>
      <w:tr w:rsidR="002D0AE3" w:rsidRPr="002D0AE3" w14:paraId="341EAAC6" w14:textId="77777777" w:rsidTr="002D0AE3">
        <w:trPr>
          <w:cantSplit/>
        </w:trPr>
        <w:tc>
          <w:tcPr>
            <w:tcW w:w="1005" w:type="pct"/>
            <w:gridSpan w:val="3"/>
            <w:tcBorders>
              <w:top w:val="single" w:sz="6" w:space="0" w:color="auto"/>
              <w:left w:val="single" w:sz="4" w:space="0" w:color="auto"/>
              <w:bottom w:val="single" w:sz="6" w:space="0" w:color="auto"/>
              <w:right w:val="single" w:sz="6" w:space="0" w:color="auto"/>
            </w:tcBorders>
          </w:tcPr>
          <w:p w14:paraId="41E54ACF" w14:textId="77777777" w:rsidR="002D0AE3" w:rsidRPr="002D0AE3" w:rsidRDefault="002D0AE3" w:rsidP="002D0AE3">
            <w:pPr>
              <w:spacing w:after="60"/>
              <w:rPr>
                <w:rFonts w:eastAsia="Calibri"/>
                <w:i/>
                <w:iCs/>
                <w:sz w:val="20"/>
                <w:szCs w:val="20"/>
              </w:rPr>
            </w:pPr>
            <w:r w:rsidRPr="002D0AE3">
              <w:rPr>
                <w:rFonts w:eastAsia="Calibri"/>
                <w:i/>
                <w:iCs/>
                <w:sz w:val="20"/>
                <w:szCs w:val="20"/>
              </w:rPr>
              <w:t>k</w:t>
            </w:r>
          </w:p>
        </w:tc>
        <w:tc>
          <w:tcPr>
            <w:tcW w:w="464" w:type="pct"/>
            <w:gridSpan w:val="2"/>
            <w:tcBorders>
              <w:top w:val="single" w:sz="6" w:space="0" w:color="auto"/>
              <w:left w:val="single" w:sz="6" w:space="0" w:color="auto"/>
              <w:bottom w:val="single" w:sz="6" w:space="0" w:color="auto"/>
              <w:right w:val="single" w:sz="6" w:space="0" w:color="auto"/>
            </w:tcBorders>
          </w:tcPr>
          <w:p w14:paraId="1473C310"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380F0AD0" w14:textId="77777777" w:rsidR="002D0AE3" w:rsidRPr="002D0AE3" w:rsidRDefault="002D0AE3" w:rsidP="002D0AE3">
            <w:pPr>
              <w:spacing w:after="60"/>
              <w:rPr>
                <w:rFonts w:eastAsia="Times New Roman"/>
                <w:bCs/>
                <w:iCs/>
                <w:sz w:val="20"/>
                <w:szCs w:val="20"/>
              </w:rPr>
            </w:pPr>
            <w:r w:rsidRPr="002D0AE3">
              <w:rPr>
                <w:rFonts w:eastAsia="Times New Roman"/>
                <w:bCs/>
                <w:iCs/>
                <w:sz w:val="20"/>
                <w:szCs w:val="20"/>
              </w:rPr>
              <w:t>A sink Settlement Point.</w:t>
            </w:r>
          </w:p>
        </w:tc>
      </w:tr>
      <w:tr w:rsidR="002D0AE3" w:rsidRPr="002D0AE3" w14:paraId="755B4664" w14:textId="77777777" w:rsidTr="002D0AE3">
        <w:trPr>
          <w:cantSplit/>
        </w:trPr>
        <w:tc>
          <w:tcPr>
            <w:tcW w:w="1005" w:type="pct"/>
            <w:gridSpan w:val="3"/>
            <w:tcBorders>
              <w:top w:val="single" w:sz="6" w:space="0" w:color="auto"/>
              <w:left w:val="single" w:sz="4" w:space="0" w:color="auto"/>
              <w:bottom w:val="single" w:sz="6" w:space="0" w:color="auto"/>
              <w:right w:val="single" w:sz="6" w:space="0" w:color="auto"/>
            </w:tcBorders>
          </w:tcPr>
          <w:p w14:paraId="178A4646" w14:textId="77777777" w:rsidR="002D0AE3" w:rsidRPr="002D0AE3" w:rsidRDefault="002D0AE3" w:rsidP="002D0AE3">
            <w:pPr>
              <w:spacing w:after="60"/>
              <w:rPr>
                <w:rFonts w:eastAsia="Calibri"/>
                <w:i/>
                <w:iCs/>
                <w:sz w:val="20"/>
                <w:szCs w:val="20"/>
              </w:rPr>
            </w:pPr>
            <w:r w:rsidRPr="002D0AE3">
              <w:rPr>
                <w:rFonts w:eastAsia="Calibri"/>
                <w:i/>
                <w:iCs/>
                <w:sz w:val="20"/>
                <w:szCs w:val="20"/>
              </w:rPr>
              <w:t>a</w:t>
            </w:r>
          </w:p>
        </w:tc>
        <w:tc>
          <w:tcPr>
            <w:tcW w:w="464" w:type="pct"/>
            <w:gridSpan w:val="2"/>
            <w:tcBorders>
              <w:top w:val="single" w:sz="6" w:space="0" w:color="auto"/>
              <w:left w:val="single" w:sz="6" w:space="0" w:color="auto"/>
              <w:bottom w:val="single" w:sz="6" w:space="0" w:color="auto"/>
              <w:right w:val="single" w:sz="6" w:space="0" w:color="auto"/>
            </w:tcBorders>
          </w:tcPr>
          <w:p w14:paraId="2EB6A4D3"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2FDE11BD" w14:textId="77777777" w:rsidR="002D0AE3" w:rsidRPr="002D0AE3" w:rsidRDefault="002D0AE3" w:rsidP="002D0AE3">
            <w:pPr>
              <w:spacing w:after="60"/>
              <w:rPr>
                <w:rFonts w:eastAsia="Times New Roman"/>
                <w:bCs/>
                <w:iCs/>
                <w:sz w:val="20"/>
                <w:szCs w:val="20"/>
              </w:rPr>
            </w:pPr>
            <w:r w:rsidRPr="002D0AE3">
              <w:rPr>
                <w:rFonts w:eastAsia="Times New Roman"/>
                <w:bCs/>
                <w:iCs/>
                <w:sz w:val="20"/>
                <w:szCs w:val="20"/>
              </w:rPr>
              <w:t>A CRR Auction.</w:t>
            </w:r>
          </w:p>
        </w:tc>
      </w:tr>
      <w:tr w:rsidR="002D0AE3" w:rsidRPr="002D0AE3" w14:paraId="74FAC2FE" w14:textId="77777777" w:rsidTr="002D0AE3">
        <w:trPr>
          <w:cantSplit/>
        </w:trPr>
        <w:tc>
          <w:tcPr>
            <w:tcW w:w="1005" w:type="pct"/>
            <w:gridSpan w:val="3"/>
            <w:tcBorders>
              <w:top w:val="single" w:sz="6" w:space="0" w:color="auto"/>
              <w:left w:val="single" w:sz="4" w:space="0" w:color="auto"/>
              <w:bottom w:val="single" w:sz="6" w:space="0" w:color="auto"/>
              <w:right w:val="single" w:sz="6" w:space="0" w:color="auto"/>
            </w:tcBorders>
          </w:tcPr>
          <w:p w14:paraId="49A85626" w14:textId="77777777" w:rsidR="002D0AE3" w:rsidRPr="002D0AE3" w:rsidRDefault="002D0AE3" w:rsidP="002D0AE3">
            <w:pPr>
              <w:spacing w:after="60"/>
              <w:rPr>
                <w:rFonts w:eastAsia="Calibri"/>
                <w:i/>
                <w:iCs/>
                <w:sz w:val="20"/>
                <w:szCs w:val="20"/>
              </w:rPr>
            </w:pPr>
            <w:r w:rsidRPr="002D0AE3">
              <w:rPr>
                <w:rFonts w:eastAsia="Calibri"/>
                <w:i/>
                <w:iCs/>
                <w:sz w:val="20"/>
                <w:szCs w:val="20"/>
              </w:rPr>
              <w:t>p</w:t>
            </w:r>
          </w:p>
        </w:tc>
        <w:tc>
          <w:tcPr>
            <w:tcW w:w="464" w:type="pct"/>
            <w:gridSpan w:val="2"/>
            <w:tcBorders>
              <w:top w:val="single" w:sz="6" w:space="0" w:color="auto"/>
              <w:left w:val="single" w:sz="6" w:space="0" w:color="auto"/>
              <w:bottom w:val="single" w:sz="6" w:space="0" w:color="auto"/>
              <w:right w:val="single" w:sz="6" w:space="0" w:color="auto"/>
            </w:tcBorders>
          </w:tcPr>
          <w:p w14:paraId="59FDD854"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7A60F743" w14:textId="77777777" w:rsidR="002D0AE3" w:rsidRPr="002D0AE3" w:rsidRDefault="002D0AE3" w:rsidP="002D0AE3">
            <w:pPr>
              <w:spacing w:after="60"/>
              <w:rPr>
                <w:rFonts w:eastAsia="Times New Roman"/>
                <w:bCs/>
                <w:iCs/>
                <w:sz w:val="20"/>
                <w:szCs w:val="20"/>
              </w:rPr>
            </w:pPr>
            <w:r w:rsidRPr="002D0AE3">
              <w:rPr>
                <w:rFonts w:eastAsia="Times New Roman"/>
                <w:bCs/>
                <w:iCs/>
                <w:sz w:val="20"/>
                <w:szCs w:val="20"/>
              </w:rPr>
              <w:t>A Settlement Point.</w:t>
            </w:r>
          </w:p>
        </w:tc>
      </w:tr>
      <w:tr w:rsidR="002D0AE3" w:rsidRPr="002D0AE3" w14:paraId="15A0A1BB" w14:textId="77777777" w:rsidTr="002D0AE3">
        <w:trPr>
          <w:cantSplit/>
        </w:trPr>
        <w:tc>
          <w:tcPr>
            <w:tcW w:w="1005" w:type="pct"/>
            <w:gridSpan w:val="3"/>
            <w:tcBorders>
              <w:top w:val="single" w:sz="6" w:space="0" w:color="auto"/>
              <w:left w:val="single" w:sz="4" w:space="0" w:color="auto"/>
              <w:bottom w:val="single" w:sz="6" w:space="0" w:color="auto"/>
              <w:right w:val="single" w:sz="6" w:space="0" w:color="auto"/>
            </w:tcBorders>
          </w:tcPr>
          <w:p w14:paraId="53177BA4" w14:textId="77777777" w:rsidR="002D0AE3" w:rsidRPr="002D0AE3" w:rsidRDefault="002D0AE3" w:rsidP="002D0AE3">
            <w:pPr>
              <w:spacing w:after="60"/>
              <w:rPr>
                <w:rFonts w:eastAsia="Calibri"/>
                <w:i/>
                <w:iCs/>
                <w:sz w:val="20"/>
                <w:szCs w:val="20"/>
              </w:rPr>
            </w:pPr>
            <w:r w:rsidRPr="002D0AE3">
              <w:rPr>
                <w:rFonts w:eastAsia="Calibri"/>
                <w:i/>
                <w:iCs/>
                <w:sz w:val="20"/>
                <w:szCs w:val="20"/>
              </w:rPr>
              <w:t>i</w:t>
            </w:r>
          </w:p>
        </w:tc>
        <w:tc>
          <w:tcPr>
            <w:tcW w:w="464" w:type="pct"/>
            <w:gridSpan w:val="2"/>
            <w:tcBorders>
              <w:top w:val="single" w:sz="6" w:space="0" w:color="auto"/>
              <w:left w:val="single" w:sz="6" w:space="0" w:color="auto"/>
              <w:bottom w:val="single" w:sz="6" w:space="0" w:color="auto"/>
              <w:right w:val="single" w:sz="6" w:space="0" w:color="auto"/>
            </w:tcBorders>
          </w:tcPr>
          <w:p w14:paraId="46EF15AC"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5D1F522E" w14:textId="77777777" w:rsidR="002D0AE3" w:rsidRPr="002D0AE3" w:rsidRDefault="002D0AE3" w:rsidP="002D0AE3">
            <w:pPr>
              <w:spacing w:after="60"/>
              <w:rPr>
                <w:rFonts w:eastAsia="Times New Roman"/>
                <w:bCs/>
                <w:iCs/>
                <w:sz w:val="20"/>
                <w:szCs w:val="20"/>
              </w:rPr>
            </w:pPr>
            <w:r w:rsidRPr="002D0AE3">
              <w:rPr>
                <w:rFonts w:eastAsia="Times New Roman"/>
                <w:bCs/>
                <w:iCs/>
                <w:sz w:val="20"/>
                <w:szCs w:val="20"/>
              </w:rPr>
              <w:t>A 15-minute Settlement Interval.</w:t>
            </w:r>
          </w:p>
        </w:tc>
      </w:tr>
      <w:tr w:rsidR="002D0AE3" w:rsidRPr="002D0AE3" w14:paraId="228F30CC" w14:textId="77777777" w:rsidTr="002D0AE3">
        <w:trPr>
          <w:cantSplit/>
        </w:trPr>
        <w:tc>
          <w:tcPr>
            <w:tcW w:w="1005" w:type="pct"/>
            <w:gridSpan w:val="3"/>
            <w:tcBorders>
              <w:top w:val="single" w:sz="6" w:space="0" w:color="auto"/>
              <w:left w:val="single" w:sz="4" w:space="0" w:color="auto"/>
              <w:bottom w:val="single" w:sz="6" w:space="0" w:color="auto"/>
              <w:right w:val="single" w:sz="6" w:space="0" w:color="auto"/>
            </w:tcBorders>
          </w:tcPr>
          <w:p w14:paraId="4E692F71" w14:textId="77777777" w:rsidR="002D0AE3" w:rsidRPr="002D0AE3" w:rsidRDefault="002D0AE3" w:rsidP="002D0AE3">
            <w:pPr>
              <w:spacing w:after="60"/>
              <w:rPr>
                <w:rFonts w:eastAsia="Calibri"/>
                <w:i/>
                <w:iCs/>
                <w:sz w:val="20"/>
                <w:szCs w:val="20"/>
              </w:rPr>
            </w:pPr>
            <w:r w:rsidRPr="002D0AE3">
              <w:rPr>
                <w:rFonts w:eastAsia="Calibri"/>
                <w:i/>
                <w:iCs/>
                <w:sz w:val="20"/>
                <w:szCs w:val="20"/>
              </w:rPr>
              <w:t>h</w:t>
            </w:r>
          </w:p>
        </w:tc>
        <w:tc>
          <w:tcPr>
            <w:tcW w:w="464" w:type="pct"/>
            <w:gridSpan w:val="2"/>
            <w:tcBorders>
              <w:top w:val="single" w:sz="6" w:space="0" w:color="auto"/>
              <w:left w:val="single" w:sz="6" w:space="0" w:color="auto"/>
              <w:bottom w:val="single" w:sz="6" w:space="0" w:color="auto"/>
              <w:right w:val="single" w:sz="6" w:space="0" w:color="auto"/>
            </w:tcBorders>
          </w:tcPr>
          <w:p w14:paraId="344DD7D8"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295E527C" w14:textId="77777777" w:rsidR="002D0AE3" w:rsidRPr="002D0AE3" w:rsidRDefault="002D0AE3" w:rsidP="002D0AE3">
            <w:pPr>
              <w:spacing w:after="60"/>
              <w:rPr>
                <w:rFonts w:eastAsia="Times New Roman"/>
                <w:bCs/>
                <w:iCs/>
                <w:sz w:val="20"/>
                <w:szCs w:val="20"/>
              </w:rPr>
            </w:pPr>
            <w:r w:rsidRPr="002D0AE3">
              <w:rPr>
                <w:rFonts w:eastAsia="Times New Roman"/>
                <w:bCs/>
                <w:iCs/>
                <w:sz w:val="20"/>
                <w:szCs w:val="20"/>
              </w:rPr>
              <w:t xml:space="preserve">The hour that includes the Settlement Interval i. </w:t>
            </w:r>
          </w:p>
        </w:tc>
      </w:tr>
      <w:tr w:rsidR="002D0AE3" w:rsidRPr="002D0AE3" w14:paraId="012A392D" w14:textId="77777777" w:rsidTr="002D0AE3">
        <w:trPr>
          <w:cantSplit/>
        </w:trPr>
        <w:tc>
          <w:tcPr>
            <w:tcW w:w="1005" w:type="pct"/>
            <w:gridSpan w:val="3"/>
            <w:tcBorders>
              <w:top w:val="single" w:sz="6" w:space="0" w:color="auto"/>
              <w:left w:val="single" w:sz="4" w:space="0" w:color="auto"/>
              <w:bottom w:val="single" w:sz="6" w:space="0" w:color="auto"/>
              <w:right w:val="single" w:sz="6" w:space="0" w:color="auto"/>
            </w:tcBorders>
          </w:tcPr>
          <w:p w14:paraId="6A4FBC1A" w14:textId="77777777" w:rsidR="002D0AE3" w:rsidRPr="002D0AE3" w:rsidRDefault="002D0AE3" w:rsidP="002D0AE3">
            <w:pPr>
              <w:spacing w:after="60"/>
              <w:rPr>
                <w:rFonts w:eastAsia="Calibri"/>
                <w:i/>
                <w:iCs/>
                <w:sz w:val="20"/>
                <w:szCs w:val="20"/>
              </w:rPr>
            </w:pPr>
            <w:r w:rsidRPr="002D0AE3">
              <w:rPr>
                <w:rFonts w:eastAsia="Calibri"/>
                <w:i/>
                <w:iCs/>
                <w:sz w:val="20"/>
                <w:szCs w:val="20"/>
              </w:rPr>
              <w:t>r</w:t>
            </w:r>
          </w:p>
        </w:tc>
        <w:tc>
          <w:tcPr>
            <w:tcW w:w="464" w:type="pct"/>
            <w:gridSpan w:val="2"/>
            <w:tcBorders>
              <w:top w:val="single" w:sz="6" w:space="0" w:color="auto"/>
              <w:left w:val="single" w:sz="6" w:space="0" w:color="auto"/>
              <w:bottom w:val="single" w:sz="6" w:space="0" w:color="auto"/>
              <w:right w:val="single" w:sz="6" w:space="0" w:color="auto"/>
            </w:tcBorders>
          </w:tcPr>
          <w:p w14:paraId="0FF021EA"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 xml:space="preserve">none </w:t>
            </w:r>
          </w:p>
        </w:tc>
        <w:tc>
          <w:tcPr>
            <w:tcW w:w="3531" w:type="pct"/>
            <w:gridSpan w:val="2"/>
            <w:tcBorders>
              <w:top w:val="single" w:sz="6" w:space="0" w:color="auto"/>
              <w:left w:val="single" w:sz="6" w:space="0" w:color="auto"/>
              <w:bottom w:val="single" w:sz="6" w:space="0" w:color="auto"/>
              <w:right w:val="single" w:sz="4" w:space="0" w:color="auto"/>
            </w:tcBorders>
          </w:tcPr>
          <w:p w14:paraId="0A51DA23" w14:textId="77777777" w:rsidR="002D0AE3" w:rsidRPr="002D0AE3" w:rsidRDefault="002D0AE3" w:rsidP="002D0AE3">
            <w:pPr>
              <w:spacing w:after="60"/>
              <w:rPr>
                <w:rFonts w:eastAsia="Times New Roman"/>
                <w:bCs/>
                <w:iCs/>
                <w:sz w:val="20"/>
                <w:szCs w:val="20"/>
              </w:rPr>
            </w:pPr>
            <w:r w:rsidRPr="002D0AE3">
              <w:rPr>
                <w:rFonts w:eastAsia="Times New Roman"/>
                <w:bCs/>
                <w:iCs/>
                <w:sz w:val="20"/>
                <w:szCs w:val="20"/>
              </w:rPr>
              <w:t xml:space="preserve">A Resource. </w:t>
            </w:r>
          </w:p>
        </w:tc>
      </w:tr>
      <w:tr w:rsidR="002D0AE3" w:rsidRPr="002D0AE3" w14:paraId="008EED50" w14:textId="77777777" w:rsidTr="002D0AE3">
        <w:trPr>
          <w:cantSplit/>
        </w:trPr>
        <w:tc>
          <w:tcPr>
            <w:tcW w:w="1005" w:type="pct"/>
            <w:gridSpan w:val="3"/>
            <w:tcBorders>
              <w:top w:val="single" w:sz="6" w:space="0" w:color="auto"/>
              <w:left w:val="single" w:sz="4" w:space="0" w:color="auto"/>
              <w:bottom w:val="single" w:sz="6" w:space="0" w:color="auto"/>
              <w:right w:val="single" w:sz="6" w:space="0" w:color="auto"/>
            </w:tcBorders>
          </w:tcPr>
          <w:p w14:paraId="4BE01943" w14:textId="77777777" w:rsidR="002D0AE3" w:rsidRPr="002D0AE3" w:rsidRDefault="002D0AE3" w:rsidP="002D0AE3">
            <w:pPr>
              <w:spacing w:after="60"/>
              <w:rPr>
                <w:rFonts w:eastAsia="Calibri"/>
                <w:i/>
                <w:iCs/>
                <w:sz w:val="20"/>
                <w:szCs w:val="20"/>
              </w:rPr>
            </w:pPr>
            <w:proofErr w:type="spellStart"/>
            <w:r w:rsidRPr="002D0AE3">
              <w:rPr>
                <w:rFonts w:eastAsia="Times New Roman"/>
                <w:i/>
                <w:iCs/>
                <w:sz w:val="20"/>
                <w:szCs w:val="20"/>
              </w:rPr>
              <w:t>gsc</w:t>
            </w:r>
            <w:proofErr w:type="spellEnd"/>
          </w:p>
        </w:tc>
        <w:tc>
          <w:tcPr>
            <w:tcW w:w="464" w:type="pct"/>
            <w:gridSpan w:val="2"/>
            <w:tcBorders>
              <w:top w:val="single" w:sz="6" w:space="0" w:color="auto"/>
              <w:left w:val="single" w:sz="6" w:space="0" w:color="auto"/>
              <w:bottom w:val="single" w:sz="6" w:space="0" w:color="auto"/>
              <w:right w:val="single" w:sz="6" w:space="0" w:color="auto"/>
            </w:tcBorders>
          </w:tcPr>
          <w:p w14:paraId="6F35F5BB"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0420FCCD" w14:textId="77777777" w:rsidR="002D0AE3" w:rsidRPr="002D0AE3" w:rsidRDefault="002D0AE3" w:rsidP="002D0AE3">
            <w:pPr>
              <w:spacing w:after="60"/>
              <w:rPr>
                <w:rFonts w:eastAsia="Times New Roman"/>
                <w:bCs/>
                <w:iCs/>
                <w:sz w:val="20"/>
                <w:szCs w:val="20"/>
              </w:rPr>
            </w:pPr>
            <w:r w:rsidRPr="002D0AE3">
              <w:rPr>
                <w:rFonts w:eastAsia="Times New Roman"/>
                <w:iCs/>
                <w:sz w:val="20"/>
                <w:szCs w:val="20"/>
              </w:rPr>
              <w:t>A generation site code.</w:t>
            </w:r>
          </w:p>
        </w:tc>
      </w:tr>
      <w:tr w:rsidR="002D0AE3" w:rsidRPr="002D0AE3" w14:paraId="2F3118DE" w14:textId="77777777" w:rsidTr="002D0AE3">
        <w:trPr>
          <w:cantSplit/>
        </w:trPr>
        <w:tc>
          <w:tcPr>
            <w:tcW w:w="1005" w:type="pct"/>
            <w:gridSpan w:val="3"/>
            <w:tcBorders>
              <w:top w:val="single" w:sz="6" w:space="0" w:color="auto"/>
              <w:left w:val="single" w:sz="4" w:space="0" w:color="auto"/>
              <w:bottom w:val="single" w:sz="6" w:space="0" w:color="auto"/>
              <w:right w:val="single" w:sz="6" w:space="0" w:color="auto"/>
            </w:tcBorders>
          </w:tcPr>
          <w:p w14:paraId="0632C951" w14:textId="77777777" w:rsidR="002D0AE3" w:rsidRPr="002D0AE3" w:rsidRDefault="002D0AE3" w:rsidP="002D0AE3">
            <w:pPr>
              <w:spacing w:after="60"/>
              <w:rPr>
                <w:rFonts w:eastAsia="Calibri"/>
                <w:i/>
                <w:iCs/>
                <w:sz w:val="20"/>
                <w:szCs w:val="20"/>
              </w:rPr>
            </w:pPr>
            <w:r w:rsidRPr="002D0AE3">
              <w:rPr>
                <w:rFonts w:eastAsia="Times New Roman"/>
                <w:i/>
                <w:iCs/>
                <w:sz w:val="20"/>
                <w:szCs w:val="20"/>
              </w:rPr>
              <w:t>b</w:t>
            </w:r>
          </w:p>
        </w:tc>
        <w:tc>
          <w:tcPr>
            <w:tcW w:w="464" w:type="pct"/>
            <w:gridSpan w:val="2"/>
            <w:tcBorders>
              <w:top w:val="single" w:sz="6" w:space="0" w:color="auto"/>
              <w:left w:val="single" w:sz="6" w:space="0" w:color="auto"/>
              <w:bottom w:val="single" w:sz="6" w:space="0" w:color="auto"/>
              <w:right w:val="single" w:sz="6" w:space="0" w:color="auto"/>
            </w:tcBorders>
          </w:tcPr>
          <w:p w14:paraId="6561E531" w14:textId="77777777" w:rsidR="002D0AE3" w:rsidRPr="002D0AE3" w:rsidRDefault="002D0AE3" w:rsidP="002D0AE3">
            <w:pPr>
              <w:spacing w:after="60"/>
              <w:rPr>
                <w:rFonts w:eastAsia="Times New Roman"/>
                <w:iCs/>
                <w:sz w:val="20"/>
                <w:szCs w:val="20"/>
              </w:rPr>
            </w:pPr>
            <w:r w:rsidRPr="002D0AE3">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77A27A0C" w14:textId="77777777" w:rsidR="002D0AE3" w:rsidRPr="002D0AE3" w:rsidRDefault="002D0AE3" w:rsidP="002D0AE3">
            <w:pPr>
              <w:spacing w:after="60"/>
              <w:rPr>
                <w:rFonts w:eastAsia="Times New Roman"/>
                <w:bCs/>
                <w:iCs/>
                <w:sz w:val="20"/>
                <w:szCs w:val="20"/>
              </w:rPr>
            </w:pPr>
            <w:r w:rsidRPr="002D0AE3">
              <w:rPr>
                <w:rFonts w:eastAsia="Times New Roman"/>
                <w:iCs/>
                <w:sz w:val="20"/>
                <w:szCs w:val="20"/>
              </w:rPr>
              <w:t>An Electrical Bus.</w:t>
            </w:r>
          </w:p>
        </w:tc>
      </w:tr>
    </w:tbl>
    <w:p w14:paraId="07814C1F" w14:textId="77777777" w:rsidR="002D0AE3" w:rsidRPr="002D0AE3" w:rsidRDefault="002D0AE3" w:rsidP="002D0AE3">
      <w:pPr>
        <w:tabs>
          <w:tab w:val="left" w:pos="720"/>
        </w:tabs>
        <w:spacing w:before="240" w:after="240"/>
        <w:ind w:left="720" w:hanging="720"/>
        <w:rPr>
          <w:rFonts w:eastAsia="Times New Roman"/>
          <w:szCs w:val="20"/>
        </w:rPr>
      </w:pPr>
      <w:r w:rsidRPr="002D0AE3">
        <w:rPr>
          <w:rFonts w:eastAsia="Times New Roman"/>
          <w:szCs w:val="20"/>
        </w:rPr>
        <w:t>(3)</w:t>
      </w:r>
      <w:r w:rsidRPr="002D0AE3">
        <w:rPr>
          <w:rFonts w:eastAsia="Times New Roman"/>
          <w:szCs w:val="20"/>
        </w:rPr>
        <w:tab/>
        <w:t xml:space="preserve">The uplifted short-paid amount will be allocated to the Market Participants (QSEs or CRR Account Holders) assigned to a registered </w:t>
      </w:r>
      <w:proofErr w:type="gramStart"/>
      <w:r w:rsidRPr="002D0AE3">
        <w:rPr>
          <w:rFonts w:eastAsia="Times New Roman"/>
          <w:szCs w:val="20"/>
        </w:rPr>
        <w:t>Counter-Party</w:t>
      </w:r>
      <w:proofErr w:type="gramEnd"/>
      <w:r w:rsidRPr="002D0AE3">
        <w:rPr>
          <w:rFonts w:eastAsia="Times New Roman"/>
          <w:szCs w:val="20"/>
        </w:rPr>
        <w:t xml:space="preserve"> based on the pro-rata share of MWhs that the QSE or CRR Account Holder contributed to its Counter-Party’s maximum MWh activity ratio share.</w:t>
      </w:r>
    </w:p>
    <w:p w14:paraId="0651EEE6" w14:textId="77777777" w:rsidR="002D0AE3" w:rsidRPr="002D0AE3" w:rsidRDefault="002D0AE3" w:rsidP="002D0AE3">
      <w:pPr>
        <w:tabs>
          <w:tab w:val="left" w:pos="720"/>
        </w:tabs>
        <w:spacing w:after="240"/>
        <w:ind w:left="720" w:hanging="720"/>
        <w:rPr>
          <w:rFonts w:eastAsia="Times New Roman"/>
          <w:szCs w:val="20"/>
        </w:rPr>
      </w:pPr>
      <w:r w:rsidRPr="002D0AE3">
        <w:rPr>
          <w:rFonts w:eastAsia="Times New Roman"/>
          <w:szCs w:val="20"/>
        </w:rPr>
        <w:t>(4)</w:t>
      </w:r>
      <w:r w:rsidRPr="002D0AE3">
        <w:rPr>
          <w:rFonts w:eastAsia="Times New Roman"/>
          <w:szCs w:val="20"/>
        </w:rPr>
        <w:tab/>
        <w:t xml:space="preserve">Any uplifted short-paid amount greater than $2,500,000 must be scheduled so that no amount greater than $2,500,000 is charged on each set of Default Uplift Invoices until </w:t>
      </w:r>
      <w:r w:rsidRPr="002D0AE3">
        <w:rPr>
          <w:rFonts w:eastAsia="Times New Roman"/>
          <w:szCs w:val="20"/>
        </w:rPr>
        <w:lastRenderedPageBreak/>
        <w:t>ERCOT uplifts the total short-paid amount.  ERCOT must issue Default Uplift Invoices at least 30 days apart from each other.</w:t>
      </w:r>
    </w:p>
    <w:p w14:paraId="1046926C" w14:textId="77777777" w:rsidR="002D0AE3" w:rsidRPr="002D0AE3" w:rsidRDefault="002D0AE3" w:rsidP="002D0AE3">
      <w:pPr>
        <w:spacing w:after="240"/>
        <w:ind w:left="720" w:hanging="720"/>
        <w:rPr>
          <w:rFonts w:eastAsia="Times New Roman"/>
          <w:iCs/>
          <w:szCs w:val="20"/>
        </w:rPr>
      </w:pPr>
      <w:r w:rsidRPr="002D0AE3">
        <w:rPr>
          <w:rFonts w:eastAsia="Times New Roman"/>
          <w:iCs/>
          <w:szCs w:val="20"/>
        </w:rPr>
        <w:t>(5)</w:t>
      </w:r>
      <w:r w:rsidRPr="002D0AE3">
        <w:rPr>
          <w:rFonts w:eastAsia="Times New Roman"/>
          <w:iCs/>
          <w:szCs w:val="20"/>
        </w:rPr>
        <w:tab/>
        <w:t xml:space="preserve">ERCOT shall issue Default Uplift Invoices no earlier than 90 days following a </w:t>
      </w:r>
      <w:proofErr w:type="gramStart"/>
      <w:r w:rsidRPr="002D0AE3">
        <w:rPr>
          <w:rFonts w:eastAsia="Times New Roman"/>
          <w:iCs/>
          <w:szCs w:val="20"/>
        </w:rPr>
        <w:t>short-pay</w:t>
      </w:r>
      <w:proofErr w:type="gramEnd"/>
      <w:r w:rsidRPr="002D0AE3">
        <w:rPr>
          <w:rFonts w:eastAsia="Times New Roman"/>
          <w:iCs/>
          <w:szCs w:val="20"/>
        </w:rPr>
        <w:t xml:space="preserve"> of a Settlement Invoice on the date specified in the Settlement Calendar.  The Invoice Recipient is responsible for accessing the Invoice on the MIS Certified Area once posted by ERCOT.</w:t>
      </w:r>
    </w:p>
    <w:p w14:paraId="7E6BFACB" w14:textId="77777777" w:rsidR="002D0AE3" w:rsidRPr="002D0AE3" w:rsidRDefault="002D0AE3" w:rsidP="002D0AE3">
      <w:pPr>
        <w:spacing w:after="240"/>
        <w:ind w:left="720" w:hanging="720"/>
        <w:rPr>
          <w:rFonts w:eastAsia="Times New Roman"/>
          <w:szCs w:val="20"/>
        </w:rPr>
      </w:pPr>
      <w:r w:rsidRPr="002D0AE3">
        <w:rPr>
          <w:rFonts w:eastAsia="Times New Roman"/>
          <w:szCs w:val="20"/>
        </w:rPr>
        <w:t>(6)</w:t>
      </w:r>
      <w:r w:rsidRPr="002D0AE3">
        <w:rPr>
          <w:rFonts w:eastAsia="Times New Roman"/>
          <w:szCs w:val="20"/>
        </w:rPr>
        <w:tab/>
        <w:t>Each Default Uplift Invoice must contain:</w:t>
      </w:r>
    </w:p>
    <w:p w14:paraId="0F813B7B" w14:textId="77777777" w:rsidR="002D0AE3" w:rsidRPr="002D0AE3" w:rsidRDefault="002D0AE3" w:rsidP="002D0AE3">
      <w:pPr>
        <w:spacing w:after="240"/>
        <w:ind w:left="1440" w:hanging="720"/>
        <w:rPr>
          <w:rFonts w:eastAsia="Times New Roman"/>
          <w:szCs w:val="20"/>
        </w:rPr>
      </w:pPr>
      <w:r w:rsidRPr="002D0AE3">
        <w:rPr>
          <w:rFonts w:eastAsia="Times New Roman"/>
          <w:szCs w:val="20"/>
        </w:rPr>
        <w:t>(a)</w:t>
      </w:r>
      <w:r w:rsidRPr="002D0AE3">
        <w:rPr>
          <w:rFonts w:eastAsia="Times New Roman"/>
          <w:szCs w:val="20"/>
        </w:rPr>
        <w:tab/>
        <w:t>The Invoice Recipient’s name;</w:t>
      </w:r>
    </w:p>
    <w:p w14:paraId="6BD3895D" w14:textId="77777777" w:rsidR="002D0AE3" w:rsidRPr="002D0AE3" w:rsidRDefault="002D0AE3" w:rsidP="002D0AE3">
      <w:pPr>
        <w:spacing w:after="240"/>
        <w:ind w:left="1440" w:hanging="720"/>
        <w:rPr>
          <w:rFonts w:eastAsia="Times New Roman"/>
          <w:szCs w:val="20"/>
        </w:rPr>
      </w:pPr>
      <w:r w:rsidRPr="002D0AE3">
        <w:rPr>
          <w:rFonts w:eastAsia="Times New Roman"/>
          <w:szCs w:val="20"/>
        </w:rPr>
        <w:t>(b)</w:t>
      </w:r>
      <w:r w:rsidRPr="002D0AE3">
        <w:rPr>
          <w:rFonts w:eastAsia="Times New Roman"/>
          <w:szCs w:val="20"/>
        </w:rPr>
        <w:tab/>
        <w:t>The ERCOT identifier (Settlement identification number issued by ERCOT);</w:t>
      </w:r>
    </w:p>
    <w:p w14:paraId="2D49B105" w14:textId="77777777" w:rsidR="002D0AE3" w:rsidRPr="002D0AE3" w:rsidRDefault="002D0AE3" w:rsidP="002D0AE3">
      <w:pPr>
        <w:spacing w:after="240"/>
        <w:ind w:left="1440" w:hanging="720"/>
        <w:rPr>
          <w:rFonts w:eastAsia="Times New Roman"/>
          <w:szCs w:val="20"/>
        </w:rPr>
      </w:pPr>
      <w:r w:rsidRPr="002D0AE3">
        <w:rPr>
          <w:rFonts w:eastAsia="Times New Roman"/>
          <w:szCs w:val="20"/>
        </w:rPr>
        <w:t>(c)</w:t>
      </w:r>
      <w:r w:rsidRPr="002D0AE3">
        <w:rPr>
          <w:rFonts w:eastAsia="Times New Roman"/>
          <w:szCs w:val="20"/>
        </w:rPr>
        <w:tab/>
        <w:t>Net Amount Due or Payable – the aggregate summary of all charges owed by a Default Uplift Invoice Recipient;</w:t>
      </w:r>
    </w:p>
    <w:p w14:paraId="7F18C695" w14:textId="77777777" w:rsidR="002D0AE3" w:rsidRPr="002D0AE3" w:rsidRDefault="002D0AE3" w:rsidP="002D0AE3">
      <w:pPr>
        <w:spacing w:after="240"/>
        <w:ind w:left="1440" w:hanging="720"/>
        <w:rPr>
          <w:rFonts w:eastAsia="Times New Roman"/>
          <w:szCs w:val="20"/>
        </w:rPr>
      </w:pPr>
      <w:r w:rsidRPr="002D0AE3">
        <w:rPr>
          <w:rFonts w:eastAsia="Times New Roman"/>
          <w:szCs w:val="20"/>
        </w:rPr>
        <w:t>(d)</w:t>
      </w:r>
      <w:r w:rsidRPr="002D0AE3">
        <w:rPr>
          <w:rFonts w:eastAsia="Times New Roman"/>
          <w:szCs w:val="20"/>
        </w:rPr>
        <w:tab/>
        <w:t>Run Date – the date on which ERCOT created and published the Default Uplift Invoice;</w:t>
      </w:r>
    </w:p>
    <w:p w14:paraId="7487440D" w14:textId="77777777" w:rsidR="002D0AE3" w:rsidRPr="002D0AE3" w:rsidRDefault="002D0AE3" w:rsidP="002D0AE3">
      <w:pPr>
        <w:spacing w:after="240"/>
        <w:ind w:left="1440" w:hanging="720"/>
        <w:rPr>
          <w:rFonts w:eastAsia="Times New Roman"/>
          <w:szCs w:val="20"/>
        </w:rPr>
      </w:pPr>
      <w:r w:rsidRPr="002D0AE3">
        <w:rPr>
          <w:rFonts w:eastAsia="Times New Roman"/>
          <w:szCs w:val="20"/>
        </w:rPr>
        <w:t>(e)</w:t>
      </w:r>
      <w:r w:rsidRPr="002D0AE3">
        <w:rPr>
          <w:rFonts w:eastAsia="Times New Roman"/>
          <w:szCs w:val="20"/>
        </w:rPr>
        <w:tab/>
        <w:t>Invoice Reference Number – a unique number generated by the ERCOT applications for payment tracking purposes;</w:t>
      </w:r>
    </w:p>
    <w:p w14:paraId="044AA5BB" w14:textId="77777777" w:rsidR="002D0AE3" w:rsidRPr="002D0AE3" w:rsidRDefault="002D0AE3" w:rsidP="002D0AE3">
      <w:pPr>
        <w:spacing w:after="240"/>
        <w:ind w:left="1440" w:hanging="720"/>
        <w:rPr>
          <w:rFonts w:eastAsia="Times New Roman"/>
          <w:szCs w:val="20"/>
        </w:rPr>
      </w:pPr>
      <w:r w:rsidRPr="002D0AE3">
        <w:rPr>
          <w:rFonts w:eastAsia="Times New Roman"/>
          <w:szCs w:val="20"/>
        </w:rPr>
        <w:t>(f)</w:t>
      </w:r>
      <w:r w:rsidRPr="002D0AE3">
        <w:rPr>
          <w:rFonts w:eastAsia="Times New Roman"/>
          <w:szCs w:val="20"/>
        </w:rPr>
        <w:tab/>
        <w:t>Default Uplift Invoice Reference – an identification code used to reference the amount uplifted;</w:t>
      </w:r>
    </w:p>
    <w:p w14:paraId="3EC4A5EA" w14:textId="77777777" w:rsidR="002D0AE3" w:rsidRPr="002D0AE3" w:rsidRDefault="002D0AE3" w:rsidP="002D0AE3">
      <w:pPr>
        <w:spacing w:after="240"/>
        <w:ind w:left="1440" w:hanging="720"/>
        <w:rPr>
          <w:rFonts w:eastAsia="Times New Roman"/>
          <w:szCs w:val="20"/>
        </w:rPr>
      </w:pPr>
      <w:r w:rsidRPr="002D0AE3">
        <w:rPr>
          <w:rFonts w:eastAsia="Times New Roman"/>
          <w:szCs w:val="20"/>
        </w:rPr>
        <w:t>(g)</w:t>
      </w:r>
      <w:r w:rsidRPr="002D0AE3">
        <w:rPr>
          <w:rFonts w:eastAsia="Times New Roman"/>
          <w:szCs w:val="20"/>
        </w:rPr>
        <w:tab/>
        <w:t>Payment Date and Time – the date and time that Default Uplift Invoice amounts must be paid;</w:t>
      </w:r>
    </w:p>
    <w:p w14:paraId="191DD794" w14:textId="77777777" w:rsidR="002D0AE3" w:rsidRPr="002D0AE3" w:rsidRDefault="002D0AE3" w:rsidP="002D0AE3">
      <w:pPr>
        <w:spacing w:after="240"/>
        <w:ind w:left="1440" w:hanging="720"/>
        <w:rPr>
          <w:rFonts w:eastAsia="Times New Roman"/>
          <w:szCs w:val="20"/>
        </w:rPr>
      </w:pPr>
      <w:r w:rsidRPr="002D0AE3">
        <w:rPr>
          <w:rFonts w:eastAsia="Times New Roman"/>
          <w:szCs w:val="20"/>
        </w:rPr>
        <w:t>(h)</w:t>
      </w:r>
      <w:r w:rsidRPr="002D0AE3">
        <w:rPr>
          <w:rFonts w:eastAsia="Times New Roman"/>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8E40CE1" w14:textId="77777777" w:rsidR="002D0AE3" w:rsidRPr="002D0AE3" w:rsidRDefault="002D0AE3" w:rsidP="002D0AE3">
      <w:pPr>
        <w:spacing w:after="240"/>
        <w:ind w:left="1440" w:hanging="720"/>
        <w:rPr>
          <w:rFonts w:eastAsia="Times New Roman"/>
          <w:iCs/>
          <w:szCs w:val="20"/>
        </w:rPr>
      </w:pPr>
      <w:r w:rsidRPr="002D0AE3">
        <w:rPr>
          <w:rFonts w:eastAsia="Times New Roman"/>
          <w:iCs/>
          <w:szCs w:val="20"/>
        </w:rPr>
        <w:t>(i)</w:t>
      </w:r>
      <w:r w:rsidRPr="002D0AE3">
        <w:rPr>
          <w:rFonts w:eastAsia="Times New Roman"/>
          <w:iCs/>
          <w:szCs w:val="20"/>
        </w:rPr>
        <w:tab/>
        <w:t xml:space="preserve">Overdue Terms – the terms that would apply if the Market Participant </w:t>
      </w:r>
      <w:proofErr w:type="gramStart"/>
      <w:r w:rsidRPr="002D0AE3">
        <w:rPr>
          <w:rFonts w:eastAsia="Times New Roman"/>
          <w:iCs/>
          <w:szCs w:val="20"/>
        </w:rPr>
        <w:t>makes</w:t>
      </w:r>
      <w:proofErr w:type="gramEnd"/>
      <w:r w:rsidRPr="002D0AE3">
        <w:rPr>
          <w:rFonts w:eastAsia="Times New Roman"/>
          <w:iCs/>
          <w:szCs w:val="20"/>
        </w:rPr>
        <w:t xml:space="preserve"> a late payment.</w:t>
      </w:r>
    </w:p>
    <w:p w14:paraId="4FCECB7C" w14:textId="77777777" w:rsidR="002D0AE3" w:rsidRPr="002D0AE3" w:rsidRDefault="002D0AE3" w:rsidP="002D0AE3">
      <w:pPr>
        <w:spacing w:after="240"/>
        <w:ind w:left="720" w:hanging="720"/>
        <w:rPr>
          <w:rFonts w:eastAsia="Times New Roman"/>
          <w:iCs/>
          <w:szCs w:val="20"/>
        </w:rPr>
      </w:pPr>
      <w:r w:rsidRPr="002D0AE3">
        <w:rPr>
          <w:rFonts w:eastAsia="Times New Roman"/>
          <w:iCs/>
          <w:szCs w:val="20"/>
        </w:rPr>
        <w:t>(7)</w:t>
      </w:r>
      <w:r w:rsidRPr="002D0AE3">
        <w:rPr>
          <w:rFonts w:eastAsia="Times New Roman"/>
          <w:iCs/>
          <w:szCs w:val="20"/>
        </w:rPr>
        <w:tab/>
        <w:t xml:space="preserve">Each Invoice Recipient shall pay any net debit shown on the Default Uplift Invoice on the payment due date </w:t>
      </w:r>
      <w:proofErr w:type="gramStart"/>
      <w:r w:rsidRPr="002D0AE3">
        <w:rPr>
          <w:rFonts w:eastAsia="Times New Roman"/>
          <w:iCs/>
          <w:szCs w:val="20"/>
        </w:rPr>
        <w:t>whether or not</w:t>
      </w:r>
      <w:proofErr w:type="gramEnd"/>
      <w:r w:rsidRPr="002D0AE3">
        <w:rPr>
          <w:rFonts w:eastAsia="Times New Roman"/>
          <w:iCs/>
          <w:szCs w:val="20"/>
        </w:rPr>
        <w:t xml:space="preserve"> there is any Settlement and billing dispute regarding the amount of the debit.</w:t>
      </w:r>
    </w:p>
    <w:bookmarkEnd w:id="1836"/>
    <w:p w14:paraId="32B3944E" w14:textId="6B181635" w:rsidR="3A7BA4E8" w:rsidRDefault="3A7BA4E8" w:rsidP="469662C2">
      <w:pPr>
        <w:tabs>
          <w:tab w:val="left" w:pos="1620"/>
        </w:tabs>
        <w:spacing w:before="480" w:after="240"/>
      </w:pPr>
      <w:commentRangeStart w:id="1879"/>
      <w:r w:rsidRPr="26D7AEE9">
        <w:rPr>
          <w:b/>
          <w:bCs/>
          <w:i/>
          <w:iCs/>
        </w:rPr>
        <w:t>16.11.4.3.1</w:t>
      </w:r>
      <w:commentRangeEnd w:id="1879"/>
      <w:r w:rsidR="00AE2304">
        <w:rPr>
          <w:rStyle w:val="CommentReference"/>
        </w:rPr>
        <w:commentReference w:id="1879"/>
      </w:r>
      <w:r>
        <w:tab/>
      </w:r>
      <w:r w:rsidRPr="26D7AEE9">
        <w:rPr>
          <w:b/>
          <w:bCs/>
          <w:i/>
          <w:iCs/>
        </w:rPr>
        <w:t>Day-Ahead Liability Estimate</w:t>
      </w:r>
    </w:p>
    <w:p w14:paraId="3F83170A" w14:textId="6B181635" w:rsidR="3A7BA4E8" w:rsidRDefault="3A7BA4E8" w:rsidP="469662C2">
      <w:pPr>
        <w:spacing w:after="240"/>
        <w:ind w:left="720" w:hanging="720"/>
      </w:pPr>
      <w:r>
        <w:t>(1)</w:t>
      </w:r>
      <w:r>
        <w:tab/>
        <w:t>ERCOT shall estimate Day-Ahead Liability (DAL) for an Operating Day as the sum of estimates for the following DAM Settlement charges and payments:</w:t>
      </w:r>
    </w:p>
    <w:p w14:paraId="0391F8AC" w14:textId="6B181635" w:rsidR="3A7BA4E8" w:rsidRDefault="3A7BA4E8" w:rsidP="00582CEF">
      <w:pPr>
        <w:spacing w:after="240"/>
        <w:ind w:left="720"/>
      </w:pPr>
      <w:r>
        <w:t>(a)</w:t>
      </w:r>
      <w:r>
        <w:tab/>
        <w:t>Section 4.6.2.1, Day-Ahead Energy Payment;</w:t>
      </w:r>
    </w:p>
    <w:p w14:paraId="4A81DD24" w14:textId="6B181635" w:rsidR="3A7BA4E8" w:rsidRDefault="3A7BA4E8" w:rsidP="00582CEF">
      <w:pPr>
        <w:spacing w:after="240"/>
        <w:ind w:left="720"/>
      </w:pPr>
      <w:r>
        <w:lastRenderedPageBreak/>
        <w:t>(b)</w:t>
      </w:r>
      <w:r>
        <w:tab/>
        <w:t>Section 4.6.2.2, Day-Ahead Energy Charge;</w:t>
      </w:r>
    </w:p>
    <w:p w14:paraId="3EB20B8B" w14:textId="6B181635" w:rsidR="3A7BA4E8" w:rsidRDefault="3A7BA4E8" w:rsidP="00582CEF">
      <w:pPr>
        <w:spacing w:after="240"/>
        <w:ind w:left="720"/>
      </w:pPr>
      <w:r>
        <w:t>(c)</w:t>
      </w:r>
      <w:r>
        <w:tab/>
        <w:t>Section 4.6.3, Settlement for PTP Obligations Bought in DAM;</w:t>
      </w:r>
    </w:p>
    <w:p w14:paraId="42D5BC41" w14:textId="6B181635" w:rsidR="3A7BA4E8" w:rsidRDefault="3A7BA4E8" w:rsidP="00582CEF">
      <w:pPr>
        <w:spacing w:after="240"/>
        <w:ind w:left="720"/>
      </w:pPr>
      <w:r>
        <w:t>(d)</w:t>
      </w:r>
      <w:r>
        <w:tab/>
        <w:t>Section 4.6.4.1.1, Regulation Up Service Payment;</w:t>
      </w:r>
    </w:p>
    <w:p w14:paraId="4FD5A15F" w14:textId="6B181635" w:rsidR="3A7BA4E8" w:rsidRDefault="3A7BA4E8" w:rsidP="00582CEF">
      <w:pPr>
        <w:spacing w:after="240"/>
        <w:ind w:left="720"/>
      </w:pPr>
      <w:r>
        <w:t>(e)</w:t>
      </w:r>
      <w:r>
        <w:tab/>
        <w:t>Section 4.6.4.1.2, Regulation Down Service Payment;</w:t>
      </w:r>
    </w:p>
    <w:p w14:paraId="4741CA93" w14:textId="6D751C61" w:rsidR="3A7BA4E8" w:rsidRDefault="3A7BA4E8" w:rsidP="6655DFE9">
      <w:pPr>
        <w:spacing w:after="240"/>
        <w:ind w:left="720"/>
      </w:pPr>
      <w:r>
        <w:t>(f)</w:t>
      </w:r>
      <w:r>
        <w:tab/>
        <w:t xml:space="preserve">Section 4.6.4.1.3, Responsive Reserve </w:t>
      </w:r>
      <w:del w:id="1880" w:author="ERCOT" w:date="2024-02-29T21:11:00Z">
        <w:r w:rsidDel="3A7BA4E8">
          <w:delText>Service</w:delText>
        </w:r>
      </w:del>
      <w:del w:id="1881" w:author="ERCOT" w:date="2025-10-24T21:18:00Z">
        <w:r>
          <w:delText xml:space="preserve"> </w:delText>
        </w:r>
      </w:del>
      <w:r>
        <w:t>Payment;</w:t>
      </w:r>
    </w:p>
    <w:p w14:paraId="247BAD38" w14:textId="6B181635" w:rsidR="3A7BA4E8" w:rsidRDefault="3A7BA4E8" w:rsidP="00582CEF">
      <w:pPr>
        <w:spacing w:after="240"/>
        <w:ind w:left="720"/>
      </w:pPr>
      <w:r>
        <w:t>(g)</w:t>
      </w:r>
      <w:r>
        <w:tab/>
        <w:t>Section 4.6.4.1.4, Non-Spinning Reserve Service Payment;</w:t>
      </w:r>
    </w:p>
    <w:p w14:paraId="454D02F7" w14:textId="6D751C61" w:rsidR="3A7BA4E8" w:rsidRDefault="15D5B4B7" w:rsidP="6655DFE9">
      <w:pPr>
        <w:spacing w:after="240"/>
        <w:ind w:left="720"/>
        <w:rPr>
          <w:ins w:id="1882" w:author="ERCOT" w:date="2024-02-29T21:08:00Z"/>
        </w:rPr>
      </w:pPr>
      <w:r>
        <w:t>(h)</w:t>
      </w:r>
      <w:r>
        <w:tab/>
        <w:t>Section 4.6.4.1.5, ERCOT Contingency Reserve Service Payment;</w:t>
      </w:r>
    </w:p>
    <w:p w14:paraId="06DA75D9" w14:textId="6D751C61" w:rsidR="6B703B6E" w:rsidRDefault="6B703B6E" w:rsidP="6655DFE9">
      <w:pPr>
        <w:spacing w:after="240"/>
        <w:ind w:left="720"/>
      </w:pPr>
      <w:ins w:id="1883" w:author="ERCOT" w:date="2024-02-29T21:08:00Z">
        <w:r>
          <w:t>(i)</w:t>
        </w:r>
        <w:r>
          <w:tab/>
          <w:t>Section 4.6.4.1.6, Dispatchable Reliability Reserve Service Payment;</w:t>
        </w:r>
      </w:ins>
    </w:p>
    <w:p w14:paraId="35885AA7" w14:textId="6B0D9E58" w:rsidR="3A7BA4E8" w:rsidRDefault="15D5B4B7" w:rsidP="4BBED6BB">
      <w:pPr>
        <w:spacing w:after="240"/>
        <w:ind w:left="720"/>
      </w:pPr>
      <w:r>
        <w:t>(</w:t>
      </w:r>
      <w:del w:id="1884" w:author="ERCOT" w:date="2024-02-29T21:08:00Z">
        <w:r w:rsidDel="3A7BA4E8">
          <w:delText>i</w:delText>
        </w:r>
      </w:del>
      <w:ins w:id="1885" w:author="ERCOT" w:date="2024-02-29T21:08:00Z">
        <w:r w:rsidR="0348F764">
          <w:t>j</w:t>
        </w:r>
      </w:ins>
      <w:r>
        <w:t>)</w:t>
      </w:r>
      <w:r>
        <w:tab/>
        <w:t>Section 4.6.4.2.1, Regulation Up Service Charge;</w:t>
      </w:r>
    </w:p>
    <w:p w14:paraId="38128EE0" w14:textId="16EB2B54" w:rsidR="3A7BA4E8" w:rsidRDefault="15D5B4B7" w:rsidP="4BBED6BB">
      <w:pPr>
        <w:spacing w:after="240"/>
        <w:ind w:left="720"/>
      </w:pPr>
      <w:r>
        <w:t>(</w:t>
      </w:r>
      <w:del w:id="1886" w:author="ERCOT" w:date="2024-02-29T21:09:00Z">
        <w:r w:rsidDel="3A7BA4E8">
          <w:delText>j</w:delText>
        </w:r>
      </w:del>
      <w:ins w:id="1887" w:author="ERCOT" w:date="2024-02-29T21:09:00Z">
        <w:r w:rsidR="77A33755">
          <w:t>k</w:t>
        </w:r>
      </w:ins>
      <w:r>
        <w:t>)</w:t>
      </w:r>
      <w:r>
        <w:tab/>
        <w:t>Section 4.6.4.2.2, Regulation Down Service Charge;</w:t>
      </w:r>
    </w:p>
    <w:p w14:paraId="06B2C1B5" w14:textId="270A8FA8" w:rsidR="3A7BA4E8" w:rsidRDefault="15D5B4B7" w:rsidP="4BBED6BB">
      <w:pPr>
        <w:spacing w:after="240"/>
        <w:ind w:left="720"/>
      </w:pPr>
      <w:r>
        <w:t>(</w:t>
      </w:r>
      <w:del w:id="1888" w:author="ERCOT" w:date="2024-02-29T21:09:00Z">
        <w:r w:rsidDel="15D5B4B7">
          <w:delText>k</w:delText>
        </w:r>
      </w:del>
      <w:ins w:id="1889" w:author="ERCOT" w:date="2024-02-29T21:09:00Z">
        <w:r w:rsidR="4F02F270">
          <w:t>l</w:t>
        </w:r>
      </w:ins>
      <w:r>
        <w:t>)</w:t>
      </w:r>
      <w:r>
        <w:tab/>
        <w:t xml:space="preserve">Section 4.6.4.2.3, Responsive Reserve </w:t>
      </w:r>
      <w:del w:id="1890" w:author="ERCOT" w:date="2025-08-21T21:42:00Z">
        <w:r w:rsidDel="15D5B4B7">
          <w:delText xml:space="preserve">Service </w:delText>
        </w:r>
      </w:del>
      <w:r>
        <w:t>Charge;</w:t>
      </w:r>
    </w:p>
    <w:p w14:paraId="724C0E5D" w14:textId="386CF98A" w:rsidR="3A7BA4E8" w:rsidRDefault="15D5B4B7" w:rsidP="4BBED6BB">
      <w:pPr>
        <w:spacing w:after="240"/>
        <w:ind w:left="720"/>
      </w:pPr>
      <w:r>
        <w:t>(</w:t>
      </w:r>
      <w:del w:id="1891" w:author="ERCOT" w:date="2024-02-29T21:09:00Z">
        <w:r w:rsidDel="3A7BA4E8">
          <w:delText>l</w:delText>
        </w:r>
      </w:del>
      <w:ins w:id="1892" w:author="ERCOT" w:date="2024-02-29T21:09:00Z">
        <w:r w:rsidR="4CCBF704">
          <w:t>m</w:t>
        </w:r>
      </w:ins>
      <w:r>
        <w:t>)</w:t>
      </w:r>
      <w:r>
        <w:tab/>
        <w:t>Section 4.6.4.2.4, Non-Spinning Reserve Service Charge;</w:t>
      </w:r>
    </w:p>
    <w:p w14:paraId="156DC75C" w14:textId="18B8EFD4" w:rsidR="3A7BA4E8" w:rsidRDefault="15D5B4B7" w:rsidP="00582CEF">
      <w:pPr>
        <w:spacing w:after="240"/>
        <w:ind w:left="720"/>
      </w:pPr>
      <w:r>
        <w:t>(</w:t>
      </w:r>
      <w:del w:id="1893" w:author="ERCOT" w:date="2024-02-29T21:09:00Z">
        <w:r w:rsidDel="3A7BA4E8">
          <w:delText>m</w:delText>
        </w:r>
      </w:del>
      <w:ins w:id="1894" w:author="ERCOT" w:date="2024-02-29T21:09:00Z">
        <w:r w:rsidR="699C67C7">
          <w:t>n</w:t>
        </w:r>
      </w:ins>
      <w:r>
        <w:t>)</w:t>
      </w:r>
      <w:r>
        <w:tab/>
        <w:t>Section 4.6.4.2.5, ERCOT Contingency Reserve Service Charge;</w:t>
      </w:r>
    </w:p>
    <w:p w14:paraId="72294179" w14:textId="7D3B7750" w:rsidR="26D7AEE9" w:rsidRDefault="7D4194FD" w:rsidP="00582CEF">
      <w:pPr>
        <w:spacing w:after="240"/>
        <w:ind w:firstLine="720"/>
        <w:rPr>
          <w:ins w:id="1895" w:author="ERCOT" w:date="2024-02-29T21:06:00Z"/>
        </w:rPr>
      </w:pPr>
      <w:ins w:id="1896" w:author="ERCOT" w:date="2024-02-29T21:06:00Z">
        <w:r>
          <w:t>(</w:t>
        </w:r>
      </w:ins>
      <w:ins w:id="1897" w:author="ERCOT" w:date="2024-02-29T21:09:00Z">
        <w:r w:rsidR="754E5B23">
          <w:t>o</w:t>
        </w:r>
      </w:ins>
      <w:ins w:id="1898" w:author="ERCOT" w:date="2024-02-29T21:06:00Z">
        <w:r>
          <w:t>)</w:t>
        </w:r>
      </w:ins>
      <w:ins w:id="1899" w:author="ERCOT" w:date="2024-02-29T21:17:00Z">
        <w:r>
          <w:tab/>
        </w:r>
      </w:ins>
      <w:ins w:id="1900" w:author="ERCOT" w:date="2024-02-29T21:06:00Z">
        <w:r>
          <w:t>Section 4.6.4.2.6</w:t>
        </w:r>
      </w:ins>
      <w:ins w:id="1901" w:author="ERCOT" w:date="2025-10-24T21:19:00Z">
        <w:r w:rsidR="2DC9885A">
          <w:t>,</w:t>
        </w:r>
      </w:ins>
      <w:ins w:id="1902" w:author="ERCOT" w:date="2024-02-29T21:06:00Z">
        <w:r>
          <w:t xml:space="preserve"> Dispatchable Reliability Reserve Service </w:t>
        </w:r>
      </w:ins>
      <w:ins w:id="1903" w:author="ERCOT" w:date="2024-02-29T21:12:00Z">
        <w:r w:rsidR="71F0E40E">
          <w:t>Charge</w:t>
        </w:r>
      </w:ins>
      <w:ins w:id="1904" w:author="ERCOT" w:date="2024-02-29T21:06:00Z">
        <w:r>
          <w:t>;</w:t>
        </w:r>
      </w:ins>
    </w:p>
    <w:p w14:paraId="2D2F1CB0" w14:textId="48F3E41F" w:rsidR="3A7BA4E8" w:rsidRDefault="15D5B4B7" w:rsidP="00582CEF">
      <w:pPr>
        <w:spacing w:after="240"/>
        <w:ind w:left="720"/>
      </w:pPr>
      <w:r>
        <w:t>(</w:t>
      </w:r>
      <w:del w:id="1905" w:author="ERCOT" w:date="2024-02-29T21:06:00Z">
        <w:r w:rsidDel="3A7BA4E8">
          <w:delText>n</w:delText>
        </w:r>
      </w:del>
      <w:ins w:id="1906" w:author="ERCOT" w:date="2024-02-29T21:09:00Z">
        <w:r w:rsidR="729C2B66">
          <w:t>p</w:t>
        </w:r>
      </w:ins>
      <w:r>
        <w:t>)</w:t>
      </w:r>
      <w:r>
        <w:tab/>
        <w:t>Section 7.9.1.1, Payments and Charges for PTP Obligations Settled in DAM;</w:t>
      </w:r>
    </w:p>
    <w:p w14:paraId="678F283C" w14:textId="62E1D399" w:rsidR="3A7BA4E8" w:rsidRDefault="15D5B4B7" w:rsidP="00582CEF">
      <w:pPr>
        <w:spacing w:after="240"/>
        <w:ind w:left="720"/>
      </w:pPr>
      <w:r>
        <w:t>(</w:t>
      </w:r>
      <w:del w:id="1907" w:author="ERCOT" w:date="2024-02-29T21:06:00Z">
        <w:r w:rsidDel="3A7BA4E8">
          <w:delText>o</w:delText>
        </w:r>
      </w:del>
      <w:ins w:id="1908" w:author="ERCOT" w:date="2024-02-29T21:09:00Z">
        <w:r w:rsidR="4DBC9CDC">
          <w:t>q</w:t>
        </w:r>
      </w:ins>
      <w:r>
        <w:t>)</w:t>
      </w:r>
      <w:r>
        <w:tab/>
        <w:t>Section 7.9.1.2, Payments for PTP Options Settled in DAM;</w:t>
      </w:r>
    </w:p>
    <w:p w14:paraId="10C5BA59" w14:textId="70F1DDC8" w:rsidR="3A7BA4E8" w:rsidRDefault="4F68D095" w:rsidP="00582CEF">
      <w:pPr>
        <w:spacing w:after="240"/>
        <w:ind w:left="1440" w:hanging="720"/>
      </w:pPr>
      <w:r>
        <w:t>(</w:t>
      </w:r>
      <w:del w:id="1909" w:author="ERCOT" w:date="2024-02-29T21:06:00Z">
        <w:r w:rsidR="15D5B4B7" w:rsidDel="4F68D095">
          <w:delText>p</w:delText>
        </w:r>
      </w:del>
      <w:ins w:id="1910" w:author="ERCOT" w:date="2024-02-29T21:09:00Z">
        <w:r w:rsidR="4774A012">
          <w:t>r</w:t>
        </w:r>
      </w:ins>
      <w:r>
        <w:t>)</w:t>
      </w:r>
      <w:r w:rsidR="15D5B4B7">
        <w:tab/>
      </w:r>
      <w:r>
        <w:t>Section 7.9.1.5, Payments and Charges for PTP Obligations with Refund Settled in DAM; and</w:t>
      </w:r>
    </w:p>
    <w:p w14:paraId="07F05470" w14:textId="5DDDFC29" w:rsidR="00871D61" w:rsidRDefault="15D5B4B7" w:rsidP="00582CEF">
      <w:pPr>
        <w:spacing w:after="240"/>
        <w:ind w:left="720"/>
      </w:pPr>
      <w:r>
        <w:t>(</w:t>
      </w:r>
      <w:del w:id="1911" w:author="ERCOT" w:date="2024-02-29T21:06:00Z">
        <w:r w:rsidDel="3A7BA4E8">
          <w:delText>q</w:delText>
        </w:r>
      </w:del>
      <w:ins w:id="1912" w:author="ERCOT" w:date="2024-02-29T21:09:00Z">
        <w:r w:rsidR="712E3F11">
          <w:t>s</w:t>
        </w:r>
      </w:ins>
      <w:r>
        <w:t>)</w:t>
      </w:r>
      <w:r>
        <w:tab/>
        <w:t>Section 7.9.1.6, Payments for PTP Options with Refund Settled in DAM.</w:t>
      </w:r>
    </w:p>
    <w:p w14:paraId="790F7A59" w14:textId="77777777" w:rsidR="00B3415A" w:rsidRPr="00B3415A" w:rsidRDefault="00B3415A" w:rsidP="1F31B18E">
      <w:pPr>
        <w:keepNext/>
        <w:tabs>
          <w:tab w:val="left" w:pos="1620"/>
        </w:tabs>
        <w:spacing w:before="240" w:after="240"/>
        <w:ind w:left="1627" w:hanging="1627"/>
        <w:outlineLvl w:val="4"/>
        <w:rPr>
          <w:rFonts w:eastAsia="Times New Roman"/>
          <w:b/>
          <w:bCs/>
          <w:i/>
          <w:iCs/>
        </w:rPr>
      </w:pPr>
      <w:bookmarkStart w:id="1913" w:name="_Toc184623035"/>
      <w:commentRangeStart w:id="1914"/>
      <w:r w:rsidRPr="1F31B18E">
        <w:rPr>
          <w:rFonts w:eastAsia="Times New Roman"/>
          <w:b/>
          <w:bCs/>
          <w:i/>
          <w:iCs/>
        </w:rPr>
        <w:t>16.11.4.3.2</w:t>
      </w:r>
      <w:commentRangeEnd w:id="1914"/>
      <w:r w:rsidR="00AE2304">
        <w:rPr>
          <w:rStyle w:val="CommentReference"/>
        </w:rPr>
        <w:commentReference w:id="1914"/>
      </w:r>
      <w:r>
        <w:tab/>
      </w:r>
      <w:r w:rsidRPr="1F31B18E">
        <w:rPr>
          <w:rFonts w:eastAsia="Times New Roman"/>
          <w:b/>
          <w:bCs/>
          <w:i/>
          <w:iCs/>
        </w:rPr>
        <w:t>Real-Time Liability Estimate</w:t>
      </w:r>
      <w:bookmarkEnd w:id="1913"/>
    </w:p>
    <w:p w14:paraId="476CA9FB" w14:textId="77777777" w:rsidR="008109FC" w:rsidRPr="00613851" w:rsidRDefault="008109FC" w:rsidP="008109FC">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2EC1D654" w14:textId="77777777" w:rsidR="008109FC" w:rsidRPr="00613851" w:rsidRDefault="008109FC" w:rsidP="008109FC">
      <w:pPr>
        <w:spacing w:after="240"/>
        <w:ind w:left="1440" w:hanging="720"/>
      </w:pPr>
      <w:r w:rsidRPr="00613851">
        <w:t>(a)</w:t>
      </w:r>
      <w:r w:rsidRPr="00613851">
        <w:tab/>
        <w:t xml:space="preserve">Section 6.6.3.1, Real-Time Energy Imbalance Payment or Charge at a Resource Node, using Real-Time Metered Generation (RTMG) as generation estimate;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09FC" w14:paraId="5A25684E" w14:textId="77777777" w:rsidTr="00D34EC1">
        <w:tc>
          <w:tcPr>
            <w:tcW w:w="9332" w:type="dxa"/>
            <w:shd w:val="pct12" w:color="auto" w:fill="auto"/>
          </w:tcPr>
          <w:p w14:paraId="5D482DAE" w14:textId="77777777" w:rsidR="008109FC" w:rsidRPr="0002450E" w:rsidRDefault="008109FC" w:rsidP="00D34EC1">
            <w:pPr>
              <w:pStyle w:val="Instructions"/>
              <w:spacing w:before="120"/>
              <w:rPr>
                <w:iCs w:val="0"/>
              </w:rPr>
            </w:pPr>
            <w:r>
              <w:t>[NPRR1188</w:t>
            </w:r>
            <w:r w:rsidRPr="0002450E">
              <w:t xml:space="preserve">:  Replace </w:t>
            </w:r>
            <w:r>
              <w:t>item (a)</w:t>
            </w:r>
            <w:r w:rsidRPr="0002450E">
              <w:t xml:space="preserve"> above with the following upon system implementation:] </w:t>
            </w:r>
          </w:p>
          <w:p w14:paraId="350D4BE5" w14:textId="77777777" w:rsidR="008109FC" w:rsidRPr="00B35DA1" w:rsidRDefault="008109FC" w:rsidP="00D34EC1">
            <w:pPr>
              <w:spacing w:after="240"/>
              <w:ind w:left="1440" w:hanging="720"/>
            </w:pPr>
            <w:r w:rsidRPr="00812ECB">
              <w:lastRenderedPageBreak/>
              <w:t>(a)</w:t>
            </w:r>
            <w:r w:rsidRPr="00812ECB">
              <w:tab/>
              <w:t>Section 6.6.3.1, Real-Time Energy Imbalance Payment or Charge at a Resource Node, using Real-Time Net Metered Generation (RTMG) including CLRs that are not ALRs</w:t>
            </w:r>
            <w:r w:rsidRPr="00812ECB">
              <w:rPr>
                <w:i/>
                <w:iCs/>
                <w:sz w:val="20"/>
              </w:rPr>
              <w:t xml:space="preserve"> </w:t>
            </w:r>
            <w:r w:rsidRPr="00812ECB">
              <w:t>as generation estimate;</w:t>
            </w:r>
          </w:p>
        </w:tc>
      </w:tr>
    </w:tbl>
    <w:p w14:paraId="681F698D" w14:textId="77777777" w:rsidR="008109FC" w:rsidRPr="00613851" w:rsidRDefault="008109FC" w:rsidP="008109FC">
      <w:pPr>
        <w:spacing w:before="240" w:after="240"/>
        <w:ind w:left="1440" w:hanging="720"/>
      </w:pPr>
      <w:r w:rsidRPr="00613851">
        <w:lastRenderedPageBreak/>
        <w:t>(b)</w:t>
      </w:r>
      <w:r w:rsidRPr="00613851">
        <w:tab/>
        <w:t>Section 6.6.3.2, Real-Time Energy Imbalance Payment or Charge at a Load Zone, using 14</w:t>
      </w:r>
      <w:r>
        <w:t>-</w:t>
      </w:r>
      <w:r w:rsidRPr="00613851">
        <w:t>day or seven</w:t>
      </w:r>
      <w:r>
        <w:t>-</w:t>
      </w:r>
      <w:r w:rsidRPr="00613851">
        <w:t>day</w:t>
      </w:r>
      <w:r>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09FC" w14:paraId="3315BDBE" w14:textId="77777777" w:rsidTr="00D34EC1">
        <w:tc>
          <w:tcPr>
            <w:tcW w:w="9332" w:type="dxa"/>
            <w:shd w:val="pct12" w:color="auto" w:fill="auto"/>
          </w:tcPr>
          <w:p w14:paraId="182131AC" w14:textId="77777777" w:rsidR="008109FC" w:rsidRPr="0002450E" w:rsidRDefault="008109FC" w:rsidP="00D34EC1">
            <w:pPr>
              <w:pStyle w:val="Instructions"/>
              <w:spacing w:before="120"/>
              <w:rPr>
                <w:iCs w:val="0"/>
              </w:rPr>
            </w:pPr>
            <w:r>
              <w:t>[NPRR829</w:t>
            </w:r>
            <w:r w:rsidRPr="0002450E">
              <w:t xml:space="preserve">:  Replace </w:t>
            </w:r>
            <w:r>
              <w:t>item (b)</w:t>
            </w:r>
            <w:r w:rsidRPr="0002450E">
              <w:t xml:space="preserve"> above with the following upon system implementation:] </w:t>
            </w:r>
          </w:p>
          <w:p w14:paraId="4C7B5918" w14:textId="77777777" w:rsidR="008109FC" w:rsidRPr="00B35DA1" w:rsidRDefault="008109FC" w:rsidP="00D34EC1">
            <w:pPr>
              <w:spacing w:after="240"/>
              <w:ind w:left="1440" w:hanging="720"/>
            </w:pPr>
            <w:r w:rsidRPr="00613851">
              <w:t>(b)</w:t>
            </w:r>
            <w:r w:rsidRPr="00613851">
              <w:tab/>
              <w:t>Section 6.6.3.2, Real-Time Energy Imbalance Payment or Charge at a Load Zone, using 14</w:t>
            </w:r>
            <w:r>
              <w:t>-</w:t>
            </w:r>
            <w:r w:rsidRPr="00613851">
              <w:t>day or seven</w:t>
            </w:r>
            <w:r>
              <w:t>-</w:t>
            </w:r>
            <w:r w:rsidRPr="00613851">
              <w:t>day</w:t>
            </w:r>
            <w:r>
              <w:t>-</w:t>
            </w:r>
            <w:r w:rsidRPr="00613851">
              <w:t>old LRS for Load estimate</w:t>
            </w:r>
            <w:r>
              <w:t xml:space="preserve"> and Real-Time telemetry of net generation as the generation estimate</w:t>
            </w:r>
            <w:r w:rsidRPr="00613851">
              <w:t>;</w:t>
            </w:r>
          </w:p>
        </w:tc>
      </w:tr>
    </w:tbl>
    <w:p w14:paraId="641CFB90" w14:textId="77777777" w:rsidR="008109FC" w:rsidRPr="00613851" w:rsidRDefault="008109FC" w:rsidP="008109FC">
      <w:pPr>
        <w:spacing w:before="240" w:after="240"/>
        <w:ind w:left="1440" w:hanging="720"/>
      </w:pPr>
      <w:r w:rsidRPr="00613851">
        <w:t>(c)</w:t>
      </w:r>
      <w:r w:rsidRPr="00613851">
        <w:tab/>
        <w:t>Section 6.6.3.3, Real-Time Energy Imbalance Payment or Charge at a Hub;</w:t>
      </w:r>
    </w:p>
    <w:p w14:paraId="46EB9F79" w14:textId="77777777" w:rsidR="008109FC" w:rsidRPr="00613851" w:rsidRDefault="008109FC" w:rsidP="008109FC">
      <w:pPr>
        <w:spacing w:after="240"/>
        <w:ind w:left="1440" w:hanging="720"/>
      </w:pPr>
      <w:r w:rsidRPr="00613851">
        <w:t>(d)</w:t>
      </w:r>
      <w:r w:rsidRPr="00613851">
        <w:tab/>
        <w:t>Section 6.6.3.4, Real-Time Energy Payment for DC Tie Import;</w:t>
      </w:r>
    </w:p>
    <w:p w14:paraId="5851CED4" w14:textId="77777777" w:rsidR="008109FC" w:rsidRPr="00613851" w:rsidRDefault="008109FC" w:rsidP="008109FC">
      <w:pPr>
        <w:spacing w:after="240"/>
        <w:ind w:left="1440" w:hanging="720"/>
      </w:pPr>
      <w:r w:rsidRPr="00B75A10">
        <w:t>(</w:t>
      </w:r>
      <w:r>
        <w:t>e</w:t>
      </w:r>
      <w:r w:rsidRPr="00B75A10">
        <w:t>)</w:t>
      </w:r>
      <w:r w:rsidRPr="00B75A10">
        <w:tab/>
        <w:t>Section 6.6.3.</w:t>
      </w:r>
      <w:r>
        <w:t>8</w:t>
      </w:r>
      <w:r w:rsidRPr="00B75A10">
        <w:t xml:space="preserve">,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09FC" w14:paraId="00C460FB" w14:textId="77777777" w:rsidTr="00D34EC1">
        <w:tc>
          <w:tcPr>
            <w:tcW w:w="9332" w:type="dxa"/>
            <w:shd w:val="pct12" w:color="auto" w:fill="auto"/>
          </w:tcPr>
          <w:p w14:paraId="55788E1B" w14:textId="77777777" w:rsidR="008109FC" w:rsidRPr="0002450E" w:rsidRDefault="008109FC" w:rsidP="00D34EC1">
            <w:pPr>
              <w:pStyle w:val="Instructions"/>
              <w:spacing w:before="120"/>
              <w:rPr>
                <w:iCs w:val="0"/>
              </w:rPr>
            </w:pPr>
            <w:r>
              <w:t>[NPRR995 and NPRR1077</w:t>
            </w:r>
            <w:r w:rsidRPr="0002450E">
              <w:t xml:space="preserve">:  </w:t>
            </w:r>
            <w:r>
              <w:t>Replace applicable portions of item (e) above with the following</w:t>
            </w:r>
            <w:r w:rsidRPr="0002450E">
              <w:t xml:space="preserve"> upon system implementation:] </w:t>
            </w:r>
          </w:p>
          <w:p w14:paraId="0CF07BA7" w14:textId="77777777" w:rsidR="008109FC" w:rsidRPr="00B35DA1" w:rsidRDefault="008109FC" w:rsidP="00D34EC1">
            <w:pPr>
              <w:spacing w:after="240"/>
              <w:ind w:left="1440" w:hanging="720"/>
            </w:pPr>
            <w:r w:rsidRPr="00B75A10">
              <w:t>(</w:t>
            </w:r>
            <w:r>
              <w:t>e</w:t>
            </w:r>
            <w:r w:rsidRPr="00B75A10">
              <w:t>)</w:t>
            </w:r>
            <w:r w:rsidRPr="00B75A10">
              <w:tab/>
              <w:t>Section 6.6.3.</w:t>
            </w:r>
            <w:r>
              <w:t>8</w:t>
            </w:r>
            <w:r w:rsidRPr="00B75A10">
              <w:t xml:space="preserve">, Real-Time Payment or Charge for Energy from </w:t>
            </w:r>
            <w:r w:rsidRPr="007A41CB">
              <w:t>a Settlement Only Distribution Generator (SODG)</w:t>
            </w:r>
            <w:r>
              <w:t>,</w:t>
            </w:r>
            <w:r w:rsidRPr="007A41CB">
              <w:t xml:space="preserve"> Settlement Only Transmission Generator (SOTG)</w:t>
            </w:r>
            <w:r w:rsidRPr="004F0937">
              <w:t>, Settlement Only Distribution Energy Storage</w:t>
            </w:r>
            <w:r>
              <w:t xml:space="preserve"> System</w:t>
            </w:r>
            <w:r w:rsidRPr="004F0937">
              <w:t xml:space="preserve"> (SODES</w:t>
            </w:r>
            <w:r>
              <w:t>S</w:t>
            </w:r>
            <w:r w:rsidRPr="004F0937">
              <w:t>), or Settlement Only Transmission Energy Storage</w:t>
            </w:r>
            <w:r>
              <w:t xml:space="preserve"> System</w:t>
            </w:r>
            <w:r w:rsidRPr="004F0937">
              <w:t xml:space="preserve"> (SOTES</w:t>
            </w:r>
            <w:r>
              <w:t>S</w:t>
            </w:r>
            <w:r w:rsidRPr="004F0937">
              <w:t>)</w:t>
            </w:r>
            <w:r>
              <w:t>,</w:t>
            </w:r>
            <w:r w:rsidRPr="00FF47C6">
              <w:t xml:space="preserve"> using the Real-Time telemetry of net generation as the outflow estimate and the Real-Time Price for each SODG</w:t>
            </w:r>
            <w:r>
              <w:t>,</w:t>
            </w:r>
            <w:r w:rsidRPr="00FF47C6">
              <w:t xml:space="preserve"> SOTG</w:t>
            </w:r>
            <w:r w:rsidRPr="004F0937">
              <w:t xml:space="preserve">, </w:t>
            </w:r>
            <w:proofErr w:type="gramStart"/>
            <w:r w:rsidRPr="004F0937">
              <w:t>SODES</w:t>
            </w:r>
            <w:r>
              <w:t>S</w:t>
            </w:r>
            <w:r w:rsidRPr="004F0937">
              <w:t xml:space="preserve">, or </w:t>
            </w:r>
            <w:r w:rsidRPr="00694393">
              <w:t>SOTES</w:t>
            </w:r>
            <w:r>
              <w:t>S</w:t>
            </w:r>
            <w:proofErr w:type="gramEnd"/>
            <w:r w:rsidRPr="00FF47C6">
              <w:t xml:space="preserve"> site</w:t>
            </w:r>
            <w:r w:rsidRPr="00B75A10">
              <w:t>;</w:t>
            </w:r>
          </w:p>
        </w:tc>
      </w:tr>
    </w:tbl>
    <w:p w14:paraId="08C93037" w14:textId="77777777" w:rsidR="008109FC" w:rsidRDefault="008109FC" w:rsidP="008109FC">
      <w:pPr>
        <w:spacing w:before="240" w:after="240"/>
        <w:ind w:left="1440" w:hanging="720"/>
      </w:pPr>
      <w:r w:rsidRPr="00613851">
        <w:t>(</w:t>
      </w:r>
      <w:r>
        <w:t>f</w:t>
      </w:r>
      <w:r w:rsidRPr="00613851">
        <w:t>)</w:t>
      </w:r>
      <w:r w:rsidRPr="00613851">
        <w:tab/>
        <w:t>Section 6.6.4, Real-Time Congestion Payment or Charge for Self-Schedules;</w:t>
      </w:r>
    </w:p>
    <w:p w14:paraId="294B55D8" w14:textId="77777777" w:rsidR="008109FC" w:rsidRDefault="008109FC" w:rsidP="008109FC">
      <w:pPr>
        <w:spacing w:after="240"/>
        <w:ind w:left="1440" w:hanging="720"/>
      </w:pPr>
      <w:r>
        <w:t>(g)</w:t>
      </w:r>
      <w:r>
        <w:tab/>
        <w:t xml:space="preserve">Section 6.7.2.2, Regulation Up Service Payments and Charges; </w:t>
      </w:r>
    </w:p>
    <w:p w14:paraId="4A2916B9" w14:textId="77777777" w:rsidR="008109FC" w:rsidRDefault="008109FC" w:rsidP="008109FC">
      <w:pPr>
        <w:spacing w:after="240"/>
        <w:ind w:left="1440" w:hanging="720"/>
      </w:pPr>
      <w:r>
        <w:t>(h)</w:t>
      </w:r>
      <w:r>
        <w:tab/>
        <w:t xml:space="preserve">Section 6.7.2.3, Regulation Down Service Payments and Charges; </w:t>
      </w:r>
    </w:p>
    <w:p w14:paraId="255991D6" w14:textId="77777777" w:rsidR="008109FC" w:rsidRDefault="008109FC" w:rsidP="008109FC">
      <w:pPr>
        <w:spacing w:after="240"/>
        <w:ind w:left="1440" w:hanging="720"/>
      </w:pPr>
      <w:r>
        <w:t>(i)</w:t>
      </w:r>
      <w:r>
        <w:tab/>
        <w:t xml:space="preserve">Section 6.7.2.4, Responsive Reserve Payments and Charges; </w:t>
      </w:r>
    </w:p>
    <w:p w14:paraId="783C79A2" w14:textId="77777777" w:rsidR="008109FC" w:rsidRDefault="008109FC" w:rsidP="008109FC">
      <w:pPr>
        <w:spacing w:after="240"/>
        <w:ind w:left="1440" w:hanging="720"/>
      </w:pPr>
      <w:r>
        <w:t>(j)</w:t>
      </w:r>
      <w:r>
        <w:tab/>
        <w:t xml:space="preserve">Section 6.7.2.5, Non-Spinning Reserve Service Payments and Charges; </w:t>
      </w:r>
    </w:p>
    <w:p w14:paraId="43133336" w14:textId="77777777" w:rsidR="008109FC" w:rsidRPr="00613851" w:rsidRDefault="008109FC" w:rsidP="008109FC">
      <w:pPr>
        <w:spacing w:after="240"/>
        <w:ind w:left="1440" w:hanging="720"/>
      </w:pPr>
      <w:r>
        <w:t>(k)</w:t>
      </w:r>
      <w:r>
        <w:tab/>
        <w:t>Section 6.7.2.6, ERCOT Contingency Reserve Service Payments and Charges;</w:t>
      </w:r>
      <w:del w:id="1915" w:author="ERCOT" w:date="2025-12-09T12:27:00Z" w16du:dateUtc="2025-12-09T18:27:00Z">
        <w:r w:rsidDel="008109FC">
          <w:delText xml:space="preserve"> and</w:delText>
        </w:r>
      </w:del>
    </w:p>
    <w:p w14:paraId="75F24DC2" w14:textId="1E5DD000" w:rsidR="008109FC" w:rsidRDefault="008109FC" w:rsidP="008109FC">
      <w:pPr>
        <w:spacing w:after="240"/>
        <w:ind w:left="1440" w:hanging="720"/>
      </w:pPr>
      <w:ins w:id="1916" w:author="ERCOT" w:date="2025-07-30T10:10:00Z" w16du:dateUtc="2025-07-30T15:10:00Z">
        <w:r w:rsidRPr="00B3415A">
          <w:rPr>
            <w:rFonts w:eastAsia="Times New Roman"/>
            <w:szCs w:val="20"/>
          </w:rPr>
          <w:lastRenderedPageBreak/>
          <w:t>(</w:t>
        </w:r>
        <w:r>
          <w:rPr>
            <w:rFonts w:eastAsia="Times New Roman"/>
            <w:szCs w:val="20"/>
          </w:rPr>
          <w:t>l</w:t>
        </w:r>
        <w:r w:rsidRPr="00B3415A">
          <w:rPr>
            <w:rFonts w:eastAsia="Times New Roman"/>
            <w:szCs w:val="20"/>
          </w:rPr>
          <w:t>)</w:t>
        </w:r>
        <w:r w:rsidRPr="00B3415A">
          <w:rPr>
            <w:rFonts w:eastAsia="Times New Roman"/>
            <w:szCs w:val="20"/>
          </w:rPr>
          <w:tab/>
          <w:t>Section 6.7.</w:t>
        </w:r>
      </w:ins>
      <w:ins w:id="1917" w:author="ERCOT" w:date="2025-12-09T12:26:00Z" w16du:dateUtc="2025-12-09T18:26:00Z">
        <w:r>
          <w:rPr>
            <w:rFonts w:eastAsia="Times New Roman"/>
            <w:szCs w:val="20"/>
          </w:rPr>
          <w:t>2</w:t>
        </w:r>
      </w:ins>
      <w:ins w:id="1918" w:author="ERCOT" w:date="2025-07-30T10:10:00Z" w16du:dateUtc="2025-07-30T15:10:00Z">
        <w:r w:rsidRPr="00B3415A">
          <w:rPr>
            <w:rFonts w:eastAsia="Times New Roman"/>
            <w:szCs w:val="20"/>
          </w:rPr>
          <w:t>.</w:t>
        </w:r>
      </w:ins>
      <w:ins w:id="1919" w:author="ERCOT" w:date="2025-07-30T10:13:00Z" w16du:dateUtc="2025-07-30T15:13:00Z">
        <w:r>
          <w:rPr>
            <w:rFonts w:eastAsia="Times New Roman"/>
            <w:szCs w:val="20"/>
          </w:rPr>
          <w:t>7</w:t>
        </w:r>
      </w:ins>
      <w:ins w:id="1920" w:author="ERCOT" w:date="2025-07-30T10:10:00Z" w16du:dateUtc="2025-07-30T15:10:00Z">
        <w:r w:rsidRPr="00B3415A">
          <w:rPr>
            <w:rFonts w:eastAsia="Times New Roman"/>
            <w:szCs w:val="20"/>
          </w:rPr>
          <w:t xml:space="preserve">, </w:t>
        </w:r>
      </w:ins>
      <w:ins w:id="1921" w:author="ERCOT" w:date="2025-07-30T10:13:00Z" w16du:dateUtc="2025-07-30T15:13:00Z">
        <w:r>
          <w:rPr>
            <w:rFonts w:eastAsia="Times New Roman"/>
            <w:szCs w:val="20"/>
          </w:rPr>
          <w:t>Dispatchable Reliability</w:t>
        </w:r>
      </w:ins>
      <w:ins w:id="1922" w:author="ERCOT" w:date="2025-07-30T10:10:00Z" w16du:dateUtc="2025-07-30T15:10:00Z">
        <w:r w:rsidRPr="00B3415A">
          <w:rPr>
            <w:rFonts w:eastAsia="Times New Roman"/>
            <w:szCs w:val="20"/>
          </w:rPr>
          <w:t xml:space="preserve"> Reserve Service Payments and Charges</w:t>
        </w:r>
      </w:ins>
      <w:ins w:id="1923" w:author="ERCOT" w:date="2025-07-30T10:17:00Z" w16du:dateUtc="2025-07-30T15:17:00Z">
        <w:r>
          <w:rPr>
            <w:rFonts w:eastAsia="Times New Roman"/>
            <w:szCs w:val="20"/>
          </w:rPr>
          <w:t>; and</w:t>
        </w:r>
      </w:ins>
    </w:p>
    <w:p w14:paraId="6D6C313F" w14:textId="03925618" w:rsidR="008109FC" w:rsidRDefault="008109FC" w:rsidP="008109FC">
      <w:pPr>
        <w:spacing w:after="240"/>
        <w:ind w:left="1440" w:hanging="720"/>
        <w:rPr>
          <w:rFonts w:eastAsia="Times New Roman"/>
          <w:iCs/>
          <w:szCs w:val="20"/>
        </w:rPr>
      </w:pPr>
      <w:r w:rsidRPr="00613851">
        <w:t>(</w:t>
      </w:r>
      <w:ins w:id="1924" w:author="ERCOT" w:date="2025-12-09T12:27:00Z" w16du:dateUtc="2025-12-09T18:27:00Z">
        <w:r>
          <w:t>m</w:t>
        </w:r>
      </w:ins>
      <w:del w:id="1925" w:author="ERCOT" w:date="2025-12-09T12:27:00Z" w16du:dateUtc="2025-12-09T18:27:00Z">
        <w:r w:rsidDel="008109FC">
          <w:delText>l</w:delText>
        </w:r>
      </w:del>
      <w:r w:rsidRPr="00613851">
        <w:t>)</w:t>
      </w:r>
      <w:r w:rsidRPr="00613851">
        <w:tab/>
        <w:t>Section 7.9.2.1, Payments and Charges for PTP Obligations Settled in Real-Time.</w:t>
      </w:r>
    </w:p>
    <w:sectPr w:rsidR="008109FC">
      <w:headerReference w:type="default" r:id="rId186"/>
      <w:footerReference w:type="even" r:id="rId187"/>
      <w:footerReference w:type="default" r:id="rId188"/>
      <w:footerReference w:type="first" r:id="rId18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9" w:author="ERCOT Market Rules" w:date="2025-11-20T19:55:00Z" w:initials="CP">
    <w:p w14:paraId="3DFE29F6" w14:textId="459916FE" w:rsidR="00AE2304" w:rsidRDefault="00AE2304">
      <w:pPr>
        <w:pStyle w:val="CommentText"/>
      </w:pPr>
      <w:r>
        <w:rPr>
          <w:rStyle w:val="CommentReference"/>
        </w:rPr>
        <w:annotationRef/>
      </w:r>
      <w:r>
        <w:t>Please note NPRR1310 also proposes revisions to this section.</w:t>
      </w:r>
    </w:p>
  </w:comment>
  <w:comment w:id="30" w:author="ERCOT Market Rules" w:date="2025-11-20T19:56:00Z" w:initials="CP">
    <w:p w14:paraId="13A87500" w14:textId="6B96AB1C" w:rsidR="00AE2304" w:rsidRDefault="00AE2304">
      <w:pPr>
        <w:pStyle w:val="CommentText"/>
      </w:pPr>
      <w:r>
        <w:rPr>
          <w:rStyle w:val="CommentReference"/>
        </w:rPr>
        <w:annotationRef/>
      </w:r>
      <w:r>
        <w:t>Please note NPRR1310 also proposes revisions to this section.</w:t>
      </w:r>
    </w:p>
  </w:comment>
  <w:comment w:id="46" w:author="ERCOT Market Rules" w:date="2025-11-20T19:56:00Z" w:initials="CP">
    <w:p w14:paraId="0E2F36B4" w14:textId="24C6F00C" w:rsidR="00AE2304" w:rsidRDefault="00AE2304">
      <w:pPr>
        <w:pStyle w:val="CommentText"/>
      </w:pPr>
      <w:r>
        <w:rPr>
          <w:rStyle w:val="CommentReference"/>
        </w:rPr>
        <w:annotationRef/>
      </w:r>
      <w:r>
        <w:t>Please note NPRR1310 also proposes revisions to this section.</w:t>
      </w:r>
    </w:p>
  </w:comment>
  <w:comment w:id="72" w:author="ERCOT Market Rules" w:date="2025-11-20T19:56:00Z" w:initials="CP">
    <w:p w14:paraId="7EF3B42D" w14:textId="4698978E" w:rsidR="00AE2304" w:rsidRDefault="00AE2304">
      <w:pPr>
        <w:pStyle w:val="CommentText"/>
      </w:pPr>
      <w:r>
        <w:rPr>
          <w:rStyle w:val="CommentReference"/>
        </w:rPr>
        <w:annotationRef/>
      </w:r>
      <w:r>
        <w:t>Please note NPRR1310 also proposes revisions to this section.</w:t>
      </w:r>
    </w:p>
  </w:comment>
  <w:comment w:id="102" w:author="ERCOT Market Rules" w:date="2025-11-20T19:56:00Z" w:initials="CP">
    <w:p w14:paraId="66FB068A" w14:textId="1AB60EB3" w:rsidR="00AE2304" w:rsidRDefault="00AE2304">
      <w:pPr>
        <w:pStyle w:val="CommentText"/>
      </w:pPr>
      <w:r>
        <w:rPr>
          <w:rStyle w:val="CommentReference"/>
        </w:rPr>
        <w:annotationRef/>
      </w:r>
      <w:r>
        <w:t>Please note NPRR1310 also proposes revisions to this section.</w:t>
      </w:r>
    </w:p>
  </w:comment>
  <w:comment w:id="112" w:author="ERCOT Market Rules" w:date="2025-11-20T19:56:00Z" w:initials="CP">
    <w:p w14:paraId="555E9D1A" w14:textId="0844B104" w:rsidR="00AE2304" w:rsidRDefault="00AE2304">
      <w:pPr>
        <w:pStyle w:val="CommentText"/>
      </w:pPr>
      <w:r>
        <w:rPr>
          <w:rStyle w:val="CommentReference"/>
        </w:rPr>
        <w:annotationRef/>
      </w:r>
      <w:r>
        <w:t>Please note NPRR1310 also propose</w:t>
      </w:r>
      <w:r w:rsidR="00FA5632">
        <w:t>s</w:t>
      </w:r>
      <w:r>
        <w:t xml:space="preserve"> revisions to this section.</w:t>
      </w:r>
    </w:p>
  </w:comment>
  <w:comment w:id="131" w:author="ERCOT Market Rules" w:date="2025-11-20T19:56:00Z" w:initials="CP">
    <w:p w14:paraId="7D966F9C" w14:textId="1360744E" w:rsidR="00AE2304" w:rsidRDefault="00AE2304">
      <w:pPr>
        <w:pStyle w:val="CommentText"/>
      </w:pPr>
      <w:r>
        <w:rPr>
          <w:rStyle w:val="CommentReference"/>
        </w:rPr>
        <w:annotationRef/>
      </w:r>
      <w:r>
        <w:t>Please note NPRR1310 also propose</w:t>
      </w:r>
      <w:r w:rsidR="00FA5632">
        <w:t>s</w:t>
      </w:r>
      <w:r>
        <w:t xml:space="preserve"> revisions to this section.</w:t>
      </w:r>
    </w:p>
  </w:comment>
  <w:comment w:id="135" w:author="ERCOT Market Rules" w:date="2025-11-20T19:57:00Z" w:initials="CP">
    <w:p w14:paraId="39E3F9BC" w14:textId="17101DA7" w:rsidR="00AE2304" w:rsidRDefault="00AE2304">
      <w:pPr>
        <w:pStyle w:val="CommentText"/>
      </w:pPr>
      <w:r>
        <w:rPr>
          <w:rStyle w:val="CommentReference"/>
        </w:rPr>
        <w:annotationRef/>
      </w:r>
      <w:r>
        <w:t>Please note NPRR1310 also proposes revisions to this section.</w:t>
      </w:r>
    </w:p>
  </w:comment>
  <w:comment w:id="142" w:author="ERCOT Market Rules" w:date="2025-11-20T19:57:00Z" w:initials="CP">
    <w:p w14:paraId="604E47F0" w14:textId="1E0F0EEE" w:rsidR="00AE2304" w:rsidRDefault="00AE2304">
      <w:pPr>
        <w:pStyle w:val="CommentText"/>
      </w:pPr>
      <w:r>
        <w:rPr>
          <w:rStyle w:val="CommentReference"/>
        </w:rPr>
        <w:annotationRef/>
      </w:r>
      <w:r>
        <w:t>Please note NPRR1310 also proposes revisions to this section.</w:t>
      </w:r>
    </w:p>
  </w:comment>
  <w:comment w:id="191" w:author="ERCOT Market Rules" w:date="2025-11-20T19:57:00Z" w:initials="CP">
    <w:p w14:paraId="42BC804D" w14:textId="20D60446" w:rsidR="00AE2304" w:rsidRDefault="00AE2304">
      <w:pPr>
        <w:pStyle w:val="CommentText"/>
      </w:pPr>
      <w:r>
        <w:rPr>
          <w:rStyle w:val="CommentReference"/>
        </w:rPr>
        <w:annotationRef/>
      </w:r>
      <w:r>
        <w:t>Please note NPRR1310 also proposes revisions to this section.</w:t>
      </w:r>
    </w:p>
  </w:comment>
  <w:comment w:id="201" w:author="ERCOT Market Rules" w:date="2025-11-20T19:57:00Z" w:initials="CP">
    <w:p w14:paraId="4D6EB0BE" w14:textId="7200A9C1" w:rsidR="00AE2304" w:rsidRDefault="00AE2304">
      <w:pPr>
        <w:pStyle w:val="CommentText"/>
      </w:pPr>
      <w:r>
        <w:rPr>
          <w:rStyle w:val="CommentReference"/>
        </w:rPr>
        <w:annotationRef/>
      </w:r>
      <w:r>
        <w:t>Please note NPRR1310 also proposes revisions to this section.</w:t>
      </w:r>
    </w:p>
  </w:comment>
  <w:comment w:id="211" w:author="ERCOT Market Rules" w:date="2025-11-20T19:57:00Z" w:initials="CP">
    <w:p w14:paraId="1E7D342C" w14:textId="7AB80ABE" w:rsidR="00AE2304" w:rsidRDefault="00AE2304">
      <w:pPr>
        <w:pStyle w:val="CommentText"/>
      </w:pPr>
      <w:r>
        <w:rPr>
          <w:rStyle w:val="CommentReference"/>
        </w:rPr>
        <w:annotationRef/>
      </w:r>
      <w:r>
        <w:t>Please note NPRR1310 also proposes revisions to this section.</w:t>
      </w:r>
    </w:p>
  </w:comment>
  <w:comment w:id="252" w:author="ERCOT Market Rules" w:date="2025-11-20T19:58:00Z" w:initials="CP">
    <w:p w14:paraId="01810F17" w14:textId="7F069CFE" w:rsidR="00AE2304" w:rsidRDefault="00AE2304">
      <w:pPr>
        <w:pStyle w:val="CommentText"/>
      </w:pPr>
      <w:r>
        <w:rPr>
          <w:rStyle w:val="CommentReference"/>
        </w:rPr>
        <w:annotationRef/>
      </w:r>
      <w:r>
        <w:t>Please note NPRR1310 also proposes revisions to this section.</w:t>
      </w:r>
    </w:p>
  </w:comment>
  <w:comment w:id="354" w:author="ERCOT Market Rules" w:date="2025-11-20T19:58:00Z" w:initials="CP">
    <w:p w14:paraId="3BC1C83D" w14:textId="6B4C8B7F" w:rsidR="00AE2304" w:rsidRDefault="00AE2304">
      <w:pPr>
        <w:pStyle w:val="CommentText"/>
      </w:pPr>
      <w:r>
        <w:rPr>
          <w:rStyle w:val="CommentReference"/>
        </w:rPr>
        <w:annotationRef/>
      </w:r>
      <w:r>
        <w:t>Please note NPRR1310 also proposes revisions to this section.</w:t>
      </w:r>
    </w:p>
  </w:comment>
  <w:comment w:id="463" w:author="ERCOT Market Rules" w:date="2025-11-20T19:58:00Z" w:initials="CP">
    <w:p w14:paraId="729069D1" w14:textId="71C6F234" w:rsidR="00AE2304" w:rsidRDefault="00AE2304">
      <w:pPr>
        <w:pStyle w:val="CommentText"/>
      </w:pPr>
      <w:r>
        <w:rPr>
          <w:rStyle w:val="CommentReference"/>
        </w:rPr>
        <w:annotationRef/>
      </w:r>
      <w:r>
        <w:t>Please note NPRR1310 also proposes revisions to this section.</w:t>
      </w:r>
    </w:p>
  </w:comment>
  <w:comment w:id="553" w:author="ERCOT Market Rules" w:date="2025-11-20T19:58:00Z" w:initials="CP">
    <w:p w14:paraId="7846B22B" w14:textId="4139530F" w:rsidR="00AE2304" w:rsidRDefault="00AE2304">
      <w:pPr>
        <w:pStyle w:val="CommentText"/>
      </w:pPr>
      <w:r>
        <w:rPr>
          <w:rStyle w:val="CommentReference"/>
        </w:rPr>
        <w:annotationRef/>
      </w:r>
      <w:r>
        <w:t>Please note NPRR1310 also proposes revisions to this section.</w:t>
      </w:r>
    </w:p>
  </w:comment>
  <w:comment w:id="604" w:author="ERCOT Market Rules" w:date="2025-11-20T19:58:00Z" w:initials="CP">
    <w:p w14:paraId="4F342D08" w14:textId="4DD75B13" w:rsidR="00AE2304" w:rsidRDefault="00AE2304">
      <w:pPr>
        <w:pStyle w:val="CommentText"/>
      </w:pPr>
      <w:r>
        <w:rPr>
          <w:rStyle w:val="CommentReference"/>
        </w:rPr>
        <w:annotationRef/>
      </w:r>
      <w:r>
        <w:t>Please note NPRR1310 also proposes revisions to this section.</w:t>
      </w:r>
    </w:p>
  </w:comment>
  <w:comment w:id="624" w:author="ERCOT Market Rules" w:date="2025-11-20T19:58:00Z" w:initials="CP">
    <w:p w14:paraId="59CDC8EF" w14:textId="5D94A68E" w:rsidR="00AE2304" w:rsidRDefault="00AE2304">
      <w:pPr>
        <w:pStyle w:val="CommentText"/>
      </w:pPr>
      <w:r>
        <w:rPr>
          <w:rStyle w:val="CommentReference"/>
        </w:rPr>
        <w:annotationRef/>
      </w:r>
      <w:r>
        <w:t>Please note NPRR1310 also proposes revisions to this section.</w:t>
      </w:r>
    </w:p>
  </w:comment>
  <w:comment w:id="658" w:author="ERCOT Market Rules" w:date="2025-11-20T19:59:00Z" w:initials="CP">
    <w:p w14:paraId="2AC687C7" w14:textId="2E9CF0EC" w:rsidR="00AE2304" w:rsidRDefault="00AE2304">
      <w:pPr>
        <w:pStyle w:val="CommentText"/>
      </w:pPr>
      <w:r>
        <w:rPr>
          <w:rStyle w:val="CommentReference"/>
        </w:rPr>
        <w:annotationRef/>
      </w:r>
      <w:r>
        <w:t>Please note NPRR1310 also proposes revisions to this section.</w:t>
      </w:r>
    </w:p>
  </w:comment>
  <w:comment w:id="673" w:author="ERCOT Market Rules" w:date="2025-11-20T19:59:00Z" w:initials="CP">
    <w:p w14:paraId="55D362A1" w14:textId="03CE1983" w:rsidR="00AE2304" w:rsidRDefault="00AE2304">
      <w:pPr>
        <w:pStyle w:val="CommentText"/>
      </w:pPr>
      <w:r>
        <w:rPr>
          <w:rStyle w:val="CommentReference"/>
        </w:rPr>
        <w:annotationRef/>
      </w:r>
      <w:r>
        <w:t>Please note NPRR1310 also proposes revisions to this section.</w:t>
      </w:r>
    </w:p>
  </w:comment>
  <w:comment w:id="686" w:author="ERCOT Market Rules" w:date="2025-11-20T19:59:00Z" w:initials="CP">
    <w:p w14:paraId="14B56C17" w14:textId="20AF8C46" w:rsidR="00AE2304" w:rsidRDefault="00AE2304">
      <w:pPr>
        <w:pStyle w:val="CommentText"/>
      </w:pPr>
      <w:r>
        <w:rPr>
          <w:rStyle w:val="CommentReference"/>
        </w:rPr>
        <w:annotationRef/>
      </w:r>
      <w:r>
        <w:t>Please note NPRR1310 also proposes revisions to this section.</w:t>
      </w:r>
    </w:p>
  </w:comment>
  <w:comment w:id="695" w:author="ERCOT Market Rules" w:date="2025-11-20T19:59:00Z" w:initials="CP">
    <w:p w14:paraId="09A50B69" w14:textId="4E8AB137" w:rsidR="00AE2304" w:rsidRDefault="00AE2304">
      <w:pPr>
        <w:pStyle w:val="CommentText"/>
      </w:pPr>
      <w:r>
        <w:rPr>
          <w:rStyle w:val="CommentReference"/>
        </w:rPr>
        <w:annotationRef/>
      </w:r>
      <w:r>
        <w:t>Please note NPRR1310 also proposes revisions to this section.</w:t>
      </w:r>
    </w:p>
  </w:comment>
  <w:comment w:id="705" w:author="ERCOT Market Rules" w:date="2025-11-20T19:59:00Z" w:initials="CP">
    <w:p w14:paraId="39BD7814" w14:textId="06560DA9" w:rsidR="00AE2304" w:rsidRDefault="00AE2304">
      <w:pPr>
        <w:pStyle w:val="CommentText"/>
      </w:pPr>
      <w:r>
        <w:rPr>
          <w:rStyle w:val="CommentReference"/>
        </w:rPr>
        <w:annotationRef/>
      </w:r>
      <w:r>
        <w:t>Please note NPRR1310 also proposes revisions to this section.</w:t>
      </w:r>
    </w:p>
  </w:comment>
  <w:comment w:id="775" w:author="ERCOT Market Rules" w:date="2025-11-20T19:59:00Z" w:initials="CP">
    <w:p w14:paraId="2E56C7D0" w14:textId="6F21AE5F" w:rsidR="00AE2304" w:rsidRDefault="00AE2304">
      <w:pPr>
        <w:pStyle w:val="CommentText"/>
      </w:pPr>
      <w:r>
        <w:rPr>
          <w:rStyle w:val="CommentReference"/>
        </w:rPr>
        <w:annotationRef/>
      </w:r>
      <w:r>
        <w:t>Please note NPRR1310 also proposes revisions to this section.</w:t>
      </w:r>
    </w:p>
  </w:comment>
  <w:comment w:id="782" w:author="ERCOT Market Rules" w:date="2025-11-20T20:00:00Z" w:initials="CP">
    <w:p w14:paraId="7A2B6872" w14:textId="51B7491D" w:rsidR="00AE2304" w:rsidRDefault="00AE2304">
      <w:pPr>
        <w:pStyle w:val="CommentText"/>
      </w:pPr>
      <w:r>
        <w:rPr>
          <w:rStyle w:val="CommentReference"/>
        </w:rPr>
        <w:annotationRef/>
      </w:r>
      <w:r>
        <w:t>Please note NPRR</w:t>
      </w:r>
      <w:r w:rsidR="00395A28">
        <w:t xml:space="preserve">s 1290 and </w:t>
      </w:r>
      <w:r>
        <w:t>1310 also propose revisions to this section.</w:t>
      </w:r>
    </w:p>
  </w:comment>
  <w:comment w:id="825" w:author="ERCOT Market Rules" w:date="2024-05-11T21:31:00Z" w:initials="CP">
    <w:p w14:paraId="696B5A34" w14:textId="417F8A5F" w:rsidR="006D48D7" w:rsidRDefault="006D48D7">
      <w:pPr>
        <w:pStyle w:val="CommentText"/>
      </w:pPr>
      <w:r>
        <w:rPr>
          <w:rStyle w:val="CommentReference"/>
        </w:rPr>
        <w:annotationRef/>
      </w:r>
      <w:r>
        <w:t>Please note NPRR</w:t>
      </w:r>
      <w:r w:rsidR="00AE2304">
        <w:t xml:space="preserve">s </w:t>
      </w:r>
      <w:r>
        <w:t>1214</w:t>
      </w:r>
      <w:r w:rsidR="00835264">
        <w:t>,</w:t>
      </w:r>
      <w:r w:rsidR="00AE2304">
        <w:t xml:space="preserve"> 1309</w:t>
      </w:r>
      <w:r w:rsidR="00835264">
        <w:t>, and 1311</w:t>
      </w:r>
      <w:r>
        <w:t xml:space="preserve"> also propose revisions to this section.</w:t>
      </w:r>
    </w:p>
  </w:comment>
  <w:comment w:id="847" w:author="ERCOT Market Rules" w:date="2025-11-20T20:00:00Z" w:initials="CP">
    <w:p w14:paraId="4D7C89D0" w14:textId="6A540695" w:rsidR="00AE2304" w:rsidRDefault="00AE2304">
      <w:pPr>
        <w:pStyle w:val="CommentText"/>
      </w:pPr>
      <w:r>
        <w:rPr>
          <w:rStyle w:val="CommentReference"/>
        </w:rPr>
        <w:annotationRef/>
      </w:r>
      <w:r>
        <w:t>Please note NPRR</w:t>
      </w:r>
      <w:r w:rsidR="00395A28">
        <w:t>1</w:t>
      </w:r>
      <w:r>
        <w:t>310 also propose</w:t>
      </w:r>
      <w:r w:rsidR="00183E70">
        <w:t>s</w:t>
      </w:r>
      <w:r>
        <w:t xml:space="preserve"> revisions to this section.</w:t>
      </w:r>
    </w:p>
  </w:comment>
  <w:comment w:id="882" w:author="ERCOT Market Rules" w:date="2025-11-20T20:00:00Z" w:initials="CP">
    <w:p w14:paraId="4A193840" w14:textId="5908D837" w:rsidR="00AE2304" w:rsidRDefault="00AE2304">
      <w:pPr>
        <w:pStyle w:val="CommentText"/>
      </w:pPr>
      <w:r>
        <w:rPr>
          <w:rStyle w:val="CommentReference"/>
        </w:rPr>
        <w:annotationRef/>
      </w:r>
      <w:r>
        <w:t>Please note NPRR1310 also proposes revisions to this section.</w:t>
      </w:r>
    </w:p>
  </w:comment>
  <w:comment w:id="898" w:author="ERCOT Market Rules" w:date="2025-11-20T20:01:00Z" w:initials="CP">
    <w:p w14:paraId="708645E6" w14:textId="77777777" w:rsidR="00D32B8F" w:rsidRDefault="00D32B8F" w:rsidP="00D32B8F">
      <w:pPr>
        <w:pStyle w:val="CommentText"/>
      </w:pPr>
      <w:r>
        <w:rPr>
          <w:rStyle w:val="CommentReference"/>
        </w:rPr>
        <w:annotationRef/>
      </w:r>
      <w:r>
        <w:t>Please note NPRR1310 also proposes revisions to this section.</w:t>
      </w:r>
    </w:p>
  </w:comment>
  <w:comment w:id="980" w:author="ERCOT Market Rules" w:date="2025-12-09T11:30:00Z" w:initials="CP">
    <w:p w14:paraId="32DACBFF" w14:textId="34E58555" w:rsidR="00E0731F" w:rsidRDefault="00E0731F">
      <w:pPr>
        <w:pStyle w:val="CommentText"/>
      </w:pPr>
      <w:r>
        <w:rPr>
          <w:rStyle w:val="CommentReference"/>
        </w:rPr>
        <w:annotationRef/>
      </w:r>
      <w:r>
        <w:t>Please note NPRR1310 also proposes revisions to this section.</w:t>
      </w:r>
    </w:p>
  </w:comment>
  <w:comment w:id="1051" w:author="ERCOT Market Rules" w:date="2025-11-20T20:01:00Z" w:initials="CP">
    <w:p w14:paraId="7BF307D8" w14:textId="2F4EC943" w:rsidR="00AE2304" w:rsidRDefault="00AE2304">
      <w:pPr>
        <w:pStyle w:val="CommentText"/>
      </w:pPr>
      <w:r>
        <w:rPr>
          <w:rStyle w:val="CommentReference"/>
        </w:rPr>
        <w:annotationRef/>
      </w:r>
      <w:r>
        <w:t>Please note NPRR1310 also proposes revisions to this section.</w:t>
      </w:r>
    </w:p>
  </w:comment>
  <w:comment w:id="1077" w:author="ERCOT Market Rules" w:date="2025-12-09T11:54:00Z" w:initials="CP">
    <w:p w14:paraId="4FF5E7E8" w14:textId="2E998035" w:rsidR="00CB1533" w:rsidRDefault="00CB1533">
      <w:pPr>
        <w:pStyle w:val="CommentText"/>
      </w:pPr>
      <w:r>
        <w:rPr>
          <w:rStyle w:val="CommentReference"/>
        </w:rPr>
        <w:annotationRef/>
      </w:r>
      <w:r>
        <w:t>Please note NPRR1310 also proposes revisions to this section.</w:t>
      </w:r>
    </w:p>
  </w:comment>
  <w:comment w:id="1263" w:author="ERCOT Market Rules" w:date="2025-11-20T20:02:00Z" w:initials="CP">
    <w:p w14:paraId="7365AA58" w14:textId="5392F02F" w:rsidR="00AE2304" w:rsidRDefault="00AE2304">
      <w:pPr>
        <w:pStyle w:val="CommentText"/>
      </w:pPr>
      <w:r>
        <w:rPr>
          <w:rStyle w:val="CommentReference"/>
        </w:rPr>
        <w:annotationRef/>
      </w:r>
      <w:r>
        <w:t>Please note NPRR1310 also proposes revisions to this section.</w:t>
      </w:r>
    </w:p>
  </w:comment>
  <w:comment w:id="1525" w:author="ERCOT Market Rules" w:date="2025-12-09T11:56:00Z" w:initials="CP">
    <w:p w14:paraId="2A138858" w14:textId="37B80368" w:rsidR="00A85AD1" w:rsidRDefault="00A85AD1">
      <w:pPr>
        <w:pStyle w:val="CommentText"/>
      </w:pPr>
      <w:r>
        <w:rPr>
          <w:rStyle w:val="CommentReference"/>
        </w:rPr>
        <w:annotationRef/>
      </w:r>
      <w:r>
        <w:t>Please note NPRR1310 also proposes revisions to this section.</w:t>
      </w:r>
    </w:p>
  </w:comment>
  <w:comment w:id="1554" w:author="ERCOT Market Rules" w:date="2025-12-09T12:02:00Z" w:initials="CP">
    <w:p w14:paraId="5805267D" w14:textId="6DB0E462" w:rsidR="00A85AD1" w:rsidRDefault="00A85AD1">
      <w:pPr>
        <w:pStyle w:val="CommentText"/>
      </w:pPr>
      <w:r>
        <w:rPr>
          <w:rStyle w:val="CommentReference"/>
        </w:rPr>
        <w:annotationRef/>
      </w:r>
      <w:r>
        <w:t>Please note NPRR1310 also proposes revisions to this section.</w:t>
      </w:r>
    </w:p>
  </w:comment>
  <w:comment w:id="1558" w:author="ERCOT Market Rules" w:date="2025-11-20T20:03:00Z" w:initials="CP">
    <w:p w14:paraId="2ADC8E47" w14:textId="5A9C5DC9" w:rsidR="00AE2304" w:rsidRDefault="00AE2304">
      <w:pPr>
        <w:pStyle w:val="CommentText"/>
      </w:pPr>
      <w:r>
        <w:rPr>
          <w:rStyle w:val="CommentReference"/>
        </w:rPr>
        <w:annotationRef/>
      </w:r>
      <w:r>
        <w:t>Please note NPRR1310 also proposes revisions to this section.</w:t>
      </w:r>
    </w:p>
  </w:comment>
  <w:comment w:id="1560" w:author="ERCOT Market Rules" w:date="2025-12-09T12:05:00Z" w:initials="CP">
    <w:p w14:paraId="1C69226A" w14:textId="527CFC04" w:rsidR="00A85AD1" w:rsidRDefault="00A85AD1">
      <w:pPr>
        <w:pStyle w:val="CommentText"/>
      </w:pPr>
      <w:r>
        <w:rPr>
          <w:rStyle w:val="CommentReference"/>
        </w:rPr>
        <w:annotationRef/>
      </w:r>
      <w:r>
        <w:t>Please note NPRR1310 also proposes revisions to this section.</w:t>
      </w:r>
    </w:p>
  </w:comment>
  <w:comment w:id="1706" w:author="ERCOT Market Rules" w:date="2025-11-20T20:03:00Z" w:initials="CP">
    <w:p w14:paraId="3BC6C6A8" w14:textId="02C0A79D" w:rsidR="00AE2304" w:rsidRDefault="00AE2304">
      <w:pPr>
        <w:pStyle w:val="CommentText"/>
      </w:pPr>
      <w:r>
        <w:rPr>
          <w:rStyle w:val="CommentReference"/>
        </w:rPr>
        <w:annotationRef/>
      </w:r>
      <w:r>
        <w:t>Please note NPRR1310 also proposes revisions to this section.</w:t>
      </w:r>
    </w:p>
  </w:comment>
  <w:comment w:id="1743" w:author="ERCOT Market Rules" w:date="2025-11-20T20:03:00Z" w:initials="CP">
    <w:p w14:paraId="33EAF1E0" w14:textId="63D3CEB1" w:rsidR="00AE2304" w:rsidRDefault="00AE2304">
      <w:pPr>
        <w:pStyle w:val="CommentText"/>
      </w:pPr>
      <w:r>
        <w:rPr>
          <w:rStyle w:val="CommentReference"/>
        </w:rPr>
        <w:annotationRef/>
      </w:r>
      <w:r>
        <w:t>Please note NPRR1310 also proposes revisions to this section.</w:t>
      </w:r>
    </w:p>
  </w:comment>
  <w:comment w:id="1751" w:author="ERCOT Market Rules" w:date="2025-11-20T20:03:00Z" w:initials="CP">
    <w:p w14:paraId="4FAD38E9" w14:textId="4ED5F118" w:rsidR="00AE2304" w:rsidRDefault="00AE2304">
      <w:pPr>
        <w:pStyle w:val="CommentText"/>
      </w:pPr>
      <w:r>
        <w:rPr>
          <w:rStyle w:val="CommentReference"/>
        </w:rPr>
        <w:annotationRef/>
      </w:r>
      <w:r>
        <w:t>Please note NPRR1310 also proposes revisions to this section.</w:t>
      </w:r>
    </w:p>
  </w:comment>
  <w:comment w:id="1799" w:author="ERCOT Market Rules" w:date="2025-11-20T20:03:00Z" w:initials="CP">
    <w:p w14:paraId="008F01CF" w14:textId="3BB92FDF" w:rsidR="00AE2304" w:rsidRDefault="00AE2304">
      <w:pPr>
        <w:pStyle w:val="CommentText"/>
      </w:pPr>
      <w:r>
        <w:rPr>
          <w:rStyle w:val="CommentReference"/>
        </w:rPr>
        <w:annotationRef/>
      </w:r>
      <w:r>
        <w:t>Please note NPRR1310 also proposes revisions to this section.</w:t>
      </w:r>
    </w:p>
  </w:comment>
  <w:comment w:id="1837" w:author="ERCOT Market Rules" w:date="2025-12-09T12:11:00Z" w:initials="CP">
    <w:p w14:paraId="27E74991" w14:textId="6F01C98A" w:rsidR="00DB17A7" w:rsidRDefault="00DB17A7">
      <w:pPr>
        <w:pStyle w:val="CommentText"/>
      </w:pPr>
      <w:r>
        <w:rPr>
          <w:rStyle w:val="CommentReference"/>
        </w:rPr>
        <w:annotationRef/>
      </w:r>
      <w:r>
        <w:t>Please note NPRR1310 also proposes revisions to this section.</w:t>
      </w:r>
    </w:p>
  </w:comment>
  <w:comment w:id="1870" w:author="ERCOT Market Rules" w:date="2025-11-20T20:03:00Z" w:initials="CP">
    <w:p w14:paraId="12469407" w14:textId="5A34DCC0" w:rsidR="00AE2304" w:rsidRDefault="00AE2304">
      <w:pPr>
        <w:pStyle w:val="CommentText"/>
      </w:pPr>
      <w:r>
        <w:rPr>
          <w:rStyle w:val="CommentReference"/>
        </w:rPr>
        <w:annotationRef/>
      </w:r>
      <w:r>
        <w:t>Please note NPRR1310 also proposes revisions to this section.</w:t>
      </w:r>
    </w:p>
  </w:comment>
  <w:comment w:id="1879" w:author="ERCOT Market Rules" w:date="2025-11-20T20:04:00Z" w:initials="CP">
    <w:p w14:paraId="39058A51" w14:textId="7939994A" w:rsidR="00AE2304" w:rsidRDefault="00AE2304">
      <w:pPr>
        <w:pStyle w:val="CommentText"/>
      </w:pPr>
      <w:r>
        <w:rPr>
          <w:rStyle w:val="CommentReference"/>
        </w:rPr>
        <w:annotationRef/>
      </w:r>
      <w:r>
        <w:t>Please note NPRR1310 also proposes revisions to this section.</w:t>
      </w:r>
    </w:p>
  </w:comment>
  <w:comment w:id="1914" w:author="ERCOT Market Rules" w:date="2025-11-20T20:04:00Z" w:initials="CP">
    <w:p w14:paraId="31BA9A1B" w14:textId="22DB8243" w:rsidR="00AE2304" w:rsidRDefault="00AE2304">
      <w:pPr>
        <w:pStyle w:val="CommentText"/>
      </w:pPr>
      <w:r>
        <w:rPr>
          <w:rStyle w:val="CommentReference"/>
        </w:rPr>
        <w:annotationRef/>
      </w:r>
      <w:r>
        <w:t>Please note NPRR1310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DFE29F6" w15:done="0"/>
  <w15:commentEx w15:paraId="13A87500" w15:done="0"/>
  <w15:commentEx w15:paraId="0E2F36B4" w15:done="0"/>
  <w15:commentEx w15:paraId="7EF3B42D" w15:done="0"/>
  <w15:commentEx w15:paraId="66FB068A" w15:done="0"/>
  <w15:commentEx w15:paraId="555E9D1A" w15:done="0"/>
  <w15:commentEx w15:paraId="7D966F9C" w15:done="0"/>
  <w15:commentEx w15:paraId="39E3F9BC" w15:done="0"/>
  <w15:commentEx w15:paraId="604E47F0" w15:done="0"/>
  <w15:commentEx w15:paraId="42BC804D" w15:done="0"/>
  <w15:commentEx w15:paraId="4D6EB0BE" w15:done="0"/>
  <w15:commentEx w15:paraId="1E7D342C" w15:done="0"/>
  <w15:commentEx w15:paraId="01810F17" w15:done="0"/>
  <w15:commentEx w15:paraId="3BC1C83D" w15:done="0"/>
  <w15:commentEx w15:paraId="729069D1" w15:done="0"/>
  <w15:commentEx w15:paraId="7846B22B" w15:done="0"/>
  <w15:commentEx w15:paraId="4F342D08" w15:done="0"/>
  <w15:commentEx w15:paraId="59CDC8EF" w15:done="0"/>
  <w15:commentEx w15:paraId="2AC687C7" w15:done="0"/>
  <w15:commentEx w15:paraId="55D362A1" w15:done="0"/>
  <w15:commentEx w15:paraId="14B56C17" w15:done="0"/>
  <w15:commentEx w15:paraId="09A50B69" w15:done="0"/>
  <w15:commentEx w15:paraId="39BD7814" w15:done="0"/>
  <w15:commentEx w15:paraId="2E56C7D0" w15:done="0"/>
  <w15:commentEx w15:paraId="7A2B6872" w15:done="0"/>
  <w15:commentEx w15:paraId="696B5A34" w15:done="0"/>
  <w15:commentEx w15:paraId="4D7C89D0" w15:done="0"/>
  <w15:commentEx w15:paraId="4A193840" w15:done="0"/>
  <w15:commentEx w15:paraId="708645E6" w15:done="0"/>
  <w15:commentEx w15:paraId="32DACBFF" w15:done="0"/>
  <w15:commentEx w15:paraId="7BF307D8" w15:done="0"/>
  <w15:commentEx w15:paraId="4FF5E7E8" w15:done="0"/>
  <w15:commentEx w15:paraId="7365AA58" w15:done="0"/>
  <w15:commentEx w15:paraId="2A138858" w15:done="0"/>
  <w15:commentEx w15:paraId="5805267D" w15:done="0"/>
  <w15:commentEx w15:paraId="2ADC8E47" w15:done="0"/>
  <w15:commentEx w15:paraId="1C69226A" w15:done="0"/>
  <w15:commentEx w15:paraId="3BC6C6A8" w15:done="0"/>
  <w15:commentEx w15:paraId="33EAF1E0" w15:done="0"/>
  <w15:commentEx w15:paraId="4FAD38E9" w15:done="0"/>
  <w15:commentEx w15:paraId="008F01CF" w15:done="0"/>
  <w15:commentEx w15:paraId="27E74991" w15:done="0"/>
  <w15:commentEx w15:paraId="12469407" w15:done="0"/>
  <w15:commentEx w15:paraId="39058A51" w15:done="0"/>
  <w15:commentEx w15:paraId="31BA9A1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5BC9189" w16cex:dateUtc="2025-11-21T01:55:00Z"/>
  <w16cex:commentExtensible w16cex:durableId="09E7274E" w16cex:dateUtc="2025-11-21T01:56:00Z"/>
  <w16cex:commentExtensible w16cex:durableId="541F8C2D" w16cex:dateUtc="2025-11-21T01:56:00Z"/>
  <w16cex:commentExtensible w16cex:durableId="66CCD899" w16cex:dateUtc="2025-11-21T01:56:00Z"/>
  <w16cex:commentExtensible w16cex:durableId="74D21FC7" w16cex:dateUtc="2025-11-21T01:56:00Z"/>
  <w16cex:commentExtensible w16cex:durableId="2066904F" w16cex:dateUtc="2025-11-21T01:56:00Z"/>
  <w16cex:commentExtensible w16cex:durableId="7A302DF3" w16cex:dateUtc="2025-11-21T01:56:00Z"/>
  <w16cex:commentExtensible w16cex:durableId="2E02EA0E" w16cex:dateUtc="2025-11-21T01:57:00Z"/>
  <w16cex:commentExtensible w16cex:durableId="1EAB6824" w16cex:dateUtc="2025-11-21T01:57:00Z"/>
  <w16cex:commentExtensible w16cex:durableId="20ECABF0" w16cex:dateUtc="2025-11-21T01:57:00Z"/>
  <w16cex:commentExtensible w16cex:durableId="3703A3F3" w16cex:dateUtc="2025-11-21T01:57:00Z"/>
  <w16cex:commentExtensible w16cex:durableId="27758902" w16cex:dateUtc="2025-11-21T01:57:00Z"/>
  <w16cex:commentExtensible w16cex:durableId="19D08637" w16cex:dateUtc="2025-11-21T01:58:00Z"/>
  <w16cex:commentExtensible w16cex:durableId="5CF04AD9" w16cex:dateUtc="2025-11-21T01:58:00Z"/>
  <w16cex:commentExtensible w16cex:durableId="6E48A8F7" w16cex:dateUtc="2025-11-21T01:58:00Z"/>
  <w16cex:commentExtensible w16cex:durableId="46D8F1D4" w16cex:dateUtc="2025-11-21T01:58:00Z"/>
  <w16cex:commentExtensible w16cex:durableId="56CA3145" w16cex:dateUtc="2025-11-21T01:58:00Z"/>
  <w16cex:commentExtensible w16cex:durableId="2CA9B9AE" w16cex:dateUtc="2025-11-21T01:58:00Z"/>
  <w16cex:commentExtensible w16cex:durableId="27790809" w16cex:dateUtc="2025-11-21T01:59:00Z"/>
  <w16cex:commentExtensible w16cex:durableId="3D476B9A" w16cex:dateUtc="2025-11-21T01:59:00Z"/>
  <w16cex:commentExtensible w16cex:durableId="6F8A4D4C" w16cex:dateUtc="2025-11-21T01:59:00Z"/>
  <w16cex:commentExtensible w16cex:durableId="16E2A492" w16cex:dateUtc="2025-11-21T01:59:00Z"/>
  <w16cex:commentExtensible w16cex:durableId="0695A54E" w16cex:dateUtc="2025-11-21T01:59:00Z"/>
  <w16cex:commentExtensible w16cex:durableId="0DF2EA03" w16cex:dateUtc="2025-11-21T01:59:00Z"/>
  <w16cex:commentExtensible w16cex:durableId="522754AB" w16cex:dateUtc="2025-11-21T02:00:00Z"/>
  <w16cex:commentExtensible w16cex:durableId="29EA624B" w16cex:dateUtc="2024-05-12T02:31:00Z"/>
  <w16cex:commentExtensible w16cex:durableId="422E33A8" w16cex:dateUtc="2025-11-21T02:00:00Z"/>
  <w16cex:commentExtensible w16cex:durableId="28822C4F" w16cex:dateUtc="2025-11-21T02:00:00Z"/>
  <w16cex:commentExtensible w16cex:durableId="415B169A" w16cex:dateUtc="2025-11-21T02:01:00Z"/>
  <w16cex:commentExtensible w16cex:durableId="6E3AB5E7" w16cex:dateUtc="2025-12-09T17:30:00Z"/>
  <w16cex:commentExtensible w16cex:durableId="5E05EEE0" w16cex:dateUtc="2025-11-21T02:01:00Z"/>
  <w16cex:commentExtensible w16cex:durableId="117E4535" w16cex:dateUtc="2025-12-09T17:54:00Z"/>
  <w16cex:commentExtensible w16cex:durableId="5D3AB36D" w16cex:dateUtc="2025-11-21T02:02:00Z"/>
  <w16cex:commentExtensible w16cex:durableId="520DCF3D" w16cex:dateUtc="2025-12-09T17:56:00Z"/>
  <w16cex:commentExtensible w16cex:durableId="4E325AAF" w16cex:dateUtc="2025-12-09T18:02:00Z"/>
  <w16cex:commentExtensible w16cex:durableId="7D2AFC4F" w16cex:dateUtc="2025-11-21T02:03:00Z"/>
  <w16cex:commentExtensible w16cex:durableId="224EF3DD" w16cex:dateUtc="2025-12-09T18:05:00Z"/>
  <w16cex:commentExtensible w16cex:durableId="702D19FF" w16cex:dateUtc="2025-11-21T02:03:00Z"/>
  <w16cex:commentExtensible w16cex:durableId="028442BF" w16cex:dateUtc="2025-11-21T02:03:00Z"/>
  <w16cex:commentExtensible w16cex:durableId="274C9E45" w16cex:dateUtc="2025-11-21T02:03:00Z"/>
  <w16cex:commentExtensible w16cex:durableId="67D1D435" w16cex:dateUtc="2025-11-21T02:03:00Z"/>
  <w16cex:commentExtensible w16cex:durableId="2478230B" w16cex:dateUtc="2025-12-09T18:11:00Z"/>
  <w16cex:commentExtensible w16cex:durableId="157852C3" w16cex:dateUtc="2025-11-21T02:03:00Z"/>
  <w16cex:commentExtensible w16cex:durableId="4E0F860F" w16cex:dateUtc="2025-11-21T02:04:00Z"/>
  <w16cex:commentExtensible w16cex:durableId="6D9AFB0B" w16cex:dateUtc="2025-11-21T02: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DFE29F6" w16cid:durableId="25BC9189"/>
  <w16cid:commentId w16cid:paraId="13A87500" w16cid:durableId="09E7274E"/>
  <w16cid:commentId w16cid:paraId="0E2F36B4" w16cid:durableId="541F8C2D"/>
  <w16cid:commentId w16cid:paraId="7EF3B42D" w16cid:durableId="66CCD899"/>
  <w16cid:commentId w16cid:paraId="66FB068A" w16cid:durableId="74D21FC7"/>
  <w16cid:commentId w16cid:paraId="555E9D1A" w16cid:durableId="2066904F"/>
  <w16cid:commentId w16cid:paraId="7D966F9C" w16cid:durableId="7A302DF3"/>
  <w16cid:commentId w16cid:paraId="39E3F9BC" w16cid:durableId="2E02EA0E"/>
  <w16cid:commentId w16cid:paraId="604E47F0" w16cid:durableId="1EAB6824"/>
  <w16cid:commentId w16cid:paraId="42BC804D" w16cid:durableId="20ECABF0"/>
  <w16cid:commentId w16cid:paraId="4D6EB0BE" w16cid:durableId="3703A3F3"/>
  <w16cid:commentId w16cid:paraId="1E7D342C" w16cid:durableId="27758902"/>
  <w16cid:commentId w16cid:paraId="01810F17" w16cid:durableId="19D08637"/>
  <w16cid:commentId w16cid:paraId="3BC1C83D" w16cid:durableId="5CF04AD9"/>
  <w16cid:commentId w16cid:paraId="729069D1" w16cid:durableId="6E48A8F7"/>
  <w16cid:commentId w16cid:paraId="7846B22B" w16cid:durableId="46D8F1D4"/>
  <w16cid:commentId w16cid:paraId="4F342D08" w16cid:durableId="56CA3145"/>
  <w16cid:commentId w16cid:paraId="59CDC8EF" w16cid:durableId="2CA9B9AE"/>
  <w16cid:commentId w16cid:paraId="2AC687C7" w16cid:durableId="27790809"/>
  <w16cid:commentId w16cid:paraId="55D362A1" w16cid:durableId="3D476B9A"/>
  <w16cid:commentId w16cid:paraId="14B56C17" w16cid:durableId="6F8A4D4C"/>
  <w16cid:commentId w16cid:paraId="09A50B69" w16cid:durableId="16E2A492"/>
  <w16cid:commentId w16cid:paraId="39BD7814" w16cid:durableId="0695A54E"/>
  <w16cid:commentId w16cid:paraId="2E56C7D0" w16cid:durableId="0DF2EA03"/>
  <w16cid:commentId w16cid:paraId="7A2B6872" w16cid:durableId="522754AB"/>
  <w16cid:commentId w16cid:paraId="696B5A34" w16cid:durableId="29EA624B"/>
  <w16cid:commentId w16cid:paraId="4D7C89D0" w16cid:durableId="422E33A8"/>
  <w16cid:commentId w16cid:paraId="4A193840" w16cid:durableId="28822C4F"/>
  <w16cid:commentId w16cid:paraId="708645E6" w16cid:durableId="415B169A"/>
  <w16cid:commentId w16cid:paraId="32DACBFF" w16cid:durableId="6E3AB5E7"/>
  <w16cid:commentId w16cid:paraId="7BF307D8" w16cid:durableId="5E05EEE0"/>
  <w16cid:commentId w16cid:paraId="4FF5E7E8" w16cid:durableId="117E4535"/>
  <w16cid:commentId w16cid:paraId="7365AA58" w16cid:durableId="5D3AB36D"/>
  <w16cid:commentId w16cid:paraId="2A138858" w16cid:durableId="520DCF3D"/>
  <w16cid:commentId w16cid:paraId="5805267D" w16cid:durableId="4E325AAF"/>
  <w16cid:commentId w16cid:paraId="2ADC8E47" w16cid:durableId="7D2AFC4F"/>
  <w16cid:commentId w16cid:paraId="1C69226A" w16cid:durableId="224EF3DD"/>
  <w16cid:commentId w16cid:paraId="3BC6C6A8" w16cid:durableId="702D19FF"/>
  <w16cid:commentId w16cid:paraId="33EAF1E0" w16cid:durableId="028442BF"/>
  <w16cid:commentId w16cid:paraId="4FAD38E9" w16cid:durableId="274C9E45"/>
  <w16cid:commentId w16cid:paraId="008F01CF" w16cid:durableId="67D1D435"/>
  <w16cid:commentId w16cid:paraId="27E74991" w16cid:durableId="2478230B"/>
  <w16cid:commentId w16cid:paraId="12469407" w16cid:durableId="157852C3"/>
  <w16cid:commentId w16cid:paraId="39058A51" w16cid:durableId="4E0F860F"/>
  <w16cid:commentId w16cid:paraId="31BA9A1B" w16cid:durableId="6D9AFB0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791F5B" w14:textId="77777777" w:rsidR="00532399" w:rsidRDefault="00532399">
      <w:r>
        <w:separator/>
      </w:r>
    </w:p>
  </w:endnote>
  <w:endnote w:type="continuationSeparator" w:id="0">
    <w:p w14:paraId="472A3820" w14:textId="77777777" w:rsidR="00532399" w:rsidRDefault="00532399">
      <w:r>
        <w:continuationSeparator/>
      </w:r>
    </w:p>
  </w:endnote>
  <w:endnote w:type="continuationNotice" w:id="1">
    <w:p w14:paraId="61C5D870" w14:textId="77777777" w:rsidR="00532399" w:rsidRDefault="005323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6F315FA8" w:rsidR="00D176CF" w:rsidRDefault="00ED5CA9">
    <w:pPr>
      <w:pStyle w:val="Footer"/>
      <w:tabs>
        <w:tab w:val="clear" w:pos="4320"/>
        <w:tab w:val="clear" w:pos="8640"/>
        <w:tab w:val="right" w:pos="9360"/>
      </w:tabs>
      <w:rPr>
        <w:rFonts w:ascii="Arial" w:hAnsi="Arial" w:cs="Arial"/>
        <w:sz w:val="18"/>
        <w:szCs w:val="18"/>
      </w:rPr>
    </w:pPr>
    <w:r>
      <w:rPr>
        <w:rFonts w:ascii="Arial" w:hAnsi="Arial" w:cs="Arial"/>
        <w:sz w:val="18"/>
        <w:szCs w:val="18"/>
      </w:rPr>
      <w:t>1309</w:t>
    </w:r>
    <w:r w:rsidR="3A3FE4E9" w:rsidRPr="3A3FE4E9">
      <w:rPr>
        <w:rFonts w:ascii="Arial" w:hAnsi="Arial" w:cs="Arial"/>
        <w:sz w:val="18"/>
        <w:szCs w:val="18"/>
      </w:rPr>
      <w:t>NPRR-0</w:t>
    </w:r>
    <w:r w:rsidR="00E15D95">
      <w:rPr>
        <w:rFonts w:ascii="Arial" w:hAnsi="Arial" w:cs="Arial"/>
        <w:sz w:val="18"/>
        <w:szCs w:val="18"/>
      </w:rPr>
      <w:t>4 PRS Report</w:t>
    </w:r>
    <w:r w:rsidR="3A3FE4E9" w:rsidRPr="3A3FE4E9">
      <w:rPr>
        <w:rFonts w:ascii="Arial" w:hAnsi="Arial" w:cs="Arial"/>
        <w:sz w:val="18"/>
        <w:szCs w:val="18"/>
      </w:rPr>
      <w:t xml:space="preserve"> </w:t>
    </w:r>
    <w:r>
      <w:rPr>
        <w:rFonts w:ascii="Arial" w:hAnsi="Arial" w:cs="Arial"/>
        <w:sz w:val="18"/>
        <w:szCs w:val="18"/>
      </w:rPr>
      <w:t>1</w:t>
    </w:r>
    <w:r w:rsidR="00E15D95">
      <w:rPr>
        <w:rFonts w:ascii="Arial" w:hAnsi="Arial" w:cs="Arial"/>
        <w:sz w:val="18"/>
        <w:szCs w:val="18"/>
      </w:rPr>
      <w:t>210</w:t>
    </w:r>
    <w:r w:rsidR="3A3FE4E9" w:rsidRPr="3A3FE4E9">
      <w:rPr>
        <w:rFonts w:ascii="Arial" w:hAnsi="Arial" w:cs="Arial"/>
        <w:sz w:val="18"/>
        <w:szCs w:val="18"/>
      </w:rPr>
      <w:t>25</w:t>
    </w:r>
    <w:r w:rsidR="00EB5334">
      <w:tab/>
    </w:r>
    <w:r w:rsidR="3A3FE4E9" w:rsidRPr="3A3FE4E9">
      <w:rPr>
        <w:rFonts w:ascii="Arial" w:hAnsi="Arial" w:cs="Arial"/>
        <w:sz w:val="18"/>
        <w:szCs w:val="18"/>
      </w:rPr>
      <w:t xml:space="preserve">Page </w:t>
    </w:r>
    <w:r w:rsidR="00EB5334" w:rsidRPr="3A3FE4E9">
      <w:rPr>
        <w:rFonts w:ascii="Arial" w:hAnsi="Arial" w:cs="Arial"/>
        <w:sz w:val="18"/>
        <w:szCs w:val="18"/>
      </w:rPr>
      <w:fldChar w:fldCharType="begin"/>
    </w:r>
    <w:r w:rsidR="00EB5334" w:rsidRPr="3A3FE4E9">
      <w:rPr>
        <w:rFonts w:ascii="Arial" w:hAnsi="Arial" w:cs="Arial"/>
        <w:sz w:val="18"/>
        <w:szCs w:val="18"/>
      </w:rPr>
      <w:instrText xml:space="preserve"> PAGE </w:instrText>
    </w:r>
    <w:r w:rsidR="00EB5334" w:rsidRPr="3A3FE4E9">
      <w:rPr>
        <w:rFonts w:ascii="Arial" w:hAnsi="Arial" w:cs="Arial"/>
        <w:sz w:val="18"/>
        <w:szCs w:val="18"/>
      </w:rPr>
      <w:fldChar w:fldCharType="separate"/>
    </w:r>
    <w:r w:rsidR="3A3FE4E9" w:rsidRPr="3A3FE4E9">
      <w:rPr>
        <w:rFonts w:ascii="Arial" w:hAnsi="Arial" w:cs="Arial"/>
        <w:sz w:val="18"/>
        <w:szCs w:val="18"/>
      </w:rPr>
      <w:t>1</w:t>
    </w:r>
    <w:r w:rsidR="00EB5334" w:rsidRPr="3A3FE4E9">
      <w:rPr>
        <w:rFonts w:ascii="Arial" w:hAnsi="Arial" w:cs="Arial"/>
        <w:sz w:val="18"/>
        <w:szCs w:val="18"/>
      </w:rPr>
      <w:fldChar w:fldCharType="end"/>
    </w:r>
    <w:r w:rsidR="3A3FE4E9" w:rsidRPr="3A3FE4E9">
      <w:rPr>
        <w:rFonts w:ascii="Arial" w:hAnsi="Arial" w:cs="Arial"/>
        <w:sz w:val="18"/>
        <w:szCs w:val="18"/>
      </w:rPr>
      <w:t xml:space="preserve"> of </w:t>
    </w:r>
    <w:r w:rsidR="00EB5334" w:rsidRPr="3A3FE4E9">
      <w:rPr>
        <w:rFonts w:ascii="Arial" w:hAnsi="Arial" w:cs="Arial"/>
        <w:sz w:val="18"/>
        <w:szCs w:val="18"/>
      </w:rPr>
      <w:fldChar w:fldCharType="begin"/>
    </w:r>
    <w:r w:rsidR="00EB5334" w:rsidRPr="3A3FE4E9">
      <w:rPr>
        <w:rFonts w:ascii="Arial" w:hAnsi="Arial" w:cs="Arial"/>
        <w:sz w:val="18"/>
        <w:szCs w:val="18"/>
      </w:rPr>
      <w:instrText xml:space="preserve"> NUMPAGES </w:instrText>
    </w:r>
    <w:r w:rsidR="00EB5334" w:rsidRPr="3A3FE4E9">
      <w:rPr>
        <w:rFonts w:ascii="Arial" w:hAnsi="Arial" w:cs="Arial"/>
        <w:sz w:val="18"/>
        <w:szCs w:val="18"/>
      </w:rPr>
      <w:fldChar w:fldCharType="separate"/>
    </w:r>
    <w:r w:rsidR="3A3FE4E9" w:rsidRPr="3A3FE4E9">
      <w:rPr>
        <w:rFonts w:ascii="Arial" w:hAnsi="Arial" w:cs="Arial"/>
        <w:sz w:val="18"/>
        <w:szCs w:val="18"/>
      </w:rPr>
      <w:t>2</w:t>
    </w:r>
    <w:r w:rsidR="00EB5334" w:rsidRPr="3A3FE4E9">
      <w:rPr>
        <w:rFonts w:ascii="Arial" w:hAnsi="Arial" w:cs="Arial"/>
        <w:sz w:val="18"/>
        <w:szCs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BC48CF" w14:textId="77777777" w:rsidR="00532399" w:rsidRDefault="00532399">
      <w:r>
        <w:separator/>
      </w:r>
    </w:p>
  </w:footnote>
  <w:footnote w:type="continuationSeparator" w:id="0">
    <w:p w14:paraId="1BB83268" w14:textId="77777777" w:rsidR="00532399" w:rsidRDefault="00532399">
      <w:r>
        <w:continuationSeparator/>
      </w:r>
    </w:p>
  </w:footnote>
  <w:footnote w:type="continuationNotice" w:id="1">
    <w:p w14:paraId="36D0703C" w14:textId="77777777" w:rsidR="00532399" w:rsidRDefault="005323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1CF7B311" w:rsidR="00D176CF" w:rsidRDefault="00E15D95"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12"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14"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A3E65F6"/>
    <w:multiLevelType w:val="hybridMultilevel"/>
    <w:tmpl w:val="778CA1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3"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24"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16cid:durableId="971709594">
    <w:abstractNumId w:val="22"/>
  </w:num>
  <w:num w:numId="2" w16cid:durableId="1736123474">
    <w:abstractNumId w:val="0"/>
  </w:num>
  <w:num w:numId="3" w16cid:durableId="1354840513">
    <w:abstractNumId w:val="17"/>
  </w:num>
  <w:num w:numId="4" w16cid:durableId="2082215892">
    <w:abstractNumId w:val="9"/>
  </w:num>
  <w:num w:numId="5" w16cid:durableId="21169606">
    <w:abstractNumId w:val="6"/>
  </w:num>
  <w:num w:numId="6" w16cid:durableId="654994312">
    <w:abstractNumId w:val="15"/>
  </w:num>
  <w:num w:numId="7" w16cid:durableId="607394001">
    <w:abstractNumId w:val="21"/>
  </w:num>
  <w:num w:numId="8" w16cid:durableId="141503427">
    <w:abstractNumId w:val="24"/>
  </w:num>
  <w:num w:numId="9" w16cid:durableId="309677572">
    <w:abstractNumId w:val="4"/>
  </w:num>
  <w:num w:numId="10" w16cid:durableId="1912305347">
    <w:abstractNumId w:val="13"/>
  </w:num>
  <w:num w:numId="11" w16cid:durableId="1832601492">
    <w:abstractNumId w:val="16"/>
  </w:num>
  <w:num w:numId="12" w16cid:durableId="464199930">
    <w:abstractNumId w:val="10"/>
  </w:num>
  <w:num w:numId="13" w16cid:durableId="1567910947">
    <w:abstractNumId w:val="5"/>
  </w:num>
  <w:num w:numId="14" w16cid:durableId="915434783">
    <w:abstractNumId w:val="23"/>
  </w:num>
  <w:num w:numId="15" w16cid:durableId="1578175653">
    <w:abstractNumId w:val="14"/>
  </w:num>
  <w:num w:numId="16" w16cid:durableId="743572768">
    <w:abstractNumId w:val="8"/>
  </w:num>
  <w:num w:numId="17" w16cid:durableId="152383013">
    <w:abstractNumId w:val="1"/>
  </w:num>
  <w:num w:numId="18" w16cid:durableId="1389841854">
    <w:abstractNumId w:val="18"/>
  </w:num>
  <w:num w:numId="19" w16cid:durableId="1442992585">
    <w:abstractNumId w:val="11"/>
  </w:num>
  <w:num w:numId="20" w16cid:durableId="263148068">
    <w:abstractNumId w:val="19"/>
  </w:num>
  <w:num w:numId="21" w16cid:durableId="228612848">
    <w:abstractNumId w:val="7"/>
  </w:num>
  <w:num w:numId="22" w16cid:durableId="525681856">
    <w:abstractNumId w:val="20"/>
  </w:num>
  <w:num w:numId="23" w16cid:durableId="796949283">
    <w:abstractNumId w:val="3"/>
  </w:num>
  <w:num w:numId="24" w16cid:durableId="1033117208">
    <w:abstractNumId w:val="12"/>
  </w:num>
  <w:num w:numId="25" w16cid:durableId="2037778575">
    <w:abstractNumId w:val="2"/>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720"/>
  <w:noPunctuationKerning/>
  <w:characterSpacingControl w:val="doNotCompress"/>
  <w:hdrShapeDefaults>
    <o:shapedefaults v:ext="edit" spidmax="274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04F"/>
    <w:rsid w:val="000001EF"/>
    <w:rsid w:val="00000624"/>
    <w:rsid w:val="00000EC6"/>
    <w:rsid w:val="00001EA7"/>
    <w:rsid w:val="000022A2"/>
    <w:rsid w:val="00002589"/>
    <w:rsid w:val="0000363A"/>
    <w:rsid w:val="00003B7C"/>
    <w:rsid w:val="00003EFA"/>
    <w:rsid w:val="000050C9"/>
    <w:rsid w:val="00005272"/>
    <w:rsid w:val="00005DD5"/>
    <w:rsid w:val="00005F75"/>
    <w:rsid w:val="00006711"/>
    <w:rsid w:val="00006781"/>
    <w:rsid w:val="00006CDC"/>
    <w:rsid w:val="00006DE0"/>
    <w:rsid w:val="000077C6"/>
    <w:rsid w:val="00007B8E"/>
    <w:rsid w:val="00007FE0"/>
    <w:rsid w:val="00010535"/>
    <w:rsid w:val="00011665"/>
    <w:rsid w:val="00011998"/>
    <w:rsid w:val="00011FE1"/>
    <w:rsid w:val="0001277D"/>
    <w:rsid w:val="00012D79"/>
    <w:rsid w:val="00012ED1"/>
    <w:rsid w:val="00013056"/>
    <w:rsid w:val="00013113"/>
    <w:rsid w:val="000136FA"/>
    <w:rsid w:val="00014301"/>
    <w:rsid w:val="00014EB6"/>
    <w:rsid w:val="000152BB"/>
    <w:rsid w:val="0001544D"/>
    <w:rsid w:val="00015969"/>
    <w:rsid w:val="00015E16"/>
    <w:rsid w:val="00015EAA"/>
    <w:rsid w:val="00015F39"/>
    <w:rsid w:val="00016972"/>
    <w:rsid w:val="00016FD6"/>
    <w:rsid w:val="000170C6"/>
    <w:rsid w:val="000172A4"/>
    <w:rsid w:val="0001747D"/>
    <w:rsid w:val="00017589"/>
    <w:rsid w:val="00017EED"/>
    <w:rsid w:val="00020308"/>
    <w:rsid w:val="00021210"/>
    <w:rsid w:val="00021958"/>
    <w:rsid w:val="000221B6"/>
    <w:rsid w:val="000224FD"/>
    <w:rsid w:val="00022712"/>
    <w:rsid w:val="00023D12"/>
    <w:rsid w:val="000240D1"/>
    <w:rsid w:val="0002412F"/>
    <w:rsid w:val="000245E3"/>
    <w:rsid w:val="00024B5E"/>
    <w:rsid w:val="00024C49"/>
    <w:rsid w:val="00024F66"/>
    <w:rsid w:val="00025BED"/>
    <w:rsid w:val="00025C8D"/>
    <w:rsid w:val="00026003"/>
    <w:rsid w:val="000261B9"/>
    <w:rsid w:val="000264E1"/>
    <w:rsid w:val="00026661"/>
    <w:rsid w:val="00026D16"/>
    <w:rsid w:val="0002746C"/>
    <w:rsid w:val="00027E84"/>
    <w:rsid w:val="000303DC"/>
    <w:rsid w:val="00030527"/>
    <w:rsid w:val="00030B66"/>
    <w:rsid w:val="00030C5E"/>
    <w:rsid w:val="000313C9"/>
    <w:rsid w:val="000319AA"/>
    <w:rsid w:val="00031DBB"/>
    <w:rsid w:val="00032760"/>
    <w:rsid w:val="00032E6C"/>
    <w:rsid w:val="00032ED8"/>
    <w:rsid w:val="000331B3"/>
    <w:rsid w:val="00034304"/>
    <w:rsid w:val="00034574"/>
    <w:rsid w:val="000347BC"/>
    <w:rsid w:val="000351A3"/>
    <w:rsid w:val="00035744"/>
    <w:rsid w:val="00035873"/>
    <w:rsid w:val="00036BC6"/>
    <w:rsid w:val="00036CFE"/>
    <w:rsid w:val="00036D37"/>
    <w:rsid w:val="000372F5"/>
    <w:rsid w:val="0003766B"/>
    <w:rsid w:val="00037AA8"/>
    <w:rsid w:val="00037FC0"/>
    <w:rsid w:val="000406FB"/>
    <w:rsid w:val="00040948"/>
    <w:rsid w:val="00040A37"/>
    <w:rsid w:val="00041010"/>
    <w:rsid w:val="0004135E"/>
    <w:rsid w:val="00041C27"/>
    <w:rsid w:val="00041D16"/>
    <w:rsid w:val="00042262"/>
    <w:rsid w:val="000426BB"/>
    <w:rsid w:val="00042A36"/>
    <w:rsid w:val="00042AC4"/>
    <w:rsid w:val="00042C96"/>
    <w:rsid w:val="00042E9A"/>
    <w:rsid w:val="00043421"/>
    <w:rsid w:val="00043ACC"/>
    <w:rsid w:val="00044573"/>
    <w:rsid w:val="00044CC4"/>
    <w:rsid w:val="00044DA0"/>
    <w:rsid w:val="0004534C"/>
    <w:rsid w:val="00045990"/>
    <w:rsid w:val="00045B79"/>
    <w:rsid w:val="00046B4D"/>
    <w:rsid w:val="00046EFA"/>
    <w:rsid w:val="00047053"/>
    <w:rsid w:val="000470D8"/>
    <w:rsid w:val="000471D8"/>
    <w:rsid w:val="00047261"/>
    <w:rsid w:val="000474AD"/>
    <w:rsid w:val="00047A88"/>
    <w:rsid w:val="00047D2A"/>
    <w:rsid w:val="00050122"/>
    <w:rsid w:val="000502E4"/>
    <w:rsid w:val="00050867"/>
    <w:rsid w:val="00050B2D"/>
    <w:rsid w:val="00050FEC"/>
    <w:rsid w:val="000519FA"/>
    <w:rsid w:val="00051A43"/>
    <w:rsid w:val="00051C46"/>
    <w:rsid w:val="00052252"/>
    <w:rsid w:val="000522D2"/>
    <w:rsid w:val="000526FD"/>
    <w:rsid w:val="00052C3B"/>
    <w:rsid w:val="000535C7"/>
    <w:rsid w:val="00053607"/>
    <w:rsid w:val="0005411C"/>
    <w:rsid w:val="0005415E"/>
    <w:rsid w:val="00054C7D"/>
    <w:rsid w:val="00054FF6"/>
    <w:rsid w:val="00055809"/>
    <w:rsid w:val="00055E7B"/>
    <w:rsid w:val="00055EA2"/>
    <w:rsid w:val="00056B87"/>
    <w:rsid w:val="00056C37"/>
    <w:rsid w:val="00056F1D"/>
    <w:rsid w:val="000570CA"/>
    <w:rsid w:val="0005734D"/>
    <w:rsid w:val="00057503"/>
    <w:rsid w:val="00057D84"/>
    <w:rsid w:val="000603DE"/>
    <w:rsid w:val="00060A5A"/>
    <w:rsid w:val="0006121E"/>
    <w:rsid w:val="00061496"/>
    <w:rsid w:val="00061CCA"/>
    <w:rsid w:val="00062024"/>
    <w:rsid w:val="00062143"/>
    <w:rsid w:val="0006233C"/>
    <w:rsid w:val="00062402"/>
    <w:rsid w:val="00062742"/>
    <w:rsid w:val="00062C6D"/>
    <w:rsid w:val="00062D49"/>
    <w:rsid w:val="00062E4F"/>
    <w:rsid w:val="00062F33"/>
    <w:rsid w:val="00063292"/>
    <w:rsid w:val="00063959"/>
    <w:rsid w:val="000642C2"/>
    <w:rsid w:val="00064961"/>
    <w:rsid w:val="00064B44"/>
    <w:rsid w:val="00065903"/>
    <w:rsid w:val="00065DE7"/>
    <w:rsid w:val="00065ECA"/>
    <w:rsid w:val="0006618A"/>
    <w:rsid w:val="00066311"/>
    <w:rsid w:val="0006651B"/>
    <w:rsid w:val="0006664A"/>
    <w:rsid w:val="00066796"/>
    <w:rsid w:val="00067251"/>
    <w:rsid w:val="000677F4"/>
    <w:rsid w:val="000678B7"/>
    <w:rsid w:val="000679DC"/>
    <w:rsid w:val="00067FE2"/>
    <w:rsid w:val="00070610"/>
    <w:rsid w:val="000708E2"/>
    <w:rsid w:val="00070BE6"/>
    <w:rsid w:val="00070D4C"/>
    <w:rsid w:val="00070D57"/>
    <w:rsid w:val="00070D8E"/>
    <w:rsid w:val="00070F86"/>
    <w:rsid w:val="00071701"/>
    <w:rsid w:val="00071CA3"/>
    <w:rsid w:val="00071D7A"/>
    <w:rsid w:val="0007208E"/>
    <w:rsid w:val="000720C8"/>
    <w:rsid w:val="00072DC5"/>
    <w:rsid w:val="00072E2B"/>
    <w:rsid w:val="00073032"/>
    <w:rsid w:val="00073062"/>
    <w:rsid w:val="00073CB5"/>
    <w:rsid w:val="0007419A"/>
    <w:rsid w:val="00074215"/>
    <w:rsid w:val="00074E44"/>
    <w:rsid w:val="00075EF3"/>
    <w:rsid w:val="00076088"/>
    <w:rsid w:val="000765D0"/>
    <w:rsid w:val="0007682E"/>
    <w:rsid w:val="0007693B"/>
    <w:rsid w:val="00076B5A"/>
    <w:rsid w:val="00076F32"/>
    <w:rsid w:val="00076F8B"/>
    <w:rsid w:val="00077A91"/>
    <w:rsid w:val="000806E4"/>
    <w:rsid w:val="00080887"/>
    <w:rsid w:val="00080B28"/>
    <w:rsid w:val="00080CEC"/>
    <w:rsid w:val="00080E2E"/>
    <w:rsid w:val="000816E8"/>
    <w:rsid w:val="00082813"/>
    <w:rsid w:val="00082CE4"/>
    <w:rsid w:val="000837D9"/>
    <w:rsid w:val="00083BC7"/>
    <w:rsid w:val="00084750"/>
    <w:rsid w:val="00084F9D"/>
    <w:rsid w:val="000851A7"/>
    <w:rsid w:val="000855FE"/>
    <w:rsid w:val="0008627B"/>
    <w:rsid w:val="000863EA"/>
    <w:rsid w:val="00086553"/>
    <w:rsid w:val="00086608"/>
    <w:rsid w:val="00086A24"/>
    <w:rsid w:val="00086B54"/>
    <w:rsid w:val="00086DB6"/>
    <w:rsid w:val="000870D6"/>
    <w:rsid w:val="00087AFB"/>
    <w:rsid w:val="00090285"/>
    <w:rsid w:val="0009028B"/>
    <w:rsid w:val="000904B8"/>
    <w:rsid w:val="000904DD"/>
    <w:rsid w:val="00090EEE"/>
    <w:rsid w:val="00091295"/>
    <w:rsid w:val="0009186D"/>
    <w:rsid w:val="000918AA"/>
    <w:rsid w:val="00091ED5"/>
    <w:rsid w:val="000925C4"/>
    <w:rsid w:val="00092620"/>
    <w:rsid w:val="00092BA1"/>
    <w:rsid w:val="00092E79"/>
    <w:rsid w:val="00092EE4"/>
    <w:rsid w:val="00093B4B"/>
    <w:rsid w:val="00093CAD"/>
    <w:rsid w:val="00094011"/>
    <w:rsid w:val="0009541A"/>
    <w:rsid w:val="00095474"/>
    <w:rsid w:val="00095ECE"/>
    <w:rsid w:val="0009645A"/>
    <w:rsid w:val="00096624"/>
    <w:rsid w:val="00096A8B"/>
    <w:rsid w:val="00097821"/>
    <w:rsid w:val="00097A89"/>
    <w:rsid w:val="00097B69"/>
    <w:rsid w:val="000A05B5"/>
    <w:rsid w:val="000A0759"/>
    <w:rsid w:val="000A0790"/>
    <w:rsid w:val="000A07DB"/>
    <w:rsid w:val="000A09B2"/>
    <w:rsid w:val="000A0A5B"/>
    <w:rsid w:val="000A0C44"/>
    <w:rsid w:val="000A0D6E"/>
    <w:rsid w:val="000A1115"/>
    <w:rsid w:val="000A1870"/>
    <w:rsid w:val="000A1904"/>
    <w:rsid w:val="000A2DBD"/>
    <w:rsid w:val="000A2F2E"/>
    <w:rsid w:val="000A3052"/>
    <w:rsid w:val="000A308F"/>
    <w:rsid w:val="000A3295"/>
    <w:rsid w:val="000A33F5"/>
    <w:rsid w:val="000A351F"/>
    <w:rsid w:val="000A353A"/>
    <w:rsid w:val="000A3671"/>
    <w:rsid w:val="000A394C"/>
    <w:rsid w:val="000A3A0F"/>
    <w:rsid w:val="000A4209"/>
    <w:rsid w:val="000A4935"/>
    <w:rsid w:val="000A4C8E"/>
    <w:rsid w:val="000A5106"/>
    <w:rsid w:val="000A5162"/>
    <w:rsid w:val="000A5F3C"/>
    <w:rsid w:val="000A63BC"/>
    <w:rsid w:val="000A650B"/>
    <w:rsid w:val="000A6569"/>
    <w:rsid w:val="000A6A10"/>
    <w:rsid w:val="000A6C66"/>
    <w:rsid w:val="000A6E97"/>
    <w:rsid w:val="000A7105"/>
    <w:rsid w:val="000A7145"/>
    <w:rsid w:val="000A7387"/>
    <w:rsid w:val="000A7415"/>
    <w:rsid w:val="000A744E"/>
    <w:rsid w:val="000A7E3F"/>
    <w:rsid w:val="000B00BF"/>
    <w:rsid w:val="000B01DD"/>
    <w:rsid w:val="000B0440"/>
    <w:rsid w:val="000B066B"/>
    <w:rsid w:val="000B0A53"/>
    <w:rsid w:val="000B1088"/>
    <w:rsid w:val="000B3100"/>
    <w:rsid w:val="000B3486"/>
    <w:rsid w:val="000B348C"/>
    <w:rsid w:val="000B3B54"/>
    <w:rsid w:val="000B3C71"/>
    <w:rsid w:val="000B43AA"/>
    <w:rsid w:val="000B45B2"/>
    <w:rsid w:val="000B4761"/>
    <w:rsid w:val="000B48F8"/>
    <w:rsid w:val="000B5158"/>
    <w:rsid w:val="000B59D9"/>
    <w:rsid w:val="000B6217"/>
    <w:rsid w:val="000B6E66"/>
    <w:rsid w:val="000B71E0"/>
    <w:rsid w:val="000B76BF"/>
    <w:rsid w:val="000B7CDA"/>
    <w:rsid w:val="000B7D9D"/>
    <w:rsid w:val="000C0167"/>
    <w:rsid w:val="000C06FF"/>
    <w:rsid w:val="000C0BAA"/>
    <w:rsid w:val="000C1636"/>
    <w:rsid w:val="000C2206"/>
    <w:rsid w:val="000C221E"/>
    <w:rsid w:val="000C266C"/>
    <w:rsid w:val="000C2D54"/>
    <w:rsid w:val="000C302E"/>
    <w:rsid w:val="000C3545"/>
    <w:rsid w:val="000C411D"/>
    <w:rsid w:val="000C4758"/>
    <w:rsid w:val="000C47C5"/>
    <w:rsid w:val="000C5E00"/>
    <w:rsid w:val="000C5F0F"/>
    <w:rsid w:val="000C62FC"/>
    <w:rsid w:val="000C63F8"/>
    <w:rsid w:val="000C6EA2"/>
    <w:rsid w:val="000C6FDD"/>
    <w:rsid w:val="000C6FF1"/>
    <w:rsid w:val="000C7270"/>
    <w:rsid w:val="000C73A3"/>
    <w:rsid w:val="000D036D"/>
    <w:rsid w:val="000D08D2"/>
    <w:rsid w:val="000D0C3E"/>
    <w:rsid w:val="000D10A2"/>
    <w:rsid w:val="000D1546"/>
    <w:rsid w:val="000D1AEB"/>
    <w:rsid w:val="000D1F5A"/>
    <w:rsid w:val="000D1F61"/>
    <w:rsid w:val="000D2386"/>
    <w:rsid w:val="000D23AB"/>
    <w:rsid w:val="000D28BF"/>
    <w:rsid w:val="000D32A8"/>
    <w:rsid w:val="000D3300"/>
    <w:rsid w:val="000D33CD"/>
    <w:rsid w:val="000D37B0"/>
    <w:rsid w:val="000D3D1A"/>
    <w:rsid w:val="000D3D40"/>
    <w:rsid w:val="000D3E64"/>
    <w:rsid w:val="000D441A"/>
    <w:rsid w:val="000D4767"/>
    <w:rsid w:val="000D4AA4"/>
    <w:rsid w:val="000D4C46"/>
    <w:rsid w:val="000D4F45"/>
    <w:rsid w:val="000D4FF4"/>
    <w:rsid w:val="000D5525"/>
    <w:rsid w:val="000D586F"/>
    <w:rsid w:val="000D5DBF"/>
    <w:rsid w:val="000D6475"/>
    <w:rsid w:val="000D6D4C"/>
    <w:rsid w:val="000D7258"/>
    <w:rsid w:val="000D7497"/>
    <w:rsid w:val="000D78B3"/>
    <w:rsid w:val="000E044E"/>
    <w:rsid w:val="000E0D66"/>
    <w:rsid w:val="000E10DC"/>
    <w:rsid w:val="000E2485"/>
    <w:rsid w:val="000E2C7D"/>
    <w:rsid w:val="000E2EE9"/>
    <w:rsid w:val="000E351B"/>
    <w:rsid w:val="000E36BF"/>
    <w:rsid w:val="000E3781"/>
    <w:rsid w:val="000E428E"/>
    <w:rsid w:val="000E445A"/>
    <w:rsid w:val="000E4489"/>
    <w:rsid w:val="000E50EA"/>
    <w:rsid w:val="000E51F9"/>
    <w:rsid w:val="000E5232"/>
    <w:rsid w:val="000E5241"/>
    <w:rsid w:val="000E5350"/>
    <w:rsid w:val="000E541F"/>
    <w:rsid w:val="000E5A32"/>
    <w:rsid w:val="000E61BC"/>
    <w:rsid w:val="000E69AF"/>
    <w:rsid w:val="000E6FF8"/>
    <w:rsid w:val="000E70E4"/>
    <w:rsid w:val="000E77E8"/>
    <w:rsid w:val="000E79D0"/>
    <w:rsid w:val="000E7A92"/>
    <w:rsid w:val="000F07E3"/>
    <w:rsid w:val="000F0A76"/>
    <w:rsid w:val="000F0AC0"/>
    <w:rsid w:val="000F13C5"/>
    <w:rsid w:val="000F16A3"/>
    <w:rsid w:val="000F175F"/>
    <w:rsid w:val="000F269E"/>
    <w:rsid w:val="000F2875"/>
    <w:rsid w:val="000F28B8"/>
    <w:rsid w:val="000F29E4"/>
    <w:rsid w:val="000F2B57"/>
    <w:rsid w:val="000F2EF6"/>
    <w:rsid w:val="000F334B"/>
    <w:rsid w:val="000F33BE"/>
    <w:rsid w:val="000F391B"/>
    <w:rsid w:val="000F3B62"/>
    <w:rsid w:val="000F3BE4"/>
    <w:rsid w:val="000F3F54"/>
    <w:rsid w:val="000F4261"/>
    <w:rsid w:val="000F45E9"/>
    <w:rsid w:val="000F47BF"/>
    <w:rsid w:val="000F4BC6"/>
    <w:rsid w:val="000F527D"/>
    <w:rsid w:val="000F5C32"/>
    <w:rsid w:val="000F66BC"/>
    <w:rsid w:val="000F6DC0"/>
    <w:rsid w:val="000F6DE0"/>
    <w:rsid w:val="000F75FE"/>
    <w:rsid w:val="000F7FD0"/>
    <w:rsid w:val="00100536"/>
    <w:rsid w:val="0010080D"/>
    <w:rsid w:val="00100B46"/>
    <w:rsid w:val="00100F25"/>
    <w:rsid w:val="001010C2"/>
    <w:rsid w:val="00101C59"/>
    <w:rsid w:val="00101D80"/>
    <w:rsid w:val="001026BD"/>
    <w:rsid w:val="00102CDD"/>
    <w:rsid w:val="0010322F"/>
    <w:rsid w:val="0010330F"/>
    <w:rsid w:val="0010457E"/>
    <w:rsid w:val="001045AF"/>
    <w:rsid w:val="0010498E"/>
    <w:rsid w:val="00104D1D"/>
    <w:rsid w:val="00105685"/>
    <w:rsid w:val="00105A36"/>
    <w:rsid w:val="00105A59"/>
    <w:rsid w:val="00105A99"/>
    <w:rsid w:val="00106369"/>
    <w:rsid w:val="0010698C"/>
    <w:rsid w:val="00106D74"/>
    <w:rsid w:val="0011066D"/>
    <w:rsid w:val="0011088E"/>
    <w:rsid w:val="0011107F"/>
    <w:rsid w:val="0011108A"/>
    <w:rsid w:val="001111A2"/>
    <w:rsid w:val="00111226"/>
    <w:rsid w:val="001114E5"/>
    <w:rsid w:val="00111545"/>
    <w:rsid w:val="00111638"/>
    <w:rsid w:val="0011177D"/>
    <w:rsid w:val="001119BE"/>
    <w:rsid w:val="00111BFE"/>
    <w:rsid w:val="00112048"/>
    <w:rsid w:val="001122E5"/>
    <w:rsid w:val="00112CDD"/>
    <w:rsid w:val="0011304C"/>
    <w:rsid w:val="00113056"/>
    <w:rsid w:val="00113206"/>
    <w:rsid w:val="0011378D"/>
    <w:rsid w:val="00113DC7"/>
    <w:rsid w:val="0011414F"/>
    <w:rsid w:val="00114452"/>
    <w:rsid w:val="001145D3"/>
    <w:rsid w:val="00114654"/>
    <w:rsid w:val="001147D4"/>
    <w:rsid w:val="001155BE"/>
    <w:rsid w:val="00115938"/>
    <w:rsid w:val="00115AF8"/>
    <w:rsid w:val="00115B42"/>
    <w:rsid w:val="00115F07"/>
    <w:rsid w:val="00116240"/>
    <w:rsid w:val="0011629E"/>
    <w:rsid w:val="00116EA8"/>
    <w:rsid w:val="00116F20"/>
    <w:rsid w:val="00117258"/>
    <w:rsid w:val="00117D52"/>
    <w:rsid w:val="00120A30"/>
    <w:rsid w:val="00120CA2"/>
    <w:rsid w:val="00121310"/>
    <w:rsid w:val="001216AE"/>
    <w:rsid w:val="00121AC9"/>
    <w:rsid w:val="00121EDB"/>
    <w:rsid w:val="001220BD"/>
    <w:rsid w:val="0012236D"/>
    <w:rsid w:val="00122674"/>
    <w:rsid w:val="00122905"/>
    <w:rsid w:val="00122E57"/>
    <w:rsid w:val="00123755"/>
    <w:rsid w:val="00124772"/>
    <w:rsid w:val="00124781"/>
    <w:rsid w:val="00124B34"/>
    <w:rsid w:val="0012543E"/>
    <w:rsid w:val="00125D75"/>
    <w:rsid w:val="00125E15"/>
    <w:rsid w:val="001262CD"/>
    <w:rsid w:val="00126DD8"/>
    <w:rsid w:val="00127182"/>
    <w:rsid w:val="001300AC"/>
    <w:rsid w:val="00130D35"/>
    <w:rsid w:val="00130EAE"/>
    <w:rsid w:val="00130F97"/>
    <w:rsid w:val="001313B4"/>
    <w:rsid w:val="0013181C"/>
    <w:rsid w:val="00131B32"/>
    <w:rsid w:val="00131DA1"/>
    <w:rsid w:val="00131E69"/>
    <w:rsid w:val="00131F90"/>
    <w:rsid w:val="001320EA"/>
    <w:rsid w:val="00132246"/>
    <w:rsid w:val="00132645"/>
    <w:rsid w:val="001329EC"/>
    <w:rsid w:val="00132F76"/>
    <w:rsid w:val="0013323D"/>
    <w:rsid w:val="0013357C"/>
    <w:rsid w:val="00133875"/>
    <w:rsid w:val="00133F52"/>
    <w:rsid w:val="001342A0"/>
    <w:rsid w:val="0013507F"/>
    <w:rsid w:val="001351CA"/>
    <w:rsid w:val="00135385"/>
    <w:rsid w:val="00135520"/>
    <w:rsid w:val="00135C3D"/>
    <w:rsid w:val="00136190"/>
    <w:rsid w:val="0013619A"/>
    <w:rsid w:val="001361FE"/>
    <w:rsid w:val="00136B18"/>
    <w:rsid w:val="00136DC9"/>
    <w:rsid w:val="001376A5"/>
    <w:rsid w:val="0013789B"/>
    <w:rsid w:val="00137C73"/>
    <w:rsid w:val="00137CD6"/>
    <w:rsid w:val="00137E75"/>
    <w:rsid w:val="0014058A"/>
    <w:rsid w:val="001406C6"/>
    <w:rsid w:val="00140D6D"/>
    <w:rsid w:val="001411C4"/>
    <w:rsid w:val="00141577"/>
    <w:rsid w:val="00141D1B"/>
    <w:rsid w:val="00141FE0"/>
    <w:rsid w:val="001423A6"/>
    <w:rsid w:val="001426FE"/>
    <w:rsid w:val="00143816"/>
    <w:rsid w:val="00143DDF"/>
    <w:rsid w:val="00143E34"/>
    <w:rsid w:val="001440D2"/>
    <w:rsid w:val="00144914"/>
    <w:rsid w:val="0014546D"/>
    <w:rsid w:val="001455EC"/>
    <w:rsid w:val="00145965"/>
    <w:rsid w:val="00147354"/>
    <w:rsid w:val="00147709"/>
    <w:rsid w:val="00147DC4"/>
    <w:rsid w:val="001500D9"/>
    <w:rsid w:val="00150276"/>
    <w:rsid w:val="00150404"/>
    <w:rsid w:val="0015055E"/>
    <w:rsid w:val="00150654"/>
    <w:rsid w:val="00150960"/>
    <w:rsid w:val="001509D3"/>
    <w:rsid w:val="00150C0F"/>
    <w:rsid w:val="00150C41"/>
    <w:rsid w:val="00150FAB"/>
    <w:rsid w:val="00151150"/>
    <w:rsid w:val="001511CD"/>
    <w:rsid w:val="0015133D"/>
    <w:rsid w:val="00151569"/>
    <w:rsid w:val="00151BCF"/>
    <w:rsid w:val="001528A3"/>
    <w:rsid w:val="00152B8F"/>
    <w:rsid w:val="0015302F"/>
    <w:rsid w:val="001530BB"/>
    <w:rsid w:val="00153423"/>
    <w:rsid w:val="00154141"/>
    <w:rsid w:val="001544DD"/>
    <w:rsid w:val="00154808"/>
    <w:rsid w:val="00154CAD"/>
    <w:rsid w:val="00155AEA"/>
    <w:rsid w:val="001567C9"/>
    <w:rsid w:val="00156DB7"/>
    <w:rsid w:val="0015708C"/>
    <w:rsid w:val="00157228"/>
    <w:rsid w:val="00157DCD"/>
    <w:rsid w:val="00157DCE"/>
    <w:rsid w:val="00157EE0"/>
    <w:rsid w:val="00157F8E"/>
    <w:rsid w:val="001603F7"/>
    <w:rsid w:val="001604A5"/>
    <w:rsid w:val="00160716"/>
    <w:rsid w:val="0016071C"/>
    <w:rsid w:val="00160C3C"/>
    <w:rsid w:val="00161A08"/>
    <w:rsid w:val="001623C7"/>
    <w:rsid w:val="00162BEE"/>
    <w:rsid w:val="00163238"/>
    <w:rsid w:val="00163338"/>
    <w:rsid w:val="00164098"/>
    <w:rsid w:val="001649D2"/>
    <w:rsid w:val="00164B69"/>
    <w:rsid w:val="001652EE"/>
    <w:rsid w:val="00165763"/>
    <w:rsid w:val="00165DF6"/>
    <w:rsid w:val="00166373"/>
    <w:rsid w:val="0016685C"/>
    <w:rsid w:val="00167475"/>
    <w:rsid w:val="001674D9"/>
    <w:rsid w:val="00167B4B"/>
    <w:rsid w:val="00167D15"/>
    <w:rsid w:val="00170148"/>
    <w:rsid w:val="00170BB7"/>
    <w:rsid w:val="00170CC6"/>
    <w:rsid w:val="00171C66"/>
    <w:rsid w:val="00173CD1"/>
    <w:rsid w:val="00173E52"/>
    <w:rsid w:val="00173EFD"/>
    <w:rsid w:val="00173FD6"/>
    <w:rsid w:val="0017436B"/>
    <w:rsid w:val="00174C6D"/>
    <w:rsid w:val="00175078"/>
    <w:rsid w:val="0017579F"/>
    <w:rsid w:val="00175E5C"/>
    <w:rsid w:val="001762EC"/>
    <w:rsid w:val="0017772D"/>
    <w:rsid w:val="0017783C"/>
    <w:rsid w:val="00180171"/>
    <w:rsid w:val="00180648"/>
    <w:rsid w:val="0018069C"/>
    <w:rsid w:val="00180708"/>
    <w:rsid w:val="00181A33"/>
    <w:rsid w:val="00181D15"/>
    <w:rsid w:val="0018210E"/>
    <w:rsid w:val="0018286C"/>
    <w:rsid w:val="0018296C"/>
    <w:rsid w:val="00182A88"/>
    <w:rsid w:val="001837D9"/>
    <w:rsid w:val="001839CA"/>
    <w:rsid w:val="00183B21"/>
    <w:rsid w:val="00183C9D"/>
    <w:rsid w:val="00183E70"/>
    <w:rsid w:val="001843F0"/>
    <w:rsid w:val="00184B0F"/>
    <w:rsid w:val="00184EF8"/>
    <w:rsid w:val="0018537C"/>
    <w:rsid w:val="00185B4E"/>
    <w:rsid w:val="00185B57"/>
    <w:rsid w:val="00185D1D"/>
    <w:rsid w:val="001863E9"/>
    <w:rsid w:val="00186451"/>
    <w:rsid w:val="0018648B"/>
    <w:rsid w:val="00186F28"/>
    <w:rsid w:val="00187363"/>
    <w:rsid w:val="00187C21"/>
    <w:rsid w:val="00187CF5"/>
    <w:rsid w:val="00187E01"/>
    <w:rsid w:val="0018922C"/>
    <w:rsid w:val="001907FE"/>
    <w:rsid w:val="001911A9"/>
    <w:rsid w:val="001912B2"/>
    <w:rsid w:val="001918BA"/>
    <w:rsid w:val="00191980"/>
    <w:rsid w:val="00191D27"/>
    <w:rsid w:val="001922E3"/>
    <w:rsid w:val="00192AA4"/>
    <w:rsid w:val="00192F00"/>
    <w:rsid w:val="00192FF3"/>
    <w:rsid w:val="001930EB"/>
    <w:rsid w:val="0019314C"/>
    <w:rsid w:val="001931FC"/>
    <w:rsid w:val="0019374E"/>
    <w:rsid w:val="001939F0"/>
    <w:rsid w:val="00194191"/>
    <w:rsid w:val="00195501"/>
    <w:rsid w:val="00195C67"/>
    <w:rsid w:val="00196535"/>
    <w:rsid w:val="001967C9"/>
    <w:rsid w:val="0019693F"/>
    <w:rsid w:val="00196CB3"/>
    <w:rsid w:val="001970A5"/>
    <w:rsid w:val="0019732B"/>
    <w:rsid w:val="00197498"/>
    <w:rsid w:val="001A0412"/>
    <w:rsid w:val="001A0A9C"/>
    <w:rsid w:val="001A0C99"/>
    <w:rsid w:val="001A14EB"/>
    <w:rsid w:val="001A159C"/>
    <w:rsid w:val="001A15EC"/>
    <w:rsid w:val="001A16A2"/>
    <w:rsid w:val="001A16CA"/>
    <w:rsid w:val="001A18A3"/>
    <w:rsid w:val="001A1C1D"/>
    <w:rsid w:val="001A1E2B"/>
    <w:rsid w:val="001A1F10"/>
    <w:rsid w:val="001A45AF"/>
    <w:rsid w:val="001A53B8"/>
    <w:rsid w:val="001A589B"/>
    <w:rsid w:val="001A59AD"/>
    <w:rsid w:val="001A5F61"/>
    <w:rsid w:val="001A5FAA"/>
    <w:rsid w:val="001A5FD7"/>
    <w:rsid w:val="001A6507"/>
    <w:rsid w:val="001A6686"/>
    <w:rsid w:val="001A6AF2"/>
    <w:rsid w:val="001A6D96"/>
    <w:rsid w:val="001A7381"/>
    <w:rsid w:val="001A7605"/>
    <w:rsid w:val="001A7A18"/>
    <w:rsid w:val="001A7AD5"/>
    <w:rsid w:val="001A7D63"/>
    <w:rsid w:val="001B01C4"/>
    <w:rsid w:val="001B01FC"/>
    <w:rsid w:val="001B096B"/>
    <w:rsid w:val="001B0FDE"/>
    <w:rsid w:val="001B1264"/>
    <w:rsid w:val="001B1315"/>
    <w:rsid w:val="001B18E5"/>
    <w:rsid w:val="001B19C4"/>
    <w:rsid w:val="001B21D4"/>
    <w:rsid w:val="001B3724"/>
    <w:rsid w:val="001B3B3E"/>
    <w:rsid w:val="001B440A"/>
    <w:rsid w:val="001B4AAA"/>
    <w:rsid w:val="001B4C09"/>
    <w:rsid w:val="001B4DF7"/>
    <w:rsid w:val="001B58F3"/>
    <w:rsid w:val="001B590C"/>
    <w:rsid w:val="001B5A49"/>
    <w:rsid w:val="001B6154"/>
    <w:rsid w:val="001B61BA"/>
    <w:rsid w:val="001B68CB"/>
    <w:rsid w:val="001B6C4B"/>
    <w:rsid w:val="001B6FC4"/>
    <w:rsid w:val="001B754D"/>
    <w:rsid w:val="001B76F1"/>
    <w:rsid w:val="001B793D"/>
    <w:rsid w:val="001B7A3F"/>
    <w:rsid w:val="001B7AEF"/>
    <w:rsid w:val="001B7AF9"/>
    <w:rsid w:val="001B7B12"/>
    <w:rsid w:val="001B7E69"/>
    <w:rsid w:val="001C0178"/>
    <w:rsid w:val="001C01C0"/>
    <w:rsid w:val="001C0899"/>
    <w:rsid w:val="001C0B56"/>
    <w:rsid w:val="001C0B7A"/>
    <w:rsid w:val="001C1343"/>
    <w:rsid w:val="001C14E3"/>
    <w:rsid w:val="001C1B6A"/>
    <w:rsid w:val="001C1DB4"/>
    <w:rsid w:val="001C1EA2"/>
    <w:rsid w:val="001C23BC"/>
    <w:rsid w:val="001C2764"/>
    <w:rsid w:val="001C276B"/>
    <w:rsid w:val="001C2A41"/>
    <w:rsid w:val="001C2CC4"/>
    <w:rsid w:val="001C391E"/>
    <w:rsid w:val="001C39A4"/>
    <w:rsid w:val="001C3AAE"/>
    <w:rsid w:val="001C41E8"/>
    <w:rsid w:val="001C447C"/>
    <w:rsid w:val="001C4619"/>
    <w:rsid w:val="001C4A6B"/>
    <w:rsid w:val="001C5A3D"/>
    <w:rsid w:val="001C5EFB"/>
    <w:rsid w:val="001C627E"/>
    <w:rsid w:val="001C6337"/>
    <w:rsid w:val="001C6B21"/>
    <w:rsid w:val="001C701A"/>
    <w:rsid w:val="001C721E"/>
    <w:rsid w:val="001C72F0"/>
    <w:rsid w:val="001C732B"/>
    <w:rsid w:val="001C78FB"/>
    <w:rsid w:val="001CADA9"/>
    <w:rsid w:val="001D0075"/>
    <w:rsid w:val="001D0C1D"/>
    <w:rsid w:val="001D1553"/>
    <w:rsid w:val="001D1821"/>
    <w:rsid w:val="001D1959"/>
    <w:rsid w:val="001D1DAB"/>
    <w:rsid w:val="001D23CC"/>
    <w:rsid w:val="001D24D5"/>
    <w:rsid w:val="001D26A2"/>
    <w:rsid w:val="001D279D"/>
    <w:rsid w:val="001D2E0C"/>
    <w:rsid w:val="001D2FBA"/>
    <w:rsid w:val="001D3122"/>
    <w:rsid w:val="001D41F6"/>
    <w:rsid w:val="001D4708"/>
    <w:rsid w:val="001D60CB"/>
    <w:rsid w:val="001D67DC"/>
    <w:rsid w:val="001D6EA1"/>
    <w:rsid w:val="001D6EF1"/>
    <w:rsid w:val="001D77E5"/>
    <w:rsid w:val="001E03D6"/>
    <w:rsid w:val="001E05F0"/>
    <w:rsid w:val="001E0DB5"/>
    <w:rsid w:val="001E194C"/>
    <w:rsid w:val="001E1F25"/>
    <w:rsid w:val="001E202D"/>
    <w:rsid w:val="001E28B4"/>
    <w:rsid w:val="001E2AF7"/>
    <w:rsid w:val="001E2BA7"/>
    <w:rsid w:val="001E2CA4"/>
    <w:rsid w:val="001E2FF6"/>
    <w:rsid w:val="001E341E"/>
    <w:rsid w:val="001E342C"/>
    <w:rsid w:val="001E359E"/>
    <w:rsid w:val="001E3716"/>
    <w:rsid w:val="001E3E49"/>
    <w:rsid w:val="001E4272"/>
    <w:rsid w:val="001E4CB7"/>
    <w:rsid w:val="001E4D19"/>
    <w:rsid w:val="001E4D4D"/>
    <w:rsid w:val="001E4FE8"/>
    <w:rsid w:val="001E5A90"/>
    <w:rsid w:val="001E5EEC"/>
    <w:rsid w:val="001E7570"/>
    <w:rsid w:val="001E7623"/>
    <w:rsid w:val="001E77A8"/>
    <w:rsid w:val="001E7A0C"/>
    <w:rsid w:val="001E7B1F"/>
    <w:rsid w:val="001F0721"/>
    <w:rsid w:val="001F10FC"/>
    <w:rsid w:val="001F182D"/>
    <w:rsid w:val="001F183A"/>
    <w:rsid w:val="001F188E"/>
    <w:rsid w:val="001F1BD0"/>
    <w:rsid w:val="001F2698"/>
    <w:rsid w:val="001F276B"/>
    <w:rsid w:val="001F2B52"/>
    <w:rsid w:val="001F2E76"/>
    <w:rsid w:val="001F361A"/>
    <w:rsid w:val="001F38F0"/>
    <w:rsid w:val="001F3CE9"/>
    <w:rsid w:val="001F4471"/>
    <w:rsid w:val="001F459C"/>
    <w:rsid w:val="001F468F"/>
    <w:rsid w:val="001F48D2"/>
    <w:rsid w:val="001F4AD4"/>
    <w:rsid w:val="001F4C57"/>
    <w:rsid w:val="001F4D6D"/>
    <w:rsid w:val="001F4E55"/>
    <w:rsid w:val="001F4EA6"/>
    <w:rsid w:val="001F4FD2"/>
    <w:rsid w:val="001F53F4"/>
    <w:rsid w:val="001F59C9"/>
    <w:rsid w:val="001F5FA6"/>
    <w:rsid w:val="001F6032"/>
    <w:rsid w:val="001F60F6"/>
    <w:rsid w:val="001F6631"/>
    <w:rsid w:val="001F704D"/>
    <w:rsid w:val="001F708D"/>
    <w:rsid w:val="001F74AD"/>
    <w:rsid w:val="001F7EC6"/>
    <w:rsid w:val="00200429"/>
    <w:rsid w:val="002007DA"/>
    <w:rsid w:val="00200C07"/>
    <w:rsid w:val="00201030"/>
    <w:rsid w:val="00201FDE"/>
    <w:rsid w:val="002021E5"/>
    <w:rsid w:val="00202386"/>
    <w:rsid w:val="00202D5E"/>
    <w:rsid w:val="00203061"/>
    <w:rsid w:val="002030A5"/>
    <w:rsid w:val="00203832"/>
    <w:rsid w:val="002039FE"/>
    <w:rsid w:val="00203EDE"/>
    <w:rsid w:val="00203FFF"/>
    <w:rsid w:val="00204372"/>
    <w:rsid w:val="00204683"/>
    <w:rsid w:val="0020472C"/>
    <w:rsid w:val="00204A1C"/>
    <w:rsid w:val="00204B64"/>
    <w:rsid w:val="00205C32"/>
    <w:rsid w:val="00206608"/>
    <w:rsid w:val="00206611"/>
    <w:rsid w:val="002068DA"/>
    <w:rsid w:val="002073D7"/>
    <w:rsid w:val="0020783C"/>
    <w:rsid w:val="00207B4A"/>
    <w:rsid w:val="00207EB8"/>
    <w:rsid w:val="002103C6"/>
    <w:rsid w:val="00210C4F"/>
    <w:rsid w:val="00210D5C"/>
    <w:rsid w:val="0021298B"/>
    <w:rsid w:val="002135F6"/>
    <w:rsid w:val="00213676"/>
    <w:rsid w:val="00214035"/>
    <w:rsid w:val="00214232"/>
    <w:rsid w:val="00214467"/>
    <w:rsid w:val="00214666"/>
    <w:rsid w:val="00214C9F"/>
    <w:rsid w:val="00214E96"/>
    <w:rsid w:val="002158B9"/>
    <w:rsid w:val="0021607F"/>
    <w:rsid w:val="00216153"/>
    <w:rsid w:val="00216B86"/>
    <w:rsid w:val="00216C0B"/>
    <w:rsid w:val="00216C23"/>
    <w:rsid w:val="00216DDF"/>
    <w:rsid w:val="00217255"/>
    <w:rsid w:val="00217297"/>
    <w:rsid w:val="002177B8"/>
    <w:rsid w:val="00217DB8"/>
    <w:rsid w:val="00217E5D"/>
    <w:rsid w:val="00217E80"/>
    <w:rsid w:val="00217F59"/>
    <w:rsid w:val="002204B7"/>
    <w:rsid w:val="0022055E"/>
    <w:rsid w:val="0022072C"/>
    <w:rsid w:val="0022099B"/>
    <w:rsid w:val="002212F1"/>
    <w:rsid w:val="00221532"/>
    <w:rsid w:val="00221FFD"/>
    <w:rsid w:val="002225BE"/>
    <w:rsid w:val="002227DB"/>
    <w:rsid w:val="00222EBB"/>
    <w:rsid w:val="002231D4"/>
    <w:rsid w:val="0022417D"/>
    <w:rsid w:val="0022436B"/>
    <w:rsid w:val="002243CB"/>
    <w:rsid w:val="0022443C"/>
    <w:rsid w:val="0022478E"/>
    <w:rsid w:val="00224929"/>
    <w:rsid w:val="0022520F"/>
    <w:rsid w:val="002253C9"/>
    <w:rsid w:val="00225730"/>
    <w:rsid w:val="00226258"/>
    <w:rsid w:val="00226E4F"/>
    <w:rsid w:val="002272D1"/>
    <w:rsid w:val="00227964"/>
    <w:rsid w:val="00227CB9"/>
    <w:rsid w:val="00230883"/>
    <w:rsid w:val="00230B61"/>
    <w:rsid w:val="0023125C"/>
    <w:rsid w:val="00231E77"/>
    <w:rsid w:val="00231F47"/>
    <w:rsid w:val="002320AD"/>
    <w:rsid w:val="002322FF"/>
    <w:rsid w:val="002324DC"/>
    <w:rsid w:val="00232B56"/>
    <w:rsid w:val="00233EF5"/>
    <w:rsid w:val="00234604"/>
    <w:rsid w:val="0023462C"/>
    <w:rsid w:val="002348D3"/>
    <w:rsid w:val="00234AB8"/>
    <w:rsid w:val="00234EC4"/>
    <w:rsid w:val="0023567D"/>
    <w:rsid w:val="00235A6B"/>
    <w:rsid w:val="00235A6D"/>
    <w:rsid w:val="00236050"/>
    <w:rsid w:val="0023613B"/>
    <w:rsid w:val="00236418"/>
    <w:rsid w:val="002369A6"/>
    <w:rsid w:val="00236CB8"/>
    <w:rsid w:val="00237430"/>
    <w:rsid w:val="00237A3A"/>
    <w:rsid w:val="00237E62"/>
    <w:rsid w:val="00240077"/>
    <w:rsid w:val="0024010E"/>
    <w:rsid w:val="00240368"/>
    <w:rsid w:val="0024044E"/>
    <w:rsid w:val="0024074A"/>
    <w:rsid w:val="00240911"/>
    <w:rsid w:val="00240F14"/>
    <w:rsid w:val="00241A38"/>
    <w:rsid w:val="00241C0D"/>
    <w:rsid w:val="002425EF"/>
    <w:rsid w:val="0024299C"/>
    <w:rsid w:val="00243205"/>
    <w:rsid w:val="00243A25"/>
    <w:rsid w:val="00243F32"/>
    <w:rsid w:val="002442E7"/>
    <w:rsid w:val="00245159"/>
    <w:rsid w:val="00245425"/>
    <w:rsid w:val="00246DA0"/>
    <w:rsid w:val="0024713C"/>
    <w:rsid w:val="00247201"/>
    <w:rsid w:val="0024775A"/>
    <w:rsid w:val="00250745"/>
    <w:rsid w:val="002507A7"/>
    <w:rsid w:val="00251198"/>
    <w:rsid w:val="002516A7"/>
    <w:rsid w:val="00251C7D"/>
    <w:rsid w:val="00252392"/>
    <w:rsid w:val="002524EB"/>
    <w:rsid w:val="00252595"/>
    <w:rsid w:val="00252983"/>
    <w:rsid w:val="00252BC4"/>
    <w:rsid w:val="00252C48"/>
    <w:rsid w:val="00252D2B"/>
    <w:rsid w:val="00253382"/>
    <w:rsid w:val="0025382F"/>
    <w:rsid w:val="00253DD1"/>
    <w:rsid w:val="00254006"/>
    <w:rsid w:val="00255136"/>
    <w:rsid w:val="00255341"/>
    <w:rsid w:val="00255400"/>
    <w:rsid w:val="00256236"/>
    <w:rsid w:val="0025677C"/>
    <w:rsid w:val="00256B54"/>
    <w:rsid w:val="0025710F"/>
    <w:rsid w:val="00257BE6"/>
    <w:rsid w:val="002600A3"/>
    <w:rsid w:val="002600FB"/>
    <w:rsid w:val="00260249"/>
    <w:rsid w:val="00260507"/>
    <w:rsid w:val="002606D2"/>
    <w:rsid w:val="002607B0"/>
    <w:rsid w:val="00260A0B"/>
    <w:rsid w:val="00260CF4"/>
    <w:rsid w:val="00262221"/>
    <w:rsid w:val="00262D36"/>
    <w:rsid w:val="00262FA7"/>
    <w:rsid w:val="0026307D"/>
    <w:rsid w:val="002631A4"/>
    <w:rsid w:val="002634BA"/>
    <w:rsid w:val="0026361A"/>
    <w:rsid w:val="0026395B"/>
    <w:rsid w:val="00263AB3"/>
    <w:rsid w:val="00263B96"/>
    <w:rsid w:val="002640C5"/>
    <w:rsid w:val="002641A4"/>
    <w:rsid w:val="00264474"/>
    <w:rsid w:val="002644E7"/>
    <w:rsid w:val="00265179"/>
    <w:rsid w:val="002659CC"/>
    <w:rsid w:val="00265A0B"/>
    <w:rsid w:val="00265BF9"/>
    <w:rsid w:val="00265DF1"/>
    <w:rsid w:val="00265E41"/>
    <w:rsid w:val="00265ED9"/>
    <w:rsid w:val="00266270"/>
    <w:rsid w:val="002665FD"/>
    <w:rsid w:val="002667D7"/>
    <w:rsid w:val="00267061"/>
    <w:rsid w:val="002678E6"/>
    <w:rsid w:val="0026792E"/>
    <w:rsid w:val="00270611"/>
    <w:rsid w:val="002713C2"/>
    <w:rsid w:val="002713D3"/>
    <w:rsid w:val="00271612"/>
    <w:rsid w:val="002721D7"/>
    <w:rsid w:val="00273274"/>
    <w:rsid w:val="00273642"/>
    <w:rsid w:val="00273BC0"/>
    <w:rsid w:val="0027431F"/>
    <w:rsid w:val="0027444A"/>
    <w:rsid w:val="002746B3"/>
    <w:rsid w:val="00274CDE"/>
    <w:rsid w:val="00275259"/>
    <w:rsid w:val="00275424"/>
    <w:rsid w:val="0027552C"/>
    <w:rsid w:val="002757B4"/>
    <w:rsid w:val="0027596A"/>
    <w:rsid w:val="00275A46"/>
    <w:rsid w:val="00275AE9"/>
    <w:rsid w:val="00275C4A"/>
    <w:rsid w:val="0027602B"/>
    <w:rsid w:val="00276184"/>
    <w:rsid w:val="0027653E"/>
    <w:rsid w:val="00276A99"/>
    <w:rsid w:val="00276F98"/>
    <w:rsid w:val="002770C9"/>
    <w:rsid w:val="00277D8E"/>
    <w:rsid w:val="00280319"/>
    <w:rsid w:val="00280D4D"/>
    <w:rsid w:val="002813EF"/>
    <w:rsid w:val="00281925"/>
    <w:rsid w:val="00281BB1"/>
    <w:rsid w:val="00282F7F"/>
    <w:rsid w:val="00283297"/>
    <w:rsid w:val="00283533"/>
    <w:rsid w:val="002835C9"/>
    <w:rsid w:val="0028377C"/>
    <w:rsid w:val="0028435F"/>
    <w:rsid w:val="0028460C"/>
    <w:rsid w:val="0028490A"/>
    <w:rsid w:val="00284E6A"/>
    <w:rsid w:val="00285BC6"/>
    <w:rsid w:val="00285CFE"/>
    <w:rsid w:val="00286808"/>
    <w:rsid w:val="002868B4"/>
    <w:rsid w:val="00286AD9"/>
    <w:rsid w:val="002874E8"/>
    <w:rsid w:val="002877AF"/>
    <w:rsid w:val="002878D2"/>
    <w:rsid w:val="002901DB"/>
    <w:rsid w:val="00290913"/>
    <w:rsid w:val="00290A88"/>
    <w:rsid w:val="00290C30"/>
    <w:rsid w:val="00291177"/>
    <w:rsid w:val="002912F9"/>
    <w:rsid w:val="00291D32"/>
    <w:rsid w:val="002924F5"/>
    <w:rsid w:val="00292BB1"/>
    <w:rsid w:val="00292C71"/>
    <w:rsid w:val="002931DF"/>
    <w:rsid w:val="002937EA"/>
    <w:rsid w:val="00294FF6"/>
    <w:rsid w:val="00295343"/>
    <w:rsid w:val="002965D5"/>
    <w:rsid w:val="00296680"/>
    <w:rsid w:val="002966F3"/>
    <w:rsid w:val="00296953"/>
    <w:rsid w:val="002977A5"/>
    <w:rsid w:val="00297EE0"/>
    <w:rsid w:val="002A00F0"/>
    <w:rsid w:val="002A064B"/>
    <w:rsid w:val="002A0D24"/>
    <w:rsid w:val="002A0FB9"/>
    <w:rsid w:val="002A115B"/>
    <w:rsid w:val="002A1823"/>
    <w:rsid w:val="002A1F32"/>
    <w:rsid w:val="002A22B4"/>
    <w:rsid w:val="002A2BD5"/>
    <w:rsid w:val="002A3453"/>
    <w:rsid w:val="002A349D"/>
    <w:rsid w:val="002A38E8"/>
    <w:rsid w:val="002A3B0C"/>
    <w:rsid w:val="002A3D54"/>
    <w:rsid w:val="002A4060"/>
    <w:rsid w:val="002A426E"/>
    <w:rsid w:val="002A4A11"/>
    <w:rsid w:val="002A4B0B"/>
    <w:rsid w:val="002A5BEB"/>
    <w:rsid w:val="002A5C89"/>
    <w:rsid w:val="002A605A"/>
    <w:rsid w:val="002A6159"/>
    <w:rsid w:val="002A6258"/>
    <w:rsid w:val="002A65BA"/>
    <w:rsid w:val="002A6976"/>
    <w:rsid w:val="002A6F7F"/>
    <w:rsid w:val="002A6FE7"/>
    <w:rsid w:val="002A7D13"/>
    <w:rsid w:val="002B0A12"/>
    <w:rsid w:val="002B0ADB"/>
    <w:rsid w:val="002B0C04"/>
    <w:rsid w:val="002B0D42"/>
    <w:rsid w:val="002B0E21"/>
    <w:rsid w:val="002B0F16"/>
    <w:rsid w:val="002B11E1"/>
    <w:rsid w:val="002B1334"/>
    <w:rsid w:val="002B15C0"/>
    <w:rsid w:val="002B1890"/>
    <w:rsid w:val="002B19C9"/>
    <w:rsid w:val="002B2181"/>
    <w:rsid w:val="002B21C7"/>
    <w:rsid w:val="002B2519"/>
    <w:rsid w:val="002B2C21"/>
    <w:rsid w:val="002B2C98"/>
    <w:rsid w:val="002B2CC2"/>
    <w:rsid w:val="002B3426"/>
    <w:rsid w:val="002B38F2"/>
    <w:rsid w:val="002B3A80"/>
    <w:rsid w:val="002B3A92"/>
    <w:rsid w:val="002B3CEC"/>
    <w:rsid w:val="002B3D12"/>
    <w:rsid w:val="002B4176"/>
    <w:rsid w:val="002B4618"/>
    <w:rsid w:val="002B46EA"/>
    <w:rsid w:val="002B48CD"/>
    <w:rsid w:val="002B4B12"/>
    <w:rsid w:val="002B5075"/>
    <w:rsid w:val="002B52E9"/>
    <w:rsid w:val="002B53E3"/>
    <w:rsid w:val="002B6410"/>
    <w:rsid w:val="002B69F3"/>
    <w:rsid w:val="002B6E4C"/>
    <w:rsid w:val="002B70BA"/>
    <w:rsid w:val="002B763A"/>
    <w:rsid w:val="002B7766"/>
    <w:rsid w:val="002B7E5D"/>
    <w:rsid w:val="002B7ED8"/>
    <w:rsid w:val="002B7FD0"/>
    <w:rsid w:val="002C0153"/>
    <w:rsid w:val="002C02D5"/>
    <w:rsid w:val="002C07F0"/>
    <w:rsid w:val="002C096A"/>
    <w:rsid w:val="002C126E"/>
    <w:rsid w:val="002C2692"/>
    <w:rsid w:val="002C2BB1"/>
    <w:rsid w:val="002C2E4B"/>
    <w:rsid w:val="002C3126"/>
    <w:rsid w:val="002C3FBB"/>
    <w:rsid w:val="002C48DF"/>
    <w:rsid w:val="002C4C6D"/>
    <w:rsid w:val="002C504A"/>
    <w:rsid w:val="002C5521"/>
    <w:rsid w:val="002C554F"/>
    <w:rsid w:val="002C5864"/>
    <w:rsid w:val="002C5919"/>
    <w:rsid w:val="002C6074"/>
    <w:rsid w:val="002C6A70"/>
    <w:rsid w:val="002C711D"/>
    <w:rsid w:val="002C72C5"/>
    <w:rsid w:val="002C7CD2"/>
    <w:rsid w:val="002D0AE3"/>
    <w:rsid w:val="002D1093"/>
    <w:rsid w:val="002D10B4"/>
    <w:rsid w:val="002D17E8"/>
    <w:rsid w:val="002D1AE6"/>
    <w:rsid w:val="002D214D"/>
    <w:rsid w:val="002D25D7"/>
    <w:rsid w:val="002D3008"/>
    <w:rsid w:val="002D33FE"/>
    <w:rsid w:val="002D382A"/>
    <w:rsid w:val="002D396C"/>
    <w:rsid w:val="002D39EE"/>
    <w:rsid w:val="002D4103"/>
    <w:rsid w:val="002D4646"/>
    <w:rsid w:val="002D4836"/>
    <w:rsid w:val="002D5144"/>
    <w:rsid w:val="002D53EB"/>
    <w:rsid w:val="002D627E"/>
    <w:rsid w:val="002D65C2"/>
    <w:rsid w:val="002D6646"/>
    <w:rsid w:val="002D6B41"/>
    <w:rsid w:val="002D6B4A"/>
    <w:rsid w:val="002D72AF"/>
    <w:rsid w:val="002D7950"/>
    <w:rsid w:val="002E010A"/>
    <w:rsid w:val="002E08B7"/>
    <w:rsid w:val="002E0B66"/>
    <w:rsid w:val="002E0E02"/>
    <w:rsid w:val="002E12EA"/>
    <w:rsid w:val="002E16CF"/>
    <w:rsid w:val="002E17ED"/>
    <w:rsid w:val="002E18D6"/>
    <w:rsid w:val="002E19FB"/>
    <w:rsid w:val="002E1ED0"/>
    <w:rsid w:val="002E1FC2"/>
    <w:rsid w:val="002E22B1"/>
    <w:rsid w:val="002E247D"/>
    <w:rsid w:val="002E2790"/>
    <w:rsid w:val="002E2D35"/>
    <w:rsid w:val="002E326B"/>
    <w:rsid w:val="002E35E0"/>
    <w:rsid w:val="002E3B38"/>
    <w:rsid w:val="002E3D0E"/>
    <w:rsid w:val="002E4088"/>
    <w:rsid w:val="002E409C"/>
    <w:rsid w:val="002E47C7"/>
    <w:rsid w:val="002E47DE"/>
    <w:rsid w:val="002E4B9D"/>
    <w:rsid w:val="002E5030"/>
    <w:rsid w:val="002E5231"/>
    <w:rsid w:val="002E5850"/>
    <w:rsid w:val="002E5CF0"/>
    <w:rsid w:val="002E5F79"/>
    <w:rsid w:val="002E65E3"/>
    <w:rsid w:val="002E67A1"/>
    <w:rsid w:val="002E705B"/>
    <w:rsid w:val="002E7871"/>
    <w:rsid w:val="002E7992"/>
    <w:rsid w:val="002F0218"/>
    <w:rsid w:val="002F05DF"/>
    <w:rsid w:val="002F0C95"/>
    <w:rsid w:val="002F116D"/>
    <w:rsid w:val="002F1445"/>
    <w:rsid w:val="002F1566"/>
    <w:rsid w:val="002F15FB"/>
    <w:rsid w:val="002F1868"/>
    <w:rsid w:val="002F18BC"/>
    <w:rsid w:val="002F191D"/>
    <w:rsid w:val="002F1EDD"/>
    <w:rsid w:val="002F2C0A"/>
    <w:rsid w:val="002F3706"/>
    <w:rsid w:val="002F3B31"/>
    <w:rsid w:val="002F3E44"/>
    <w:rsid w:val="002F41DB"/>
    <w:rsid w:val="002F4C25"/>
    <w:rsid w:val="002F4EAA"/>
    <w:rsid w:val="002F55CA"/>
    <w:rsid w:val="002F5E25"/>
    <w:rsid w:val="002F61A7"/>
    <w:rsid w:val="002F6211"/>
    <w:rsid w:val="002F6399"/>
    <w:rsid w:val="002F647F"/>
    <w:rsid w:val="002F6C89"/>
    <w:rsid w:val="002F6E02"/>
    <w:rsid w:val="002F73D4"/>
    <w:rsid w:val="003002F9"/>
    <w:rsid w:val="003003B5"/>
    <w:rsid w:val="003006A8"/>
    <w:rsid w:val="003009B3"/>
    <w:rsid w:val="00300A96"/>
    <w:rsid w:val="003011AB"/>
    <w:rsid w:val="003011DC"/>
    <w:rsid w:val="003013F2"/>
    <w:rsid w:val="00301605"/>
    <w:rsid w:val="00301CE4"/>
    <w:rsid w:val="0030223F"/>
    <w:rsid w:val="0030232A"/>
    <w:rsid w:val="00302336"/>
    <w:rsid w:val="00302C8E"/>
    <w:rsid w:val="00302CA5"/>
    <w:rsid w:val="003031AC"/>
    <w:rsid w:val="003032DB"/>
    <w:rsid w:val="00303813"/>
    <w:rsid w:val="003039F3"/>
    <w:rsid w:val="00303D8D"/>
    <w:rsid w:val="003041DD"/>
    <w:rsid w:val="00304722"/>
    <w:rsid w:val="00305F37"/>
    <w:rsid w:val="003068FD"/>
    <w:rsid w:val="0030694A"/>
    <w:rsid w:val="003069F4"/>
    <w:rsid w:val="00307673"/>
    <w:rsid w:val="00307881"/>
    <w:rsid w:val="00307FF6"/>
    <w:rsid w:val="00310668"/>
    <w:rsid w:val="00310A6A"/>
    <w:rsid w:val="003111AA"/>
    <w:rsid w:val="003116B0"/>
    <w:rsid w:val="00311EF3"/>
    <w:rsid w:val="00312064"/>
    <w:rsid w:val="00312DEC"/>
    <w:rsid w:val="00313712"/>
    <w:rsid w:val="003138FD"/>
    <w:rsid w:val="00313F6D"/>
    <w:rsid w:val="0031440B"/>
    <w:rsid w:val="003145CF"/>
    <w:rsid w:val="003146C9"/>
    <w:rsid w:val="0031482F"/>
    <w:rsid w:val="00314B76"/>
    <w:rsid w:val="00314C3F"/>
    <w:rsid w:val="00315021"/>
    <w:rsid w:val="00315062"/>
    <w:rsid w:val="00315F59"/>
    <w:rsid w:val="003163F8"/>
    <w:rsid w:val="00317093"/>
    <w:rsid w:val="0031713B"/>
    <w:rsid w:val="0031750B"/>
    <w:rsid w:val="00317D92"/>
    <w:rsid w:val="00317F8B"/>
    <w:rsid w:val="0032003D"/>
    <w:rsid w:val="0032049F"/>
    <w:rsid w:val="003207A6"/>
    <w:rsid w:val="00320B82"/>
    <w:rsid w:val="003211CB"/>
    <w:rsid w:val="003212CD"/>
    <w:rsid w:val="00321471"/>
    <w:rsid w:val="003218BE"/>
    <w:rsid w:val="00322143"/>
    <w:rsid w:val="003223AC"/>
    <w:rsid w:val="00322B59"/>
    <w:rsid w:val="00323032"/>
    <w:rsid w:val="00323316"/>
    <w:rsid w:val="00323762"/>
    <w:rsid w:val="00323777"/>
    <w:rsid w:val="003241E4"/>
    <w:rsid w:val="00324B2C"/>
    <w:rsid w:val="00324B7F"/>
    <w:rsid w:val="003250C8"/>
    <w:rsid w:val="00325418"/>
    <w:rsid w:val="003255C0"/>
    <w:rsid w:val="003259A9"/>
    <w:rsid w:val="00325FEB"/>
    <w:rsid w:val="00326338"/>
    <w:rsid w:val="0032665F"/>
    <w:rsid w:val="003273E5"/>
    <w:rsid w:val="003275B5"/>
    <w:rsid w:val="00332797"/>
    <w:rsid w:val="00332E29"/>
    <w:rsid w:val="0033308E"/>
    <w:rsid w:val="003334BB"/>
    <w:rsid w:val="00333ADB"/>
    <w:rsid w:val="00333DCB"/>
    <w:rsid w:val="0033403A"/>
    <w:rsid w:val="00334180"/>
    <w:rsid w:val="003341FB"/>
    <w:rsid w:val="003348D7"/>
    <w:rsid w:val="00334B36"/>
    <w:rsid w:val="00336E1C"/>
    <w:rsid w:val="003374A0"/>
    <w:rsid w:val="0033760A"/>
    <w:rsid w:val="00337616"/>
    <w:rsid w:val="0034009B"/>
    <w:rsid w:val="00340872"/>
    <w:rsid w:val="00340960"/>
    <w:rsid w:val="00340B90"/>
    <w:rsid w:val="00341031"/>
    <w:rsid w:val="003416C6"/>
    <w:rsid w:val="0034193F"/>
    <w:rsid w:val="003419B5"/>
    <w:rsid w:val="00341CD3"/>
    <w:rsid w:val="00341E20"/>
    <w:rsid w:val="003421F3"/>
    <w:rsid w:val="00342957"/>
    <w:rsid w:val="00342C9A"/>
    <w:rsid w:val="003434AC"/>
    <w:rsid w:val="00343971"/>
    <w:rsid w:val="00344065"/>
    <w:rsid w:val="00344201"/>
    <w:rsid w:val="00344379"/>
    <w:rsid w:val="00344483"/>
    <w:rsid w:val="003445E5"/>
    <w:rsid w:val="00344B4C"/>
    <w:rsid w:val="003456CB"/>
    <w:rsid w:val="0034632E"/>
    <w:rsid w:val="003474CD"/>
    <w:rsid w:val="0034798B"/>
    <w:rsid w:val="00347C17"/>
    <w:rsid w:val="003503B7"/>
    <w:rsid w:val="003504A0"/>
    <w:rsid w:val="0035134D"/>
    <w:rsid w:val="00351373"/>
    <w:rsid w:val="0035187C"/>
    <w:rsid w:val="00351B53"/>
    <w:rsid w:val="00351D98"/>
    <w:rsid w:val="00352109"/>
    <w:rsid w:val="003524D8"/>
    <w:rsid w:val="00352BD1"/>
    <w:rsid w:val="00352C0E"/>
    <w:rsid w:val="00352C1C"/>
    <w:rsid w:val="00353B99"/>
    <w:rsid w:val="003546D9"/>
    <w:rsid w:val="00355442"/>
    <w:rsid w:val="0035589F"/>
    <w:rsid w:val="00355CA0"/>
    <w:rsid w:val="003565C7"/>
    <w:rsid w:val="003565D6"/>
    <w:rsid w:val="0035670C"/>
    <w:rsid w:val="00356846"/>
    <w:rsid w:val="00356F3C"/>
    <w:rsid w:val="00357687"/>
    <w:rsid w:val="00357E98"/>
    <w:rsid w:val="00360920"/>
    <w:rsid w:val="00360DC8"/>
    <w:rsid w:val="00360F8F"/>
    <w:rsid w:val="0036168C"/>
    <w:rsid w:val="00361C5E"/>
    <w:rsid w:val="00361C7B"/>
    <w:rsid w:val="003621FE"/>
    <w:rsid w:val="003624CC"/>
    <w:rsid w:val="003626F7"/>
    <w:rsid w:val="00363270"/>
    <w:rsid w:val="00363A06"/>
    <w:rsid w:val="0036444D"/>
    <w:rsid w:val="00364C19"/>
    <w:rsid w:val="00365645"/>
    <w:rsid w:val="003656D0"/>
    <w:rsid w:val="003658EF"/>
    <w:rsid w:val="003660C4"/>
    <w:rsid w:val="00366E59"/>
    <w:rsid w:val="0036734F"/>
    <w:rsid w:val="003678C1"/>
    <w:rsid w:val="00367BEB"/>
    <w:rsid w:val="003706B1"/>
    <w:rsid w:val="003709D4"/>
    <w:rsid w:val="003716F1"/>
    <w:rsid w:val="00371862"/>
    <w:rsid w:val="00371D81"/>
    <w:rsid w:val="00372129"/>
    <w:rsid w:val="003721B8"/>
    <w:rsid w:val="003721E4"/>
    <w:rsid w:val="00372254"/>
    <w:rsid w:val="00372274"/>
    <w:rsid w:val="0037256F"/>
    <w:rsid w:val="0037316F"/>
    <w:rsid w:val="00373960"/>
    <w:rsid w:val="003745CD"/>
    <w:rsid w:val="00374F58"/>
    <w:rsid w:val="003750C3"/>
    <w:rsid w:val="00375386"/>
    <w:rsid w:val="003754E2"/>
    <w:rsid w:val="003757A1"/>
    <w:rsid w:val="00375CA5"/>
    <w:rsid w:val="00375FB9"/>
    <w:rsid w:val="00376270"/>
    <w:rsid w:val="003765D7"/>
    <w:rsid w:val="003765FB"/>
    <w:rsid w:val="003803B2"/>
    <w:rsid w:val="003807BF"/>
    <w:rsid w:val="00380E37"/>
    <w:rsid w:val="00380F95"/>
    <w:rsid w:val="00381076"/>
    <w:rsid w:val="00381152"/>
    <w:rsid w:val="0038172A"/>
    <w:rsid w:val="0038189B"/>
    <w:rsid w:val="00381EC1"/>
    <w:rsid w:val="00382C1D"/>
    <w:rsid w:val="0038365B"/>
    <w:rsid w:val="003837A3"/>
    <w:rsid w:val="003838DE"/>
    <w:rsid w:val="00383B46"/>
    <w:rsid w:val="00383CF2"/>
    <w:rsid w:val="00383DCE"/>
    <w:rsid w:val="00384709"/>
    <w:rsid w:val="003854DB"/>
    <w:rsid w:val="00385BB6"/>
    <w:rsid w:val="00385D54"/>
    <w:rsid w:val="00385F71"/>
    <w:rsid w:val="00386C35"/>
    <w:rsid w:val="00387396"/>
    <w:rsid w:val="00387E71"/>
    <w:rsid w:val="00387F28"/>
    <w:rsid w:val="0039055B"/>
    <w:rsid w:val="00390585"/>
    <w:rsid w:val="00390F1D"/>
    <w:rsid w:val="00391215"/>
    <w:rsid w:val="00391951"/>
    <w:rsid w:val="00391BB1"/>
    <w:rsid w:val="00392A64"/>
    <w:rsid w:val="00392D6B"/>
    <w:rsid w:val="003930CB"/>
    <w:rsid w:val="003930E7"/>
    <w:rsid w:val="00393140"/>
    <w:rsid w:val="003933F8"/>
    <w:rsid w:val="00393EEB"/>
    <w:rsid w:val="003944AE"/>
    <w:rsid w:val="003944B9"/>
    <w:rsid w:val="003944E2"/>
    <w:rsid w:val="00394732"/>
    <w:rsid w:val="00394C3D"/>
    <w:rsid w:val="00395147"/>
    <w:rsid w:val="003951EA"/>
    <w:rsid w:val="003954A5"/>
    <w:rsid w:val="0039598F"/>
    <w:rsid w:val="00395A28"/>
    <w:rsid w:val="0039613B"/>
    <w:rsid w:val="003966AD"/>
    <w:rsid w:val="00396D85"/>
    <w:rsid w:val="00396FB6"/>
    <w:rsid w:val="00397582"/>
    <w:rsid w:val="00397828"/>
    <w:rsid w:val="00397D59"/>
    <w:rsid w:val="003A0512"/>
    <w:rsid w:val="003A0B4A"/>
    <w:rsid w:val="003A1063"/>
    <w:rsid w:val="003A14E1"/>
    <w:rsid w:val="003A1DF3"/>
    <w:rsid w:val="003A1FA9"/>
    <w:rsid w:val="003A2490"/>
    <w:rsid w:val="003A251B"/>
    <w:rsid w:val="003A303E"/>
    <w:rsid w:val="003A358D"/>
    <w:rsid w:val="003A3D77"/>
    <w:rsid w:val="003A403D"/>
    <w:rsid w:val="003A424C"/>
    <w:rsid w:val="003A4813"/>
    <w:rsid w:val="003A54EB"/>
    <w:rsid w:val="003A575C"/>
    <w:rsid w:val="003A5764"/>
    <w:rsid w:val="003A5A10"/>
    <w:rsid w:val="003A603F"/>
    <w:rsid w:val="003A63E7"/>
    <w:rsid w:val="003A6405"/>
    <w:rsid w:val="003A681C"/>
    <w:rsid w:val="003A74EF"/>
    <w:rsid w:val="003A7A4E"/>
    <w:rsid w:val="003B0061"/>
    <w:rsid w:val="003B00B5"/>
    <w:rsid w:val="003B035C"/>
    <w:rsid w:val="003B0371"/>
    <w:rsid w:val="003B0832"/>
    <w:rsid w:val="003B0AF0"/>
    <w:rsid w:val="003B11D1"/>
    <w:rsid w:val="003B1538"/>
    <w:rsid w:val="003B1F9B"/>
    <w:rsid w:val="003B2503"/>
    <w:rsid w:val="003B2A37"/>
    <w:rsid w:val="003B3DDA"/>
    <w:rsid w:val="003B458E"/>
    <w:rsid w:val="003B45E5"/>
    <w:rsid w:val="003B565B"/>
    <w:rsid w:val="003B5AED"/>
    <w:rsid w:val="003B6020"/>
    <w:rsid w:val="003B6540"/>
    <w:rsid w:val="003B6624"/>
    <w:rsid w:val="003B6667"/>
    <w:rsid w:val="003B6DAE"/>
    <w:rsid w:val="003B70F9"/>
    <w:rsid w:val="003B71AE"/>
    <w:rsid w:val="003B7392"/>
    <w:rsid w:val="003C0041"/>
    <w:rsid w:val="003C0776"/>
    <w:rsid w:val="003C08B0"/>
    <w:rsid w:val="003C0A74"/>
    <w:rsid w:val="003C1517"/>
    <w:rsid w:val="003C1796"/>
    <w:rsid w:val="003C1B72"/>
    <w:rsid w:val="003C263F"/>
    <w:rsid w:val="003C2AD9"/>
    <w:rsid w:val="003C30C2"/>
    <w:rsid w:val="003C3C77"/>
    <w:rsid w:val="003C51D7"/>
    <w:rsid w:val="003C60ED"/>
    <w:rsid w:val="003C6367"/>
    <w:rsid w:val="003C6B7B"/>
    <w:rsid w:val="003C6DFA"/>
    <w:rsid w:val="003C706E"/>
    <w:rsid w:val="003C756F"/>
    <w:rsid w:val="003C765A"/>
    <w:rsid w:val="003C78CC"/>
    <w:rsid w:val="003C7DC8"/>
    <w:rsid w:val="003D0073"/>
    <w:rsid w:val="003D09B6"/>
    <w:rsid w:val="003D15F3"/>
    <w:rsid w:val="003D2135"/>
    <w:rsid w:val="003D2D50"/>
    <w:rsid w:val="003D33BF"/>
    <w:rsid w:val="003D37D4"/>
    <w:rsid w:val="003D3A24"/>
    <w:rsid w:val="003D451A"/>
    <w:rsid w:val="003D5156"/>
    <w:rsid w:val="003D6780"/>
    <w:rsid w:val="003D6B2C"/>
    <w:rsid w:val="003D6F27"/>
    <w:rsid w:val="003D796C"/>
    <w:rsid w:val="003D7D26"/>
    <w:rsid w:val="003E0301"/>
    <w:rsid w:val="003E0591"/>
    <w:rsid w:val="003E0F2B"/>
    <w:rsid w:val="003E0F72"/>
    <w:rsid w:val="003E1F1C"/>
    <w:rsid w:val="003E2029"/>
    <w:rsid w:val="003E23ED"/>
    <w:rsid w:val="003E257B"/>
    <w:rsid w:val="003E28A1"/>
    <w:rsid w:val="003E2C5C"/>
    <w:rsid w:val="003E2F20"/>
    <w:rsid w:val="003E33D6"/>
    <w:rsid w:val="003E35B7"/>
    <w:rsid w:val="003E36AB"/>
    <w:rsid w:val="003E39F9"/>
    <w:rsid w:val="003E3DF2"/>
    <w:rsid w:val="003E4023"/>
    <w:rsid w:val="003E505C"/>
    <w:rsid w:val="003E5240"/>
    <w:rsid w:val="003E5394"/>
    <w:rsid w:val="003E56D5"/>
    <w:rsid w:val="003E5B59"/>
    <w:rsid w:val="003E6538"/>
    <w:rsid w:val="003E6B9C"/>
    <w:rsid w:val="003E6E30"/>
    <w:rsid w:val="003E79F0"/>
    <w:rsid w:val="003E7F0C"/>
    <w:rsid w:val="003F08B4"/>
    <w:rsid w:val="003F0C2F"/>
    <w:rsid w:val="003F17C4"/>
    <w:rsid w:val="003F1BA1"/>
    <w:rsid w:val="003F2049"/>
    <w:rsid w:val="003F33AC"/>
    <w:rsid w:val="003F37E9"/>
    <w:rsid w:val="003F3F2F"/>
    <w:rsid w:val="003F3FAC"/>
    <w:rsid w:val="003F4C40"/>
    <w:rsid w:val="003F4CED"/>
    <w:rsid w:val="003F5384"/>
    <w:rsid w:val="003F5443"/>
    <w:rsid w:val="003F5535"/>
    <w:rsid w:val="003F5C67"/>
    <w:rsid w:val="003F5ECD"/>
    <w:rsid w:val="003F5F2A"/>
    <w:rsid w:val="003F633E"/>
    <w:rsid w:val="003F66F2"/>
    <w:rsid w:val="003F673C"/>
    <w:rsid w:val="003F693F"/>
    <w:rsid w:val="003F6C5F"/>
    <w:rsid w:val="003F6F0C"/>
    <w:rsid w:val="003F774B"/>
    <w:rsid w:val="003F798C"/>
    <w:rsid w:val="00400725"/>
    <w:rsid w:val="00400F1E"/>
    <w:rsid w:val="00401405"/>
    <w:rsid w:val="00401CC1"/>
    <w:rsid w:val="00401DBF"/>
    <w:rsid w:val="004028AF"/>
    <w:rsid w:val="00402D10"/>
    <w:rsid w:val="00402F55"/>
    <w:rsid w:val="004031E8"/>
    <w:rsid w:val="00403D99"/>
    <w:rsid w:val="00403E13"/>
    <w:rsid w:val="00404A9C"/>
    <w:rsid w:val="00404B1D"/>
    <w:rsid w:val="0040513A"/>
    <w:rsid w:val="00405665"/>
    <w:rsid w:val="00405EA6"/>
    <w:rsid w:val="0040658E"/>
    <w:rsid w:val="00406AF6"/>
    <w:rsid w:val="004071F4"/>
    <w:rsid w:val="00407CC2"/>
    <w:rsid w:val="00407EB7"/>
    <w:rsid w:val="004107EB"/>
    <w:rsid w:val="00410AE4"/>
    <w:rsid w:val="00411F9A"/>
    <w:rsid w:val="00412B40"/>
    <w:rsid w:val="00412F21"/>
    <w:rsid w:val="00413403"/>
    <w:rsid w:val="004135BD"/>
    <w:rsid w:val="00413836"/>
    <w:rsid w:val="00414228"/>
    <w:rsid w:val="00414A53"/>
    <w:rsid w:val="00414FEA"/>
    <w:rsid w:val="004153FF"/>
    <w:rsid w:val="00415B9B"/>
    <w:rsid w:val="00415F3D"/>
    <w:rsid w:val="00415FCD"/>
    <w:rsid w:val="004166A1"/>
    <w:rsid w:val="0041798E"/>
    <w:rsid w:val="00417C01"/>
    <w:rsid w:val="00420055"/>
    <w:rsid w:val="0042015B"/>
    <w:rsid w:val="0042042C"/>
    <w:rsid w:val="00420F9D"/>
    <w:rsid w:val="004213F9"/>
    <w:rsid w:val="00421BF0"/>
    <w:rsid w:val="004220DD"/>
    <w:rsid w:val="00422F13"/>
    <w:rsid w:val="004232BF"/>
    <w:rsid w:val="00423A31"/>
    <w:rsid w:val="004242D8"/>
    <w:rsid w:val="00424EE6"/>
    <w:rsid w:val="0042528D"/>
    <w:rsid w:val="00425BBC"/>
    <w:rsid w:val="00425C28"/>
    <w:rsid w:val="00426BE9"/>
    <w:rsid w:val="00426F3D"/>
    <w:rsid w:val="00427FB7"/>
    <w:rsid w:val="00430142"/>
    <w:rsid w:val="004302A4"/>
    <w:rsid w:val="0043042E"/>
    <w:rsid w:val="004306FE"/>
    <w:rsid w:val="00430A5F"/>
    <w:rsid w:val="00430E97"/>
    <w:rsid w:val="00430FE3"/>
    <w:rsid w:val="00431033"/>
    <w:rsid w:val="004316F9"/>
    <w:rsid w:val="00431857"/>
    <w:rsid w:val="00431D9E"/>
    <w:rsid w:val="00431DDA"/>
    <w:rsid w:val="00432132"/>
    <w:rsid w:val="00432855"/>
    <w:rsid w:val="00432CAA"/>
    <w:rsid w:val="00433305"/>
    <w:rsid w:val="0043373F"/>
    <w:rsid w:val="0043430E"/>
    <w:rsid w:val="00434807"/>
    <w:rsid w:val="00434934"/>
    <w:rsid w:val="00434B30"/>
    <w:rsid w:val="00434DBA"/>
    <w:rsid w:val="004358B7"/>
    <w:rsid w:val="00435959"/>
    <w:rsid w:val="00436083"/>
    <w:rsid w:val="00436D9C"/>
    <w:rsid w:val="004371B1"/>
    <w:rsid w:val="00437B4F"/>
    <w:rsid w:val="00437C79"/>
    <w:rsid w:val="0044062D"/>
    <w:rsid w:val="004406EA"/>
    <w:rsid w:val="00440CD8"/>
    <w:rsid w:val="00440F27"/>
    <w:rsid w:val="00441092"/>
    <w:rsid w:val="004417D7"/>
    <w:rsid w:val="00441A74"/>
    <w:rsid w:val="00441AE5"/>
    <w:rsid w:val="00441C56"/>
    <w:rsid w:val="00442739"/>
    <w:rsid w:val="0044275A"/>
    <w:rsid w:val="004427E9"/>
    <w:rsid w:val="004430FE"/>
    <w:rsid w:val="0044363B"/>
    <w:rsid w:val="00443783"/>
    <w:rsid w:val="00443EA8"/>
    <w:rsid w:val="00443F21"/>
    <w:rsid w:val="004444E0"/>
    <w:rsid w:val="0044475C"/>
    <w:rsid w:val="004449C1"/>
    <w:rsid w:val="00444B52"/>
    <w:rsid w:val="00444E4D"/>
    <w:rsid w:val="004451D2"/>
    <w:rsid w:val="004455F0"/>
    <w:rsid w:val="00445CD7"/>
    <w:rsid w:val="00446322"/>
    <w:rsid w:val="004463BA"/>
    <w:rsid w:val="00446914"/>
    <w:rsid w:val="00446A3B"/>
    <w:rsid w:val="004470F7"/>
    <w:rsid w:val="00447F0F"/>
    <w:rsid w:val="0045056C"/>
    <w:rsid w:val="00450A03"/>
    <w:rsid w:val="00450A6D"/>
    <w:rsid w:val="00450B82"/>
    <w:rsid w:val="004516F9"/>
    <w:rsid w:val="00451F22"/>
    <w:rsid w:val="0045204B"/>
    <w:rsid w:val="004521CD"/>
    <w:rsid w:val="00453519"/>
    <w:rsid w:val="00453807"/>
    <w:rsid w:val="00453E7E"/>
    <w:rsid w:val="004540DE"/>
    <w:rsid w:val="00454949"/>
    <w:rsid w:val="004550C1"/>
    <w:rsid w:val="00455147"/>
    <w:rsid w:val="00455BC9"/>
    <w:rsid w:val="0045668F"/>
    <w:rsid w:val="00456F62"/>
    <w:rsid w:val="00456F7E"/>
    <w:rsid w:val="00457153"/>
    <w:rsid w:val="0045745E"/>
    <w:rsid w:val="004574A9"/>
    <w:rsid w:val="00457746"/>
    <w:rsid w:val="004577E3"/>
    <w:rsid w:val="004579DB"/>
    <w:rsid w:val="00457E64"/>
    <w:rsid w:val="00460A9A"/>
    <w:rsid w:val="00460EFC"/>
    <w:rsid w:val="004612EF"/>
    <w:rsid w:val="00461359"/>
    <w:rsid w:val="004619B2"/>
    <w:rsid w:val="004623A1"/>
    <w:rsid w:val="0046243C"/>
    <w:rsid w:val="00462DE1"/>
    <w:rsid w:val="004634A1"/>
    <w:rsid w:val="00463638"/>
    <w:rsid w:val="004636BA"/>
    <w:rsid w:val="00463769"/>
    <w:rsid w:val="00463D67"/>
    <w:rsid w:val="004640EC"/>
    <w:rsid w:val="00464787"/>
    <w:rsid w:val="00464BA3"/>
    <w:rsid w:val="00464BF3"/>
    <w:rsid w:val="00464D02"/>
    <w:rsid w:val="00465168"/>
    <w:rsid w:val="0046522F"/>
    <w:rsid w:val="00465FCD"/>
    <w:rsid w:val="00466702"/>
    <w:rsid w:val="004668D2"/>
    <w:rsid w:val="004670E0"/>
    <w:rsid w:val="0046788E"/>
    <w:rsid w:val="00467950"/>
    <w:rsid w:val="00467F42"/>
    <w:rsid w:val="00470CDC"/>
    <w:rsid w:val="00470D66"/>
    <w:rsid w:val="00470F2B"/>
    <w:rsid w:val="00471491"/>
    <w:rsid w:val="00471552"/>
    <w:rsid w:val="004718DF"/>
    <w:rsid w:val="00471F37"/>
    <w:rsid w:val="00471FBA"/>
    <w:rsid w:val="004723BC"/>
    <w:rsid w:val="00472622"/>
    <w:rsid w:val="00472674"/>
    <w:rsid w:val="004727CE"/>
    <w:rsid w:val="00473810"/>
    <w:rsid w:val="00473B9D"/>
    <w:rsid w:val="00474134"/>
    <w:rsid w:val="004741B9"/>
    <w:rsid w:val="004743AA"/>
    <w:rsid w:val="004753E7"/>
    <w:rsid w:val="00475A02"/>
    <w:rsid w:val="00475A47"/>
    <w:rsid w:val="004768C3"/>
    <w:rsid w:val="0047798D"/>
    <w:rsid w:val="0048035A"/>
    <w:rsid w:val="004803C9"/>
    <w:rsid w:val="004806E3"/>
    <w:rsid w:val="00480E79"/>
    <w:rsid w:val="00481468"/>
    <w:rsid w:val="0048186A"/>
    <w:rsid w:val="004818AF"/>
    <w:rsid w:val="00481AFE"/>
    <w:rsid w:val="00481DB1"/>
    <w:rsid w:val="004822D4"/>
    <w:rsid w:val="00482345"/>
    <w:rsid w:val="00482AA4"/>
    <w:rsid w:val="00482D6B"/>
    <w:rsid w:val="00482DC1"/>
    <w:rsid w:val="00483A68"/>
    <w:rsid w:val="00484387"/>
    <w:rsid w:val="004847B0"/>
    <w:rsid w:val="00485988"/>
    <w:rsid w:val="00485A83"/>
    <w:rsid w:val="004865AE"/>
    <w:rsid w:val="00486649"/>
    <w:rsid w:val="004869CB"/>
    <w:rsid w:val="00486A3E"/>
    <w:rsid w:val="00486CD0"/>
    <w:rsid w:val="00486F39"/>
    <w:rsid w:val="00486F4F"/>
    <w:rsid w:val="00487138"/>
    <w:rsid w:val="00487777"/>
    <w:rsid w:val="004878B2"/>
    <w:rsid w:val="00487B6D"/>
    <w:rsid w:val="0049063B"/>
    <w:rsid w:val="00490A31"/>
    <w:rsid w:val="00490BA1"/>
    <w:rsid w:val="00491045"/>
    <w:rsid w:val="004912B4"/>
    <w:rsid w:val="00491C3D"/>
    <w:rsid w:val="00491C79"/>
    <w:rsid w:val="00491CC8"/>
    <w:rsid w:val="00492096"/>
    <w:rsid w:val="0049233C"/>
    <w:rsid w:val="004924A3"/>
    <w:rsid w:val="004925C9"/>
    <w:rsid w:val="0049276B"/>
    <w:rsid w:val="0049290B"/>
    <w:rsid w:val="00492B25"/>
    <w:rsid w:val="00492BF2"/>
    <w:rsid w:val="00492EFB"/>
    <w:rsid w:val="004931B8"/>
    <w:rsid w:val="00493363"/>
    <w:rsid w:val="0049364B"/>
    <w:rsid w:val="00494270"/>
    <w:rsid w:val="004943C3"/>
    <w:rsid w:val="00494A0D"/>
    <w:rsid w:val="00494EC7"/>
    <w:rsid w:val="004952D6"/>
    <w:rsid w:val="0049530D"/>
    <w:rsid w:val="00495361"/>
    <w:rsid w:val="00495F28"/>
    <w:rsid w:val="004960F0"/>
    <w:rsid w:val="0049753C"/>
    <w:rsid w:val="0049767A"/>
    <w:rsid w:val="004978AD"/>
    <w:rsid w:val="004979CB"/>
    <w:rsid w:val="00497E7F"/>
    <w:rsid w:val="00497FFE"/>
    <w:rsid w:val="004A0076"/>
    <w:rsid w:val="004A02FE"/>
    <w:rsid w:val="004A0911"/>
    <w:rsid w:val="004A0D32"/>
    <w:rsid w:val="004A154B"/>
    <w:rsid w:val="004A15C5"/>
    <w:rsid w:val="004A1D1F"/>
    <w:rsid w:val="004A22C7"/>
    <w:rsid w:val="004A2363"/>
    <w:rsid w:val="004A2C30"/>
    <w:rsid w:val="004A2ECD"/>
    <w:rsid w:val="004A3016"/>
    <w:rsid w:val="004A30D7"/>
    <w:rsid w:val="004A31D5"/>
    <w:rsid w:val="004A352A"/>
    <w:rsid w:val="004A3826"/>
    <w:rsid w:val="004A3BFE"/>
    <w:rsid w:val="004A4451"/>
    <w:rsid w:val="004A4CF4"/>
    <w:rsid w:val="004A4D82"/>
    <w:rsid w:val="004A5596"/>
    <w:rsid w:val="004A60C0"/>
    <w:rsid w:val="004A6681"/>
    <w:rsid w:val="004A6B9F"/>
    <w:rsid w:val="004A7021"/>
    <w:rsid w:val="004A7252"/>
    <w:rsid w:val="004A7308"/>
    <w:rsid w:val="004A7406"/>
    <w:rsid w:val="004A7C44"/>
    <w:rsid w:val="004B0043"/>
    <w:rsid w:val="004B06E4"/>
    <w:rsid w:val="004B08DA"/>
    <w:rsid w:val="004B0B98"/>
    <w:rsid w:val="004B0C4A"/>
    <w:rsid w:val="004B0E99"/>
    <w:rsid w:val="004B15C8"/>
    <w:rsid w:val="004B2562"/>
    <w:rsid w:val="004B2B51"/>
    <w:rsid w:val="004B2B73"/>
    <w:rsid w:val="004B2BF4"/>
    <w:rsid w:val="004B3033"/>
    <w:rsid w:val="004B31B4"/>
    <w:rsid w:val="004B3398"/>
    <w:rsid w:val="004B490D"/>
    <w:rsid w:val="004B4B5C"/>
    <w:rsid w:val="004B56F2"/>
    <w:rsid w:val="004B5BA4"/>
    <w:rsid w:val="004B5D49"/>
    <w:rsid w:val="004B5DEF"/>
    <w:rsid w:val="004B60BE"/>
    <w:rsid w:val="004B646E"/>
    <w:rsid w:val="004B64C3"/>
    <w:rsid w:val="004B6866"/>
    <w:rsid w:val="004C01C6"/>
    <w:rsid w:val="004C0559"/>
    <w:rsid w:val="004C1F20"/>
    <w:rsid w:val="004C20D5"/>
    <w:rsid w:val="004C21C7"/>
    <w:rsid w:val="004C24B6"/>
    <w:rsid w:val="004C2D47"/>
    <w:rsid w:val="004C375B"/>
    <w:rsid w:val="004C4053"/>
    <w:rsid w:val="004C40FF"/>
    <w:rsid w:val="004C4522"/>
    <w:rsid w:val="004C454B"/>
    <w:rsid w:val="004C4C3F"/>
    <w:rsid w:val="004C4D39"/>
    <w:rsid w:val="004C5401"/>
    <w:rsid w:val="004C59B9"/>
    <w:rsid w:val="004C5A3C"/>
    <w:rsid w:val="004C5D3A"/>
    <w:rsid w:val="004C5E2E"/>
    <w:rsid w:val="004C65F3"/>
    <w:rsid w:val="004C6E95"/>
    <w:rsid w:val="004C6F22"/>
    <w:rsid w:val="004C7040"/>
    <w:rsid w:val="004C718D"/>
    <w:rsid w:val="004C7947"/>
    <w:rsid w:val="004C7A9B"/>
    <w:rsid w:val="004C7B71"/>
    <w:rsid w:val="004C7E22"/>
    <w:rsid w:val="004C7F11"/>
    <w:rsid w:val="004D0678"/>
    <w:rsid w:val="004D0820"/>
    <w:rsid w:val="004D092B"/>
    <w:rsid w:val="004D1852"/>
    <w:rsid w:val="004D1956"/>
    <w:rsid w:val="004D1B41"/>
    <w:rsid w:val="004D1F79"/>
    <w:rsid w:val="004D2FA2"/>
    <w:rsid w:val="004D32F3"/>
    <w:rsid w:val="004D35A0"/>
    <w:rsid w:val="004D3958"/>
    <w:rsid w:val="004D3BD7"/>
    <w:rsid w:val="004D3DFF"/>
    <w:rsid w:val="004D483B"/>
    <w:rsid w:val="004D4B75"/>
    <w:rsid w:val="004D4E90"/>
    <w:rsid w:val="004D4FE8"/>
    <w:rsid w:val="004D51D6"/>
    <w:rsid w:val="004D5366"/>
    <w:rsid w:val="004D5436"/>
    <w:rsid w:val="004D596C"/>
    <w:rsid w:val="004D6C5E"/>
    <w:rsid w:val="004D7584"/>
    <w:rsid w:val="004D788E"/>
    <w:rsid w:val="004D78F4"/>
    <w:rsid w:val="004D7A7D"/>
    <w:rsid w:val="004D7F4E"/>
    <w:rsid w:val="004E0046"/>
    <w:rsid w:val="004E0826"/>
    <w:rsid w:val="004E0C12"/>
    <w:rsid w:val="004E16A1"/>
    <w:rsid w:val="004E16DB"/>
    <w:rsid w:val="004E171C"/>
    <w:rsid w:val="004E1925"/>
    <w:rsid w:val="004E1E57"/>
    <w:rsid w:val="004E28AA"/>
    <w:rsid w:val="004E2B87"/>
    <w:rsid w:val="004E2CBB"/>
    <w:rsid w:val="004E308C"/>
    <w:rsid w:val="004E347F"/>
    <w:rsid w:val="004E352D"/>
    <w:rsid w:val="004E35C7"/>
    <w:rsid w:val="004E3601"/>
    <w:rsid w:val="004E365A"/>
    <w:rsid w:val="004E420A"/>
    <w:rsid w:val="004E48DB"/>
    <w:rsid w:val="004E4DD7"/>
    <w:rsid w:val="004E4E8F"/>
    <w:rsid w:val="004E56A4"/>
    <w:rsid w:val="004E5E7E"/>
    <w:rsid w:val="004E61DC"/>
    <w:rsid w:val="004E666F"/>
    <w:rsid w:val="004E680D"/>
    <w:rsid w:val="004E6A27"/>
    <w:rsid w:val="004E6A56"/>
    <w:rsid w:val="004E6C8C"/>
    <w:rsid w:val="004E785C"/>
    <w:rsid w:val="004E7C35"/>
    <w:rsid w:val="004F05E6"/>
    <w:rsid w:val="004F0872"/>
    <w:rsid w:val="004F0A4B"/>
    <w:rsid w:val="004F0FA3"/>
    <w:rsid w:val="004F1959"/>
    <w:rsid w:val="004F23F1"/>
    <w:rsid w:val="004F4489"/>
    <w:rsid w:val="004F44CA"/>
    <w:rsid w:val="004F44D7"/>
    <w:rsid w:val="004F4602"/>
    <w:rsid w:val="004F4812"/>
    <w:rsid w:val="004F4D92"/>
    <w:rsid w:val="004F4DB0"/>
    <w:rsid w:val="004F55EB"/>
    <w:rsid w:val="004F5CE2"/>
    <w:rsid w:val="004F6EAC"/>
    <w:rsid w:val="004F6EE3"/>
    <w:rsid w:val="004F7383"/>
    <w:rsid w:val="004F7A7F"/>
    <w:rsid w:val="004F7FCC"/>
    <w:rsid w:val="005008A0"/>
    <w:rsid w:val="005008DF"/>
    <w:rsid w:val="00500979"/>
    <w:rsid w:val="00500E2C"/>
    <w:rsid w:val="005017B6"/>
    <w:rsid w:val="005019AE"/>
    <w:rsid w:val="00501AB9"/>
    <w:rsid w:val="00502EB9"/>
    <w:rsid w:val="005030F8"/>
    <w:rsid w:val="005031D8"/>
    <w:rsid w:val="00503649"/>
    <w:rsid w:val="00503892"/>
    <w:rsid w:val="00503FF0"/>
    <w:rsid w:val="005040F9"/>
    <w:rsid w:val="005045B0"/>
    <w:rsid w:val="005045D0"/>
    <w:rsid w:val="00504A11"/>
    <w:rsid w:val="00504BEB"/>
    <w:rsid w:val="00505954"/>
    <w:rsid w:val="00506076"/>
    <w:rsid w:val="00507309"/>
    <w:rsid w:val="00507356"/>
    <w:rsid w:val="00507DA5"/>
    <w:rsid w:val="005102E2"/>
    <w:rsid w:val="00510904"/>
    <w:rsid w:val="00510C41"/>
    <w:rsid w:val="00510C96"/>
    <w:rsid w:val="00510CF8"/>
    <w:rsid w:val="00510DBD"/>
    <w:rsid w:val="00511442"/>
    <w:rsid w:val="00511E4B"/>
    <w:rsid w:val="00512AD0"/>
    <w:rsid w:val="005132E7"/>
    <w:rsid w:val="005134EE"/>
    <w:rsid w:val="005138F5"/>
    <w:rsid w:val="00514119"/>
    <w:rsid w:val="00514B8C"/>
    <w:rsid w:val="00515968"/>
    <w:rsid w:val="0051599B"/>
    <w:rsid w:val="00515AF9"/>
    <w:rsid w:val="00516314"/>
    <w:rsid w:val="00516EAA"/>
    <w:rsid w:val="0051703B"/>
    <w:rsid w:val="00517670"/>
    <w:rsid w:val="005176A5"/>
    <w:rsid w:val="00517DC5"/>
    <w:rsid w:val="005201CB"/>
    <w:rsid w:val="005203A9"/>
    <w:rsid w:val="00521186"/>
    <w:rsid w:val="00521574"/>
    <w:rsid w:val="0052166C"/>
    <w:rsid w:val="0052181A"/>
    <w:rsid w:val="00521A88"/>
    <w:rsid w:val="0052278E"/>
    <w:rsid w:val="005231D0"/>
    <w:rsid w:val="0052338E"/>
    <w:rsid w:val="00523705"/>
    <w:rsid w:val="00523CDA"/>
    <w:rsid w:val="00523E17"/>
    <w:rsid w:val="00524234"/>
    <w:rsid w:val="00524A66"/>
    <w:rsid w:val="00524AF8"/>
    <w:rsid w:val="00524DA2"/>
    <w:rsid w:val="0052557E"/>
    <w:rsid w:val="0052639A"/>
    <w:rsid w:val="00526D22"/>
    <w:rsid w:val="00527007"/>
    <w:rsid w:val="005273BC"/>
    <w:rsid w:val="00527464"/>
    <w:rsid w:val="005274B1"/>
    <w:rsid w:val="00527554"/>
    <w:rsid w:val="0053021C"/>
    <w:rsid w:val="005303B7"/>
    <w:rsid w:val="00530474"/>
    <w:rsid w:val="0053050C"/>
    <w:rsid w:val="0053075F"/>
    <w:rsid w:val="00531132"/>
    <w:rsid w:val="00531319"/>
    <w:rsid w:val="0053165A"/>
    <w:rsid w:val="005316C8"/>
    <w:rsid w:val="00531E40"/>
    <w:rsid w:val="00531FE3"/>
    <w:rsid w:val="00532399"/>
    <w:rsid w:val="00532983"/>
    <w:rsid w:val="005338B1"/>
    <w:rsid w:val="00533CCE"/>
    <w:rsid w:val="00533D1A"/>
    <w:rsid w:val="005345FE"/>
    <w:rsid w:val="005349A7"/>
    <w:rsid w:val="00534C6C"/>
    <w:rsid w:val="0053521E"/>
    <w:rsid w:val="005354FB"/>
    <w:rsid w:val="00535824"/>
    <w:rsid w:val="005359D2"/>
    <w:rsid w:val="00535DDE"/>
    <w:rsid w:val="00536129"/>
    <w:rsid w:val="00536933"/>
    <w:rsid w:val="00536C32"/>
    <w:rsid w:val="00536C37"/>
    <w:rsid w:val="0053783F"/>
    <w:rsid w:val="00537AAE"/>
    <w:rsid w:val="00537C95"/>
    <w:rsid w:val="00540B8D"/>
    <w:rsid w:val="00540E10"/>
    <w:rsid w:val="005417EB"/>
    <w:rsid w:val="00542229"/>
    <w:rsid w:val="00542309"/>
    <w:rsid w:val="00542972"/>
    <w:rsid w:val="00543163"/>
    <w:rsid w:val="00543255"/>
    <w:rsid w:val="005435B0"/>
    <w:rsid w:val="005447DE"/>
    <w:rsid w:val="005450E0"/>
    <w:rsid w:val="005451EF"/>
    <w:rsid w:val="005453FF"/>
    <w:rsid w:val="00545792"/>
    <w:rsid w:val="005459FB"/>
    <w:rsid w:val="00547742"/>
    <w:rsid w:val="00547C13"/>
    <w:rsid w:val="00547EF5"/>
    <w:rsid w:val="005503E3"/>
    <w:rsid w:val="005505D7"/>
    <w:rsid w:val="00550BA7"/>
    <w:rsid w:val="005517B1"/>
    <w:rsid w:val="00551B63"/>
    <w:rsid w:val="00551CBB"/>
    <w:rsid w:val="00552092"/>
    <w:rsid w:val="005523E2"/>
    <w:rsid w:val="005524AD"/>
    <w:rsid w:val="0055253A"/>
    <w:rsid w:val="005527EC"/>
    <w:rsid w:val="00553376"/>
    <w:rsid w:val="00553634"/>
    <w:rsid w:val="005537E3"/>
    <w:rsid w:val="00553853"/>
    <w:rsid w:val="005541C0"/>
    <w:rsid w:val="005544F3"/>
    <w:rsid w:val="005548DD"/>
    <w:rsid w:val="005549A9"/>
    <w:rsid w:val="00555412"/>
    <w:rsid w:val="005554B6"/>
    <w:rsid w:val="00555554"/>
    <w:rsid w:val="00555D8B"/>
    <w:rsid w:val="0055621D"/>
    <w:rsid w:val="00556806"/>
    <w:rsid w:val="00556BF6"/>
    <w:rsid w:val="00556E3D"/>
    <w:rsid w:val="0055724F"/>
    <w:rsid w:val="00557357"/>
    <w:rsid w:val="00557382"/>
    <w:rsid w:val="00557B7A"/>
    <w:rsid w:val="00560A39"/>
    <w:rsid w:val="00560AF1"/>
    <w:rsid w:val="00561BED"/>
    <w:rsid w:val="00561ED5"/>
    <w:rsid w:val="0056257C"/>
    <w:rsid w:val="005625C8"/>
    <w:rsid w:val="00562862"/>
    <w:rsid w:val="00562C10"/>
    <w:rsid w:val="00562DED"/>
    <w:rsid w:val="005633CA"/>
    <w:rsid w:val="0056354F"/>
    <w:rsid w:val="005639E8"/>
    <w:rsid w:val="00563E13"/>
    <w:rsid w:val="00564767"/>
    <w:rsid w:val="00564788"/>
    <w:rsid w:val="00564F76"/>
    <w:rsid w:val="005650C9"/>
    <w:rsid w:val="005666A2"/>
    <w:rsid w:val="00566994"/>
    <w:rsid w:val="0056756C"/>
    <w:rsid w:val="00567C8E"/>
    <w:rsid w:val="00567F74"/>
    <w:rsid w:val="00570040"/>
    <w:rsid w:val="005700AC"/>
    <w:rsid w:val="00570794"/>
    <w:rsid w:val="00570B38"/>
    <w:rsid w:val="00570C59"/>
    <w:rsid w:val="00571564"/>
    <w:rsid w:val="005722C9"/>
    <w:rsid w:val="005724A4"/>
    <w:rsid w:val="005726D4"/>
    <w:rsid w:val="0057298A"/>
    <w:rsid w:val="00573148"/>
    <w:rsid w:val="0057348F"/>
    <w:rsid w:val="005734A3"/>
    <w:rsid w:val="0057378F"/>
    <w:rsid w:val="00573811"/>
    <w:rsid w:val="00573BBE"/>
    <w:rsid w:val="00573D76"/>
    <w:rsid w:val="00574CEF"/>
    <w:rsid w:val="00574D0D"/>
    <w:rsid w:val="005755B3"/>
    <w:rsid w:val="00575DD3"/>
    <w:rsid w:val="0057682C"/>
    <w:rsid w:val="00576FA7"/>
    <w:rsid w:val="005771F6"/>
    <w:rsid w:val="00577837"/>
    <w:rsid w:val="005778E3"/>
    <w:rsid w:val="00577BAA"/>
    <w:rsid w:val="005806B3"/>
    <w:rsid w:val="00580ED6"/>
    <w:rsid w:val="00580EDA"/>
    <w:rsid w:val="00581159"/>
    <w:rsid w:val="005811DD"/>
    <w:rsid w:val="00581B7A"/>
    <w:rsid w:val="00581DF9"/>
    <w:rsid w:val="0058247C"/>
    <w:rsid w:val="00582668"/>
    <w:rsid w:val="0058293B"/>
    <w:rsid w:val="00582BEE"/>
    <w:rsid w:val="00582CEF"/>
    <w:rsid w:val="00582F1E"/>
    <w:rsid w:val="005840F9"/>
    <w:rsid w:val="005841C0"/>
    <w:rsid w:val="0058428E"/>
    <w:rsid w:val="00584D65"/>
    <w:rsid w:val="00584F37"/>
    <w:rsid w:val="00585109"/>
    <w:rsid w:val="00585178"/>
    <w:rsid w:val="005851DE"/>
    <w:rsid w:val="0058533B"/>
    <w:rsid w:val="00585F70"/>
    <w:rsid w:val="00586275"/>
    <w:rsid w:val="00586466"/>
    <w:rsid w:val="00586576"/>
    <w:rsid w:val="0058680E"/>
    <w:rsid w:val="0058748C"/>
    <w:rsid w:val="00587552"/>
    <w:rsid w:val="00590069"/>
    <w:rsid w:val="00591028"/>
    <w:rsid w:val="005910DE"/>
    <w:rsid w:val="00591593"/>
    <w:rsid w:val="005916F8"/>
    <w:rsid w:val="00591AFC"/>
    <w:rsid w:val="00591C40"/>
    <w:rsid w:val="00591FD9"/>
    <w:rsid w:val="00592038"/>
    <w:rsid w:val="005925B4"/>
    <w:rsid w:val="0059260F"/>
    <w:rsid w:val="00592730"/>
    <w:rsid w:val="0059273F"/>
    <w:rsid w:val="0059291D"/>
    <w:rsid w:val="00592AF1"/>
    <w:rsid w:val="00593645"/>
    <w:rsid w:val="00593666"/>
    <w:rsid w:val="00593801"/>
    <w:rsid w:val="00593C4F"/>
    <w:rsid w:val="00594693"/>
    <w:rsid w:val="0059490F"/>
    <w:rsid w:val="005951F3"/>
    <w:rsid w:val="0059539D"/>
    <w:rsid w:val="00595420"/>
    <w:rsid w:val="00595708"/>
    <w:rsid w:val="0059577B"/>
    <w:rsid w:val="00595CD3"/>
    <w:rsid w:val="00595D5A"/>
    <w:rsid w:val="00595E49"/>
    <w:rsid w:val="00595F80"/>
    <w:rsid w:val="00595FBB"/>
    <w:rsid w:val="0059616A"/>
    <w:rsid w:val="0059623A"/>
    <w:rsid w:val="0059694D"/>
    <w:rsid w:val="00596F70"/>
    <w:rsid w:val="005970DF"/>
    <w:rsid w:val="00597520"/>
    <w:rsid w:val="00597837"/>
    <w:rsid w:val="00597E5C"/>
    <w:rsid w:val="00597ECE"/>
    <w:rsid w:val="005A0461"/>
    <w:rsid w:val="005A047A"/>
    <w:rsid w:val="005A0B50"/>
    <w:rsid w:val="005A0C36"/>
    <w:rsid w:val="005A13A9"/>
    <w:rsid w:val="005A1478"/>
    <w:rsid w:val="005A1845"/>
    <w:rsid w:val="005A18B2"/>
    <w:rsid w:val="005A248B"/>
    <w:rsid w:val="005A2588"/>
    <w:rsid w:val="005A28FC"/>
    <w:rsid w:val="005A29C4"/>
    <w:rsid w:val="005A36E2"/>
    <w:rsid w:val="005A3AB5"/>
    <w:rsid w:val="005A3ABA"/>
    <w:rsid w:val="005A3CA9"/>
    <w:rsid w:val="005A3D81"/>
    <w:rsid w:val="005A4540"/>
    <w:rsid w:val="005A4A87"/>
    <w:rsid w:val="005A4D8E"/>
    <w:rsid w:val="005A5A09"/>
    <w:rsid w:val="005A6005"/>
    <w:rsid w:val="005A6047"/>
    <w:rsid w:val="005A642C"/>
    <w:rsid w:val="005A64D7"/>
    <w:rsid w:val="005A7456"/>
    <w:rsid w:val="005A77DD"/>
    <w:rsid w:val="005A7888"/>
    <w:rsid w:val="005A7AB2"/>
    <w:rsid w:val="005B0044"/>
    <w:rsid w:val="005B0717"/>
    <w:rsid w:val="005B0CFB"/>
    <w:rsid w:val="005B130E"/>
    <w:rsid w:val="005B1345"/>
    <w:rsid w:val="005B16F8"/>
    <w:rsid w:val="005B1D6A"/>
    <w:rsid w:val="005B22EA"/>
    <w:rsid w:val="005B2431"/>
    <w:rsid w:val="005B269D"/>
    <w:rsid w:val="005B3573"/>
    <w:rsid w:val="005B3DFC"/>
    <w:rsid w:val="005B3FD1"/>
    <w:rsid w:val="005B403E"/>
    <w:rsid w:val="005B4438"/>
    <w:rsid w:val="005B450A"/>
    <w:rsid w:val="005B4870"/>
    <w:rsid w:val="005B4D6E"/>
    <w:rsid w:val="005B4DE0"/>
    <w:rsid w:val="005B57F7"/>
    <w:rsid w:val="005B5D33"/>
    <w:rsid w:val="005B658D"/>
    <w:rsid w:val="005B72AC"/>
    <w:rsid w:val="005B7814"/>
    <w:rsid w:val="005B7ADF"/>
    <w:rsid w:val="005B7BE9"/>
    <w:rsid w:val="005B7C3D"/>
    <w:rsid w:val="005B7EE8"/>
    <w:rsid w:val="005B7FCF"/>
    <w:rsid w:val="005BCB72"/>
    <w:rsid w:val="005C046E"/>
    <w:rsid w:val="005C0D4C"/>
    <w:rsid w:val="005C1262"/>
    <w:rsid w:val="005C1474"/>
    <w:rsid w:val="005C1658"/>
    <w:rsid w:val="005C16B3"/>
    <w:rsid w:val="005C1F4D"/>
    <w:rsid w:val="005C1F71"/>
    <w:rsid w:val="005C1F93"/>
    <w:rsid w:val="005C2B1E"/>
    <w:rsid w:val="005C2BD2"/>
    <w:rsid w:val="005C3265"/>
    <w:rsid w:val="005C32C3"/>
    <w:rsid w:val="005C4054"/>
    <w:rsid w:val="005C417D"/>
    <w:rsid w:val="005C47B7"/>
    <w:rsid w:val="005C4831"/>
    <w:rsid w:val="005C4D94"/>
    <w:rsid w:val="005C4E99"/>
    <w:rsid w:val="005C4FE0"/>
    <w:rsid w:val="005C5133"/>
    <w:rsid w:val="005C528F"/>
    <w:rsid w:val="005C561B"/>
    <w:rsid w:val="005C5757"/>
    <w:rsid w:val="005C69BD"/>
    <w:rsid w:val="005C6A76"/>
    <w:rsid w:val="005C725D"/>
    <w:rsid w:val="005C738D"/>
    <w:rsid w:val="005C759E"/>
    <w:rsid w:val="005C7688"/>
    <w:rsid w:val="005C7DAC"/>
    <w:rsid w:val="005C7DB4"/>
    <w:rsid w:val="005C7F19"/>
    <w:rsid w:val="005D0605"/>
    <w:rsid w:val="005D0BF3"/>
    <w:rsid w:val="005D103C"/>
    <w:rsid w:val="005D13F0"/>
    <w:rsid w:val="005D1EA2"/>
    <w:rsid w:val="005D2763"/>
    <w:rsid w:val="005D2800"/>
    <w:rsid w:val="005D2A66"/>
    <w:rsid w:val="005D2F9A"/>
    <w:rsid w:val="005D3130"/>
    <w:rsid w:val="005D332C"/>
    <w:rsid w:val="005D367D"/>
    <w:rsid w:val="005D36AD"/>
    <w:rsid w:val="005D3855"/>
    <w:rsid w:val="005D3913"/>
    <w:rsid w:val="005D41C6"/>
    <w:rsid w:val="005D4571"/>
    <w:rsid w:val="005D4849"/>
    <w:rsid w:val="005D49EA"/>
    <w:rsid w:val="005D4AD1"/>
    <w:rsid w:val="005D5256"/>
    <w:rsid w:val="005D56FA"/>
    <w:rsid w:val="005D58F5"/>
    <w:rsid w:val="005D5A0A"/>
    <w:rsid w:val="005D64AE"/>
    <w:rsid w:val="005D65F2"/>
    <w:rsid w:val="005D6CEA"/>
    <w:rsid w:val="005D74CC"/>
    <w:rsid w:val="005D74F4"/>
    <w:rsid w:val="005D7C7B"/>
    <w:rsid w:val="005D7C92"/>
    <w:rsid w:val="005E013C"/>
    <w:rsid w:val="005E0BEB"/>
    <w:rsid w:val="005E0F45"/>
    <w:rsid w:val="005E1C9C"/>
    <w:rsid w:val="005E1D7F"/>
    <w:rsid w:val="005E21E0"/>
    <w:rsid w:val="005E2B13"/>
    <w:rsid w:val="005E2CC1"/>
    <w:rsid w:val="005E3879"/>
    <w:rsid w:val="005E3AD6"/>
    <w:rsid w:val="005E3E4C"/>
    <w:rsid w:val="005E4120"/>
    <w:rsid w:val="005E42F0"/>
    <w:rsid w:val="005E4B33"/>
    <w:rsid w:val="005E4DB1"/>
    <w:rsid w:val="005E5074"/>
    <w:rsid w:val="005E5669"/>
    <w:rsid w:val="005E65BC"/>
    <w:rsid w:val="005E6AEF"/>
    <w:rsid w:val="005E73A2"/>
    <w:rsid w:val="005E7859"/>
    <w:rsid w:val="005E78F0"/>
    <w:rsid w:val="005E7C48"/>
    <w:rsid w:val="005F0397"/>
    <w:rsid w:val="005F0B28"/>
    <w:rsid w:val="005F1542"/>
    <w:rsid w:val="005F1583"/>
    <w:rsid w:val="005F1CE0"/>
    <w:rsid w:val="005F2577"/>
    <w:rsid w:val="005F3589"/>
    <w:rsid w:val="005F3E5A"/>
    <w:rsid w:val="005F45EA"/>
    <w:rsid w:val="005F48BD"/>
    <w:rsid w:val="005F4967"/>
    <w:rsid w:val="005F4AA7"/>
    <w:rsid w:val="005F4DC2"/>
    <w:rsid w:val="005F55EE"/>
    <w:rsid w:val="005F61CA"/>
    <w:rsid w:val="005F6A71"/>
    <w:rsid w:val="005F6EA0"/>
    <w:rsid w:val="005F711D"/>
    <w:rsid w:val="005F79EB"/>
    <w:rsid w:val="005F7CE8"/>
    <w:rsid w:val="005F7E41"/>
    <w:rsid w:val="00600AD7"/>
    <w:rsid w:val="00600BA4"/>
    <w:rsid w:val="00600DB2"/>
    <w:rsid w:val="00600F4B"/>
    <w:rsid w:val="00601892"/>
    <w:rsid w:val="00601B08"/>
    <w:rsid w:val="00601C01"/>
    <w:rsid w:val="006022A9"/>
    <w:rsid w:val="006034C1"/>
    <w:rsid w:val="00603C2F"/>
    <w:rsid w:val="00604AA5"/>
    <w:rsid w:val="00604C4F"/>
    <w:rsid w:val="00604CCE"/>
    <w:rsid w:val="00604CE7"/>
    <w:rsid w:val="006052E7"/>
    <w:rsid w:val="006053F5"/>
    <w:rsid w:val="006057C8"/>
    <w:rsid w:val="0060666A"/>
    <w:rsid w:val="00606878"/>
    <w:rsid w:val="006068BF"/>
    <w:rsid w:val="0061032D"/>
    <w:rsid w:val="00610C37"/>
    <w:rsid w:val="006110B4"/>
    <w:rsid w:val="006114F5"/>
    <w:rsid w:val="006115B0"/>
    <w:rsid w:val="00611D3E"/>
    <w:rsid w:val="00612716"/>
    <w:rsid w:val="00612E4F"/>
    <w:rsid w:val="0061309F"/>
    <w:rsid w:val="006137ED"/>
    <w:rsid w:val="006139FD"/>
    <w:rsid w:val="00613BC1"/>
    <w:rsid w:val="00613C36"/>
    <w:rsid w:val="00613D71"/>
    <w:rsid w:val="00613FFD"/>
    <w:rsid w:val="00614406"/>
    <w:rsid w:val="00614836"/>
    <w:rsid w:val="00614C93"/>
    <w:rsid w:val="006157E5"/>
    <w:rsid w:val="00615D5E"/>
    <w:rsid w:val="00615ECA"/>
    <w:rsid w:val="00616489"/>
    <w:rsid w:val="00616671"/>
    <w:rsid w:val="006171AD"/>
    <w:rsid w:val="0061757D"/>
    <w:rsid w:val="00617711"/>
    <w:rsid w:val="00620276"/>
    <w:rsid w:val="00620CCC"/>
    <w:rsid w:val="00620FBF"/>
    <w:rsid w:val="00621262"/>
    <w:rsid w:val="00621308"/>
    <w:rsid w:val="006214BB"/>
    <w:rsid w:val="00621DBE"/>
    <w:rsid w:val="00621E5B"/>
    <w:rsid w:val="00622068"/>
    <w:rsid w:val="006229C2"/>
    <w:rsid w:val="00622E6C"/>
    <w:rsid w:val="00622E99"/>
    <w:rsid w:val="00623293"/>
    <w:rsid w:val="006233DC"/>
    <w:rsid w:val="006243B7"/>
    <w:rsid w:val="006243F7"/>
    <w:rsid w:val="00624BB6"/>
    <w:rsid w:val="0062545F"/>
    <w:rsid w:val="00625E53"/>
    <w:rsid w:val="00625E5D"/>
    <w:rsid w:val="00625FA3"/>
    <w:rsid w:val="006269AC"/>
    <w:rsid w:val="006277BE"/>
    <w:rsid w:val="00627ABD"/>
    <w:rsid w:val="00627B47"/>
    <w:rsid w:val="00627E98"/>
    <w:rsid w:val="0063030D"/>
    <w:rsid w:val="00630324"/>
    <w:rsid w:val="00630A15"/>
    <w:rsid w:val="00630B10"/>
    <w:rsid w:val="00630B70"/>
    <w:rsid w:val="00630C99"/>
    <w:rsid w:val="0063128F"/>
    <w:rsid w:val="00631751"/>
    <w:rsid w:val="00631A37"/>
    <w:rsid w:val="006327C0"/>
    <w:rsid w:val="00632973"/>
    <w:rsid w:val="00632D96"/>
    <w:rsid w:val="00632DAE"/>
    <w:rsid w:val="006334BF"/>
    <w:rsid w:val="006335F2"/>
    <w:rsid w:val="00633714"/>
    <w:rsid w:val="00634376"/>
    <w:rsid w:val="00634667"/>
    <w:rsid w:val="0063501E"/>
    <w:rsid w:val="00635522"/>
    <w:rsid w:val="00635582"/>
    <w:rsid w:val="006356C0"/>
    <w:rsid w:val="00635755"/>
    <w:rsid w:val="00635CEF"/>
    <w:rsid w:val="00635DC3"/>
    <w:rsid w:val="0063676B"/>
    <w:rsid w:val="00636777"/>
    <w:rsid w:val="006367B6"/>
    <w:rsid w:val="006368A8"/>
    <w:rsid w:val="00636FEA"/>
    <w:rsid w:val="00637712"/>
    <w:rsid w:val="00640732"/>
    <w:rsid w:val="00640D17"/>
    <w:rsid w:val="006412E6"/>
    <w:rsid w:val="00641593"/>
    <w:rsid w:val="00641E11"/>
    <w:rsid w:val="00642DCD"/>
    <w:rsid w:val="00643407"/>
    <w:rsid w:val="0064398D"/>
    <w:rsid w:val="00643D41"/>
    <w:rsid w:val="00643E38"/>
    <w:rsid w:val="00643E5E"/>
    <w:rsid w:val="00643E69"/>
    <w:rsid w:val="00644071"/>
    <w:rsid w:val="00644233"/>
    <w:rsid w:val="0064438C"/>
    <w:rsid w:val="0064443C"/>
    <w:rsid w:val="00644454"/>
    <w:rsid w:val="006449B6"/>
    <w:rsid w:val="0064567B"/>
    <w:rsid w:val="00645C1F"/>
    <w:rsid w:val="00646275"/>
    <w:rsid w:val="006466B2"/>
    <w:rsid w:val="00646B9A"/>
    <w:rsid w:val="00647AB8"/>
    <w:rsid w:val="00647B87"/>
    <w:rsid w:val="00647C23"/>
    <w:rsid w:val="00647F66"/>
    <w:rsid w:val="006505BE"/>
    <w:rsid w:val="00650616"/>
    <w:rsid w:val="00650927"/>
    <w:rsid w:val="00650BEA"/>
    <w:rsid w:val="00650FB2"/>
    <w:rsid w:val="00651383"/>
    <w:rsid w:val="006516B0"/>
    <w:rsid w:val="006519A0"/>
    <w:rsid w:val="00652540"/>
    <w:rsid w:val="006525E8"/>
    <w:rsid w:val="00652A37"/>
    <w:rsid w:val="00653509"/>
    <w:rsid w:val="006538E1"/>
    <w:rsid w:val="00653920"/>
    <w:rsid w:val="00653A41"/>
    <w:rsid w:val="00653C19"/>
    <w:rsid w:val="006540F3"/>
    <w:rsid w:val="00654E27"/>
    <w:rsid w:val="00654E4C"/>
    <w:rsid w:val="006555BA"/>
    <w:rsid w:val="00655858"/>
    <w:rsid w:val="00655D1F"/>
    <w:rsid w:val="00656F7C"/>
    <w:rsid w:val="006575D0"/>
    <w:rsid w:val="0065774C"/>
    <w:rsid w:val="00657C61"/>
    <w:rsid w:val="00660391"/>
    <w:rsid w:val="006606D3"/>
    <w:rsid w:val="006606E4"/>
    <w:rsid w:val="006609E7"/>
    <w:rsid w:val="00660D49"/>
    <w:rsid w:val="00660D9F"/>
    <w:rsid w:val="00661F95"/>
    <w:rsid w:val="0066229B"/>
    <w:rsid w:val="006622CE"/>
    <w:rsid w:val="0066370F"/>
    <w:rsid w:val="00663B8A"/>
    <w:rsid w:val="0066462D"/>
    <w:rsid w:val="006649FC"/>
    <w:rsid w:val="00664A96"/>
    <w:rsid w:val="00664C69"/>
    <w:rsid w:val="00665498"/>
    <w:rsid w:val="00665D88"/>
    <w:rsid w:val="00665F2D"/>
    <w:rsid w:val="00666CCF"/>
    <w:rsid w:val="00666D2E"/>
    <w:rsid w:val="00666E8F"/>
    <w:rsid w:val="00666F38"/>
    <w:rsid w:val="00666FF5"/>
    <w:rsid w:val="006670EF"/>
    <w:rsid w:val="00667305"/>
    <w:rsid w:val="006675B3"/>
    <w:rsid w:val="00667665"/>
    <w:rsid w:val="00667C0B"/>
    <w:rsid w:val="00667E32"/>
    <w:rsid w:val="006701B7"/>
    <w:rsid w:val="006701DB"/>
    <w:rsid w:val="00670371"/>
    <w:rsid w:val="00670690"/>
    <w:rsid w:val="006708DA"/>
    <w:rsid w:val="00670A99"/>
    <w:rsid w:val="00670BDC"/>
    <w:rsid w:val="00671987"/>
    <w:rsid w:val="00671A15"/>
    <w:rsid w:val="00671BBA"/>
    <w:rsid w:val="00671F65"/>
    <w:rsid w:val="006723B3"/>
    <w:rsid w:val="006726B8"/>
    <w:rsid w:val="00672BDC"/>
    <w:rsid w:val="00672C9D"/>
    <w:rsid w:val="00672CFD"/>
    <w:rsid w:val="00673033"/>
    <w:rsid w:val="006732C4"/>
    <w:rsid w:val="00673345"/>
    <w:rsid w:val="00673E4C"/>
    <w:rsid w:val="0067408A"/>
    <w:rsid w:val="0067488A"/>
    <w:rsid w:val="00674956"/>
    <w:rsid w:val="00674B07"/>
    <w:rsid w:val="0067525A"/>
    <w:rsid w:val="00675492"/>
    <w:rsid w:val="00675556"/>
    <w:rsid w:val="00675F2A"/>
    <w:rsid w:val="00676D73"/>
    <w:rsid w:val="00677199"/>
    <w:rsid w:val="006776EC"/>
    <w:rsid w:val="00677C5F"/>
    <w:rsid w:val="00677E79"/>
    <w:rsid w:val="00680117"/>
    <w:rsid w:val="0068059E"/>
    <w:rsid w:val="00680F38"/>
    <w:rsid w:val="00681D7A"/>
    <w:rsid w:val="00682846"/>
    <w:rsid w:val="00682B24"/>
    <w:rsid w:val="00682DF8"/>
    <w:rsid w:val="00683680"/>
    <w:rsid w:val="0068373C"/>
    <w:rsid w:val="006839C6"/>
    <w:rsid w:val="00683E49"/>
    <w:rsid w:val="006843A0"/>
    <w:rsid w:val="006845D2"/>
    <w:rsid w:val="006847F2"/>
    <w:rsid w:val="00684C9F"/>
    <w:rsid w:val="0068564D"/>
    <w:rsid w:val="00685779"/>
    <w:rsid w:val="00685E22"/>
    <w:rsid w:val="006862D9"/>
    <w:rsid w:val="00686AEC"/>
    <w:rsid w:val="006870E3"/>
    <w:rsid w:val="00687E24"/>
    <w:rsid w:val="00690053"/>
    <w:rsid w:val="00690314"/>
    <w:rsid w:val="0069070E"/>
    <w:rsid w:val="00690D97"/>
    <w:rsid w:val="00690FC1"/>
    <w:rsid w:val="00691829"/>
    <w:rsid w:val="00691E2C"/>
    <w:rsid w:val="00691F34"/>
    <w:rsid w:val="006921E3"/>
    <w:rsid w:val="006922A4"/>
    <w:rsid w:val="0069230B"/>
    <w:rsid w:val="00693003"/>
    <w:rsid w:val="00693139"/>
    <w:rsid w:val="00693174"/>
    <w:rsid w:val="0069319C"/>
    <w:rsid w:val="006936E9"/>
    <w:rsid w:val="006950F4"/>
    <w:rsid w:val="00695280"/>
    <w:rsid w:val="00695957"/>
    <w:rsid w:val="0069597C"/>
    <w:rsid w:val="00695E0C"/>
    <w:rsid w:val="00697B7A"/>
    <w:rsid w:val="00697BCC"/>
    <w:rsid w:val="00697E5B"/>
    <w:rsid w:val="006A0573"/>
    <w:rsid w:val="006A0784"/>
    <w:rsid w:val="006A162A"/>
    <w:rsid w:val="006A19CF"/>
    <w:rsid w:val="006A212D"/>
    <w:rsid w:val="006A24C2"/>
    <w:rsid w:val="006A2AAE"/>
    <w:rsid w:val="006A30B9"/>
    <w:rsid w:val="006A322E"/>
    <w:rsid w:val="006A35F9"/>
    <w:rsid w:val="006A3997"/>
    <w:rsid w:val="006A3C45"/>
    <w:rsid w:val="006A4B1A"/>
    <w:rsid w:val="006A4C7B"/>
    <w:rsid w:val="006A5018"/>
    <w:rsid w:val="006A51A4"/>
    <w:rsid w:val="006A5450"/>
    <w:rsid w:val="006A5752"/>
    <w:rsid w:val="006A6075"/>
    <w:rsid w:val="006A626F"/>
    <w:rsid w:val="006A634A"/>
    <w:rsid w:val="006A6568"/>
    <w:rsid w:val="006A65B8"/>
    <w:rsid w:val="006A6640"/>
    <w:rsid w:val="006A697B"/>
    <w:rsid w:val="006A6FF3"/>
    <w:rsid w:val="006A7498"/>
    <w:rsid w:val="006A7751"/>
    <w:rsid w:val="006A779C"/>
    <w:rsid w:val="006B0328"/>
    <w:rsid w:val="006B0716"/>
    <w:rsid w:val="006B0BC8"/>
    <w:rsid w:val="006B0C1D"/>
    <w:rsid w:val="006B0CCD"/>
    <w:rsid w:val="006B0FE8"/>
    <w:rsid w:val="006B12A3"/>
    <w:rsid w:val="006B1925"/>
    <w:rsid w:val="006B1DF8"/>
    <w:rsid w:val="006B21AC"/>
    <w:rsid w:val="006B21DD"/>
    <w:rsid w:val="006B2452"/>
    <w:rsid w:val="006B28CC"/>
    <w:rsid w:val="006B2AB3"/>
    <w:rsid w:val="006B2EA7"/>
    <w:rsid w:val="006B2FF9"/>
    <w:rsid w:val="006B3696"/>
    <w:rsid w:val="006B3C98"/>
    <w:rsid w:val="006B4252"/>
    <w:rsid w:val="006B42CF"/>
    <w:rsid w:val="006B43F0"/>
    <w:rsid w:val="006B4470"/>
    <w:rsid w:val="006B4AE2"/>
    <w:rsid w:val="006B4DDE"/>
    <w:rsid w:val="006B543F"/>
    <w:rsid w:val="006B5734"/>
    <w:rsid w:val="006B5956"/>
    <w:rsid w:val="006B5B16"/>
    <w:rsid w:val="006B5F9C"/>
    <w:rsid w:val="006B6D8F"/>
    <w:rsid w:val="006B6F78"/>
    <w:rsid w:val="006B76DC"/>
    <w:rsid w:val="006B7C0B"/>
    <w:rsid w:val="006B7C98"/>
    <w:rsid w:val="006B7D0E"/>
    <w:rsid w:val="006C0820"/>
    <w:rsid w:val="006C0A4C"/>
    <w:rsid w:val="006C0FAC"/>
    <w:rsid w:val="006C0FEF"/>
    <w:rsid w:val="006C11CE"/>
    <w:rsid w:val="006C1448"/>
    <w:rsid w:val="006C16B7"/>
    <w:rsid w:val="006C1CF1"/>
    <w:rsid w:val="006C1FD8"/>
    <w:rsid w:val="006C2057"/>
    <w:rsid w:val="006C30CC"/>
    <w:rsid w:val="006C40F0"/>
    <w:rsid w:val="006C42A9"/>
    <w:rsid w:val="006C4DFB"/>
    <w:rsid w:val="006C5082"/>
    <w:rsid w:val="006C57C7"/>
    <w:rsid w:val="006C59FF"/>
    <w:rsid w:val="006C5D57"/>
    <w:rsid w:val="006C63D5"/>
    <w:rsid w:val="006C6473"/>
    <w:rsid w:val="006C698A"/>
    <w:rsid w:val="006C73F0"/>
    <w:rsid w:val="006C746A"/>
    <w:rsid w:val="006C78BF"/>
    <w:rsid w:val="006C7AED"/>
    <w:rsid w:val="006D0198"/>
    <w:rsid w:val="006D12EB"/>
    <w:rsid w:val="006D13B0"/>
    <w:rsid w:val="006D25AE"/>
    <w:rsid w:val="006D25B9"/>
    <w:rsid w:val="006D2CE2"/>
    <w:rsid w:val="006D2E1B"/>
    <w:rsid w:val="006D3169"/>
    <w:rsid w:val="006D3854"/>
    <w:rsid w:val="006D393D"/>
    <w:rsid w:val="006D3D21"/>
    <w:rsid w:val="006D3E91"/>
    <w:rsid w:val="006D4188"/>
    <w:rsid w:val="006D439A"/>
    <w:rsid w:val="006D48D7"/>
    <w:rsid w:val="006D64D7"/>
    <w:rsid w:val="006D6600"/>
    <w:rsid w:val="006D6858"/>
    <w:rsid w:val="006D6C54"/>
    <w:rsid w:val="006D6D91"/>
    <w:rsid w:val="006D6DB9"/>
    <w:rsid w:val="006D6FF1"/>
    <w:rsid w:val="006D7208"/>
    <w:rsid w:val="006E04E9"/>
    <w:rsid w:val="006E086E"/>
    <w:rsid w:val="006E0928"/>
    <w:rsid w:val="006E1360"/>
    <w:rsid w:val="006E149B"/>
    <w:rsid w:val="006E174D"/>
    <w:rsid w:val="006E175D"/>
    <w:rsid w:val="006E1952"/>
    <w:rsid w:val="006E1A38"/>
    <w:rsid w:val="006E1ACC"/>
    <w:rsid w:val="006E1ED8"/>
    <w:rsid w:val="006E1F62"/>
    <w:rsid w:val="006E1F73"/>
    <w:rsid w:val="006E1FEE"/>
    <w:rsid w:val="006E2C44"/>
    <w:rsid w:val="006E2EFC"/>
    <w:rsid w:val="006E3723"/>
    <w:rsid w:val="006E37B3"/>
    <w:rsid w:val="006E37C0"/>
    <w:rsid w:val="006E3CB0"/>
    <w:rsid w:val="006E3D08"/>
    <w:rsid w:val="006E417F"/>
    <w:rsid w:val="006E4597"/>
    <w:rsid w:val="006E45BF"/>
    <w:rsid w:val="006E5318"/>
    <w:rsid w:val="006E68EA"/>
    <w:rsid w:val="006E6AE2"/>
    <w:rsid w:val="006E702E"/>
    <w:rsid w:val="006E736D"/>
    <w:rsid w:val="006E7506"/>
    <w:rsid w:val="006E7AE6"/>
    <w:rsid w:val="006E7F89"/>
    <w:rsid w:val="006F01F3"/>
    <w:rsid w:val="006F040F"/>
    <w:rsid w:val="006F1978"/>
    <w:rsid w:val="006F1ACD"/>
    <w:rsid w:val="006F34A0"/>
    <w:rsid w:val="006F3DBC"/>
    <w:rsid w:val="006F4602"/>
    <w:rsid w:val="006F4718"/>
    <w:rsid w:val="006F4873"/>
    <w:rsid w:val="006F5D7B"/>
    <w:rsid w:val="006F5F15"/>
    <w:rsid w:val="006F5F83"/>
    <w:rsid w:val="006F6171"/>
    <w:rsid w:val="006F6738"/>
    <w:rsid w:val="006F6AF7"/>
    <w:rsid w:val="006F6FD8"/>
    <w:rsid w:val="00700012"/>
    <w:rsid w:val="00700EF6"/>
    <w:rsid w:val="0070118B"/>
    <w:rsid w:val="0070163D"/>
    <w:rsid w:val="007019BE"/>
    <w:rsid w:val="00702091"/>
    <w:rsid w:val="0070255A"/>
    <w:rsid w:val="007032D8"/>
    <w:rsid w:val="007033C8"/>
    <w:rsid w:val="0070359C"/>
    <w:rsid w:val="00703682"/>
    <w:rsid w:val="00703712"/>
    <w:rsid w:val="0070428A"/>
    <w:rsid w:val="007054C0"/>
    <w:rsid w:val="00705543"/>
    <w:rsid w:val="00705A63"/>
    <w:rsid w:val="00706191"/>
    <w:rsid w:val="0070639C"/>
    <w:rsid w:val="00706459"/>
    <w:rsid w:val="00706EE6"/>
    <w:rsid w:val="00707599"/>
    <w:rsid w:val="007076D8"/>
    <w:rsid w:val="00707904"/>
    <w:rsid w:val="00707F6F"/>
    <w:rsid w:val="0071044F"/>
    <w:rsid w:val="00711085"/>
    <w:rsid w:val="00711344"/>
    <w:rsid w:val="007113F1"/>
    <w:rsid w:val="0071160C"/>
    <w:rsid w:val="007118BB"/>
    <w:rsid w:val="00711921"/>
    <w:rsid w:val="007119EB"/>
    <w:rsid w:val="007119F2"/>
    <w:rsid w:val="00711E23"/>
    <w:rsid w:val="0071210F"/>
    <w:rsid w:val="0071229E"/>
    <w:rsid w:val="00712883"/>
    <w:rsid w:val="0071294C"/>
    <w:rsid w:val="00712AD5"/>
    <w:rsid w:val="00712DDF"/>
    <w:rsid w:val="00713B09"/>
    <w:rsid w:val="007140A8"/>
    <w:rsid w:val="00714180"/>
    <w:rsid w:val="00714C17"/>
    <w:rsid w:val="00714F59"/>
    <w:rsid w:val="0071550E"/>
    <w:rsid w:val="00715D14"/>
    <w:rsid w:val="00715E76"/>
    <w:rsid w:val="00716398"/>
    <w:rsid w:val="00716589"/>
    <w:rsid w:val="007168E9"/>
    <w:rsid w:val="00716AF2"/>
    <w:rsid w:val="00717482"/>
    <w:rsid w:val="00717B18"/>
    <w:rsid w:val="00717C6B"/>
    <w:rsid w:val="00717CF0"/>
    <w:rsid w:val="00717FA2"/>
    <w:rsid w:val="007200FA"/>
    <w:rsid w:val="00720520"/>
    <w:rsid w:val="007208F8"/>
    <w:rsid w:val="007209BD"/>
    <w:rsid w:val="00720CA4"/>
    <w:rsid w:val="007228C8"/>
    <w:rsid w:val="00722B1E"/>
    <w:rsid w:val="00722B3D"/>
    <w:rsid w:val="00723B44"/>
    <w:rsid w:val="00723EDE"/>
    <w:rsid w:val="0072402B"/>
    <w:rsid w:val="0072403A"/>
    <w:rsid w:val="00724633"/>
    <w:rsid w:val="00725190"/>
    <w:rsid w:val="00725384"/>
    <w:rsid w:val="00726151"/>
    <w:rsid w:val="00726676"/>
    <w:rsid w:val="00726EE4"/>
    <w:rsid w:val="007274B4"/>
    <w:rsid w:val="007276F9"/>
    <w:rsid w:val="00727A4F"/>
    <w:rsid w:val="00727C4E"/>
    <w:rsid w:val="0073080D"/>
    <w:rsid w:val="00730B43"/>
    <w:rsid w:val="00730CD0"/>
    <w:rsid w:val="00731D29"/>
    <w:rsid w:val="00731ED2"/>
    <w:rsid w:val="00732075"/>
    <w:rsid w:val="007320AB"/>
    <w:rsid w:val="00732260"/>
    <w:rsid w:val="007329E1"/>
    <w:rsid w:val="00733020"/>
    <w:rsid w:val="0073426B"/>
    <w:rsid w:val="007344E6"/>
    <w:rsid w:val="00734A2D"/>
    <w:rsid w:val="00734A7E"/>
    <w:rsid w:val="00735617"/>
    <w:rsid w:val="0073598E"/>
    <w:rsid w:val="00735EBB"/>
    <w:rsid w:val="0073668D"/>
    <w:rsid w:val="007366A6"/>
    <w:rsid w:val="00737E6E"/>
    <w:rsid w:val="007406E2"/>
    <w:rsid w:val="00740761"/>
    <w:rsid w:val="007407A2"/>
    <w:rsid w:val="007416E6"/>
    <w:rsid w:val="0074177E"/>
    <w:rsid w:val="00741B7D"/>
    <w:rsid w:val="00741E56"/>
    <w:rsid w:val="0074205F"/>
    <w:rsid w:val="007422C2"/>
    <w:rsid w:val="0074256C"/>
    <w:rsid w:val="007436FA"/>
    <w:rsid w:val="00743968"/>
    <w:rsid w:val="007440F2"/>
    <w:rsid w:val="00744564"/>
    <w:rsid w:val="007446B2"/>
    <w:rsid w:val="007458A6"/>
    <w:rsid w:val="00745C7D"/>
    <w:rsid w:val="0074663E"/>
    <w:rsid w:val="00746668"/>
    <w:rsid w:val="007468A7"/>
    <w:rsid w:val="007478EC"/>
    <w:rsid w:val="00747BD1"/>
    <w:rsid w:val="0075000F"/>
    <w:rsid w:val="007507F3"/>
    <w:rsid w:val="00751ACB"/>
    <w:rsid w:val="00751CFF"/>
    <w:rsid w:val="007520AE"/>
    <w:rsid w:val="007541DA"/>
    <w:rsid w:val="0075433A"/>
    <w:rsid w:val="00754AE5"/>
    <w:rsid w:val="007554AC"/>
    <w:rsid w:val="00755797"/>
    <w:rsid w:val="007564D9"/>
    <w:rsid w:val="00756A16"/>
    <w:rsid w:val="00756CB2"/>
    <w:rsid w:val="00757378"/>
    <w:rsid w:val="00757783"/>
    <w:rsid w:val="00757954"/>
    <w:rsid w:val="00757C22"/>
    <w:rsid w:val="00757EE5"/>
    <w:rsid w:val="00757FA9"/>
    <w:rsid w:val="00760558"/>
    <w:rsid w:val="00760B0B"/>
    <w:rsid w:val="00760DA4"/>
    <w:rsid w:val="0076130A"/>
    <w:rsid w:val="0076170B"/>
    <w:rsid w:val="007618F1"/>
    <w:rsid w:val="007640F5"/>
    <w:rsid w:val="007646FD"/>
    <w:rsid w:val="007648BB"/>
    <w:rsid w:val="007652D0"/>
    <w:rsid w:val="0076570A"/>
    <w:rsid w:val="00765732"/>
    <w:rsid w:val="00765737"/>
    <w:rsid w:val="0076717A"/>
    <w:rsid w:val="007672D0"/>
    <w:rsid w:val="007677EE"/>
    <w:rsid w:val="00767E38"/>
    <w:rsid w:val="00770903"/>
    <w:rsid w:val="00770A93"/>
    <w:rsid w:val="00770DD9"/>
    <w:rsid w:val="00771106"/>
    <w:rsid w:val="00772167"/>
    <w:rsid w:val="007727B7"/>
    <w:rsid w:val="007729EB"/>
    <w:rsid w:val="0077365F"/>
    <w:rsid w:val="0077367C"/>
    <w:rsid w:val="007739EB"/>
    <w:rsid w:val="00774076"/>
    <w:rsid w:val="007744E6"/>
    <w:rsid w:val="0077541D"/>
    <w:rsid w:val="00775523"/>
    <w:rsid w:val="00775626"/>
    <w:rsid w:val="00775D42"/>
    <w:rsid w:val="00775D8E"/>
    <w:rsid w:val="00775F32"/>
    <w:rsid w:val="007762E1"/>
    <w:rsid w:val="007766ED"/>
    <w:rsid w:val="00776BC4"/>
    <w:rsid w:val="00777116"/>
    <w:rsid w:val="007772C2"/>
    <w:rsid w:val="00777300"/>
    <w:rsid w:val="007777BE"/>
    <w:rsid w:val="00777952"/>
    <w:rsid w:val="00777F83"/>
    <w:rsid w:val="00777FB0"/>
    <w:rsid w:val="00777FDD"/>
    <w:rsid w:val="00780224"/>
    <w:rsid w:val="007804BB"/>
    <w:rsid w:val="00780979"/>
    <w:rsid w:val="00780EEA"/>
    <w:rsid w:val="00781DFF"/>
    <w:rsid w:val="007821D9"/>
    <w:rsid w:val="007828A0"/>
    <w:rsid w:val="00782A84"/>
    <w:rsid w:val="00782B91"/>
    <w:rsid w:val="0078317C"/>
    <w:rsid w:val="00783647"/>
    <w:rsid w:val="00784052"/>
    <w:rsid w:val="007844DE"/>
    <w:rsid w:val="00784D10"/>
    <w:rsid w:val="00785415"/>
    <w:rsid w:val="0078588A"/>
    <w:rsid w:val="007859C8"/>
    <w:rsid w:val="00785E2E"/>
    <w:rsid w:val="00786002"/>
    <w:rsid w:val="00786A4F"/>
    <w:rsid w:val="00786B9B"/>
    <w:rsid w:val="00787254"/>
    <w:rsid w:val="007877CC"/>
    <w:rsid w:val="00787839"/>
    <w:rsid w:val="00790AA0"/>
    <w:rsid w:val="00790B6F"/>
    <w:rsid w:val="007911BB"/>
    <w:rsid w:val="0079160C"/>
    <w:rsid w:val="00791706"/>
    <w:rsid w:val="00791C07"/>
    <w:rsid w:val="00791CB9"/>
    <w:rsid w:val="007925EE"/>
    <w:rsid w:val="00792B0E"/>
    <w:rsid w:val="00792B2C"/>
    <w:rsid w:val="00792B86"/>
    <w:rsid w:val="00792D65"/>
    <w:rsid w:val="00792FF4"/>
    <w:rsid w:val="00793130"/>
    <w:rsid w:val="00793529"/>
    <w:rsid w:val="00793911"/>
    <w:rsid w:val="00793D74"/>
    <w:rsid w:val="00793F26"/>
    <w:rsid w:val="00794267"/>
    <w:rsid w:val="007944C5"/>
    <w:rsid w:val="00794626"/>
    <w:rsid w:val="0079470B"/>
    <w:rsid w:val="00794D33"/>
    <w:rsid w:val="00795340"/>
    <w:rsid w:val="00796201"/>
    <w:rsid w:val="00797486"/>
    <w:rsid w:val="007976C3"/>
    <w:rsid w:val="00797C25"/>
    <w:rsid w:val="00797DEE"/>
    <w:rsid w:val="00797F31"/>
    <w:rsid w:val="00797F34"/>
    <w:rsid w:val="007A0478"/>
    <w:rsid w:val="007A0722"/>
    <w:rsid w:val="007A08BF"/>
    <w:rsid w:val="007A0B59"/>
    <w:rsid w:val="007A18F8"/>
    <w:rsid w:val="007A1A56"/>
    <w:rsid w:val="007A1A95"/>
    <w:rsid w:val="007A1BE1"/>
    <w:rsid w:val="007A1E7D"/>
    <w:rsid w:val="007A215E"/>
    <w:rsid w:val="007A25B9"/>
    <w:rsid w:val="007A27DC"/>
    <w:rsid w:val="007A2B19"/>
    <w:rsid w:val="007A2C90"/>
    <w:rsid w:val="007A317F"/>
    <w:rsid w:val="007A35B6"/>
    <w:rsid w:val="007A4104"/>
    <w:rsid w:val="007A42D5"/>
    <w:rsid w:val="007A4416"/>
    <w:rsid w:val="007A4A7B"/>
    <w:rsid w:val="007A4CB6"/>
    <w:rsid w:val="007A4EEF"/>
    <w:rsid w:val="007A511D"/>
    <w:rsid w:val="007A521F"/>
    <w:rsid w:val="007A53B7"/>
    <w:rsid w:val="007A55A0"/>
    <w:rsid w:val="007A5836"/>
    <w:rsid w:val="007A5E63"/>
    <w:rsid w:val="007A7418"/>
    <w:rsid w:val="007B077D"/>
    <w:rsid w:val="007B1079"/>
    <w:rsid w:val="007B1715"/>
    <w:rsid w:val="007B1D91"/>
    <w:rsid w:val="007B258F"/>
    <w:rsid w:val="007B26B3"/>
    <w:rsid w:val="007B2841"/>
    <w:rsid w:val="007B3233"/>
    <w:rsid w:val="007B3CB2"/>
    <w:rsid w:val="007B43ED"/>
    <w:rsid w:val="007B4679"/>
    <w:rsid w:val="007B4899"/>
    <w:rsid w:val="007B4957"/>
    <w:rsid w:val="007B497C"/>
    <w:rsid w:val="007B4CE9"/>
    <w:rsid w:val="007B4D23"/>
    <w:rsid w:val="007B4F98"/>
    <w:rsid w:val="007B5124"/>
    <w:rsid w:val="007B5437"/>
    <w:rsid w:val="007B556D"/>
    <w:rsid w:val="007B5742"/>
    <w:rsid w:val="007B5877"/>
    <w:rsid w:val="007B5A42"/>
    <w:rsid w:val="007B5B33"/>
    <w:rsid w:val="007B63F1"/>
    <w:rsid w:val="007B687F"/>
    <w:rsid w:val="007B6980"/>
    <w:rsid w:val="007B6C8D"/>
    <w:rsid w:val="007B6E2B"/>
    <w:rsid w:val="007B6ED0"/>
    <w:rsid w:val="007B7216"/>
    <w:rsid w:val="007B7F2B"/>
    <w:rsid w:val="007C0821"/>
    <w:rsid w:val="007C0F6B"/>
    <w:rsid w:val="007C0FA6"/>
    <w:rsid w:val="007C1194"/>
    <w:rsid w:val="007C1861"/>
    <w:rsid w:val="007C199B"/>
    <w:rsid w:val="007C1EE0"/>
    <w:rsid w:val="007C260D"/>
    <w:rsid w:val="007C2CA4"/>
    <w:rsid w:val="007C30AF"/>
    <w:rsid w:val="007C4421"/>
    <w:rsid w:val="007C4BFE"/>
    <w:rsid w:val="007C4E2F"/>
    <w:rsid w:val="007C4FCE"/>
    <w:rsid w:val="007C52BF"/>
    <w:rsid w:val="007C56EB"/>
    <w:rsid w:val="007C5C21"/>
    <w:rsid w:val="007C63DB"/>
    <w:rsid w:val="007C662B"/>
    <w:rsid w:val="007C6B65"/>
    <w:rsid w:val="007C6B81"/>
    <w:rsid w:val="007C701F"/>
    <w:rsid w:val="007C74D1"/>
    <w:rsid w:val="007C7BBD"/>
    <w:rsid w:val="007C7CD9"/>
    <w:rsid w:val="007D0E5B"/>
    <w:rsid w:val="007D0FE1"/>
    <w:rsid w:val="007D1452"/>
    <w:rsid w:val="007D156A"/>
    <w:rsid w:val="007D1660"/>
    <w:rsid w:val="007D16DB"/>
    <w:rsid w:val="007D20C6"/>
    <w:rsid w:val="007D2171"/>
    <w:rsid w:val="007D25EE"/>
    <w:rsid w:val="007D2711"/>
    <w:rsid w:val="007D2AFB"/>
    <w:rsid w:val="007D3073"/>
    <w:rsid w:val="007D3255"/>
    <w:rsid w:val="007D3B08"/>
    <w:rsid w:val="007D3EC1"/>
    <w:rsid w:val="007D418D"/>
    <w:rsid w:val="007D4D10"/>
    <w:rsid w:val="007D513F"/>
    <w:rsid w:val="007D53EA"/>
    <w:rsid w:val="007D5516"/>
    <w:rsid w:val="007D55F4"/>
    <w:rsid w:val="007D57BE"/>
    <w:rsid w:val="007D5852"/>
    <w:rsid w:val="007D64B9"/>
    <w:rsid w:val="007D70AF"/>
    <w:rsid w:val="007D72A5"/>
    <w:rsid w:val="007D72D4"/>
    <w:rsid w:val="007D7461"/>
    <w:rsid w:val="007D781D"/>
    <w:rsid w:val="007D7D3A"/>
    <w:rsid w:val="007E0300"/>
    <w:rsid w:val="007E0452"/>
    <w:rsid w:val="007E064F"/>
    <w:rsid w:val="007E06E4"/>
    <w:rsid w:val="007E0899"/>
    <w:rsid w:val="007E0CA8"/>
    <w:rsid w:val="007E0D0A"/>
    <w:rsid w:val="007E1407"/>
    <w:rsid w:val="007E14D8"/>
    <w:rsid w:val="007E15D9"/>
    <w:rsid w:val="007E1A5A"/>
    <w:rsid w:val="007E1BAB"/>
    <w:rsid w:val="007E1C09"/>
    <w:rsid w:val="007E1D49"/>
    <w:rsid w:val="007E2A2D"/>
    <w:rsid w:val="007E2FC6"/>
    <w:rsid w:val="007E338C"/>
    <w:rsid w:val="007E377B"/>
    <w:rsid w:val="007E490D"/>
    <w:rsid w:val="007E4BB6"/>
    <w:rsid w:val="007E4CB9"/>
    <w:rsid w:val="007E4D9D"/>
    <w:rsid w:val="007E4EC5"/>
    <w:rsid w:val="007E5356"/>
    <w:rsid w:val="007E63F8"/>
    <w:rsid w:val="007E6768"/>
    <w:rsid w:val="007E68AC"/>
    <w:rsid w:val="007E6A63"/>
    <w:rsid w:val="007E76BD"/>
    <w:rsid w:val="007E779E"/>
    <w:rsid w:val="007E7B62"/>
    <w:rsid w:val="007E7ECF"/>
    <w:rsid w:val="007F05C2"/>
    <w:rsid w:val="007F0C82"/>
    <w:rsid w:val="007F0E2C"/>
    <w:rsid w:val="007F12BB"/>
    <w:rsid w:val="007F12F1"/>
    <w:rsid w:val="007F1CCD"/>
    <w:rsid w:val="007F1F2D"/>
    <w:rsid w:val="007F21C9"/>
    <w:rsid w:val="007F27DD"/>
    <w:rsid w:val="007F27E0"/>
    <w:rsid w:val="007F287C"/>
    <w:rsid w:val="007F2D92"/>
    <w:rsid w:val="007F33A7"/>
    <w:rsid w:val="007F38D7"/>
    <w:rsid w:val="007F3B2E"/>
    <w:rsid w:val="007F3BFD"/>
    <w:rsid w:val="007F425B"/>
    <w:rsid w:val="007F4290"/>
    <w:rsid w:val="007F4841"/>
    <w:rsid w:val="007F4921"/>
    <w:rsid w:val="007F4943"/>
    <w:rsid w:val="007F5052"/>
    <w:rsid w:val="007F51E5"/>
    <w:rsid w:val="007F55CA"/>
    <w:rsid w:val="007F6089"/>
    <w:rsid w:val="007F64EF"/>
    <w:rsid w:val="007F71A2"/>
    <w:rsid w:val="007F7458"/>
    <w:rsid w:val="007F74E5"/>
    <w:rsid w:val="0080091D"/>
    <w:rsid w:val="00800D4A"/>
    <w:rsid w:val="008013A0"/>
    <w:rsid w:val="00802379"/>
    <w:rsid w:val="00803262"/>
    <w:rsid w:val="008037A5"/>
    <w:rsid w:val="008038FF"/>
    <w:rsid w:val="008045A4"/>
    <w:rsid w:val="00804643"/>
    <w:rsid w:val="00804C92"/>
    <w:rsid w:val="00805A4E"/>
    <w:rsid w:val="0080662B"/>
    <w:rsid w:val="00806A44"/>
    <w:rsid w:val="00806E9E"/>
    <w:rsid w:val="008070C0"/>
    <w:rsid w:val="008079C0"/>
    <w:rsid w:val="00807B49"/>
    <w:rsid w:val="00807E3E"/>
    <w:rsid w:val="0081025F"/>
    <w:rsid w:val="0081036A"/>
    <w:rsid w:val="008105BE"/>
    <w:rsid w:val="008109FC"/>
    <w:rsid w:val="00811C12"/>
    <w:rsid w:val="00812104"/>
    <w:rsid w:val="00812150"/>
    <w:rsid w:val="0081244A"/>
    <w:rsid w:val="008124F0"/>
    <w:rsid w:val="00812A09"/>
    <w:rsid w:val="0081341D"/>
    <w:rsid w:val="00813710"/>
    <w:rsid w:val="008137BC"/>
    <w:rsid w:val="008142C8"/>
    <w:rsid w:val="008155F5"/>
    <w:rsid w:val="00815C0B"/>
    <w:rsid w:val="00815FE3"/>
    <w:rsid w:val="00815FE7"/>
    <w:rsid w:val="008160CE"/>
    <w:rsid w:val="00817199"/>
    <w:rsid w:val="0081735C"/>
    <w:rsid w:val="00817459"/>
    <w:rsid w:val="00817504"/>
    <w:rsid w:val="00817BFB"/>
    <w:rsid w:val="00820A1C"/>
    <w:rsid w:val="00820F00"/>
    <w:rsid w:val="0082109F"/>
    <w:rsid w:val="00821189"/>
    <w:rsid w:val="0082174C"/>
    <w:rsid w:val="0082174D"/>
    <w:rsid w:val="00821E83"/>
    <w:rsid w:val="00822678"/>
    <w:rsid w:val="008226D4"/>
    <w:rsid w:val="00822CC8"/>
    <w:rsid w:val="008235EC"/>
    <w:rsid w:val="00823708"/>
    <w:rsid w:val="008238CF"/>
    <w:rsid w:val="00823E8E"/>
    <w:rsid w:val="0082455C"/>
    <w:rsid w:val="0082569C"/>
    <w:rsid w:val="00825AFF"/>
    <w:rsid w:val="00825EED"/>
    <w:rsid w:val="008260CF"/>
    <w:rsid w:val="0082647E"/>
    <w:rsid w:val="00826DF8"/>
    <w:rsid w:val="00827296"/>
    <w:rsid w:val="00830093"/>
    <w:rsid w:val="00830A21"/>
    <w:rsid w:val="00830E12"/>
    <w:rsid w:val="00831142"/>
    <w:rsid w:val="00831342"/>
    <w:rsid w:val="00831645"/>
    <w:rsid w:val="008317F9"/>
    <w:rsid w:val="008320E1"/>
    <w:rsid w:val="008322A2"/>
    <w:rsid w:val="00832324"/>
    <w:rsid w:val="0083243F"/>
    <w:rsid w:val="008332BE"/>
    <w:rsid w:val="00833388"/>
    <w:rsid w:val="008335B4"/>
    <w:rsid w:val="00833600"/>
    <w:rsid w:val="00833686"/>
    <w:rsid w:val="008337CE"/>
    <w:rsid w:val="00833F95"/>
    <w:rsid w:val="008340DE"/>
    <w:rsid w:val="00834DA4"/>
    <w:rsid w:val="00835264"/>
    <w:rsid w:val="008359C2"/>
    <w:rsid w:val="00836550"/>
    <w:rsid w:val="008367E1"/>
    <w:rsid w:val="00836C3F"/>
    <w:rsid w:val="00836ECA"/>
    <w:rsid w:val="00836F71"/>
    <w:rsid w:val="008374CC"/>
    <w:rsid w:val="00837BD2"/>
    <w:rsid w:val="008400CD"/>
    <w:rsid w:val="00840C1E"/>
    <w:rsid w:val="00841353"/>
    <w:rsid w:val="0084135A"/>
    <w:rsid w:val="0084146F"/>
    <w:rsid w:val="00841512"/>
    <w:rsid w:val="008419AF"/>
    <w:rsid w:val="00842297"/>
    <w:rsid w:val="00842410"/>
    <w:rsid w:val="00843049"/>
    <w:rsid w:val="008445B8"/>
    <w:rsid w:val="00844747"/>
    <w:rsid w:val="0084481D"/>
    <w:rsid w:val="00845464"/>
    <w:rsid w:val="00845588"/>
    <w:rsid w:val="00845778"/>
    <w:rsid w:val="00845AC2"/>
    <w:rsid w:val="00845AF0"/>
    <w:rsid w:val="00845BE5"/>
    <w:rsid w:val="00846766"/>
    <w:rsid w:val="00846945"/>
    <w:rsid w:val="008473FE"/>
    <w:rsid w:val="00847598"/>
    <w:rsid w:val="008476CD"/>
    <w:rsid w:val="008479A9"/>
    <w:rsid w:val="00847A2D"/>
    <w:rsid w:val="00847A4D"/>
    <w:rsid w:val="008505EE"/>
    <w:rsid w:val="0085061A"/>
    <w:rsid w:val="00850697"/>
    <w:rsid w:val="008506BE"/>
    <w:rsid w:val="008508E5"/>
    <w:rsid w:val="00850989"/>
    <w:rsid w:val="00850A89"/>
    <w:rsid w:val="00850C9E"/>
    <w:rsid w:val="00851527"/>
    <w:rsid w:val="00851BC8"/>
    <w:rsid w:val="00851D39"/>
    <w:rsid w:val="008520B1"/>
    <w:rsid w:val="008528FA"/>
    <w:rsid w:val="00852AE6"/>
    <w:rsid w:val="00852FF0"/>
    <w:rsid w:val="00853F91"/>
    <w:rsid w:val="00854C1E"/>
    <w:rsid w:val="0085558F"/>
    <w:rsid w:val="0085594B"/>
    <w:rsid w:val="00855D53"/>
    <w:rsid w:val="0085654A"/>
    <w:rsid w:val="00856BA3"/>
    <w:rsid w:val="008573D9"/>
    <w:rsid w:val="00857519"/>
    <w:rsid w:val="00857571"/>
    <w:rsid w:val="0085770F"/>
    <w:rsid w:val="00857C4D"/>
    <w:rsid w:val="00860EDF"/>
    <w:rsid w:val="00861019"/>
    <w:rsid w:val="00861A35"/>
    <w:rsid w:val="00861CA4"/>
    <w:rsid w:val="00862F69"/>
    <w:rsid w:val="0086311E"/>
    <w:rsid w:val="00863769"/>
    <w:rsid w:val="0086412B"/>
    <w:rsid w:val="008641D1"/>
    <w:rsid w:val="0086428F"/>
    <w:rsid w:val="0086429B"/>
    <w:rsid w:val="008642F9"/>
    <w:rsid w:val="008645D1"/>
    <w:rsid w:val="00864B9C"/>
    <w:rsid w:val="008656C9"/>
    <w:rsid w:val="0086597B"/>
    <w:rsid w:val="008659FA"/>
    <w:rsid w:val="00865B0D"/>
    <w:rsid w:val="00865DB4"/>
    <w:rsid w:val="00866152"/>
    <w:rsid w:val="008663B3"/>
    <w:rsid w:val="0086647C"/>
    <w:rsid w:val="00867542"/>
    <w:rsid w:val="008678C3"/>
    <w:rsid w:val="00867A0D"/>
    <w:rsid w:val="00870450"/>
    <w:rsid w:val="008707F7"/>
    <w:rsid w:val="00870FBE"/>
    <w:rsid w:val="008715C8"/>
    <w:rsid w:val="00871B94"/>
    <w:rsid w:val="00871D61"/>
    <w:rsid w:val="008727E4"/>
    <w:rsid w:val="00872E18"/>
    <w:rsid w:val="0087326F"/>
    <w:rsid w:val="008736AF"/>
    <w:rsid w:val="008738C1"/>
    <w:rsid w:val="00873AAE"/>
    <w:rsid w:val="00874860"/>
    <w:rsid w:val="00874A2C"/>
    <w:rsid w:val="00874AB6"/>
    <w:rsid w:val="0087590C"/>
    <w:rsid w:val="00876419"/>
    <w:rsid w:val="008769A3"/>
    <w:rsid w:val="008772B2"/>
    <w:rsid w:val="008774D4"/>
    <w:rsid w:val="00881B9A"/>
    <w:rsid w:val="00881DA8"/>
    <w:rsid w:val="00881F62"/>
    <w:rsid w:val="0088254A"/>
    <w:rsid w:val="00882914"/>
    <w:rsid w:val="00882B40"/>
    <w:rsid w:val="00882BB7"/>
    <w:rsid w:val="00882E1D"/>
    <w:rsid w:val="0088310B"/>
    <w:rsid w:val="008837A2"/>
    <w:rsid w:val="00883AA0"/>
    <w:rsid w:val="00883B76"/>
    <w:rsid w:val="00883C4B"/>
    <w:rsid w:val="00883D1E"/>
    <w:rsid w:val="00883E2D"/>
    <w:rsid w:val="00884028"/>
    <w:rsid w:val="00884DBC"/>
    <w:rsid w:val="00885897"/>
    <w:rsid w:val="00885BE7"/>
    <w:rsid w:val="00886663"/>
    <w:rsid w:val="008869EA"/>
    <w:rsid w:val="00886B0E"/>
    <w:rsid w:val="00886C86"/>
    <w:rsid w:val="0088769C"/>
    <w:rsid w:val="00887859"/>
    <w:rsid w:val="00887B36"/>
    <w:rsid w:val="00887B56"/>
    <w:rsid w:val="00887BC8"/>
    <w:rsid w:val="00887CB5"/>
    <w:rsid w:val="00887E28"/>
    <w:rsid w:val="00890286"/>
    <w:rsid w:val="00890B3D"/>
    <w:rsid w:val="00890BB1"/>
    <w:rsid w:val="00890C2D"/>
    <w:rsid w:val="008915D2"/>
    <w:rsid w:val="00891B1A"/>
    <w:rsid w:val="00891B8B"/>
    <w:rsid w:val="00891D10"/>
    <w:rsid w:val="00891FA6"/>
    <w:rsid w:val="00892B63"/>
    <w:rsid w:val="0089308C"/>
    <w:rsid w:val="00893294"/>
    <w:rsid w:val="008937D6"/>
    <w:rsid w:val="008937F7"/>
    <w:rsid w:val="00893B38"/>
    <w:rsid w:val="00893FE6"/>
    <w:rsid w:val="008943D2"/>
    <w:rsid w:val="00894606"/>
    <w:rsid w:val="008947CD"/>
    <w:rsid w:val="00894B6C"/>
    <w:rsid w:val="00895251"/>
    <w:rsid w:val="008952F8"/>
    <w:rsid w:val="00895676"/>
    <w:rsid w:val="0089589A"/>
    <w:rsid w:val="00896075"/>
    <w:rsid w:val="00896F8A"/>
    <w:rsid w:val="008970FC"/>
    <w:rsid w:val="0089746A"/>
    <w:rsid w:val="00897A37"/>
    <w:rsid w:val="00897DA0"/>
    <w:rsid w:val="00897F8C"/>
    <w:rsid w:val="008A0851"/>
    <w:rsid w:val="008A0B4D"/>
    <w:rsid w:val="008A1025"/>
    <w:rsid w:val="008A1154"/>
    <w:rsid w:val="008A1AF8"/>
    <w:rsid w:val="008A1C58"/>
    <w:rsid w:val="008A2943"/>
    <w:rsid w:val="008A295B"/>
    <w:rsid w:val="008A2D46"/>
    <w:rsid w:val="008A2EF0"/>
    <w:rsid w:val="008A33C8"/>
    <w:rsid w:val="008A371E"/>
    <w:rsid w:val="008A376B"/>
    <w:rsid w:val="008A3C6E"/>
    <w:rsid w:val="008A3CF0"/>
    <w:rsid w:val="008A3DAC"/>
    <w:rsid w:val="008A41AD"/>
    <w:rsid w:val="008A4445"/>
    <w:rsid w:val="008A4B1B"/>
    <w:rsid w:val="008A4CF8"/>
    <w:rsid w:val="008A4D06"/>
    <w:rsid w:val="008A4E23"/>
    <w:rsid w:val="008A67B5"/>
    <w:rsid w:val="008A690A"/>
    <w:rsid w:val="008A6A9B"/>
    <w:rsid w:val="008A6AB2"/>
    <w:rsid w:val="008A7177"/>
    <w:rsid w:val="008A78D6"/>
    <w:rsid w:val="008A7FA1"/>
    <w:rsid w:val="008B0052"/>
    <w:rsid w:val="008B022E"/>
    <w:rsid w:val="008B0CD4"/>
    <w:rsid w:val="008B12B0"/>
    <w:rsid w:val="008B13A9"/>
    <w:rsid w:val="008B187B"/>
    <w:rsid w:val="008B196C"/>
    <w:rsid w:val="008B1987"/>
    <w:rsid w:val="008B1E26"/>
    <w:rsid w:val="008B2A4A"/>
    <w:rsid w:val="008B2CBA"/>
    <w:rsid w:val="008B2DC2"/>
    <w:rsid w:val="008B3350"/>
    <w:rsid w:val="008B431C"/>
    <w:rsid w:val="008B458B"/>
    <w:rsid w:val="008B472D"/>
    <w:rsid w:val="008B4F2F"/>
    <w:rsid w:val="008B555E"/>
    <w:rsid w:val="008B5CE0"/>
    <w:rsid w:val="008B5FE5"/>
    <w:rsid w:val="008B655C"/>
    <w:rsid w:val="008B6741"/>
    <w:rsid w:val="008B6A4B"/>
    <w:rsid w:val="008B71FF"/>
    <w:rsid w:val="008B7234"/>
    <w:rsid w:val="008B7ACA"/>
    <w:rsid w:val="008B7AE4"/>
    <w:rsid w:val="008C0704"/>
    <w:rsid w:val="008C085C"/>
    <w:rsid w:val="008C1EF2"/>
    <w:rsid w:val="008C2430"/>
    <w:rsid w:val="008C27C8"/>
    <w:rsid w:val="008C3331"/>
    <w:rsid w:val="008C49DA"/>
    <w:rsid w:val="008C4BE4"/>
    <w:rsid w:val="008C4CCB"/>
    <w:rsid w:val="008C4EA3"/>
    <w:rsid w:val="008C50FB"/>
    <w:rsid w:val="008C59B3"/>
    <w:rsid w:val="008C5BEC"/>
    <w:rsid w:val="008C69D2"/>
    <w:rsid w:val="008C6AA7"/>
    <w:rsid w:val="008C6D6C"/>
    <w:rsid w:val="008C6FAD"/>
    <w:rsid w:val="008C70F4"/>
    <w:rsid w:val="008C72ED"/>
    <w:rsid w:val="008C7339"/>
    <w:rsid w:val="008C7891"/>
    <w:rsid w:val="008C79CD"/>
    <w:rsid w:val="008C7A80"/>
    <w:rsid w:val="008C7C8B"/>
    <w:rsid w:val="008D0064"/>
    <w:rsid w:val="008D043E"/>
    <w:rsid w:val="008D1096"/>
    <w:rsid w:val="008D12BB"/>
    <w:rsid w:val="008D2150"/>
    <w:rsid w:val="008D25CC"/>
    <w:rsid w:val="008D2DE8"/>
    <w:rsid w:val="008D3936"/>
    <w:rsid w:val="008D3AD3"/>
    <w:rsid w:val="008D4FDA"/>
    <w:rsid w:val="008D5932"/>
    <w:rsid w:val="008D59F6"/>
    <w:rsid w:val="008D5ACE"/>
    <w:rsid w:val="008D5C3A"/>
    <w:rsid w:val="008D61EF"/>
    <w:rsid w:val="008D620E"/>
    <w:rsid w:val="008D680A"/>
    <w:rsid w:val="008D6FED"/>
    <w:rsid w:val="008D7013"/>
    <w:rsid w:val="008D7624"/>
    <w:rsid w:val="008E00E1"/>
    <w:rsid w:val="008E0348"/>
    <w:rsid w:val="008E0409"/>
    <w:rsid w:val="008E064B"/>
    <w:rsid w:val="008E0C15"/>
    <w:rsid w:val="008E0D42"/>
    <w:rsid w:val="008E1294"/>
    <w:rsid w:val="008E236F"/>
    <w:rsid w:val="008E2491"/>
    <w:rsid w:val="008E2870"/>
    <w:rsid w:val="008E2C1C"/>
    <w:rsid w:val="008E30DF"/>
    <w:rsid w:val="008E3467"/>
    <w:rsid w:val="008E3494"/>
    <w:rsid w:val="008E38D4"/>
    <w:rsid w:val="008E3B45"/>
    <w:rsid w:val="008E3F7F"/>
    <w:rsid w:val="008E4201"/>
    <w:rsid w:val="008E461C"/>
    <w:rsid w:val="008E47BA"/>
    <w:rsid w:val="008E4A2F"/>
    <w:rsid w:val="008E4AB0"/>
    <w:rsid w:val="008E4B3F"/>
    <w:rsid w:val="008E524C"/>
    <w:rsid w:val="008E6417"/>
    <w:rsid w:val="008E6471"/>
    <w:rsid w:val="008E6DA2"/>
    <w:rsid w:val="008E710E"/>
    <w:rsid w:val="008E7381"/>
    <w:rsid w:val="008E73D4"/>
    <w:rsid w:val="008F0294"/>
    <w:rsid w:val="008F0ACA"/>
    <w:rsid w:val="008F1573"/>
    <w:rsid w:val="008F1628"/>
    <w:rsid w:val="008F1820"/>
    <w:rsid w:val="008F1959"/>
    <w:rsid w:val="008F1E9E"/>
    <w:rsid w:val="008F22BD"/>
    <w:rsid w:val="008F239A"/>
    <w:rsid w:val="008F24BA"/>
    <w:rsid w:val="008F26A3"/>
    <w:rsid w:val="008F292C"/>
    <w:rsid w:val="008F2A43"/>
    <w:rsid w:val="008F2AFC"/>
    <w:rsid w:val="008F40C1"/>
    <w:rsid w:val="008F4240"/>
    <w:rsid w:val="008F47BF"/>
    <w:rsid w:val="008F5A23"/>
    <w:rsid w:val="008F5F5B"/>
    <w:rsid w:val="008F613E"/>
    <w:rsid w:val="008F652B"/>
    <w:rsid w:val="008F659A"/>
    <w:rsid w:val="008F691E"/>
    <w:rsid w:val="008F6C22"/>
    <w:rsid w:val="008F6DD5"/>
    <w:rsid w:val="008F6DFE"/>
    <w:rsid w:val="008F701A"/>
    <w:rsid w:val="008F7048"/>
    <w:rsid w:val="008F7407"/>
    <w:rsid w:val="008F7A23"/>
    <w:rsid w:val="008F7F54"/>
    <w:rsid w:val="00900439"/>
    <w:rsid w:val="009006AB"/>
    <w:rsid w:val="00900865"/>
    <w:rsid w:val="00900E9E"/>
    <w:rsid w:val="009012F0"/>
    <w:rsid w:val="009013CC"/>
    <w:rsid w:val="00901442"/>
    <w:rsid w:val="009015C3"/>
    <w:rsid w:val="009020AC"/>
    <w:rsid w:val="00902412"/>
    <w:rsid w:val="00902923"/>
    <w:rsid w:val="00902BF9"/>
    <w:rsid w:val="00902E75"/>
    <w:rsid w:val="0090314C"/>
    <w:rsid w:val="00903426"/>
    <w:rsid w:val="009039F6"/>
    <w:rsid w:val="009040F6"/>
    <w:rsid w:val="009041B8"/>
    <w:rsid w:val="00905B48"/>
    <w:rsid w:val="00905B4D"/>
    <w:rsid w:val="00905D9A"/>
    <w:rsid w:val="00905DDC"/>
    <w:rsid w:val="009061EE"/>
    <w:rsid w:val="009061FF"/>
    <w:rsid w:val="009071DB"/>
    <w:rsid w:val="00907AC8"/>
    <w:rsid w:val="00907B1E"/>
    <w:rsid w:val="0091064B"/>
    <w:rsid w:val="00910B5F"/>
    <w:rsid w:val="009114CF"/>
    <w:rsid w:val="0091182A"/>
    <w:rsid w:val="00911831"/>
    <w:rsid w:val="00911912"/>
    <w:rsid w:val="00911B40"/>
    <w:rsid w:val="00911C0A"/>
    <w:rsid w:val="00911C26"/>
    <w:rsid w:val="00911C5E"/>
    <w:rsid w:val="0091274F"/>
    <w:rsid w:val="009129AB"/>
    <w:rsid w:val="00912A3E"/>
    <w:rsid w:val="00913263"/>
    <w:rsid w:val="009134B5"/>
    <w:rsid w:val="00913683"/>
    <w:rsid w:val="00913B83"/>
    <w:rsid w:val="00913E28"/>
    <w:rsid w:val="00913F22"/>
    <w:rsid w:val="0091428D"/>
    <w:rsid w:val="00914B35"/>
    <w:rsid w:val="00914CFA"/>
    <w:rsid w:val="00915414"/>
    <w:rsid w:val="00915604"/>
    <w:rsid w:val="009159D3"/>
    <w:rsid w:val="0091619A"/>
    <w:rsid w:val="0091619C"/>
    <w:rsid w:val="00916A44"/>
    <w:rsid w:val="00916F23"/>
    <w:rsid w:val="0091747E"/>
    <w:rsid w:val="00917DC1"/>
    <w:rsid w:val="009200CF"/>
    <w:rsid w:val="0092029E"/>
    <w:rsid w:val="00920F6F"/>
    <w:rsid w:val="0092147D"/>
    <w:rsid w:val="00921A78"/>
    <w:rsid w:val="00921C0E"/>
    <w:rsid w:val="00921D32"/>
    <w:rsid w:val="00922900"/>
    <w:rsid w:val="00922BF9"/>
    <w:rsid w:val="00922CC9"/>
    <w:rsid w:val="009235E7"/>
    <w:rsid w:val="0092451A"/>
    <w:rsid w:val="0092569F"/>
    <w:rsid w:val="009258CA"/>
    <w:rsid w:val="00925BEC"/>
    <w:rsid w:val="00925CA2"/>
    <w:rsid w:val="00925EDD"/>
    <w:rsid w:val="00926474"/>
    <w:rsid w:val="00926584"/>
    <w:rsid w:val="00926740"/>
    <w:rsid w:val="00926E07"/>
    <w:rsid w:val="00926E08"/>
    <w:rsid w:val="00927146"/>
    <w:rsid w:val="009271E9"/>
    <w:rsid w:val="0092760C"/>
    <w:rsid w:val="0092767E"/>
    <w:rsid w:val="00930179"/>
    <w:rsid w:val="00930205"/>
    <w:rsid w:val="00930956"/>
    <w:rsid w:val="00930B9F"/>
    <w:rsid w:val="00930BB2"/>
    <w:rsid w:val="00931905"/>
    <w:rsid w:val="00931A20"/>
    <w:rsid w:val="00931EE9"/>
    <w:rsid w:val="00932B41"/>
    <w:rsid w:val="00932ED9"/>
    <w:rsid w:val="00932F1D"/>
    <w:rsid w:val="009332E3"/>
    <w:rsid w:val="00933618"/>
    <w:rsid w:val="00933F0A"/>
    <w:rsid w:val="0093400D"/>
    <w:rsid w:val="009346C5"/>
    <w:rsid w:val="009353C5"/>
    <w:rsid w:val="00935522"/>
    <w:rsid w:val="009356E2"/>
    <w:rsid w:val="00935CA9"/>
    <w:rsid w:val="00935D3F"/>
    <w:rsid w:val="009364C9"/>
    <w:rsid w:val="00936E08"/>
    <w:rsid w:val="00936F44"/>
    <w:rsid w:val="009375BC"/>
    <w:rsid w:val="00937676"/>
    <w:rsid w:val="00937770"/>
    <w:rsid w:val="00937959"/>
    <w:rsid w:val="00937AAC"/>
    <w:rsid w:val="00939A51"/>
    <w:rsid w:val="00940084"/>
    <w:rsid w:val="0094047F"/>
    <w:rsid w:val="00941C7B"/>
    <w:rsid w:val="009421BD"/>
    <w:rsid w:val="00942589"/>
    <w:rsid w:val="00942BA0"/>
    <w:rsid w:val="00942C11"/>
    <w:rsid w:val="00942C9D"/>
    <w:rsid w:val="00942FC6"/>
    <w:rsid w:val="00943087"/>
    <w:rsid w:val="0094328A"/>
    <w:rsid w:val="00943354"/>
    <w:rsid w:val="00943749"/>
    <w:rsid w:val="00943AFD"/>
    <w:rsid w:val="009443C5"/>
    <w:rsid w:val="00944659"/>
    <w:rsid w:val="0094522F"/>
    <w:rsid w:val="00945E9C"/>
    <w:rsid w:val="00946885"/>
    <w:rsid w:val="009469F2"/>
    <w:rsid w:val="00946CEA"/>
    <w:rsid w:val="00947046"/>
    <w:rsid w:val="0094719F"/>
    <w:rsid w:val="009475CA"/>
    <w:rsid w:val="0094779C"/>
    <w:rsid w:val="00947C71"/>
    <w:rsid w:val="00951097"/>
    <w:rsid w:val="00951759"/>
    <w:rsid w:val="00951C44"/>
    <w:rsid w:val="00952A05"/>
    <w:rsid w:val="00952B9E"/>
    <w:rsid w:val="00952BAA"/>
    <w:rsid w:val="00952F6F"/>
    <w:rsid w:val="00953398"/>
    <w:rsid w:val="00953D41"/>
    <w:rsid w:val="0095469A"/>
    <w:rsid w:val="009548A9"/>
    <w:rsid w:val="00954B61"/>
    <w:rsid w:val="00954CFC"/>
    <w:rsid w:val="009551ED"/>
    <w:rsid w:val="009558A0"/>
    <w:rsid w:val="00956596"/>
    <w:rsid w:val="009567D8"/>
    <w:rsid w:val="009579E4"/>
    <w:rsid w:val="009602CA"/>
    <w:rsid w:val="009602EC"/>
    <w:rsid w:val="00961181"/>
    <w:rsid w:val="00961DFB"/>
    <w:rsid w:val="0096253A"/>
    <w:rsid w:val="00962614"/>
    <w:rsid w:val="00962B5F"/>
    <w:rsid w:val="009634DD"/>
    <w:rsid w:val="00963A51"/>
    <w:rsid w:val="009641C4"/>
    <w:rsid w:val="00964BF3"/>
    <w:rsid w:val="00964F28"/>
    <w:rsid w:val="00964F8C"/>
    <w:rsid w:val="00965F4E"/>
    <w:rsid w:val="0096627A"/>
    <w:rsid w:val="0096631C"/>
    <w:rsid w:val="00966339"/>
    <w:rsid w:val="0096635C"/>
    <w:rsid w:val="00966E62"/>
    <w:rsid w:val="0097073F"/>
    <w:rsid w:val="009708BB"/>
    <w:rsid w:val="00970A5A"/>
    <w:rsid w:val="00970BF2"/>
    <w:rsid w:val="0097131A"/>
    <w:rsid w:val="00971664"/>
    <w:rsid w:val="00971E66"/>
    <w:rsid w:val="0097204E"/>
    <w:rsid w:val="00972090"/>
    <w:rsid w:val="009722AF"/>
    <w:rsid w:val="00972F24"/>
    <w:rsid w:val="0097300B"/>
    <w:rsid w:val="00973A54"/>
    <w:rsid w:val="00973B59"/>
    <w:rsid w:val="00973D21"/>
    <w:rsid w:val="0097436F"/>
    <w:rsid w:val="009747F6"/>
    <w:rsid w:val="009763C6"/>
    <w:rsid w:val="00976608"/>
    <w:rsid w:val="00976641"/>
    <w:rsid w:val="009770D6"/>
    <w:rsid w:val="0097725A"/>
    <w:rsid w:val="00977398"/>
    <w:rsid w:val="0098076F"/>
    <w:rsid w:val="0098087D"/>
    <w:rsid w:val="009809E4"/>
    <w:rsid w:val="00980ADC"/>
    <w:rsid w:val="00981F43"/>
    <w:rsid w:val="00982CB9"/>
    <w:rsid w:val="0098366B"/>
    <w:rsid w:val="00983B6E"/>
    <w:rsid w:val="00984680"/>
    <w:rsid w:val="009848DE"/>
    <w:rsid w:val="00984D54"/>
    <w:rsid w:val="0098512B"/>
    <w:rsid w:val="009855DE"/>
    <w:rsid w:val="00985C05"/>
    <w:rsid w:val="00985C9D"/>
    <w:rsid w:val="00985E11"/>
    <w:rsid w:val="0098648F"/>
    <w:rsid w:val="00986D64"/>
    <w:rsid w:val="00986EC2"/>
    <w:rsid w:val="00987006"/>
    <w:rsid w:val="00990B0B"/>
    <w:rsid w:val="009914A0"/>
    <w:rsid w:val="009919BB"/>
    <w:rsid w:val="00991A95"/>
    <w:rsid w:val="009922FE"/>
    <w:rsid w:val="009925FB"/>
    <w:rsid w:val="0099284B"/>
    <w:rsid w:val="0099292B"/>
    <w:rsid w:val="00992AB1"/>
    <w:rsid w:val="00992CD0"/>
    <w:rsid w:val="00992F64"/>
    <w:rsid w:val="0099364B"/>
    <w:rsid w:val="009936F8"/>
    <w:rsid w:val="009938DD"/>
    <w:rsid w:val="00993FB6"/>
    <w:rsid w:val="00994045"/>
    <w:rsid w:val="00994259"/>
    <w:rsid w:val="00994560"/>
    <w:rsid w:val="00995200"/>
    <w:rsid w:val="0099576C"/>
    <w:rsid w:val="009957EC"/>
    <w:rsid w:val="00995A38"/>
    <w:rsid w:val="00995D80"/>
    <w:rsid w:val="00996B0A"/>
    <w:rsid w:val="00996ED6"/>
    <w:rsid w:val="00997187"/>
    <w:rsid w:val="0099725E"/>
    <w:rsid w:val="00997737"/>
    <w:rsid w:val="00997A69"/>
    <w:rsid w:val="00997EEC"/>
    <w:rsid w:val="00997FBC"/>
    <w:rsid w:val="009A0294"/>
    <w:rsid w:val="009A044D"/>
    <w:rsid w:val="009A055C"/>
    <w:rsid w:val="009A0656"/>
    <w:rsid w:val="009A1099"/>
    <w:rsid w:val="009A2513"/>
    <w:rsid w:val="009A2550"/>
    <w:rsid w:val="009A293B"/>
    <w:rsid w:val="009A302B"/>
    <w:rsid w:val="009A32F6"/>
    <w:rsid w:val="009A34A5"/>
    <w:rsid w:val="009A3772"/>
    <w:rsid w:val="009A44E0"/>
    <w:rsid w:val="009A485C"/>
    <w:rsid w:val="009A49A7"/>
    <w:rsid w:val="009A4CD7"/>
    <w:rsid w:val="009A5156"/>
    <w:rsid w:val="009A53E3"/>
    <w:rsid w:val="009A7062"/>
    <w:rsid w:val="009A7363"/>
    <w:rsid w:val="009A7528"/>
    <w:rsid w:val="009A7BEC"/>
    <w:rsid w:val="009B00D2"/>
    <w:rsid w:val="009B013A"/>
    <w:rsid w:val="009B0159"/>
    <w:rsid w:val="009B1B0A"/>
    <w:rsid w:val="009B27D0"/>
    <w:rsid w:val="009B2C99"/>
    <w:rsid w:val="009B336B"/>
    <w:rsid w:val="009B3F98"/>
    <w:rsid w:val="009B4681"/>
    <w:rsid w:val="009B481A"/>
    <w:rsid w:val="009B4CFB"/>
    <w:rsid w:val="009B4E32"/>
    <w:rsid w:val="009B4F00"/>
    <w:rsid w:val="009B53EB"/>
    <w:rsid w:val="009B56E2"/>
    <w:rsid w:val="009B703E"/>
    <w:rsid w:val="009B767D"/>
    <w:rsid w:val="009B785C"/>
    <w:rsid w:val="009B7950"/>
    <w:rsid w:val="009C0762"/>
    <w:rsid w:val="009C0F89"/>
    <w:rsid w:val="009C1974"/>
    <w:rsid w:val="009C1CE6"/>
    <w:rsid w:val="009C1DEF"/>
    <w:rsid w:val="009C2619"/>
    <w:rsid w:val="009C28D8"/>
    <w:rsid w:val="009C2A2D"/>
    <w:rsid w:val="009C2A91"/>
    <w:rsid w:val="009C2D15"/>
    <w:rsid w:val="009C2DE8"/>
    <w:rsid w:val="009C2DEC"/>
    <w:rsid w:val="009C31C6"/>
    <w:rsid w:val="009C377E"/>
    <w:rsid w:val="009C3A66"/>
    <w:rsid w:val="009C3F0D"/>
    <w:rsid w:val="009C4127"/>
    <w:rsid w:val="009C41B9"/>
    <w:rsid w:val="009C4367"/>
    <w:rsid w:val="009C441A"/>
    <w:rsid w:val="009C460A"/>
    <w:rsid w:val="009C48F7"/>
    <w:rsid w:val="009C4A98"/>
    <w:rsid w:val="009C50B4"/>
    <w:rsid w:val="009C59AB"/>
    <w:rsid w:val="009C5C08"/>
    <w:rsid w:val="009C698A"/>
    <w:rsid w:val="009C70C1"/>
    <w:rsid w:val="009C7CC1"/>
    <w:rsid w:val="009C7DAD"/>
    <w:rsid w:val="009C7F33"/>
    <w:rsid w:val="009C7FB3"/>
    <w:rsid w:val="009D0447"/>
    <w:rsid w:val="009D0A8D"/>
    <w:rsid w:val="009D0AB6"/>
    <w:rsid w:val="009D1453"/>
    <w:rsid w:val="009D17F0"/>
    <w:rsid w:val="009D219B"/>
    <w:rsid w:val="009D22F6"/>
    <w:rsid w:val="009D263C"/>
    <w:rsid w:val="009D3529"/>
    <w:rsid w:val="009D358A"/>
    <w:rsid w:val="009D371A"/>
    <w:rsid w:val="009D3732"/>
    <w:rsid w:val="009D3886"/>
    <w:rsid w:val="009D41CC"/>
    <w:rsid w:val="009D46F5"/>
    <w:rsid w:val="009D471A"/>
    <w:rsid w:val="009D4754"/>
    <w:rsid w:val="009D4820"/>
    <w:rsid w:val="009D4864"/>
    <w:rsid w:val="009D4EF6"/>
    <w:rsid w:val="009D53EF"/>
    <w:rsid w:val="009D56BC"/>
    <w:rsid w:val="009D5929"/>
    <w:rsid w:val="009D599E"/>
    <w:rsid w:val="009D5B87"/>
    <w:rsid w:val="009D5C52"/>
    <w:rsid w:val="009D6684"/>
    <w:rsid w:val="009D67BB"/>
    <w:rsid w:val="009D6EAC"/>
    <w:rsid w:val="009D748D"/>
    <w:rsid w:val="009D76AE"/>
    <w:rsid w:val="009D7B0E"/>
    <w:rsid w:val="009E0154"/>
    <w:rsid w:val="009E02D1"/>
    <w:rsid w:val="009E08ED"/>
    <w:rsid w:val="009E098C"/>
    <w:rsid w:val="009E137A"/>
    <w:rsid w:val="009E1B89"/>
    <w:rsid w:val="009E2620"/>
    <w:rsid w:val="009E270A"/>
    <w:rsid w:val="009E2BD3"/>
    <w:rsid w:val="009E2D17"/>
    <w:rsid w:val="009E2F1E"/>
    <w:rsid w:val="009E31CA"/>
    <w:rsid w:val="009E371B"/>
    <w:rsid w:val="009E421B"/>
    <w:rsid w:val="009E4831"/>
    <w:rsid w:val="009E5479"/>
    <w:rsid w:val="009E587E"/>
    <w:rsid w:val="009E5A7B"/>
    <w:rsid w:val="009E5AD2"/>
    <w:rsid w:val="009E5D4B"/>
    <w:rsid w:val="009E5DDC"/>
    <w:rsid w:val="009E70E9"/>
    <w:rsid w:val="009E712C"/>
    <w:rsid w:val="009E75E6"/>
    <w:rsid w:val="009E796A"/>
    <w:rsid w:val="009E7F79"/>
    <w:rsid w:val="009F0220"/>
    <w:rsid w:val="009F0672"/>
    <w:rsid w:val="009F0EE3"/>
    <w:rsid w:val="009F1867"/>
    <w:rsid w:val="009F1870"/>
    <w:rsid w:val="009F227E"/>
    <w:rsid w:val="009F25EE"/>
    <w:rsid w:val="009F2E6E"/>
    <w:rsid w:val="009F3997"/>
    <w:rsid w:val="009F3DF3"/>
    <w:rsid w:val="009F3F0E"/>
    <w:rsid w:val="009F4720"/>
    <w:rsid w:val="009F4954"/>
    <w:rsid w:val="009F4B45"/>
    <w:rsid w:val="009F507F"/>
    <w:rsid w:val="009F569D"/>
    <w:rsid w:val="009F5DCE"/>
    <w:rsid w:val="009F608B"/>
    <w:rsid w:val="009F6945"/>
    <w:rsid w:val="009F7803"/>
    <w:rsid w:val="009F7DF6"/>
    <w:rsid w:val="00A0106B"/>
    <w:rsid w:val="00A01275"/>
    <w:rsid w:val="00A019AA"/>
    <w:rsid w:val="00A01AB3"/>
    <w:rsid w:val="00A01CFB"/>
    <w:rsid w:val="00A0301A"/>
    <w:rsid w:val="00A03456"/>
    <w:rsid w:val="00A03497"/>
    <w:rsid w:val="00A0394E"/>
    <w:rsid w:val="00A03A8F"/>
    <w:rsid w:val="00A042B4"/>
    <w:rsid w:val="00A04395"/>
    <w:rsid w:val="00A045BC"/>
    <w:rsid w:val="00A04ADB"/>
    <w:rsid w:val="00A05200"/>
    <w:rsid w:val="00A0547C"/>
    <w:rsid w:val="00A05649"/>
    <w:rsid w:val="00A05C34"/>
    <w:rsid w:val="00A05CA1"/>
    <w:rsid w:val="00A066A6"/>
    <w:rsid w:val="00A06900"/>
    <w:rsid w:val="00A06D70"/>
    <w:rsid w:val="00A072EB"/>
    <w:rsid w:val="00A07312"/>
    <w:rsid w:val="00A07492"/>
    <w:rsid w:val="00A076FA"/>
    <w:rsid w:val="00A07B5C"/>
    <w:rsid w:val="00A07D35"/>
    <w:rsid w:val="00A10407"/>
    <w:rsid w:val="00A10AF5"/>
    <w:rsid w:val="00A114B6"/>
    <w:rsid w:val="00A114EF"/>
    <w:rsid w:val="00A1196B"/>
    <w:rsid w:val="00A11C8D"/>
    <w:rsid w:val="00A12091"/>
    <w:rsid w:val="00A12A26"/>
    <w:rsid w:val="00A12EF3"/>
    <w:rsid w:val="00A13525"/>
    <w:rsid w:val="00A13705"/>
    <w:rsid w:val="00A13790"/>
    <w:rsid w:val="00A14CEC"/>
    <w:rsid w:val="00A15120"/>
    <w:rsid w:val="00A152F7"/>
    <w:rsid w:val="00A160F2"/>
    <w:rsid w:val="00A16925"/>
    <w:rsid w:val="00A16CA5"/>
    <w:rsid w:val="00A17CA6"/>
    <w:rsid w:val="00A17CBB"/>
    <w:rsid w:val="00A17E97"/>
    <w:rsid w:val="00A20533"/>
    <w:rsid w:val="00A20957"/>
    <w:rsid w:val="00A20B82"/>
    <w:rsid w:val="00A20E99"/>
    <w:rsid w:val="00A21F58"/>
    <w:rsid w:val="00A226EA"/>
    <w:rsid w:val="00A22C16"/>
    <w:rsid w:val="00A23450"/>
    <w:rsid w:val="00A23733"/>
    <w:rsid w:val="00A24D6E"/>
    <w:rsid w:val="00A25014"/>
    <w:rsid w:val="00A25708"/>
    <w:rsid w:val="00A25A6F"/>
    <w:rsid w:val="00A26315"/>
    <w:rsid w:val="00A263DD"/>
    <w:rsid w:val="00A26595"/>
    <w:rsid w:val="00A26CD7"/>
    <w:rsid w:val="00A26FE9"/>
    <w:rsid w:val="00A277E5"/>
    <w:rsid w:val="00A279DF"/>
    <w:rsid w:val="00A27ADC"/>
    <w:rsid w:val="00A27B62"/>
    <w:rsid w:val="00A27E4B"/>
    <w:rsid w:val="00A30BC5"/>
    <w:rsid w:val="00A30F8F"/>
    <w:rsid w:val="00A313EC"/>
    <w:rsid w:val="00A32078"/>
    <w:rsid w:val="00A32889"/>
    <w:rsid w:val="00A33065"/>
    <w:rsid w:val="00A33570"/>
    <w:rsid w:val="00A33B4C"/>
    <w:rsid w:val="00A33C32"/>
    <w:rsid w:val="00A33CB8"/>
    <w:rsid w:val="00A33E32"/>
    <w:rsid w:val="00A34377"/>
    <w:rsid w:val="00A34382"/>
    <w:rsid w:val="00A34C95"/>
    <w:rsid w:val="00A356A6"/>
    <w:rsid w:val="00A357FF"/>
    <w:rsid w:val="00A35EDE"/>
    <w:rsid w:val="00A3659B"/>
    <w:rsid w:val="00A36783"/>
    <w:rsid w:val="00A36889"/>
    <w:rsid w:val="00A36A4D"/>
    <w:rsid w:val="00A36F32"/>
    <w:rsid w:val="00A3715C"/>
    <w:rsid w:val="00A37870"/>
    <w:rsid w:val="00A37926"/>
    <w:rsid w:val="00A37942"/>
    <w:rsid w:val="00A37AE8"/>
    <w:rsid w:val="00A37F52"/>
    <w:rsid w:val="00A37FA9"/>
    <w:rsid w:val="00A40067"/>
    <w:rsid w:val="00A40626"/>
    <w:rsid w:val="00A40AF2"/>
    <w:rsid w:val="00A40E7E"/>
    <w:rsid w:val="00A41559"/>
    <w:rsid w:val="00A4165B"/>
    <w:rsid w:val="00A42225"/>
    <w:rsid w:val="00A423DD"/>
    <w:rsid w:val="00A42796"/>
    <w:rsid w:val="00A4295F"/>
    <w:rsid w:val="00A429D1"/>
    <w:rsid w:val="00A432A6"/>
    <w:rsid w:val="00A441D6"/>
    <w:rsid w:val="00A44434"/>
    <w:rsid w:val="00A444C3"/>
    <w:rsid w:val="00A445ED"/>
    <w:rsid w:val="00A4464D"/>
    <w:rsid w:val="00A44754"/>
    <w:rsid w:val="00A4490F"/>
    <w:rsid w:val="00A44922"/>
    <w:rsid w:val="00A466E9"/>
    <w:rsid w:val="00A46B39"/>
    <w:rsid w:val="00A46C61"/>
    <w:rsid w:val="00A475E4"/>
    <w:rsid w:val="00A47BD0"/>
    <w:rsid w:val="00A5027D"/>
    <w:rsid w:val="00A502C5"/>
    <w:rsid w:val="00A5071B"/>
    <w:rsid w:val="00A50D12"/>
    <w:rsid w:val="00A51190"/>
    <w:rsid w:val="00A51910"/>
    <w:rsid w:val="00A51CB0"/>
    <w:rsid w:val="00A52354"/>
    <w:rsid w:val="00A52C8A"/>
    <w:rsid w:val="00A52D68"/>
    <w:rsid w:val="00A5311D"/>
    <w:rsid w:val="00A531B2"/>
    <w:rsid w:val="00A538F6"/>
    <w:rsid w:val="00A53AF9"/>
    <w:rsid w:val="00A53F92"/>
    <w:rsid w:val="00A5424D"/>
    <w:rsid w:val="00A542CC"/>
    <w:rsid w:val="00A54C9F"/>
    <w:rsid w:val="00A54E45"/>
    <w:rsid w:val="00A54E7B"/>
    <w:rsid w:val="00A55067"/>
    <w:rsid w:val="00A552D1"/>
    <w:rsid w:val="00A555BA"/>
    <w:rsid w:val="00A55FF6"/>
    <w:rsid w:val="00A56C95"/>
    <w:rsid w:val="00A57089"/>
    <w:rsid w:val="00A5776D"/>
    <w:rsid w:val="00A57B4F"/>
    <w:rsid w:val="00A57D69"/>
    <w:rsid w:val="00A57DFE"/>
    <w:rsid w:val="00A57E71"/>
    <w:rsid w:val="00A57FA7"/>
    <w:rsid w:val="00A6034F"/>
    <w:rsid w:val="00A60416"/>
    <w:rsid w:val="00A60694"/>
    <w:rsid w:val="00A60D70"/>
    <w:rsid w:val="00A6212D"/>
    <w:rsid w:val="00A621A7"/>
    <w:rsid w:val="00A621B4"/>
    <w:rsid w:val="00A627C9"/>
    <w:rsid w:val="00A6284A"/>
    <w:rsid w:val="00A62BC7"/>
    <w:rsid w:val="00A6304E"/>
    <w:rsid w:val="00A630D0"/>
    <w:rsid w:val="00A630E5"/>
    <w:rsid w:val="00A63176"/>
    <w:rsid w:val="00A6384D"/>
    <w:rsid w:val="00A640D1"/>
    <w:rsid w:val="00A641EF"/>
    <w:rsid w:val="00A643EB"/>
    <w:rsid w:val="00A645E2"/>
    <w:rsid w:val="00A64F99"/>
    <w:rsid w:val="00A6514C"/>
    <w:rsid w:val="00A6676C"/>
    <w:rsid w:val="00A669B0"/>
    <w:rsid w:val="00A677F1"/>
    <w:rsid w:val="00A67DE3"/>
    <w:rsid w:val="00A705E3"/>
    <w:rsid w:val="00A70DD8"/>
    <w:rsid w:val="00A71586"/>
    <w:rsid w:val="00A71657"/>
    <w:rsid w:val="00A71A02"/>
    <w:rsid w:val="00A72218"/>
    <w:rsid w:val="00A73531"/>
    <w:rsid w:val="00A737E5"/>
    <w:rsid w:val="00A7397F"/>
    <w:rsid w:val="00A74154"/>
    <w:rsid w:val="00A741C7"/>
    <w:rsid w:val="00A742AA"/>
    <w:rsid w:val="00A746CF"/>
    <w:rsid w:val="00A754BF"/>
    <w:rsid w:val="00A75C76"/>
    <w:rsid w:val="00A76D7C"/>
    <w:rsid w:val="00A777DF"/>
    <w:rsid w:val="00A808FC"/>
    <w:rsid w:val="00A80CD5"/>
    <w:rsid w:val="00A80DE6"/>
    <w:rsid w:val="00A80F69"/>
    <w:rsid w:val="00A81008"/>
    <w:rsid w:val="00A81584"/>
    <w:rsid w:val="00A819F4"/>
    <w:rsid w:val="00A81B80"/>
    <w:rsid w:val="00A81EE3"/>
    <w:rsid w:val="00A824E4"/>
    <w:rsid w:val="00A82829"/>
    <w:rsid w:val="00A82895"/>
    <w:rsid w:val="00A82ACB"/>
    <w:rsid w:val="00A8380F"/>
    <w:rsid w:val="00A83885"/>
    <w:rsid w:val="00A83F4C"/>
    <w:rsid w:val="00A8407F"/>
    <w:rsid w:val="00A845D9"/>
    <w:rsid w:val="00A84622"/>
    <w:rsid w:val="00A84692"/>
    <w:rsid w:val="00A84ACD"/>
    <w:rsid w:val="00A84E47"/>
    <w:rsid w:val="00A84EEF"/>
    <w:rsid w:val="00A85945"/>
    <w:rsid w:val="00A85AD1"/>
    <w:rsid w:val="00A86137"/>
    <w:rsid w:val="00A872D8"/>
    <w:rsid w:val="00A87AE4"/>
    <w:rsid w:val="00A9072B"/>
    <w:rsid w:val="00A907B9"/>
    <w:rsid w:val="00A9094B"/>
    <w:rsid w:val="00A90C3B"/>
    <w:rsid w:val="00A90D0D"/>
    <w:rsid w:val="00A91220"/>
    <w:rsid w:val="00A92B4A"/>
    <w:rsid w:val="00A9327B"/>
    <w:rsid w:val="00A932B5"/>
    <w:rsid w:val="00A9343D"/>
    <w:rsid w:val="00A948A6"/>
    <w:rsid w:val="00A94997"/>
    <w:rsid w:val="00A959C1"/>
    <w:rsid w:val="00A95AE2"/>
    <w:rsid w:val="00A95FD8"/>
    <w:rsid w:val="00A96075"/>
    <w:rsid w:val="00A962A5"/>
    <w:rsid w:val="00A9676C"/>
    <w:rsid w:val="00A96F74"/>
    <w:rsid w:val="00A97259"/>
    <w:rsid w:val="00A973F9"/>
    <w:rsid w:val="00A97A42"/>
    <w:rsid w:val="00AA0076"/>
    <w:rsid w:val="00AA0BBC"/>
    <w:rsid w:val="00AA0C95"/>
    <w:rsid w:val="00AA16BB"/>
    <w:rsid w:val="00AA179F"/>
    <w:rsid w:val="00AA17B9"/>
    <w:rsid w:val="00AA21DF"/>
    <w:rsid w:val="00AA26F0"/>
    <w:rsid w:val="00AA2828"/>
    <w:rsid w:val="00AA2E13"/>
    <w:rsid w:val="00AA2E74"/>
    <w:rsid w:val="00AA2EAB"/>
    <w:rsid w:val="00AA2FC7"/>
    <w:rsid w:val="00AA4AF3"/>
    <w:rsid w:val="00AA4B1D"/>
    <w:rsid w:val="00AA52F2"/>
    <w:rsid w:val="00AA5376"/>
    <w:rsid w:val="00AA59C4"/>
    <w:rsid w:val="00AA5CD2"/>
    <w:rsid w:val="00AA5EEC"/>
    <w:rsid w:val="00AA6322"/>
    <w:rsid w:val="00AA65D9"/>
    <w:rsid w:val="00AA683D"/>
    <w:rsid w:val="00AA6937"/>
    <w:rsid w:val="00AA6D88"/>
    <w:rsid w:val="00AA6EAB"/>
    <w:rsid w:val="00AA7B66"/>
    <w:rsid w:val="00AA7BC5"/>
    <w:rsid w:val="00AA7F05"/>
    <w:rsid w:val="00AA7F7E"/>
    <w:rsid w:val="00AB0190"/>
    <w:rsid w:val="00AB0298"/>
    <w:rsid w:val="00AB03AD"/>
    <w:rsid w:val="00AB0497"/>
    <w:rsid w:val="00AB0571"/>
    <w:rsid w:val="00AB0A2F"/>
    <w:rsid w:val="00AB0CD1"/>
    <w:rsid w:val="00AB1441"/>
    <w:rsid w:val="00AB1A6C"/>
    <w:rsid w:val="00AB1AFF"/>
    <w:rsid w:val="00AB1CF0"/>
    <w:rsid w:val="00AB1D59"/>
    <w:rsid w:val="00AB2E40"/>
    <w:rsid w:val="00AB3701"/>
    <w:rsid w:val="00AB3D77"/>
    <w:rsid w:val="00AB3D81"/>
    <w:rsid w:val="00AB4D4C"/>
    <w:rsid w:val="00AB4FFE"/>
    <w:rsid w:val="00AB50FC"/>
    <w:rsid w:val="00AB562A"/>
    <w:rsid w:val="00AB5632"/>
    <w:rsid w:val="00AB57E1"/>
    <w:rsid w:val="00AB5D7A"/>
    <w:rsid w:val="00AB64FA"/>
    <w:rsid w:val="00AB6863"/>
    <w:rsid w:val="00AB6DE3"/>
    <w:rsid w:val="00AB76E4"/>
    <w:rsid w:val="00AB7819"/>
    <w:rsid w:val="00AC0208"/>
    <w:rsid w:val="00AC03EA"/>
    <w:rsid w:val="00AC0469"/>
    <w:rsid w:val="00AC06D3"/>
    <w:rsid w:val="00AC1155"/>
    <w:rsid w:val="00AC12A9"/>
    <w:rsid w:val="00AC12F0"/>
    <w:rsid w:val="00AC133F"/>
    <w:rsid w:val="00AC150F"/>
    <w:rsid w:val="00AC1D38"/>
    <w:rsid w:val="00AC1F04"/>
    <w:rsid w:val="00AC24AB"/>
    <w:rsid w:val="00AC24BE"/>
    <w:rsid w:val="00AC270A"/>
    <w:rsid w:val="00AC2A11"/>
    <w:rsid w:val="00AC2F3D"/>
    <w:rsid w:val="00AC2FAC"/>
    <w:rsid w:val="00AC36F4"/>
    <w:rsid w:val="00AC4A0D"/>
    <w:rsid w:val="00AC526B"/>
    <w:rsid w:val="00AC54D2"/>
    <w:rsid w:val="00AC5F62"/>
    <w:rsid w:val="00AC5F89"/>
    <w:rsid w:val="00AC711E"/>
    <w:rsid w:val="00AC7157"/>
    <w:rsid w:val="00AC78D8"/>
    <w:rsid w:val="00AC7C99"/>
    <w:rsid w:val="00AD15D7"/>
    <w:rsid w:val="00AD16BF"/>
    <w:rsid w:val="00AD1772"/>
    <w:rsid w:val="00AD214F"/>
    <w:rsid w:val="00AD2581"/>
    <w:rsid w:val="00AD263B"/>
    <w:rsid w:val="00AD2C6E"/>
    <w:rsid w:val="00AD2CB3"/>
    <w:rsid w:val="00AD32B1"/>
    <w:rsid w:val="00AD33DC"/>
    <w:rsid w:val="00AD3AFA"/>
    <w:rsid w:val="00AD3B58"/>
    <w:rsid w:val="00AD3CB5"/>
    <w:rsid w:val="00AD3E49"/>
    <w:rsid w:val="00AD40D9"/>
    <w:rsid w:val="00AD441F"/>
    <w:rsid w:val="00AD4420"/>
    <w:rsid w:val="00AD48AC"/>
    <w:rsid w:val="00AD54D1"/>
    <w:rsid w:val="00AD5BE8"/>
    <w:rsid w:val="00AD5C19"/>
    <w:rsid w:val="00AD6112"/>
    <w:rsid w:val="00AD66CC"/>
    <w:rsid w:val="00AD6729"/>
    <w:rsid w:val="00AD67F8"/>
    <w:rsid w:val="00AD7378"/>
    <w:rsid w:val="00AD75B5"/>
    <w:rsid w:val="00AD766C"/>
    <w:rsid w:val="00AD775C"/>
    <w:rsid w:val="00AD7848"/>
    <w:rsid w:val="00AD7C83"/>
    <w:rsid w:val="00AD7DB6"/>
    <w:rsid w:val="00AE0072"/>
    <w:rsid w:val="00AE03C9"/>
    <w:rsid w:val="00AE053B"/>
    <w:rsid w:val="00AE096D"/>
    <w:rsid w:val="00AE09C2"/>
    <w:rsid w:val="00AE0E78"/>
    <w:rsid w:val="00AE0F89"/>
    <w:rsid w:val="00AE15DB"/>
    <w:rsid w:val="00AE1986"/>
    <w:rsid w:val="00AE2304"/>
    <w:rsid w:val="00AE26E6"/>
    <w:rsid w:val="00AE2E01"/>
    <w:rsid w:val="00AE34A3"/>
    <w:rsid w:val="00AE382D"/>
    <w:rsid w:val="00AE3B03"/>
    <w:rsid w:val="00AE3EE6"/>
    <w:rsid w:val="00AE432E"/>
    <w:rsid w:val="00AE4AD6"/>
    <w:rsid w:val="00AE4E70"/>
    <w:rsid w:val="00AE551D"/>
    <w:rsid w:val="00AE5608"/>
    <w:rsid w:val="00AE5AD9"/>
    <w:rsid w:val="00AE5B66"/>
    <w:rsid w:val="00AE6950"/>
    <w:rsid w:val="00AE6ACE"/>
    <w:rsid w:val="00AE6BB5"/>
    <w:rsid w:val="00AE6CDD"/>
    <w:rsid w:val="00AE6FB8"/>
    <w:rsid w:val="00AF057B"/>
    <w:rsid w:val="00AF0805"/>
    <w:rsid w:val="00AF1324"/>
    <w:rsid w:val="00AF1FD0"/>
    <w:rsid w:val="00AF2000"/>
    <w:rsid w:val="00AF254A"/>
    <w:rsid w:val="00AF328A"/>
    <w:rsid w:val="00AF333F"/>
    <w:rsid w:val="00AF4292"/>
    <w:rsid w:val="00AF44FF"/>
    <w:rsid w:val="00AF48B5"/>
    <w:rsid w:val="00AF4BF1"/>
    <w:rsid w:val="00AF4FFF"/>
    <w:rsid w:val="00AF5135"/>
    <w:rsid w:val="00AF55A8"/>
    <w:rsid w:val="00AF56C6"/>
    <w:rsid w:val="00AF5DBA"/>
    <w:rsid w:val="00AF61F2"/>
    <w:rsid w:val="00AF6324"/>
    <w:rsid w:val="00AF674D"/>
    <w:rsid w:val="00AF6E1B"/>
    <w:rsid w:val="00AF7369"/>
    <w:rsid w:val="00AF7C78"/>
    <w:rsid w:val="00AF7CB2"/>
    <w:rsid w:val="00B0006B"/>
    <w:rsid w:val="00B002FB"/>
    <w:rsid w:val="00B006DD"/>
    <w:rsid w:val="00B0105E"/>
    <w:rsid w:val="00B01BA7"/>
    <w:rsid w:val="00B01E43"/>
    <w:rsid w:val="00B02C17"/>
    <w:rsid w:val="00B02EE8"/>
    <w:rsid w:val="00B032E8"/>
    <w:rsid w:val="00B038C0"/>
    <w:rsid w:val="00B03D9B"/>
    <w:rsid w:val="00B042B2"/>
    <w:rsid w:val="00B04584"/>
    <w:rsid w:val="00B04686"/>
    <w:rsid w:val="00B0478A"/>
    <w:rsid w:val="00B054CC"/>
    <w:rsid w:val="00B06472"/>
    <w:rsid w:val="00B065BA"/>
    <w:rsid w:val="00B06668"/>
    <w:rsid w:val="00B0695B"/>
    <w:rsid w:val="00B06ECE"/>
    <w:rsid w:val="00B0748F"/>
    <w:rsid w:val="00B07670"/>
    <w:rsid w:val="00B07744"/>
    <w:rsid w:val="00B07826"/>
    <w:rsid w:val="00B07BEC"/>
    <w:rsid w:val="00B07C03"/>
    <w:rsid w:val="00B07E12"/>
    <w:rsid w:val="00B10190"/>
    <w:rsid w:val="00B1143D"/>
    <w:rsid w:val="00B118BF"/>
    <w:rsid w:val="00B119A7"/>
    <w:rsid w:val="00B11DD6"/>
    <w:rsid w:val="00B12018"/>
    <w:rsid w:val="00B1234B"/>
    <w:rsid w:val="00B12F76"/>
    <w:rsid w:val="00B13585"/>
    <w:rsid w:val="00B13F63"/>
    <w:rsid w:val="00B14120"/>
    <w:rsid w:val="00B143DC"/>
    <w:rsid w:val="00B15938"/>
    <w:rsid w:val="00B15CCB"/>
    <w:rsid w:val="00B15DD4"/>
    <w:rsid w:val="00B16605"/>
    <w:rsid w:val="00B16A1B"/>
    <w:rsid w:val="00B1751E"/>
    <w:rsid w:val="00B17664"/>
    <w:rsid w:val="00B176D0"/>
    <w:rsid w:val="00B17714"/>
    <w:rsid w:val="00B17960"/>
    <w:rsid w:val="00B17B0F"/>
    <w:rsid w:val="00B17F55"/>
    <w:rsid w:val="00B2023A"/>
    <w:rsid w:val="00B20EF5"/>
    <w:rsid w:val="00B221B3"/>
    <w:rsid w:val="00B22C99"/>
    <w:rsid w:val="00B237EF"/>
    <w:rsid w:val="00B23B25"/>
    <w:rsid w:val="00B23C45"/>
    <w:rsid w:val="00B23D6C"/>
    <w:rsid w:val="00B24279"/>
    <w:rsid w:val="00B2439A"/>
    <w:rsid w:val="00B2441B"/>
    <w:rsid w:val="00B24974"/>
    <w:rsid w:val="00B24ADA"/>
    <w:rsid w:val="00B24D1E"/>
    <w:rsid w:val="00B24FE7"/>
    <w:rsid w:val="00B25312"/>
    <w:rsid w:val="00B26392"/>
    <w:rsid w:val="00B26B20"/>
    <w:rsid w:val="00B26BA8"/>
    <w:rsid w:val="00B26CBA"/>
    <w:rsid w:val="00B2738B"/>
    <w:rsid w:val="00B273CD"/>
    <w:rsid w:val="00B27501"/>
    <w:rsid w:val="00B2777B"/>
    <w:rsid w:val="00B27AFA"/>
    <w:rsid w:val="00B27B5B"/>
    <w:rsid w:val="00B302B7"/>
    <w:rsid w:val="00B30821"/>
    <w:rsid w:val="00B308CF"/>
    <w:rsid w:val="00B30F1C"/>
    <w:rsid w:val="00B3124D"/>
    <w:rsid w:val="00B316E6"/>
    <w:rsid w:val="00B31C2C"/>
    <w:rsid w:val="00B3209B"/>
    <w:rsid w:val="00B320EC"/>
    <w:rsid w:val="00B322DF"/>
    <w:rsid w:val="00B32C14"/>
    <w:rsid w:val="00B3415A"/>
    <w:rsid w:val="00B346A8"/>
    <w:rsid w:val="00B34BC5"/>
    <w:rsid w:val="00B34D27"/>
    <w:rsid w:val="00B3529E"/>
    <w:rsid w:val="00B3568A"/>
    <w:rsid w:val="00B35C4B"/>
    <w:rsid w:val="00B36105"/>
    <w:rsid w:val="00B363B4"/>
    <w:rsid w:val="00B363CE"/>
    <w:rsid w:val="00B36EAA"/>
    <w:rsid w:val="00B37ADD"/>
    <w:rsid w:val="00B40248"/>
    <w:rsid w:val="00B40809"/>
    <w:rsid w:val="00B4099C"/>
    <w:rsid w:val="00B40CB4"/>
    <w:rsid w:val="00B40D31"/>
    <w:rsid w:val="00B41753"/>
    <w:rsid w:val="00B41A64"/>
    <w:rsid w:val="00B41E83"/>
    <w:rsid w:val="00B41F54"/>
    <w:rsid w:val="00B420F1"/>
    <w:rsid w:val="00B42168"/>
    <w:rsid w:val="00B426B4"/>
    <w:rsid w:val="00B42E94"/>
    <w:rsid w:val="00B432A6"/>
    <w:rsid w:val="00B4333F"/>
    <w:rsid w:val="00B43850"/>
    <w:rsid w:val="00B43A00"/>
    <w:rsid w:val="00B43B49"/>
    <w:rsid w:val="00B44195"/>
    <w:rsid w:val="00B44AA0"/>
    <w:rsid w:val="00B4533B"/>
    <w:rsid w:val="00B45A5C"/>
    <w:rsid w:val="00B4635C"/>
    <w:rsid w:val="00B46757"/>
    <w:rsid w:val="00B469D2"/>
    <w:rsid w:val="00B469E7"/>
    <w:rsid w:val="00B46B9C"/>
    <w:rsid w:val="00B46CEA"/>
    <w:rsid w:val="00B476D7"/>
    <w:rsid w:val="00B47F48"/>
    <w:rsid w:val="00B5006F"/>
    <w:rsid w:val="00B5101A"/>
    <w:rsid w:val="00B52112"/>
    <w:rsid w:val="00B52935"/>
    <w:rsid w:val="00B52AB7"/>
    <w:rsid w:val="00B52E4C"/>
    <w:rsid w:val="00B52F45"/>
    <w:rsid w:val="00B5308F"/>
    <w:rsid w:val="00B5316F"/>
    <w:rsid w:val="00B532E8"/>
    <w:rsid w:val="00B539C4"/>
    <w:rsid w:val="00B54348"/>
    <w:rsid w:val="00B5465E"/>
    <w:rsid w:val="00B546C5"/>
    <w:rsid w:val="00B54CE6"/>
    <w:rsid w:val="00B55160"/>
    <w:rsid w:val="00B55992"/>
    <w:rsid w:val="00B55A29"/>
    <w:rsid w:val="00B5643D"/>
    <w:rsid w:val="00B565A0"/>
    <w:rsid w:val="00B5675F"/>
    <w:rsid w:val="00B56C12"/>
    <w:rsid w:val="00B56F81"/>
    <w:rsid w:val="00B570B8"/>
    <w:rsid w:val="00B57933"/>
    <w:rsid w:val="00B57F96"/>
    <w:rsid w:val="00B60413"/>
    <w:rsid w:val="00B60640"/>
    <w:rsid w:val="00B60B1C"/>
    <w:rsid w:val="00B60EF9"/>
    <w:rsid w:val="00B60FD7"/>
    <w:rsid w:val="00B6127C"/>
    <w:rsid w:val="00B61E95"/>
    <w:rsid w:val="00B6213F"/>
    <w:rsid w:val="00B62314"/>
    <w:rsid w:val="00B625C5"/>
    <w:rsid w:val="00B625D2"/>
    <w:rsid w:val="00B63173"/>
    <w:rsid w:val="00B631FC"/>
    <w:rsid w:val="00B632BC"/>
    <w:rsid w:val="00B6344E"/>
    <w:rsid w:val="00B63513"/>
    <w:rsid w:val="00B63748"/>
    <w:rsid w:val="00B64053"/>
    <w:rsid w:val="00B645E3"/>
    <w:rsid w:val="00B648F9"/>
    <w:rsid w:val="00B6495B"/>
    <w:rsid w:val="00B64AE1"/>
    <w:rsid w:val="00B64B8D"/>
    <w:rsid w:val="00B64E86"/>
    <w:rsid w:val="00B64EB4"/>
    <w:rsid w:val="00B6556A"/>
    <w:rsid w:val="00B655EB"/>
    <w:rsid w:val="00B6566E"/>
    <w:rsid w:val="00B6702E"/>
    <w:rsid w:val="00B67892"/>
    <w:rsid w:val="00B67EC8"/>
    <w:rsid w:val="00B67F93"/>
    <w:rsid w:val="00B70098"/>
    <w:rsid w:val="00B70BA4"/>
    <w:rsid w:val="00B71928"/>
    <w:rsid w:val="00B7215B"/>
    <w:rsid w:val="00B7218E"/>
    <w:rsid w:val="00B726E2"/>
    <w:rsid w:val="00B72B01"/>
    <w:rsid w:val="00B737D0"/>
    <w:rsid w:val="00B73E4B"/>
    <w:rsid w:val="00B74994"/>
    <w:rsid w:val="00B74EE0"/>
    <w:rsid w:val="00B75475"/>
    <w:rsid w:val="00B754D5"/>
    <w:rsid w:val="00B756F3"/>
    <w:rsid w:val="00B75908"/>
    <w:rsid w:val="00B76729"/>
    <w:rsid w:val="00B76F66"/>
    <w:rsid w:val="00B7733B"/>
    <w:rsid w:val="00B77C40"/>
    <w:rsid w:val="00B77C43"/>
    <w:rsid w:val="00B77D63"/>
    <w:rsid w:val="00B77EA7"/>
    <w:rsid w:val="00B8060F"/>
    <w:rsid w:val="00B80B10"/>
    <w:rsid w:val="00B80EFD"/>
    <w:rsid w:val="00B81324"/>
    <w:rsid w:val="00B813DB"/>
    <w:rsid w:val="00B813E5"/>
    <w:rsid w:val="00B81A54"/>
    <w:rsid w:val="00B81CD3"/>
    <w:rsid w:val="00B81F5E"/>
    <w:rsid w:val="00B82AC5"/>
    <w:rsid w:val="00B832B6"/>
    <w:rsid w:val="00B83698"/>
    <w:rsid w:val="00B83A4A"/>
    <w:rsid w:val="00B83B90"/>
    <w:rsid w:val="00B841C1"/>
    <w:rsid w:val="00B8420A"/>
    <w:rsid w:val="00B8432C"/>
    <w:rsid w:val="00B846EC"/>
    <w:rsid w:val="00B84BF3"/>
    <w:rsid w:val="00B84F3B"/>
    <w:rsid w:val="00B85F98"/>
    <w:rsid w:val="00B86531"/>
    <w:rsid w:val="00B86919"/>
    <w:rsid w:val="00B869BD"/>
    <w:rsid w:val="00B86C3D"/>
    <w:rsid w:val="00B86FF2"/>
    <w:rsid w:val="00B87B08"/>
    <w:rsid w:val="00B87E02"/>
    <w:rsid w:val="00B9047C"/>
    <w:rsid w:val="00B9057D"/>
    <w:rsid w:val="00B907D9"/>
    <w:rsid w:val="00B90852"/>
    <w:rsid w:val="00B917CE"/>
    <w:rsid w:val="00B918AC"/>
    <w:rsid w:val="00B92658"/>
    <w:rsid w:val="00B92BB6"/>
    <w:rsid w:val="00B93338"/>
    <w:rsid w:val="00B936C4"/>
    <w:rsid w:val="00B937CB"/>
    <w:rsid w:val="00B93C14"/>
    <w:rsid w:val="00B949D4"/>
    <w:rsid w:val="00B9587E"/>
    <w:rsid w:val="00B95C35"/>
    <w:rsid w:val="00B95EB4"/>
    <w:rsid w:val="00B95FAB"/>
    <w:rsid w:val="00B96F7F"/>
    <w:rsid w:val="00B97604"/>
    <w:rsid w:val="00B976B6"/>
    <w:rsid w:val="00B976DB"/>
    <w:rsid w:val="00B97B7F"/>
    <w:rsid w:val="00BA02E0"/>
    <w:rsid w:val="00BA06AF"/>
    <w:rsid w:val="00BA07D7"/>
    <w:rsid w:val="00BA0C2B"/>
    <w:rsid w:val="00BA0DE5"/>
    <w:rsid w:val="00BA129D"/>
    <w:rsid w:val="00BA1390"/>
    <w:rsid w:val="00BA1994"/>
    <w:rsid w:val="00BA1EC7"/>
    <w:rsid w:val="00BA2214"/>
    <w:rsid w:val="00BA2906"/>
    <w:rsid w:val="00BA2E99"/>
    <w:rsid w:val="00BA3079"/>
    <w:rsid w:val="00BA312C"/>
    <w:rsid w:val="00BA3CC3"/>
    <w:rsid w:val="00BA3DAF"/>
    <w:rsid w:val="00BA4063"/>
    <w:rsid w:val="00BA4889"/>
    <w:rsid w:val="00BA4D33"/>
    <w:rsid w:val="00BA4F08"/>
    <w:rsid w:val="00BA5301"/>
    <w:rsid w:val="00BA61CC"/>
    <w:rsid w:val="00BA6654"/>
    <w:rsid w:val="00BA6AD5"/>
    <w:rsid w:val="00BA7370"/>
    <w:rsid w:val="00BA788E"/>
    <w:rsid w:val="00BB0CB0"/>
    <w:rsid w:val="00BB1078"/>
    <w:rsid w:val="00BB128A"/>
    <w:rsid w:val="00BB13E4"/>
    <w:rsid w:val="00BB176B"/>
    <w:rsid w:val="00BB1AFC"/>
    <w:rsid w:val="00BB2D49"/>
    <w:rsid w:val="00BB2E32"/>
    <w:rsid w:val="00BB2F91"/>
    <w:rsid w:val="00BB3814"/>
    <w:rsid w:val="00BB383E"/>
    <w:rsid w:val="00BB49D1"/>
    <w:rsid w:val="00BB4C5D"/>
    <w:rsid w:val="00BB4DFA"/>
    <w:rsid w:val="00BB50BD"/>
    <w:rsid w:val="00BB5CCC"/>
    <w:rsid w:val="00BB5E96"/>
    <w:rsid w:val="00BB63DA"/>
    <w:rsid w:val="00BB64FC"/>
    <w:rsid w:val="00BB6D19"/>
    <w:rsid w:val="00BB7C53"/>
    <w:rsid w:val="00BB7F83"/>
    <w:rsid w:val="00BC05E7"/>
    <w:rsid w:val="00BC065C"/>
    <w:rsid w:val="00BC093C"/>
    <w:rsid w:val="00BC0F6A"/>
    <w:rsid w:val="00BC1754"/>
    <w:rsid w:val="00BC1CB3"/>
    <w:rsid w:val="00BC22D8"/>
    <w:rsid w:val="00BC2C34"/>
    <w:rsid w:val="00BC2D06"/>
    <w:rsid w:val="00BC2E8F"/>
    <w:rsid w:val="00BC34D1"/>
    <w:rsid w:val="00BC37DE"/>
    <w:rsid w:val="00BC39D1"/>
    <w:rsid w:val="00BC3D1E"/>
    <w:rsid w:val="00BC4064"/>
    <w:rsid w:val="00BC4070"/>
    <w:rsid w:val="00BC4452"/>
    <w:rsid w:val="00BC45C6"/>
    <w:rsid w:val="00BC46E6"/>
    <w:rsid w:val="00BC4C65"/>
    <w:rsid w:val="00BC5075"/>
    <w:rsid w:val="00BC5164"/>
    <w:rsid w:val="00BC5784"/>
    <w:rsid w:val="00BC5857"/>
    <w:rsid w:val="00BC5C20"/>
    <w:rsid w:val="00BC5C8E"/>
    <w:rsid w:val="00BC6025"/>
    <w:rsid w:val="00BC6212"/>
    <w:rsid w:val="00BC6453"/>
    <w:rsid w:val="00BC6730"/>
    <w:rsid w:val="00BC6BCE"/>
    <w:rsid w:val="00BC710B"/>
    <w:rsid w:val="00BC71FB"/>
    <w:rsid w:val="00BC74FD"/>
    <w:rsid w:val="00BC789E"/>
    <w:rsid w:val="00BD04C6"/>
    <w:rsid w:val="00BD18D4"/>
    <w:rsid w:val="00BD1E12"/>
    <w:rsid w:val="00BD24FB"/>
    <w:rsid w:val="00BD2662"/>
    <w:rsid w:val="00BD2B1E"/>
    <w:rsid w:val="00BD2CE4"/>
    <w:rsid w:val="00BD2F3A"/>
    <w:rsid w:val="00BD33F8"/>
    <w:rsid w:val="00BD3988"/>
    <w:rsid w:val="00BD3F6D"/>
    <w:rsid w:val="00BD4241"/>
    <w:rsid w:val="00BD4894"/>
    <w:rsid w:val="00BD4B95"/>
    <w:rsid w:val="00BD51A9"/>
    <w:rsid w:val="00BD56CF"/>
    <w:rsid w:val="00BD5729"/>
    <w:rsid w:val="00BD577C"/>
    <w:rsid w:val="00BD580B"/>
    <w:rsid w:val="00BD643E"/>
    <w:rsid w:val="00BD676B"/>
    <w:rsid w:val="00BD701E"/>
    <w:rsid w:val="00BD712A"/>
    <w:rsid w:val="00BE10C0"/>
    <w:rsid w:val="00BE13FF"/>
    <w:rsid w:val="00BE1875"/>
    <w:rsid w:val="00BE1B29"/>
    <w:rsid w:val="00BE252A"/>
    <w:rsid w:val="00BE2587"/>
    <w:rsid w:val="00BE26DE"/>
    <w:rsid w:val="00BE2837"/>
    <w:rsid w:val="00BE289D"/>
    <w:rsid w:val="00BE2E47"/>
    <w:rsid w:val="00BE2EB2"/>
    <w:rsid w:val="00BE2FF0"/>
    <w:rsid w:val="00BE3776"/>
    <w:rsid w:val="00BE37CD"/>
    <w:rsid w:val="00BE3C2F"/>
    <w:rsid w:val="00BE3D5A"/>
    <w:rsid w:val="00BE4AC1"/>
    <w:rsid w:val="00BE510E"/>
    <w:rsid w:val="00BE515A"/>
    <w:rsid w:val="00BE5470"/>
    <w:rsid w:val="00BE57CF"/>
    <w:rsid w:val="00BE5865"/>
    <w:rsid w:val="00BE5E99"/>
    <w:rsid w:val="00BE61D3"/>
    <w:rsid w:val="00BE6671"/>
    <w:rsid w:val="00BE6CD3"/>
    <w:rsid w:val="00BE6D1B"/>
    <w:rsid w:val="00BE6E3E"/>
    <w:rsid w:val="00BE6F31"/>
    <w:rsid w:val="00BE7420"/>
    <w:rsid w:val="00BE7473"/>
    <w:rsid w:val="00BE7A12"/>
    <w:rsid w:val="00BF01FD"/>
    <w:rsid w:val="00BF047A"/>
    <w:rsid w:val="00BF0599"/>
    <w:rsid w:val="00BF0D66"/>
    <w:rsid w:val="00BF0EBA"/>
    <w:rsid w:val="00BF0F29"/>
    <w:rsid w:val="00BF13A3"/>
    <w:rsid w:val="00BF16DD"/>
    <w:rsid w:val="00BF1855"/>
    <w:rsid w:val="00BF1A1F"/>
    <w:rsid w:val="00BF1ABF"/>
    <w:rsid w:val="00BF1AF8"/>
    <w:rsid w:val="00BF24EE"/>
    <w:rsid w:val="00BF27EE"/>
    <w:rsid w:val="00BF2B97"/>
    <w:rsid w:val="00BF3F50"/>
    <w:rsid w:val="00BF3FF7"/>
    <w:rsid w:val="00BF4025"/>
    <w:rsid w:val="00BF4054"/>
    <w:rsid w:val="00BF446B"/>
    <w:rsid w:val="00BF467E"/>
    <w:rsid w:val="00BF46CF"/>
    <w:rsid w:val="00BF48F1"/>
    <w:rsid w:val="00BF49F9"/>
    <w:rsid w:val="00BF4A78"/>
    <w:rsid w:val="00BF4E2D"/>
    <w:rsid w:val="00BF505B"/>
    <w:rsid w:val="00BF550A"/>
    <w:rsid w:val="00BF5976"/>
    <w:rsid w:val="00BF5B1A"/>
    <w:rsid w:val="00BF5D58"/>
    <w:rsid w:val="00BF6485"/>
    <w:rsid w:val="00BF6594"/>
    <w:rsid w:val="00BF65E5"/>
    <w:rsid w:val="00BF6610"/>
    <w:rsid w:val="00BF66EF"/>
    <w:rsid w:val="00BF6907"/>
    <w:rsid w:val="00BF6C64"/>
    <w:rsid w:val="00BF6F62"/>
    <w:rsid w:val="00BF7777"/>
    <w:rsid w:val="00C00045"/>
    <w:rsid w:val="00C0015D"/>
    <w:rsid w:val="00C0197A"/>
    <w:rsid w:val="00C01FF1"/>
    <w:rsid w:val="00C020E7"/>
    <w:rsid w:val="00C020EB"/>
    <w:rsid w:val="00C0249D"/>
    <w:rsid w:val="00C026FE"/>
    <w:rsid w:val="00C02CB2"/>
    <w:rsid w:val="00C02DF1"/>
    <w:rsid w:val="00C02F8D"/>
    <w:rsid w:val="00C03425"/>
    <w:rsid w:val="00C0346F"/>
    <w:rsid w:val="00C03625"/>
    <w:rsid w:val="00C040D0"/>
    <w:rsid w:val="00C04962"/>
    <w:rsid w:val="00C04BE9"/>
    <w:rsid w:val="00C04C5E"/>
    <w:rsid w:val="00C04FE9"/>
    <w:rsid w:val="00C05159"/>
    <w:rsid w:val="00C05480"/>
    <w:rsid w:val="00C05536"/>
    <w:rsid w:val="00C0558A"/>
    <w:rsid w:val="00C055CB"/>
    <w:rsid w:val="00C05701"/>
    <w:rsid w:val="00C05D5A"/>
    <w:rsid w:val="00C06341"/>
    <w:rsid w:val="00C068BC"/>
    <w:rsid w:val="00C06CA3"/>
    <w:rsid w:val="00C070E5"/>
    <w:rsid w:val="00C0740C"/>
    <w:rsid w:val="00C1013B"/>
    <w:rsid w:val="00C1131A"/>
    <w:rsid w:val="00C11636"/>
    <w:rsid w:val="00C11B3E"/>
    <w:rsid w:val="00C11D3E"/>
    <w:rsid w:val="00C1236D"/>
    <w:rsid w:val="00C12BCA"/>
    <w:rsid w:val="00C13B91"/>
    <w:rsid w:val="00C13DCA"/>
    <w:rsid w:val="00C13E64"/>
    <w:rsid w:val="00C14206"/>
    <w:rsid w:val="00C14968"/>
    <w:rsid w:val="00C14A65"/>
    <w:rsid w:val="00C14C10"/>
    <w:rsid w:val="00C15006"/>
    <w:rsid w:val="00C158A5"/>
    <w:rsid w:val="00C15D0B"/>
    <w:rsid w:val="00C15D44"/>
    <w:rsid w:val="00C15F42"/>
    <w:rsid w:val="00C1616D"/>
    <w:rsid w:val="00C16571"/>
    <w:rsid w:val="00C169AA"/>
    <w:rsid w:val="00C16EC0"/>
    <w:rsid w:val="00C17972"/>
    <w:rsid w:val="00C17995"/>
    <w:rsid w:val="00C17F89"/>
    <w:rsid w:val="00C203F2"/>
    <w:rsid w:val="00C205EC"/>
    <w:rsid w:val="00C21073"/>
    <w:rsid w:val="00C210AF"/>
    <w:rsid w:val="00C21EBC"/>
    <w:rsid w:val="00C21F93"/>
    <w:rsid w:val="00C2203B"/>
    <w:rsid w:val="00C22B6B"/>
    <w:rsid w:val="00C22BD2"/>
    <w:rsid w:val="00C22BF8"/>
    <w:rsid w:val="00C233B7"/>
    <w:rsid w:val="00C23A91"/>
    <w:rsid w:val="00C23D4C"/>
    <w:rsid w:val="00C241EA"/>
    <w:rsid w:val="00C242B6"/>
    <w:rsid w:val="00C24AA1"/>
    <w:rsid w:val="00C250DF"/>
    <w:rsid w:val="00C259E7"/>
    <w:rsid w:val="00C25A41"/>
    <w:rsid w:val="00C25BC5"/>
    <w:rsid w:val="00C25FB8"/>
    <w:rsid w:val="00C26326"/>
    <w:rsid w:val="00C268ED"/>
    <w:rsid w:val="00C274D2"/>
    <w:rsid w:val="00C27662"/>
    <w:rsid w:val="00C303ED"/>
    <w:rsid w:val="00C3063D"/>
    <w:rsid w:val="00C3075E"/>
    <w:rsid w:val="00C32359"/>
    <w:rsid w:val="00C32593"/>
    <w:rsid w:val="00C32601"/>
    <w:rsid w:val="00C32625"/>
    <w:rsid w:val="00C32634"/>
    <w:rsid w:val="00C326FC"/>
    <w:rsid w:val="00C339C7"/>
    <w:rsid w:val="00C33A6F"/>
    <w:rsid w:val="00C348A2"/>
    <w:rsid w:val="00C34AEE"/>
    <w:rsid w:val="00C35266"/>
    <w:rsid w:val="00C35D1B"/>
    <w:rsid w:val="00C36F11"/>
    <w:rsid w:val="00C374F7"/>
    <w:rsid w:val="00C377BC"/>
    <w:rsid w:val="00C37AB9"/>
    <w:rsid w:val="00C37B4E"/>
    <w:rsid w:val="00C37E2F"/>
    <w:rsid w:val="00C37F02"/>
    <w:rsid w:val="00C405D8"/>
    <w:rsid w:val="00C40BDD"/>
    <w:rsid w:val="00C40C06"/>
    <w:rsid w:val="00C40D83"/>
    <w:rsid w:val="00C410A6"/>
    <w:rsid w:val="00C422B7"/>
    <w:rsid w:val="00C4272D"/>
    <w:rsid w:val="00C427ED"/>
    <w:rsid w:val="00C42B17"/>
    <w:rsid w:val="00C42E10"/>
    <w:rsid w:val="00C42EB1"/>
    <w:rsid w:val="00C432B5"/>
    <w:rsid w:val="00C43351"/>
    <w:rsid w:val="00C4400A"/>
    <w:rsid w:val="00C44E57"/>
    <w:rsid w:val="00C44F9B"/>
    <w:rsid w:val="00C4528E"/>
    <w:rsid w:val="00C456D8"/>
    <w:rsid w:val="00C45B70"/>
    <w:rsid w:val="00C46233"/>
    <w:rsid w:val="00C46D54"/>
    <w:rsid w:val="00C471F4"/>
    <w:rsid w:val="00C471FE"/>
    <w:rsid w:val="00C4726E"/>
    <w:rsid w:val="00C472F1"/>
    <w:rsid w:val="00C4748A"/>
    <w:rsid w:val="00C478B9"/>
    <w:rsid w:val="00C5030F"/>
    <w:rsid w:val="00C50743"/>
    <w:rsid w:val="00C512A7"/>
    <w:rsid w:val="00C527E9"/>
    <w:rsid w:val="00C528A2"/>
    <w:rsid w:val="00C530DC"/>
    <w:rsid w:val="00C53705"/>
    <w:rsid w:val="00C53848"/>
    <w:rsid w:val="00C53A5C"/>
    <w:rsid w:val="00C54005"/>
    <w:rsid w:val="00C54047"/>
    <w:rsid w:val="00C54688"/>
    <w:rsid w:val="00C54F3A"/>
    <w:rsid w:val="00C54FCC"/>
    <w:rsid w:val="00C5526F"/>
    <w:rsid w:val="00C5539E"/>
    <w:rsid w:val="00C560E6"/>
    <w:rsid w:val="00C56349"/>
    <w:rsid w:val="00C568C9"/>
    <w:rsid w:val="00C57041"/>
    <w:rsid w:val="00C573AA"/>
    <w:rsid w:val="00C5775A"/>
    <w:rsid w:val="00C619F9"/>
    <w:rsid w:val="00C6224B"/>
    <w:rsid w:val="00C62490"/>
    <w:rsid w:val="00C62E8A"/>
    <w:rsid w:val="00C6336B"/>
    <w:rsid w:val="00C63857"/>
    <w:rsid w:val="00C63D6A"/>
    <w:rsid w:val="00C63F0F"/>
    <w:rsid w:val="00C63FA8"/>
    <w:rsid w:val="00C64099"/>
    <w:rsid w:val="00C643F3"/>
    <w:rsid w:val="00C6482F"/>
    <w:rsid w:val="00C64A1E"/>
    <w:rsid w:val="00C64D77"/>
    <w:rsid w:val="00C65502"/>
    <w:rsid w:val="00C6667D"/>
    <w:rsid w:val="00C6750C"/>
    <w:rsid w:val="00C67943"/>
    <w:rsid w:val="00C67EE3"/>
    <w:rsid w:val="00C70806"/>
    <w:rsid w:val="00C71289"/>
    <w:rsid w:val="00C71348"/>
    <w:rsid w:val="00C717FA"/>
    <w:rsid w:val="00C72239"/>
    <w:rsid w:val="00C725F5"/>
    <w:rsid w:val="00C726F3"/>
    <w:rsid w:val="00C72D9D"/>
    <w:rsid w:val="00C730D1"/>
    <w:rsid w:val="00C734FC"/>
    <w:rsid w:val="00C73738"/>
    <w:rsid w:val="00C739F6"/>
    <w:rsid w:val="00C74307"/>
    <w:rsid w:val="00C7443E"/>
    <w:rsid w:val="00C744EB"/>
    <w:rsid w:val="00C74695"/>
    <w:rsid w:val="00C74B38"/>
    <w:rsid w:val="00C75023"/>
    <w:rsid w:val="00C75769"/>
    <w:rsid w:val="00C758E8"/>
    <w:rsid w:val="00C75CAB"/>
    <w:rsid w:val="00C761BF"/>
    <w:rsid w:val="00C76E69"/>
    <w:rsid w:val="00C770F6"/>
    <w:rsid w:val="00C773CF"/>
    <w:rsid w:val="00C7747B"/>
    <w:rsid w:val="00C77904"/>
    <w:rsid w:val="00C77A64"/>
    <w:rsid w:val="00C8035F"/>
    <w:rsid w:val="00C803A9"/>
    <w:rsid w:val="00C803C7"/>
    <w:rsid w:val="00C80E46"/>
    <w:rsid w:val="00C8110B"/>
    <w:rsid w:val="00C8120E"/>
    <w:rsid w:val="00C81D21"/>
    <w:rsid w:val="00C82118"/>
    <w:rsid w:val="00C827CB"/>
    <w:rsid w:val="00C82AE3"/>
    <w:rsid w:val="00C82C99"/>
    <w:rsid w:val="00C83038"/>
    <w:rsid w:val="00C832F2"/>
    <w:rsid w:val="00C83554"/>
    <w:rsid w:val="00C835AB"/>
    <w:rsid w:val="00C83868"/>
    <w:rsid w:val="00C83CBE"/>
    <w:rsid w:val="00C84035"/>
    <w:rsid w:val="00C84708"/>
    <w:rsid w:val="00C8479F"/>
    <w:rsid w:val="00C84E31"/>
    <w:rsid w:val="00C851E3"/>
    <w:rsid w:val="00C8524C"/>
    <w:rsid w:val="00C8545A"/>
    <w:rsid w:val="00C854D1"/>
    <w:rsid w:val="00C85A39"/>
    <w:rsid w:val="00C8656B"/>
    <w:rsid w:val="00C868B1"/>
    <w:rsid w:val="00C87908"/>
    <w:rsid w:val="00C87AD8"/>
    <w:rsid w:val="00C87FFE"/>
    <w:rsid w:val="00C90095"/>
    <w:rsid w:val="00C9020D"/>
    <w:rsid w:val="00C902FB"/>
    <w:rsid w:val="00C90702"/>
    <w:rsid w:val="00C90753"/>
    <w:rsid w:val="00C91089"/>
    <w:rsid w:val="00C9119C"/>
    <w:rsid w:val="00C91571"/>
    <w:rsid w:val="00C916AF"/>
    <w:rsid w:val="00C917FF"/>
    <w:rsid w:val="00C91972"/>
    <w:rsid w:val="00C91E1F"/>
    <w:rsid w:val="00C929F0"/>
    <w:rsid w:val="00C93085"/>
    <w:rsid w:val="00C9318E"/>
    <w:rsid w:val="00C934D4"/>
    <w:rsid w:val="00C939CA"/>
    <w:rsid w:val="00C93D57"/>
    <w:rsid w:val="00C94589"/>
    <w:rsid w:val="00C94BFE"/>
    <w:rsid w:val="00C953BE"/>
    <w:rsid w:val="00C9581A"/>
    <w:rsid w:val="00C95D62"/>
    <w:rsid w:val="00C95E13"/>
    <w:rsid w:val="00C95F4F"/>
    <w:rsid w:val="00C9649D"/>
    <w:rsid w:val="00C964D1"/>
    <w:rsid w:val="00C96B42"/>
    <w:rsid w:val="00C96CF9"/>
    <w:rsid w:val="00C974CE"/>
    <w:rsid w:val="00C9759E"/>
    <w:rsid w:val="00C9766A"/>
    <w:rsid w:val="00C97A8C"/>
    <w:rsid w:val="00C97B36"/>
    <w:rsid w:val="00CA05B3"/>
    <w:rsid w:val="00CA05D9"/>
    <w:rsid w:val="00CA14A2"/>
    <w:rsid w:val="00CA1BC8"/>
    <w:rsid w:val="00CA2267"/>
    <w:rsid w:val="00CA23D9"/>
    <w:rsid w:val="00CA241C"/>
    <w:rsid w:val="00CA2BEC"/>
    <w:rsid w:val="00CA2FFC"/>
    <w:rsid w:val="00CA3789"/>
    <w:rsid w:val="00CA3A0B"/>
    <w:rsid w:val="00CA3B40"/>
    <w:rsid w:val="00CA3E9B"/>
    <w:rsid w:val="00CA43B6"/>
    <w:rsid w:val="00CA476C"/>
    <w:rsid w:val="00CA4ADF"/>
    <w:rsid w:val="00CA5343"/>
    <w:rsid w:val="00CA5844"/>
    <w:rsid w:val="00CA6B52"/>
    <w:rsid w:val="00CA74A2"/>
    <w:rsid w:val="00CA7966"/>
    <w:rsid w:val="00CB05D1"/>
    <w:rsid w:val="00CB0716"/>
    <w:rsid w:val="00CB14FA"/>
    <w:rsid w:val="00CB1533"/>
    <w:rsid w:val="00CB1584"/>
    <w:rsid w:val="00CB1938"/>
    <w:rsid w:val="00CB19C0"/>
    <w:rsid w:val="00CB1DE1"/>
    <w:rsid w:val="00CB1E33"/>
    <w:rsid w:val="00CB1EF2"/>
    <w:rsid w:val="00CB245D"/>
    <w:rsid w:val="00CB27E8"/>
    <w:rsid w:val="00CB2845"/>
    <w:rsid w:val="00CB2AC3"/>
    <w:rsid w:val="00CB2C92"/>
    <w:rsid w:val="00CB2D3A"/>
    <w:rsid w:val="00CB3920"/>
    <w:rsid w:val="00CB392B"/>
    <w:rsid w:val="00CB3EC7"/>
    <w:rsid w:val="00CB3FBE"/>
    <w:rsid w:val="00CB4038"/>
    <w:rsid w:val="00CB48C3"/>
    <w:rsid w:val="00CB49F9"/>
    <w:rsid w:val="00CB4BC9"/>
    <w:rsid w:val="00CB4FCF"/>
    <w:rsid w:val="00CB58AE"/>
    <w:rsid w:val="00CB60D6"/>
    <w:rsid w:val="00CB628E"/>
    <w:rsid w:val="00CB68DA"/>
    <w:rsid w:val="00CB75E2"/>
    <w:rsid w:val="00CB79A3"/>
    <w:rsid w:val="00CB7C99"/>
    <w:rsid w:val="00CB7DEC"/>
    <w:rsid w:val="00CC02F9"/>
    <w:rsid w:val="00CC0C26"/>
    <w:rsid w:val="00CC10C8"/>
    <w:rsid w:val="00CC14F1"/>
    <w:rsid w:val="00CC15C6"/>
    <w:rsid w:val="00CC182F"/>
    <w:rsid w:val="00CC2291"/>
    <w:rsid w:val="00CC2342"/>
    <w:rsid w:val="00CC264F"/>
    <w:rsid w:val="00CC297F"/>
    <w:rsid w:val="00CC3064"/>
    <w:rsid w:val="00CC3A48"/>
    <w:rsid w:val="00CC3A97"/>
    <w:rsid w:val="00CC4F39"/>
    <w:rsid w:val="00CC5295"/>
    <w:rsid w:val="00CC56D3"/>
    <w:rsid w:val="00CC5C27"/>
    <w:rsid w:val="00CC61E8"/>
    <w:rsid w:val="00CC6C8F"/>
    <w:rsid w:val="00CC6EC4"/>
    <w:rsid w:val="00CC7B7A"/>
    <w:rsid w:val="00CC7BA0"/>
    <w:rsid w:val="00CD00C9"/>
    <w:rsid w:val="00CD04C8"/>
    <w:rsid w:val="00CD17E0"/>
    <w:rsid w:val="00CD1A1E"/>
    <w:rsid w:val="00CD2163"/>
    <w:rsid w:val="00CD21D8"/>
    <w:rsid w:val="00CD2918"/>
    <w:rsid w:val="00CD2E0A"/>
    <w:rsid w:val="00CD39BD"/>
    <w:rsid w:val="00CD3AE3"/>
    <w:rsid w:val="00CD3F8D"/>
    <w:rsid w:val="00CD4053"/>
    <w:rsid w:val="00CD44FB"/>
    <w:rsid w:val="00CD544C"/>
    <w:rsid w:val="00CD5D6E"/>
    <w:rsid w:val="00CD6304"/>
    <w:rsid w:val="00CD6AF9"/>
    <w:rsid w:val="00CD6F3B"/>
    <w:rsid w:val="00CD6F98"/>
    <w:rsid w:val="00CD7007"/>
    <w:rsid w:val="00CD7233"/>
    <w:rsid w:val="00CD7902"/>
    <w:rsid w:val="00CD7B66"/>
    <w:rsid w:val="00CD7FAA"/>
    <w:rsid w:val="00CE0144"/>
    <w:rsid w:val="00CE01A4"/>
    <w:rsid w:val="00CE03FD"/>
    <w:rsid w:val="00CE0984"/>
    <w:rsid w:val="00CE0F69"/>
    <w:rsid w:val="00CE0F7F"/>
    <w:rsid w:val="00CE1016"/>
    <w:rsid w:val="00CE1ADD"/>
    <w:rsid w:val="00CE1FB8"/>
    <w:rsid w:val="00CE20E8"/>
    <w:rsid w:val="00CE28E6"/>
    <w:rsid w:val="00CE2BA5"/>
    <w:rsid w:val="00CE2BCE"/>
    <w:rsid w:val="00CE3376"/>
    <w:rsid w:val="00CE34F8"/>
    <w:rsid w:val="00CE382D"/>
    <w:rsid w:val="00CE40B5"/>
    <w:rsid w:val="00CE4423"/>
    <w:rsid w:val="00CE47E3"/>
    <w:rsid w:val="00CE49A5"/>
    <w:rsid w:val="00CE4FF1"/>
    <w:rsid w:val="00CE563A"/>
    <w:rsid w:val="00CE56FB"/>
    <w:rsid w:val="00CE5926"/>
    <w:rsid w:val="00CE5A79"/>
    <w:rsid w:val="00CE5E90"/>
    <w:rsid w:val="00CE60DF"/>
    <w:rsid w:val="00CE6564"/>
    <w:rsid w:val="00CE6C3D"/>
    <w:rsid w:val="00CE6FB2"/>
    <w:rsid w:val="00CE7C6C"/>
    <w:rsid w:val="00CE7F12"/>
    <w:rsid w:val="00CF0E66"/>
    <w:rsid w:val="00CF137E"/>
    <w:rsid w:val="00CF2087"/>
    <w:rsid w:val="00CF2355"/>
    <w:rsid w:val="00CF276E"/>
    <w:rsid w:val="00CF2BD6"/>
    <w:rsid w:val="00CF32B1"/>
    <w:rsid w:val="00CF35C5"/>
    <w:rsid w:val="00CF36FB"/>
    <w:rsid w:val="00CF3B1E"/>
    <w:rsid w:val="00CF3BEC"/>
    <w:rsid w:val="00CF3E70"/>
    <w:rsid w:val="00CF4256"/>
    <w:rsid w:val="00CF44DF"/>
    <w:rsid w:val="00CF46A0"/>
    <w:rsid w:val="00CF4D3D"/>
    <w:rsid w:val="00CF4DA3"/>
    <w:rsid w:val="00CF519A"/>
    <w:rsid w:val="00CF5467"/>
    <w:rsid w:val="00CF593C"/>
    <w:rsid w:val="00CF5BE8"/>
    <w:rsid w:val="00CF5D16"/>
    <w:rsid w:val="00CF614F"/>
    <w:rsid w:val="00CF630E"/>
    <w:rsid w:val="00CF639A"/>
    <w:rsid w:val="00CF6432"/>
    <w:rsid w:val="00CF6727"/>
    <w:rsid w:val="00CF67A3"/>
    <w:rsid w:val="00CF6E20"/>
    <w:rsid w:val="00CF779F"/>
    <w:rsid w:val="00CF7C37"/>
    <w:rsid w:val="00CF7CE6"/>
    <w:rsid w:val="00CF7E06"/>
    <w:rsid w:val="00D000B8"/>
    <w:rsid w:val="00D0028E"/>
    <w:rsid w:val="00D00D26"/>
    <w:rsid w:val="00D00F92"/>
    <w:rsid w:val="00D01E6B"/>
    <w:rsid w:val="00D01F19"/>
    <w:rsid w:val="00D02250"/>
    <w:rsid w:val="00D02877"/>
    <w:rsid w:val="00D02A43"/>
    <w:rsid w:val="00D02B11"/>
    <w:rsid w:val="00D03063"/>
    <w:rsid w:val="00D033AF"/>
    <w:rsid w:val="00D034E0"/>
    <w:rsid w:val="00D0356F"/>
    <w:rsid w:val="00D03745"/>
    <w:rsid w:val="00D03AAE"/>
    <w:rsid w:val="00D03E06"/>
    <w:rsid w:val="00D03E8A"/>
    <w:rsid w:val="00D0450E"/>
    <w:rsid w:val="00D046B0"/>
    <w:rsid w:val="00D049AF"/>
    <w:rsid w:val="00D04FE8"/>
    <w:rsid w:val="00D0516E"/>
    <w:rsid w:val="00D05761"/>
    <w:rsid w:val="00D057AF"/>
    <w:rsid w:val="00D06446"/>
    <w:rsid w:val="00D06C06"/>
    <w:rsid w:val="00D07185"/>
    <w:rsid w:val="00D074BB"/>
    <w:rsid w:val="00D07787"/>
    <w:rsid w:val="00D07932"/>
    <w:rsid w:val="00D07A17"/>
    <w:rsid w:val="00D07A34"/>
    <w:rsid w:val="00D106D3"/>
    <w:rsid w:val="00D117AD"/>
    <w:rsid w:val="00D11AF4"/>
    <w:rsid w:val="00D11FF4"/>
    <w:rsid w:val="00D12301"/>
    <w:rsid w:val="00D1286C"/>
    <w:rsid w:val="00D12C1C"/>
    <w:rsid w:val="00D13056"/>
    <w:rsid w:val="00D1366C"/>
    <w:rsid w:val="00D13862"/>
    <w:rsid w:val="00D143C5"/>
    <w:rsid w:val="00D144C5"/>
    <w:rsid w:val="00D1453F"/>
    <w:rsid w:val="00D1472E"/>
    <w:rsid w:val="00D14F0B"/>
    <w:rsid w:val="00D15135"/>
    <w:rsid w:val="00D159DF"/>
    <w:rsid w:val="00D1612F"/>
    <w:rsid w:val="00D16E9C"/>
    <w:rsid w:val="00D170D3"/>
    <w:rsid w:val="00D170D8"/>
    <w:rsid w:val="00D1719A"/>
    <w:rsid w:val="00D176CF"/>
    <w:rsid w:val="00D177C5"/>
    <w:rsid w:val="00D17AC0"/>
    <w:rsid w:val="00D17AD5"/>
    <w:rsid w:val="00D17CEF"/>
    <w:rsid w:val="00D17FAC"/>
    <w:rsid w:val="00D2011B"/>
    <w:rsid w:val="00D201C9"/>
    <w:rsid w:val="00D20204"/>
    <w:rsid w:val="00D203E6"/>
    <w:rsid w:val="00D20B12"/>
    <w:rsid w:val="00D20F9F"/>
    <w:rsid w:val="00D213F9"/>
    <w:rsid w:val="00D21DFE"/>
    <w:rsid w:val="00D21FC4"/>
    <w:rsid w:val="00D224BA"/>
    <w:rsid w:val="00D22877"/>
    <w:rsid w:val="00D2290D"/>
    <w:rsid w:val="00D231C2"/>
    <w:rsid w:val="00D2359B"/>
    <w:rsid w:val="00D23807"/>
    <w:rsid w:val="00D23C39"/>
    <w:rsid w:val="00D23F62"/>
    <w:rsid w:val="00D2408F"/>
    <w:rsid w:val="00D24B7D"/>
    <w:rsid w:val="00D24BB4"/>
    <w:rsid w:val="00D24D60"/>
    <w:rsid w:val="00D25686"/>
    <w:rsid w:val="00D25799"/>
    <w:rsid w:val="00D25DC5"/>
    <w:rsid w:val="00D26049"/>
    <w:rsid w:val="00D26462"/>
    <w:rsid w:val="00D26698"/>
    <w:rsid w:val="00D26AE8"/>
    <w:rsid w:val="00D27069"/>
    <w:rsid w:val="00D2714B"/>
    <w:rsid w:val="00D271DA"/>
    <w:rsid w:val="00D271E3"/>
    <w:rsid w:val="00D2728E"/>
    <w:rsid w:val="00D2759E"/>
    <w:rsid w:val="00D27D0A"/>
    <w:rsid w:val="00D30150"/>
    <w:rsid w:val="00D305EE"/>
    <w:rsid w:val="00D3193D"/>
    <w:rsid w:val="00D32494"/>
    <w:rsid w:val="00D3278A"/>
    <w:rsid w:val="00D327D0"/>
    <w:rsid w:val="00D32B8F"/>
    <w:rsid w:val="00D32C1B"/>
    <w:rsid w:val="00D32D8F"/>
    <w:rsid w:val="00D3381E"/>
    <w:rsid w:val="00D3439E"/>
    <w:rsid w:val="00D343D3"/>
    <w:rsid w:val="00D3441E"/>
    <w:rsid w:val="00D3468A"/>
    <w:rsid w:val="00D347E2"/>
    <w:rsid w:val="00D34AB5"/>
    <w:rsid w:val="00D34B88"/>
    <w:rsid w:val="00D34C92"/>
    <w:rsid w:val="00D358E5"/>
    <w:rsid w:val="00D359D3"/>
    <w:rsid w:val="00D35CC9"/>
    <w:rsid w:val="00D35FCE"/>
    <w:rsid w:val="00D3603C"/>
    <w:rsid w:val="00D36219"/>
    <w:rsid w:val="00D3631C"/>
    <w:rsid w:val="00D36946"/>
    <w:rsid w:val="00D372C8"/>
    <w:rsid w:val="00D3754D"/>
    <w:rsid w:val="00D40525"/>
    <w:rsid w:val="00D40B24"/>
    <w:rsid w:val="00D40CB7"/>
    <w:rsid w:val="00D410B2"/>
    <w:rsid w:val="00D41530"/>
    <w:rsid w:val="00D41950"/>
    <w:rsid w:val="00D41B90"/>
    <w:rsid w:val="00D41BDF"/>
    <w:rsid w:val="00D41BF7"/>
    <w:rsid w:val="00D41F5E"/>
    <w:rsid w:val="00D4206C"/>
    <w:rsid w:val="00D42CB8"/>
    <w:rsid w:val="00D42D16"/>
    <w:rsid w:val="00D432EF"/>
    <w:rsid w:val="00D433CD"/>
    <w:rsid w:val="00D43525"/>
    <w:rsid w:val="00D43A6E"/>
    <w:rsid w:val="00D43B6D"/>
    <w:rsid w:val="00D43EB0"/>
    <w:rsid w:val="00D446BC"/>
    <w:rsid w:val="00D44830"/>
    <w:rsid w:val="00D44E9D"/>
    <w:rsid w:val="00D457F1"/>
    <w:rsid w:val="00D45807"/>
    <w:rsid w:val="00D45AF9"/>
    <w:rsid w:val="00D46080"/>
    <w:rsid w:val="00D4631A"/>
    <w:rsid w:val="00D4642F"/>
    <w:rsid w:val="00D467F5"/>
    <w:rsid w:val="00D46E53"/>
    <w:rsid w:val="00D47337"/>
    <w:rsid w:val="00D47A80"/>
    <w:rsid w:val="00D47CEC"/>
    <w:rsid w:val="00D500BE"/>
    <w:rsid w:val="00D50103"/>
    <w:rsid w:val="00D50B60"/>
    <w:rsid w:val="00D512BC"/>
    <w:rsid w:val="00D51335"/>
    <w:rsid w:val="00D51CF8"/>
    <w:rsid w:val="00D51DE5"/>
    <w:rsid w:val="00D51EE8"/>
    <w:rsid w:val="00D52947"/>
    <w:rsid w:val="00D52F33"/>
    <w:rsid w:val="00D5389F"/>
    <w:rsid w:val="00D53B83"/>
    <w:rsid w:val="00D53CE4"/>
    <w:rsid w:val="00D53D2A"/>
    <w:rsid w:val="00D548D6"/>
    <w:rsid w:val="00D5492C"/>
    <w:rsid w:val="00D54D35"/>
    <w:rsid w:val="00D54E34"/>
    <w:rsid w:val="00D55D0C"/>
    <w:rsid w:val="00D563C3"/>
    <w:rsid w:val="00D56500"/>
    <w:rsid w:val="00D5670A"/>
    <w:rsid w:val="00D56A8C"/>
    <w:rsid w:val="00D5737E"/>
    <w:rsid w:val="00D57F2D"/>
    <w:rsid w:val="00D60062"/>
    <w:rsid w:val="00D60423"/>
    <w:rsid w:val="00D6048A"/>
    <w:rsid w:val="00D60981"/>
    <w:rsid w:val="00D60C78"/>
    <w:rsid w:val="00D611BE"/>
    <w:rsid w:val="00D613BF"/>
    <w:rsid w:val="00D61895"/>
    <w:rsid w:val="00D61994"/>
    <w:rsid w:val="00D61C15"/>
    <w:rsid w:val="00D62000"/>
    <w:rsid w:val="00D631A4"/>
    <w:rsid w:val="00D634E0"/>
    <w:rsid w:val="00D635C6"/>
    <w:rsid w:val="00D635FE"/>
    <w:rsid w:val="00D63612"/>
    <w:rsid w:val="00D6389A"/>
    <w:rsid w:val="00D63A67"/>
    <w:rsid w:val="00D63A90"/>
    <w:rsid w:val="00D63EB2"/>
    <w:rsid w:val="00D642FF"/>
    <w:rsid w:val="00D64DA3"/>
    <w:rsid w:val="00D6539B"/>
    <w:rsid w:val="00D6568B"/>
    <w:rsid w:val="00D656B7"/>
    <w:rsid w:val="00D65AA6"/>
    <w:rsid w:val="00D65BF3"/>
    <w:rsid w:val="00D65D70"/>
    <w:rsid w:val="00D65F3D"/>
    <w:rsid w:val="00D6645C"/>
    <w:rsid w:val="00D66526"/>
    <w:rsid w:val="00D701FC"/>
    <w:rsid w:val="00D70845"/>
    <w:rsid w:val="00D70FDD"/>
    <w:rsid w:val="00D71312"/>
    <w:rsid w:val="00D717FA"/>
    <w:rsid w:val="00D71BAD"/>
    <w:rsid w:val="00D72263"/>
    <w:rsid w:val="00D72357"/>
    <w:rsid w:val="00D72497"/>
    <w:rsid w:val="00D72794"/>
    <w:rsid w:val="00D72B0A"/>
    <w:rsid w:val="00D7356A"/>
    <w:rsid w:val="00D744B1"/>
    <w:rsid w:val="00D745DD"/>
    <w:rsid w:val="00D747A3"/>
    <w:rsid w:val="00D748A6"/>
    <w:rsid w:val="00D748C0"/>
    <w:rsid w:val="00D74E98"/>
    <w:rsid w:val="00D754CC"/>
    <w:rsid w:val="00D760AE"/>
    <w:rsid w:val="00D76625"/>
    <w:rsid w:val="00D7677D"/>
    <w:rsid w:val="00D76B6C"/>
    <w:rsid w:val="00D771BB"/>
    <w:rsid w:val="00D77537"/>
    <w:rsid w:val="00D775F8"/>
    <w:rsid w:val="00D77872"/>
    <w:rsid w:val="00D77CB8"/>
    <w:rsid w:val="00D77E17"/>
    <w:rsid w:val="00D77E5C"/>
    <w:rsid w:val="00D800A8"/>
    <w:rsid w:val="00D80180"/>
    <w:rsid w:val="00D814B8"/>
    <w:rsid w:val="00D81925"/>
    <w:rsid w:val="00D819D7"/>
    <w:rsid w:val="00D81E5C"/>
    <w:rsid w:val="00D81F45"/>
    <w:rsid w:val="00D8216B"/>
    <w:rsid w:val="00D823E8"/>
    <w:rsid w:val="00D8251A"/>
    <w:rsid w:val="00D82C42"/>
    <w:rsid w:val="00D82DF1"/>
    <w:rsid w:val="00D8332D"/>
    <w:rsid w:val="00D84935"/>
    <w:rsid w:val="00D84ED5"/>
    <w:rsid w:val="00D85202"/>
    <w:rsid w:val="00D85301"/>
    <w:rsid w:val="00D8537A"/>
    <w:rsid w:val="00D85513"/>
    <w:rsid w:val="00D8557F"/>
    <w:rsid w:val="00D856E3"/>
    <w:rsid w:val="00D857CC"/>
    <w:rsid w:val="00D85807"/>
    <w:rsid w:val="00D85A1B"/>
    <w:rsid w:val="00D85B86"/>
    <w:rsid w:val="00D85CE7"/>
    <w:rsid w:val="00D85D5B"/>
    <w:rsid w:val="00D87349"/>
    <w:rsid w:val="00D878C0"/>
    <w:rsid w:val="00D87AFD"/>
    <w:rsid w:val="00D87C13"/>
    <w:rsid w:val="00D90119"/>
    <w:rsid w:val="00D901E1"/>
    <w:rsid w:val="00D90BE7"/>
    <w:rsid w:val="00D91111"/>
    <w:rsid w:val="00D91118"/>
    <w:rsid w:val="00D917AF"/>
    <w:rsid w:val="00D91A18"/>
    <w:rsid w:val="00D91D70"/>
    <w:rsid w:val="00D91EE9"/>
    <w:rsid w:val="00D9282E"/>
    <w:rsid w:val="00D93BD9"/>
    <w:rsid w:val="00D93DC4"/>
    <w:rsid w:val="00D93FD1"/>
    <w:rsid w:val="00D949C6"/>
    <w:rsid w:val="00D94F5E"/>
    <w:rsid w:val="00D95EBA"/>
    <w:rsid w:val="00D960B8"/>
    <w:rsid w:val="00D9622D"/>
    <w:rsid w:val="00D9627A"/>
    <w:rsid w:val="00D96587"/>
    <w:rsid w:val="00D97025"/>
    <w:rsid w:val="00D97061"/>
    <w:rsid w:val="00D97220"/>
    <w:rsid w:val="00D974DC"/>
    <w:rsid w:val="00D9761C"/>
    <w:rsid w:val="00D977CC"/>
    <w:rsid w:val="00D97835"/>
    <w:rsid w:val="00D97F64"/>
    <w:rsid w:val="00DA0053"/>
    <w:rsid w:val="00DA0469"/>
    <w:rsid w:val="00DA0BDB"/>
    <w:rsid w:val="00DA0FA4"/>
    <w:rsid w:val="00DA14A6"/>
    <w:rsid w:val="00DA1917"/>
    <w:rsid w:val="00DA1AB8"/>
    <w:rsid w:val="00DA2601"/>
    <w:rsid w:val="00DA283D"/>
    <w:rsid w:val="00DA29ED"/>
    <w:rsid w:val="00DA2A3B"/>
    <w:rsid w:val="00DA410A"/>
    <w:rsid w:val="00DA484C"/>
    <w:rsid w:val="00DA4B4B"/>
    <w:rsid w:val="00DA4DEE"/>
    <w:rsid w:val="00DA4F8D"/>
    <w:rsid w:val="00DA5306"/>
    <w:rsid w:val="00DA54D2"/>
    <w:rsid w:val="00DA56FB"/>
    <w:rsid w:val="00DA5A92"/>
    <w:rsid w:val="00DA5AA6"/>
    <w:rsid w:val="00DA5BA9"/>
    <w:rsid w:val="00DA5E3F"/>
    <w:rsid w:val="00DA66FC"/>
    <w:rsid w:val="00DA69DD"/>
    <w:rsid w:val="00DA6B31"/>
    <w:rsid w:val="00DA6D6F"/>
    <w:rsid w:val="00DA6DE1"/>
    <w:rsid w:val="00DA6E35"/>
    <w:rsid w:val="00DA6E79"/>
    <w:rsid w:val="00DA70FC"/>
    <w:rsid w:val="00DA75F8"/>
    <w:rsid w:val="00DA7A55"/>
    <w:rsid w:val="00DAC563"/>
    <w:rsid w:val="00DB05F7"/>
    <w:rsid w:val="00DB09C7"/>
    <w:rsid w:val="00DB0DBC"/>
    <w:rsid w:val="00DB0DC0"/>
    <w:rsid w:val="00DB17A7"/>
    <w:rsid w:val="00DB1B61"/>
    <w:rsid w:val="00DB1C07"/>
    <w:rsid w:val="00DB1D98"/>
    <w:rsid w:val="00DB1E9F"/>
    <w:rsid w:val="00DB2080"/>
    <w:rsid w:val="00DB211E"/>
    <w:rsid w:val="00DB21D0"/>
    <w:rsid w:val="00DB2AB5"/>
    <w:rsid w:val="00DB2DE5"/>
    <w:rsid w:val="00DB3D79"/>
    <w:rsid w:val="00DB4320"/>
    <w:rsid w:val="00DB4DC5"/>
    <w:rsid w:val="00DB4E5F"/>
    <w:rsid w:val="00DB4ECB"/>
    <w:rsid w:val="00DB511F"/>
    <w:rsid w:val="00DB5529"/>
    <w:rsid w:val="00DB5AE1"/>
    <w:rsid w:val="00DB6061"/>
    <w:rsid w:val="00DB613C"/>
    <w:rsid w:val="00DB7153"/>
    <w:rsid w:val="00DB71B4"/>
    <w:rsid w:val="00DB71D4"/>
    <w:rsid w:val="00DB73A4"/>
    <w:rsid w:val="00DB73A6"/>
    <w:rsid w:val="00DC0006"/>
    <w:rsid w:val="00DC0427"/>
    <w:rsid w:val="00DC0477"/>
    <w:rsid w:val="00DC0505"/>
    <w:rsid w:val="00DC084E"/>
    <w:rsid w:val="00DC0EAB"/>
    <w:rsid w:val="00DC1785"/>
    <w:rsid w:val="00DC1C58"/>
    <w:rsid w:val="00DC21F4"/>
    <w:rsid w:val="00DC2484"/>
    <w:rsid w:val="00DC2BD2"/>
    <w:rsid w:val="00DC3A2C"/>
    <w:rsid w:val="00DC4B54"/>
    <w:rsid w:val="00DC4B8E"/>
    <w:rsid w:val="00DC4DF7"/>
    <w:rsid w:val="00DC4E3C"/>
    <w:rsid w:val="00DC59AF"/>
    <w:rsid w:val="00DC6146"/>
    <w:rsid w:val="00DC6170"/>
    <w:rsid w:val="00DC6389"/>
    <w:rsid w:val="00DC6894"/>
    <w:rsid w:val="00DC69AE"/>
    <w:rsid w:val="00DC7812"/>
    <w:rsid w:val="00DC7A35"/>
    <w:rsid w:val="00DC7BAE"/>
    <w:rsid w:val="00DC7CD9"/>
    <w:rsid w:val="00DD0CDE"/>
    <w:rsid w:val="00DD0ED0"/>
    <w:rsid w:val="00DD134D"/>
    <w:rsid w:val="00DD1690"/>
    <w:rsid w:val="00DD1F41"/>
    <w:rsid w:val="00DD276D"/>
    <w:rsid w:val="00DD28D2"/>
    <w:rsid w:val="00DD31EE"/>
    <w:rsid w:val="00DD4307"/>
    <w:rsid w:val="00DD48FD"/>
    <w:rsid w:val="00DD4DA3"/>
    <w:rsid w:val="00DD5B40"/>
    <w:rsid w:val="00DD6146"/>
    <w:rsid w:val="00DD6379"/>
    <w:rsid w:val="00DD638A"/>
    <w:rsid w:val="00DD6BF1"/>
    <w:rsid w:val="00DD6F4E"/>
    <w:rsid w:val="00DD7112"/>
    <w:rsid w:val="00DE014C"/>
    <w:rsid w:val="00DE0346"/>
    <w:rsid w:val="00DE0415"/>
    <w:rsid w:val="00DE0971"/>
    <w:rsid w:val="00DE0ADD"/>
    <w:rsid w:val="00DE1751"/>
    <w:rsid w:val="00DE23EC"/>
    <w:rsid w:val="00DE241A"/>
    <w:rsid w:val="00DE24CA"/>
    <w:rsid w:val="00DE30E4"/>
    <w:rsid w:val="00DE31CA"/>
    <w:rsid w:val="00DE320A"/>
    <w:rsid w:val="00DE3438"/>
    <w:rsid w:val="00DE4311"/>
    <w:rsid w:val="00DE561C"/>
    <w:rsid w:val="00DE57D2"/>
    <w:rsid w:val="00DE596B"/>
    <w:rsid w:val="00DE5AAB"/>
    <w:rsid w:val="00DE5FE7"/>
    <w:rsid w:val="00DE6895"/>
    <w:rsid w:val="00DE6A75"/>
    <w:rsid w:val="00DE6C5E"/>
    <w:rsid w:val="00DE7396"/>
    <w:rsid w:val="00DE7660"/>
    <w:rsid w:val="00DE788F"/>
    <w:rsid w:val="00DE7B3B"/>
    <w:rsid w:val="00DE7CDE"/>
    <w:rsid w:val="00DE7DAA"/>
    <w:rsid w:val="00DF0629"/>
    <w:rsid w:val="00DF0AB9"/>
    <w:rsid w:val="00DF0B09"/>
    <w:rsid w:val="00DF0E71"/>
    <w:rsid w:val="00DF134C"/>
    <w:rsid w:val="00DF17D5"/>
    <w:rsid w:val="00DF3080"/>
    <w:rsid w:val="00DF3112"/>
    <w:rsid w:val="00DF3203"/>
    <w:rsid w:val="00DF3400"/>
    <w:rsid w:val="00DF34E6"/>
    <w:rsid w:val="00DF399C"/>
    <w:rsid w:val="00DF3AE7"/>
    <w:rsid w:val="00DF3F41"/>
    <w:rsid w:val="00DF4A17"/>
    <w:rsid w:val="00DF4D23"/>
    <w:rsid w:val="00DF5AD0"/>
    <w:rsid w:val="00DF6E65"/>
    <w:rsid w:val="00DF747C"/>
    <w:rsid w:val="00DF7AAA"/>
    <w:rsid w:val="00DF7C0A"/>
    <w:rsid w:val="00E00771"/>
    <w:rsid w:val="00E00A53"/>
    <w:rsid w:val="00E00C70"/>
    <w:rsid w:val="00E00C94"/>
    <w:rsid w:val="00E015C1"/>
    <w:rsid w:val="00E01AFC"/>
    <w:rsid w:val="00E01B34"/>
    <w:rsid w:val="00E021E7"/>
    <w:rsid w:val="00E0259B"/>
    <w:rsid w:val="00E0296E"/>
    <w:rsid w:val="00E036A3"/>
    <w:rsid w:val="00E037C3"/>
    <w:rsid w:val="00E03E1F"/>
    <w:rsid w:val="00E042E5"/>
    <w:rsid w:val="00E04481"/>
    <w:rsid w:val="00E045FE"/>
    <w:rsid w:val="00E04673"/>
    <w:rsid w:val="00E04BC7"/>
    <w:rsid w:val="00E05EA5"/>
    <w:rsid w:val="00E063FD"/>
    <w:rsid w:val="00E064F6"/>
    <w:rsid w:val="00E0689B"/>
    <w:rsid w:val="00E07097"/>
    <w:rsid w:val="00E0723D"/>
    <w:rsid w:val="00E0731F"/>
    <w:rsid w:val="00E074DB"/>
    <w:rsid w:val="00E074F3"/>
    <w:rsid w:val="00E0770F"/>
    <w:rsid w:val="00E07AB9"/>
    <w:rsid w:val="00E10275"/>
    <w:rsid w:val="00E102B7"/>
    <w:rsid w:val="00E106C7"/>
    <w:rsid w:val="00E10797"/>
    <w:rsid w:val="00E11783"/>
    <w:rsid w:val="00E1186B"/>
    <w:rsid w:val="00E11E55"/>
    <w:rsid w:val="00E122D0"/>
    <w:rsid w:val="00E123E6"/>
    <w:rsid w:val="00E1275F"/>
    <w:rsid w:val="00E12ECC"/>
    <w:rsid w:val="00E1338A"/>
    <w:rsid w:val="00E13890"/>
    <w:rsid w:val="00E13A25"/>
    <w:rsid w:val="00E13AA6"/>
    <w:rsid w:val="00E13D44"/>
    <w:rsid w:val="00E13FBD"/>
    <w:rsid w:val="00E14575"/>
    <w:rsid w:val="00E14A4F"/>
    <w:rsid w:val="00E14D47"/>
    <w:rsid w:val="00E153FF"/>
    <w:rsid w:val="00E15BC8"/>
    <w:rsid w:val="00E15D95"/>
    <w:rsid w:val="00E15DAE"/>
    <w:rsid w:val="00E162C3"/>
    <w:rsid w:val="00E1641C"/>
    <w:rsid w:val="00E16BA7"/>
    <w:rsid w:val="00E178FE"/>
    <w:rsid w:val="00E17F7B"/>
    <w:rsid w:val="00E20056"/>
    <w:rsid w:val="00E202F0"/>
    <w:rsid w:val="00E20476"/>
    <w:rsid w:val="00E2105A"/>
    <w:rsid w:val="00E21161"/>
    <w:rsid w:val="00E217EC"/>
    <w:rsid w:val="00E21917"/>
    <w:rsid w:val="00E2245E"/>
    <w:rsid w:val="00E23131"/>
    <w:rsid w:val="00E2332E"/>
    <w:rsid w:val="00E23494"/>
    <w:rsid w:val="00E238D4"/>
    <w:rsid w:val="00E23F6D"/>
    <w:rsid w:val="00E243C1"/>
    <w:rsid w:val="00E244ED"/>
    <w:rsid w:val="00E25607"/>
    <w:rsid w:val="00E25855"/>
    <w:rsid w:val="00E259FB"/>
    <w:rsid w:val="00E25D6D"/>
    <w:rsid w:val="00E2610F"/>
    <w:rsid w:val="00E26708"/>
    <w:rsid w:val="00E273F1"/>
    <w:rsid w:val="00E27561"/>
    <w:rsid w:val="00E278C2"/>
    <w:rsid w:val="00E27A68"/>
    <w:rsid w:val="00E27DF9"/>
    <w:rsid w:val="00E27E04"/>
    <w:rsid w:val="00E3067D"/>
    <w:rsid w:val="00E30953"/>
    <w:rsid w:val="00E30A2F"/>
    <w:rsid w:val="00E30DE8"/>
    <w:rsid w:val="00E31448"/>
    <w:rsid w:val="00E32ADE"/>
    <w:rsid w:val="00E33437"/>
    <w:rsid w:val="00E33808"/>
    <w:rsid w:val="00E33C92"/>
    <w:rsid w:val="00E33FB3"/>
    <w:rsid w:val="00E345EA"/>
    <w:rsid w:val="00E34958"/>
    <w:rsid w:val="00E34C52"/>
    <w:rsid w:val="00E34FB1"/>
    <w:rsid w:val="00E353D2"/>
    <w:rsid w:val="00E35991"/>
    <w:rsid w:val="00E35C2C"/>
    <w:rsid w:val="00E35DD5"/>
    <w:rsid w:val="00E3604F"/>
    <w:rsid w:val="00E36DEA"/>
    <w:rsid w:val="00E37681"/>
    <w:rsid w:val="00E37AB0"/>
    <w:rsid w:val="00E37FF4"/>
    <w:rsid w:val="00E40A36"/>
    <w:rsid w:val="00E41C51"/>
    <w:rsid w:val="00E427D6"/>
    <w:rsid w:val="00E4317C"/>
    <w:rsid w:val="00E433A4"/>
    <w:rsid w:val="00E43717"/>
    <w:rsid w:val="00E43D79"/>
    <w:rsid w:val="00E44170"/>
    <w:rsid w:val="00E450F1"/>
    <w:rsid w:val="00E459D3"/>
    <w:rsid w:val="00E45E0F"/>
    <w:rsid w:val="00E4646D"/>
    <w:rsid w:val="00E468FE"/>
    <w:rsid w:val="00E4701F"/>
    <w:rsid w:val="00E47A46"/>
    <w:rsid w:val="00E47FC5"/>
    <w:rsid w:val="00E501BA"/>
    <w:rsid w:val="00E50756"/>
    <w:rsid w:val="00E50797"/>
    <w:rsid w:val="00E511C3"/>
    <w:rsid w:val="00E52177"/>
    <w:rsid w:val="00E521BA"/>
    <w:rsid w:val="00E5233E"/>
    <w:rsid w:val="00E52887"/>
    <w:rsid w:val="00E52D6B"/>
    <w:rsid w:val="00E52F0F"/>
    <w:rsid w:val="00E54117"/>
    <w:rsid w:val="00E543D6"/>
    <w:rsid w:val="00E54476"/>
    <w:rsid w:val="00E5477B"/>
    <w:rsid w:val="00E54C83"/>
    <w:rsid w:val="00E54D2C"/>
    <w:rsid w:val="00E54E90"/>
    <w:rsid w:val="00E55219"/>
    <w:rsid w:val="00E552FC"/>
    <w:rsid w:val="00E55440"/>
    <w:rsid w:val="00E55472"/>
    <w:rsid w:val="00E555D2"/>
    <w:rsid w:val="00E5564B"/>
    <w:rsid w:val="00E56063"/>
    <w:rsid w:val="00E56667"/>
    <w:rsid w:val="00E56FF8"/>
    <w:rsid w:val="00E57128"/>
    <w:rsid w:val="00E5724A"/>
    <w:rsid w:val="00E575A4"/>
    <w:rsid w:val="00E57F2A"/>
    <w:rsid w:val="00E60177"/>
    <w:rsid w:val="00E6035B"/>
    <w:rsid w:val="00E6091E"/>
    <w:rsid w:val="00E60BDE"/>
    <w:rsid w:val="00E61138"/>
    <w:rsid w:val="00E61174"/>
    <w:rsid w:val="00E61603"/>
    <w:rsid w:val="00E61A3E"/>
    <w:rsid w:val="00E624AB"/>
    <w:rsid w:val="00E6254E"/>
    <w:rsid w:val="00E63429"/>
    <w:rsid w:val="00E6370D"/>
    <w:rsid w:val="00E63783"/>
    <w:rsid w:val="00E63C33"/>
    <w:rsid w:val="00E63E02"/>
    <w:rsid w:val="00E64786"/>
    <w:rsid w:val="00E6485F"/>
    <w:rsid w:val="00E64DE2"/>
    <w:rsid w:val="00E64EDA"/>
    <w:rsid w:val="00E65A13"/>
    <w:rsid w:val="00E65BBF"/>
    <w:rsid w:val="00E65E8C"/>
    <w:rsid w:val="00E66092"/>
    <w:rsid w:val="00E66B16"/>
    <w:rsid w:val="00E66DA0"/>
    <w:rsid w:val="00E679B2"/>
    <w:rsid w:val="00E67CAF"/>
    <w:rsid w:val="00E67ED3"/>
    <w:rsid w:val="00E70056"/>
    <w:rsid w:val="00E7051A"/>
    <w:rsid w:val="00E70A2F"/>
    <w:rsid w:val="00E710DC"/>
    <w:rsid w:val="00E7166A"/>
    <w:rsid w:val="00E71938"/>
    <w:rsid w:val="00E71945"/>
    <w:rsid w:val="00E71A3A"/>
    <w:rsid w:val="00E71C39"/>
    <w:rsid w:val="00E71C79"/>
    <w:rsid w:val="00E71ED2"/>
    <w:rsid w:val="00E7282B"/>
    <w:rsid w:val="00E7360A"/>
    <w:rsid w:val="00E73820"/>
    <w:rsid w:val="00E73D87"/>
    <w:rsid w:val="00E748A4"/>
    <w:rsid w:val="00E75806"/>
    <w:rsid w:val="00E766A1"/>
    <w:rsid w:val="00E76890"/>
    <w:rsid w:val="00E76AB0"/>
    <w:rsid w:val="00E76BD1"/>
    <w:rsid w:val="00E76C77"/>
    <w:rsid w:val="00E77169"/>
    <w:rsid w:val="00E77AF1"/>
    <w:rsid w:val="00E77B2E"/>
    <w:rsid w:val="00E77E37"/>
    <w:rsid w:val="00E77E94"/>
    <w:rsid w:val="00E800D9"/>
    <w:rsid w:val="00E80887"/>
    <w:rsid w:val="00E80A13"/>
    <w:rsid w:val="00E80EE5"/>
    <w:rsid w:val="00E81061"/>
    <w:rsid w:val="00E810A9"/>
    <w:rsid w:val="00E81209"/>
    <w:rsid w:val="00E81ECB"/>
    <w:rsid w:val="00E823E1"/>
    <w:rsid w:val="00E82E61"/>
    <w:rsid w:val="00E83B1C"/>
    <w:rsid w:val="00E83CCE"/>
    <w:rsid w:val="00E83EEB"/>
    <w:rsid w:val="00E84671"/>
    <w:rsid w:val="00E84BBA"/>
    <w:rsid w:val="00E8517E"/>
    <w:rsid w:val="00E85664"/>
    <w:rsid w:val="00E85B80"/>
    <w:rsid w:val="00E85DBD"/>
    <w:rsid w:val="00E85F79"/>
    <w:rsid w:val="00E86403"/>
    <w:rsid w:val="00E86409"/>
    <w:rsid w:val="00E866FE"/>
    <w:rsid w:val="00E867F2"/>
    <w:rsid w:val="00E86BED"/>
    <w:rsid w:val="00E872B8"/>
    <w:rsid w:val="00E8762B"/>
    <w:rsid w:val="00E8768B"/>
    <w:rsid w:val="00E90439"/>
    <w:rsid w:val="00E905EA"/>
    <w:rsid w:val="00E90879"/>
    <w:rsid w:val="00E90B68"/>
    <w:rsid w:val="00E90B72"/>
    <w:rsid w:val="00E90B8F"/>
    <w:rsid w:val="00E91825"/>
    <w:rsid w:val="00E91974"/>
    <w:rsid w:val="00E92241"/>
    <w:rsid w:val="00E92CB5"/>
    <w:rsid w:val="00E93338"/>
    <w:rsid w:val="00E934B1"/>
    <w:rsid w:val="00E93603"/>
    <w:rsid w:val="00E9372B"/>
    <w:rsid w:val="00E94EF6"/>
    <w:rsid w:val="00E954E5"/>
    <w:rsid w:val="00E95627"/>
    <w:rsid w:val="00E95A84"/>
    <w:rsid w:val="00E95D4B"/>
    <w:rsid w:val="00E9635B"/>
    <w:rsid w:val="00E96F48"/>
    <w:rsid w:val="00E96FB9"/>
    <w:rsid w:val="00E970F3"/>
    <w:rsid w:val="00E9717C"/>
    <w:rsid w:val="00E97EFE"/>
    <w:rsid w:val="00EA07D5"/>
    <w:rsid w:val="00EA0B44"/>
    <w:rsid w:val="00EA178D"/>
    <w:rsid w:val="00EA180C"/>
    <w:rsid w:val="00EA1F4E"/>
    <w:rsid w:val="00EA205F"/>
    <w:rsid w:val="00EA246B"/>
    <w:rsid w:val="00EA2B8A"/>
    <w:rsid w:val="00EA2E0B"/>
    <w:rsid w:val="00EA3061"/>
    <w:rsid w:val="00EA3536"/>
    <w:rsid w:val="00EA399C"/>
    <w:rsid w:val="00EA399D"/>
    <w:rsid w:val="00EA3EAF"/>
    <w:rsid w:val="00EA3FC7"/>
    <w:rsid w:val="00EA4248"/>
    <w:rsid w:val="00EA44BE"/>
    <w:rsid w:val="00EA45B3"/>
    <w:rsid w:val="00EA56E6"/>
    <w:rsid w:val="00EA694D"/>
    <w:rsid w:val="00EA6A18"/>
    <w:rsid w:val="00EA6FCC"/>
    <w:rsid w:val="00EB192D"/>
    <w:rsid w:val="00EB1A2C"/>
    <w:rsid w:val="00EB2D7C"/>
    <w:rsid w:val="00EB3094"/>
    <w:rsid w:val="00EB40A1"/>
    <w:rsid w:val="00EB40FD"/>
    <w:rsid w:val="00EB489B"/>
    <w:rsid w:val="00EB48D1"/>
    <w:rsid w:val="00EB4943"/>
    <w:rsid w:val="00EB50A6"/>
    <w:rsid w:val="00EB528A"/>
    <w:rsid w:val="00EB5334"/>
    <w:rsid w:val="00EB540F"/>
    <w:rsid w:val="00EB5471"/>
    <w:rsid w:val="00EB55F7"/>
    <w:rsid w:val="00EB7197"/>
    <w:rsid w:val="00EB771C"/>
    <w:rsid w:val="00EB7B82"/>
    <w:rsid w:val="00EB7B89"/>
    <w:rsid w:val="00EB7C31"/>
    <w:rsid w:val="00EB7EDC"/>
    <w:rsid w:val="00EC034C"/>
    <w:rsid w:val="00EC06F1"/>
    <w:rsid w:val="00EC08AD"/>
    <w:rsid w:val="00EC24BA"/>
    <w:rsid w:val="00EC28BA"/>
    <w:rsid w:val="00EC2AE2"/>
    <w:rsid w:val="00EC2B63"/>
    <w:rsid w:val="00EC2BEA"/>
    <w:rsid w:val="00EC2DBB"/>
    <w:rsid w:val="00EC2E99"/>
    <w:rsid w:val="00EC32D4"/>
    <w:rsid w:val="00EC335F"/>
    <w:rsid w:val="00EC33DA"/>
    <w:rsid w:val="00EC3808"/>
    <w:rsid w:val="00EC384A"/>
    <w:rsid w:val="00EC391D"/>
    <w:rsid w:val="00EC4167"/>
    <w:rsid w:val="00EC457A"/>
    <w:rsid w:val="00EC48E0"/>
    <w:rsid w:val="00EC48FB"/>
    <w:rsid w:val="00EC553C"/>
    <w:rsid w:val="00EC56FD"/>
    <w:rsid w:val="00EC59FA"/>
    <w:rsid w:val="00EC5E11"/>
    <w:rsid w:val="00EC5F81"/>
    <w:rsid w:val="00EC6295"/>
    <w:rsid w:val="00EC64C0"/>
    <w:rsid w:val="00EC6919"/>
    <w:rsid w:val="00EC702F"/>
    <w:rsid w:val="00EC75E3"/>
    <w:rsid w:val="00EC779D"/>
    <w:rsid w:val="00ED0217"/>
    <w:rsid w:val="00ED051A"/>
    <w:rsid w:val="00ED0732"/>
    <w:rsid w:val="00ED09A2"/>
    <w:rsid w:val="00ED0B66"/>
    <w:rsid w:val="00ED0F4D"/>
    <w:rsid w:val="00ED1125"/>
    <w:rsid w:val="00ED11D8"/>
    <w:rsid w:val="00ED11E2"/>
    <w:rsid w:val="00ED173C"/>
    <w:rsid w:val="00ED27FF"/>
    <w:rsid w:val="00ED2849"/>
    <w:rsid w:val="00ED3390"/>
    <w:rsid w:val="00ED3D6C"/>
    <w:rsid w:val="00ED3EDF"/>
    <w:rsid w:val="00ED4131"/>
    <w:rsid w:val="00ED4E10"/>
    <w:rsid w:val="00ED5710"/>
    <w:rsid w:val="00ED5B27"/>
    <w:rsid w:val="00ED5CA9"/>
    <w:rsid w:val="00ED5EBF"/>
    <w:rsid w:val="00ED6414"/>
    <w:rsid w:val="00ED67E9"/>
    <w:rsid w:val="00ED6C20"/>
    <w:rsid w:val="00ED732F"/>
    <w:rsid w:val="00ED77AC"/>
    <w:rsid w:val="00ED7FAF"/>
    <w:rsid w:val="00EE0803"/>
    <w:rsid w:val="00EE09E0"/>
    <w:rsid w:val="00EE0D8C"/>
    <w:rsid w:val="00EE0F17"/>
    <w:rsid w:val="00EE0F7C"/>
    <w:rsid w:val="00EE1DA4"/>
    <w:rsid w:val="00EE1E3D"/>
    <w:rsid w:val="00EE22C1"/>
    <w:rsid w:val="00EE23A8"/>
    <w:rsid w:val="00EE2BDF"/>
    <w:rsid w:val="00EE2CEF"/>
    <w:rsid w:val="00EE3545"/>
    <w:rsid w:val="00EE38BB"/>
    <w:rsid w:val="00EE3A5A"/>
    <w:rsid w:val="00EE3D85"/>
    <w:rsid w:val="00EE467E"/>
    <w:rsid w:val="00EE4965"/>
    <w:rsid w:val="00EE516D"/>
    <w:rsid w:val="00EE5216"/>
    <w:rsid w:val="00EE5411"/>
    <w:rsid w:val="00EE6B05"/>
    <w:rsid w:val="00EE6D18"/>
    <w:rsid w:val="00EE6D4D"/>
    <w:rsid w:val="00EE6F9C"/>
    <w:rsid w:val="00EE7587"/>
    <w:rsid w:val="00EE7A58"/>
    <w:rsid w:val="00EF001F"/>
    <w:rsid w:val="00EF03FF"/>
    <w:rsid w:val="00EF0580"/>
    <w:rsid w:val="00EF1945"/>
    <w:rsid w:val="00EF1AAB"/>
    <w:rsid w:val="00EF2103"/>
    <w:rsid w:val="00EF232A"/>
    <w:rsid w:val="00EF2567"/>
    <w:rsid w:val="00EF2678"/>
    <w:rsid w:val="00EF2907"/>
    <w:rsid w:val="00EF2BAB"/>
    <w:rsid w:val="00EF30EF"/>
    <w:rsid w:val="00EF37E1"/>
    <w:rsid w:val="00EF38CD"/>
    <w:rsid w:val="00EF3A74"/>
    <w:rsid w:val="00EF3F3B"/>
    <w:rsid w:val="00EF3FA2"/>
    <w:rsid w:val="00EF4440"/>
    <w:rsid w:val="00EF4728"/>
    <w:rsid w:val="00EF52A8"/>
    <w:rsid w:val="00EF57E8"/>
    <w:rsid w:val="00EF5925"/>
    <w:rsid w:val="00EF5E4C"/>
    <w:rsid w:val="00EF62A3"/>
    <w:rsid w:val="00EF6D8D"/>
    <w:rsid w:val="00EF70A3"/>
    <w:rsid w:val="00EF7411"/>
    <w:rsid w:val="00EF7902"/>
    <w:rsid w:val="00EF7A5E"/>
    <w:rsid w:val="00EF7B0C"/>
    <w:rsid w:val="00EF7B53"/>
    <w:rsid w:val="00EF7B5B"/>
    <w:rsid w:val="00F000CC"/>
    <w:rsid w:val="00F0076E"/>
    <w:rsid w:val="00F0175A"/>
    <w:rsid w:val="00F021FC"/>
    <w:rsid w:val="00F02A90"/>
    <w:rsid w:val="00F02F63"/>
    <w:rsid w:val="00F03257"/>
    <w:rsid w:val="00F03502"/>
    <w:rsid w:val="00F0393C"/>
    <w:rsid w:val="00F03CCB"/>
    <w:rsid w:val="00F04D3C"/>
    <w:rsid w:val="00F05140"/>
    <w:rsid w:val="00F0514E"/>
    <w:rsid w:val="00F0528B"/>
    <w:rsid w:val="00F05691"/>
    <w:rsid w:val="00F05726"/>
    <w:rsid w:val="00F05A49"/>
    <w:rsid w:val="00F05A69"/>
    <w:rsid w:val="00F061DF"/>
    <w:rsid w:val="00F06557"/>
    <w:rsid w:val="00F069CB"/>
    <w:rsid w:val="00F07232"/>
    <w:rsid w:val="00F07F01"/>
    <w:rsid w:val="00F10161"/>
    <w:rsid w:val="00F10373"/>
    <w:rsid w:val="00F10394"/>
    <w:rsid w:val="00F106CC"/>
    <w:rsid w:val="00F10F90"/>
    <w:rsid w:val="00F110B0"/>
    <w:rsid w:val="00F111F9"/>
    <w:rsid w:val="00F112ED"/>
    <w:rsid w:val="00F1130C"/>
    <w:rsid w:val="00F11485"/>
    <w:rsid w:val="00F118BC"/>
    <w:rsid w:val="00F11B64"/>
    <w:rsid w:val="00F11E50"/>
    <w:rsid w:val="00F1203B"/>
    <w:rsid w:val="00F1236D"/>
    <w:rsid w:val="00F123D0"/>
    <w:rsid w:val="00F123E1"/>
    <w:rsid w:val="00F12515"/>
    <w:rsid w:val="00F12711"/>
    <w:rsid w:val="00F13223"/>
    <w:rsid w:val="00F1356D"/>
    <w:rsid w:val="00F13862"/>
    <w:rsid w:val="00F14410"/>
    <w:rsid w:val="00F14F18"/>
    <w:rsid w:val="00F1508C"/>
    <w:rsid w:val="00F1517F"/>
    <w:rsid w:val="00F1560C"/>
    <w:rsid w:val="00F15FF2"/>
    <w:rsid w:val="00F166CB"/>
    <w:rsid w:val="00F166DD"/>
    <w:rsid w:val="00F1688F"/>
    <w:rsid w:val="00F16915"/>
    <w:rsid w:val="00F16EAE"/>
    <w:rsid w:val="00F16F03"/>
    <w:rsid w:val="00F1790E"/>
    <w:rsid w:val="00F205C7"/>
    <w:rsid w:val="00F20B7D"/>
    <w:rsid w:val="00F21532"/>
    <w:rsid w:val="00F21547"/>
    <w:rsid w:val="00F21572"/>
    <w:rsid w:val="00F2213A"/>
    <w:rsid w:val="00F2239A"/>
    <w:rsid w:val="00F2341E"/>
    <w:rsid w:val="00F23D87"/>
    <w:rsid w:val="00F23F98"/>
    <w:rsid w:val="00F243CA"/>
    <w:rsid w:val="00F2445B"/>
    <w:rsid w:val="00F24568"/>
    <w:rsid w:val="00F24F49"/>
    <w:rsid w:val="00F25C69"/>
    <w:rsid w:val="00F25D21"/>
    <w:rsid w:val="00F25E75"/>
    <w:rsid w:val="00F25E89"/>
    <w:rsid w:val="00F25EE4"/>
    <w:rsid w:val="00F26232"/>
    <w:rsid w:val="00F269A8"/>
    <w:rsid w:val="00F26A33"/>
    <w:rsid w:val="00F26B90"/>
    <w:rsid w:val="00F26BC3"/>
    <w:rsid w:val="00F26E39"/>
    <w:rsid w:val="00F2776D"/>
    <w:rsid w:val="00F27E32"/>
    <w:rsid w:val="00F300E8"/>
    <w:rsid w:val="00F3033C"/>
    <w:rsid w:val="00F30A5E"/>
    <w:rsid w:val="00F30C79"/>
    <w:rsid w:val="00F30D77"/>
    <w:rsid w:val="00F30DEE"/>
    <w:rsid w:val="00F310D8"/>
    <w:rsid w:val="00F31501"/>
    <w:rsid w:val="00F31981"/>
    <w:rsid w:val="00F31F93"/>
    <w:rsid w:val="00F31FA9"/>
    <w:rsid w:val="00F320AF"/>
    <w:rsid w:val="00F32138"/>
    <w:rsid w:val="00F321C9"/>
    <w:rsid w:val="00F32CDE"/>
    <w:rsid w:val="00F33247"/>
    <w:rsid w:val="00F33537"/>
    <w:rsid w:val="00F335E0"/>
    <w:rsid w:val="00F33886"/>
    <w:rsid w:val="00F33B1C"/>
    <w:rsid w:val="00F354FA"/>
    <w:rsid w:val="00F3567B"/>
    <w:rsid w:val="00F35737"/>
    <w:rsid w:val="00F36649"/>
    <w:rsid w:val="00F36F6E"/>
    <w:rsid w:val="00F37626"/>
    <w:rsid w:val="00F3781D"/>
    <w:rsid w:val="00F37C7B"/>
    <w:rsid w:val="00F37FA1"/>
    <w:rsid w:val="00F4031C"/>
    <w:rsid w:val="00F409EC"/>
    <w:rsid w:val="00F41142"/>
    <w:rsid w:val="00F41CB4"/>
    <w:rsid w:val="00F425A4"/>
    <w:rsid w:val="00F429FB"/>
    <w:rsid w:val="00F42AB9"/>
    <w:rsid w:val="00F42B5F"/>
    <w:rsid w:val="00F42CC3"/>
    <w:rsid w:val="00F43235"/>
    <w:rsid w:val="00F43821"/>
    <w:rsid w:val="00F43D1C"/>
    <w:rsid w:val="00F43D54"/>
    <w:rsid w:val="00F43FFD"/>
    <w:rsid w:val="00F44236"/>
    <w:rsid w:val="00F44741"/>
    <w:rsid w:val="00F44AC5"/>
    <w:rsid w:val="00F44B0E"/>
    <w:rsid w:val="00F44F89"/>
    <w:rsid w:val="00F452C7"/>
    <w:rsid w:val="00F455E8"/>
    <w:rsid w:val="00F4572E"/>
    <w:rsid w:val="00F45CEB"/>
    <w:rsid w:val="00F45EDE"/>
    <w:rsid w:val="00F45F48"/>
    <w:rsid w:val="00F460AB"/>
    <w:rsid w:val="00F46183"/>
    <w:rsid w:val="00F4644E"/>
    <w:rsid w:val="00F465FB"/>
    <w:rsid w:val="00F473AD"/>
    <w:rsid w:val="00F47E2D"/>
    <w:rsid w:val="00F502F7"/>
    <w:rsid w:val="00F503F0"/>
    <w:rsid w:val="00F50D9D"/>
    <w:rsid w:val="00F51DAB"/>
    <w:rsid w:val="00F524A6"/>
    <w:rsid w:val="00F52517"/>
    <w:rsid w:val="00F526DC"/>
    <w:rsid w:val="00F54856"/>
    <w:rsid w:val="00F5488C"/>
    <w:rsid w:val="00F54910"/>
    <w:rsid w:val="00F5520E"/>
    <w:rsid w:val="00F553BB"/>
    <w:rsid w:val="00F562F7"/>
    <w:rsid w:val="00F563DD"/>
    <w:rsid w:val="00F56484"/>
    <w:rsid w:val="00F56B42"/>
    <w:rsid w:val="00F57AAA"/>
    <w:rsid w:val="00F57BA7"/>
    <w:rsid w:val="00F57FAA"/>
    <w:rsid w:val="00F600B1"/>
    <w:rsid w:val="00F60527"/>
    <w:rsid w:val="00F60567"/>
    <w:rsid w:val="00F6070D"/>
    <w:rsid w:val="00F60ED0"/>
    <w:rsid w:val="00F60F8E"/>
    <w:rsid w:val="00F61669"/>
    <w:rsid w:val="00F61E06"/>
    <w:rsid w:val="00F61EFB"/>
    <w:rsid w:val="00F62EEE"/>
    <w:rsid w:val="00F63106"/>
    <w:rsid w:val="00F635C6"/>
    <w:rsid w:val="00F639C7"/>
    <w:rsid w:val="00F63F84"/>
    <w:rsid w:val="00F64540"/>
    <w:rsid w:val="00F64ACE"/>
    <w:rsid w:val="00F64BEB"/>
    <w:rsid w:val="00F64E10"/>
    <w:rsid w:val="00F65301"/>
    <w:rsid w:val="00F65977"/>
    <w:rsid w:val="00F65B4C"/>
    <w:rsid w:val="00F663BB"/>
    <w:rsid w:val="00F665BF"/>
    <w:rsid w:val="00F66E5B"/>
    <w:rsid w:val="00F66E90"/>
    <w:rsid w:val="00F6741B"/>
    <w:rsid w:val="00F674D4"/>
    <w:rsid w:val="00F67CEB"/>
    <w:rsid w:val="00F67E3F"/>
    <w:rsid w:val="00F7006F"/>
    <w:rsid w:val="00F7017F"/>
    <w:rsid w:val="00F702DE"/>
    <w:rsid w:val="00F718C5"/>
    <w:rsid w:val="00F719DA"/>
    <w:rsid w:val="00F71B28"/>
    <w:rsid w:val="00F729FD"/>
    <w:rsid w:val="00F732A8"/>
    <w:rsid w:val="00F74049"/>
    <w:rsid w:val="00F74205"/>
    <w:rsid w:val="00F7502D"/>
    <w:rsid w:val="00F75B65"/>
    <w:rsid w:val="00F75BF7"/>
    <w:rsid w:val="00F763F6"/>
    <w:rsid w:val="00F7681C"/>
    <w:rsid w:val="00F76906"/>
    <w:rsid w:val="00F77277"/>
    <w:rsid w:val="00F77508"/>
    <w:rsid w:val="00F77F5E"/>
    <w:rsid w:val="00F77FDD"/>
    <w:rsid w:val="00F803C1"/>
    <w:rsid w:val="00F80A8F"/>
    <w:rsid w:val="00F80DFF"/>
    <w:rsid w:val="00F811E3"/>
    <w:rsid w:val="00F8153F"/>
    <w:rsid w:val="00F816D9"/>
    <w:rsid w:val="00F81895"/>
    <w:rsid w:val="00F81C83"/>
    <w:rsid w:val="00F824D4"/>
    <w:rsid w:val="00F837B9"/>
    <w:rsid w:val="00F83A8E"/>
    <w:rsid w:val="00F83E8C"/>
    <w:rsid w:val="00F84CDF"/>
    <w:rsid w:val="00F84F1A"/>
    <w:rsid w:val="00F8565E"/>
    <w:rsid w:val="00F856FA"/>
    <w:rsid w:val="00F85CE5"/>
    <w:rsid w:val="00F86056"/>
    <w:rsid w:val="00F86092"/>
    <w:rsid w:val="00F861D9"/>
    <w:rsid w:val="00F86948"/>
    <w:rsid w:val="00F86A05"/>
    <w:rsid w:val="00F87222"/>
    <w:rsid w:val="00F87FEE"/>
    <w:rsid w:val="00F9011F"/>
    <w:rsid w:val="00F90904"/>
    <w:rsid w:val="00F9104A"/>
    <w:rsid w:val="00F91934"/>
    <w:rsid w:val="00F91EBB"/>
    <w:rsid w:val="00F920E4"/>
    <w:rsid w:val="00F928BC"/>
    <w:rsid w:val="00F93045"/>
    <w:rsid w:val="00F93114"/>
    <w:rsid w:val="00F932CB"/>
    <w:rsid w:val="00F932D9"/>
    <w:rsid w:val="00F93E72"/>
    <w:rsid w:val="00F94779"/>
    <w:rsid w:val="00F94797"/>
    <w:rsid w:val="00F94BB6"/>
    <w:rsid w:val="00F9560C"/>
    <w:rsid w:val="00F95913"/>
    <w:rsid w:val="00F96107"/>
    <w:rsid w:val="00F965BD"/>
    <w:rsid w:val="00F96C9F"/>
    <w:rsid w:val="00F96CB1"/>
    <w:rsid w:val="00F96E64"/>
    <w:rsid w:val="00F96E9B"/>
    <w:rsid w:val="00F9768F"/>
    <w:rsid w:val="00F97737"/>
    <w:rsid w:val="00FA013C"/>
    <w:rsid w:val="00FA0805"/>
    <w:rsid w:val="00FA0B45"/>
    <w:rsid w:val="00FA1031"/>
    <w:rsid w:val="00FA12BF"/>
    <w:rsid w:val="00FA131F"/>
    <w:rsid w:val="00FA154C"/>
    <w:rsid w:val="00FA26A5"/>
    <w:rsid w:val="00FA3802"/>
    <w:rsid w:val="00FA3954"/>
    <w:rsid w:val="00FA3A06"/>
    <w:rsid w:val="00FA3EDD"/>
    <w:rsid w:val="00FA416D"/>
    <w:rsid w:val="00FA4864"/>
    <w:rsid w:val="00FA4DE7"/>
    <w:rsid w:val="00FA5632"/>
    <w:rsid w:val="00FA57AB"/>
    <w:rsid w:val="00FA57B2"/>
    <w:rsid w:val="00FA5BE8"/>
    <w:rsid w:val="00FA5DE4"/>
    <w:rsid w:val="00FA5F07"/>
    <w:rsid w:val="00FA6D72"/>
    <w:rsid w:val="00FA7096"/>
    <w:rsid w:val="00FA7668"/>
    <w:rsid w:val="00FA7ECC"/>
    <w:rsid w:val="00FB04E5"/>
    <w:rsid w:val="00FB0A87"/>
    <w:rsid w:val="00FB0AA7"/>
    <w:rsid w:val="00FB0CED"/>
    <w:rsid w:val="00FB0D24"/>
    <w:rsid w:val="00FB114D"/>
    <w:rsid w:val="00FB1392"/>
    <w:rsid w:val="00FB1A2B"/>
    <w:rsid w:val="00FB2338"/>
    <w:rsid w:val="00FB2820"/>
    <w:rsid w:val="00FB295A"/>
    <w:rsid w:val="00FB2EB4"/>
    <w:rsid w:val="00FB3880"/>
    <w:rsid w:val="00FB4775"/>
    <w:rsid w:val="00FB4A9D"/>
    <w:rsid w:val="00FB4EFB"/>
    <w:rsid w:val="00FB509B"/>
    <w:rsid w:val="00FB587B"/>
    <w:rsid w:val="00FB5B5C"/>
    <w:rsid w:val="00FB5BA1"/>
    <w:rsid w:val="00FB67E6"/>
    <w:rsid w:val="00FB6BF3"/>
    <w:rsid w:val="00FB7A9A"/>
    <w:rsid w:val="00FC07F5"/>
    <w:rsid w:val="00FC0814"/>
    <w:rsid w:val="00FC098E"/>
    <w:rsid w:val="00FC140F"/>
    <w:rsid w:val="00FC17D1"/>
    <w:rsid w:val="00FC1EF8"/>
    <w:rsid w:val="00FC1F17"/>
    <w:rsid w:val="00FC3D4B"/>
    <w:rsid w:val="00FC3FFA"/>
    <w:rsid w:val="00FC4299"/>
    <w:rsid w:val="00FC4794"/>
    <w:rsid w:val="00FC47E4"/>
    <w:rsid w:val="00FC4C79"/>
    <w:rsid w:val="00FC5049"/>
    <w:rsid w:val="00FC5455"/>
    <w:rsid w:val="00FC5512"/>
    <w:rsid w:val="00FC5A4F"/>
    <w:rsid w:val="00FC5C62"/>
    <w:rsid w:val="00FC6312"/>
    <w:rsid w:val="00FC643C"/>
    <w:rsid w:val="00FC6BB9"/>
    <w:rsid w:val="00FC6E45"/>
    <w:rsid w:val="00FC772D"/>
    <w:rsid w:val="00FC77D0"/>
    <w:rsid w:val="00FC7A1A"/>
    <w:rsid w:val="00FC7C1B"/>
    <w:rsid w:val="00FC7D43"/>
    <w:rsid w:val="00FC7EC0"/>
    <w:rsid w:val="00FD0A1C"/>
    <w:rsid w:val="00FD1934"/>
    <w:rsid w:val="00FD1CE8"/>
    <w:rsid w:val="00FD1F74"/>
    <w:rsid w:val="00FD27F5"/>
    <w:rsid w:val="00FD2869"/>
    <w:rsid w:val="00FD2A0E"/>
    <w:rsid w:val="00FD2FF1"/>
    <w:rsid w:val="00FD31A7"/>
    <w:rsid w:val="00FD34AF"/>
    <w:rsid w:val="00FD3694"/>
    <w:rsid w:val="00FD4BAF"/>
    <w:rsid w:val="00FD4C04"/>
    <w:rsid w:val="00FD524B"/>
    <w:rsid w:val="00FD56BA"/>
    <w:rsid w:val="00FD5B39"/>
    <w:rsid w:val="00FD5C91"/>
    <w:rsid w:val="00FD5D78"/>
    <w:rsid w:val="00FD6007"/>
    <w:rsid w:val="00FD6D57"/>
    <w:rsid w:val="00FD6E40"/>
    <w:rsid w:val="00FD7E59"/>
    <w:rsid w:val="00FE01EB"/>
    <w:rsid w:val="00FE06EF"/>
    <w:rsid w:val="00FE0AD2"/>
    <w:rsid w:val="00FE0E38"/>
    <w:rsid w:val="00FE18C9"/>
    <w:rsid w:val="00FE191E"/>
    <w:rsid w:val="00FE1B51"/>
    <w:rsid w:val="00FE1D5F"/>
    <w:rsid w:val="00FE21C3"/>
    <w:rsid w:val="00FE28CF"/>
    <w:rsid w:val="00FE2A52"/>
    <w:rsid w:val="00FE2AE5"/>
    <w:rsid w:val="00FE36E3"/>
    <w:rsid w:val="00FE37C5"/>
    <w:rsid w:val="00FE3A13"/>
    <w:rsid w:val="00FE3DFF"/>
    <w:rsid w:val="00FE4910"/>
    <w:rsid w:val="00FE4922"/>
    <w:rsid w:val="00FE4C5A"/>
    <w:rsid w:val="00FE4F18"/>
    <w:rsid w:val="00FE59A7"/>
    <w:rsid w:val="00FE656B"/>
    <w:rsid w:val="00FE6B01"/>
    <w:rsid w:val="00FE6E0D"/>
    <w:rsid w:val="00FE73E9"/>
    <w:rsid w:val="00FE7568"/>
    <w:rsid w:val="00FE77DE"/>
    <w:rsid w:val="00FF00E9"/>
    <w:rsid w:val="00FF078E"/>
    <w:rsid w:val="00FF1E0F"/>
    <w:rsid w:val="00FF1EA6"/>
    <w:rsid w:val="00FF37CB"/>
    <w:rsid w:val="00FF3D4E"/>
    <w:rsid w:val="00FF4095"/>
    <w:rsid w:val="00FF45F2"/>
    <w:rsid w:val="00FF477F"/>
    <w:rsid w:val="00FF486C"/>
    <w:rsid w:val="00FF4A53"/>
    <w:rsid w:val="00FF5866"/>
    <w:rsid w:val="00FF5B24"/>
    <w:rsid w:val="00FF5DB3"/>
    <w:rsid w:val="00FF5EF6"/>
    <w:rsid w:val="00FF60BB"/>
    <w:rsid w:val="00FF727A"/>
    <w:rsid w:val="00FF72F6"/>
    <w:rsid w:val="00FF73CE"/>
    <w:rsid w:val="011AD13F"/>
    <w:rsid w:val="017B9324"/>
    <w:rsid w:val="01AEDDE6"/>
    <w:rsid w:val="01C1EB3A"/>
    <w:rsid w:val="01C3C8FC"/>
    <w:rsid w:val="01C41752"/>
    <w:rsid w:val="01EDB97C"/>
    <w:rsid w:val="02526DA6"/>
    <w:rsid w:val="029AABEC"/>
    <w:rsid w:val="029D18CB"/>
    <w:rsid w:val="02D15E1D"/>
    <w:rsid w:val="02FCD611"/>
    <w:rsid w:val="0310F46E"/>
    <w:rsid w:val="0348F764"/>
    <w:rsid w:val="035379AD"/>
    <w:rsid w:val="0360C2DD"/>
    <w:rsid w:val="0386BEC7"/>
    <w:rsid w:val="03FD01F9"/>
    <w:rsid w:val="03FDF13E"/>
    <w:rsid w:val="0446C6B1"/>
    <w:rsid w:val="0465F3A9"/>
    <w:rsid w:val="046F6C02"/>
    <w:rsid w:val="0480E8AD"/>
    <w:rsid w:val="0493ED5C"/>
    <w:rsid w:val="049A2EE7"/>
    <w:rsid w:val="04B40452"/>
    <w:rsid w:val="04CE189D"/>
    <w:rsid w:val="04E24394"/>
    <w:rsid w:val="0548D284"/>
    <w:rsid w:val="0566FFCB"/>
    <w:rsid w:val="057CFA8C"/>
    <w:rsid w:val="05AD0629"/>
    <w:rsid w:val="05AD4B15"/>
    <w:rsid w:val="05D31FA9"/>
    <w:rsid w:val="05DB24E2"/>
    <w:rsid w:val="05DB4C39"/>
    <w:rsid w:val="05DE085C"/>
    <w:rsid w:val="05F0FA81"/>
    <w:rsid w:val="06404099"/>
    <w:rsid w:val="0651A7F5"/>
    <w:rsid w:val="067DEEAA"/>
    <w:rsid w:val="06E6490A"/>
    <w:rsid w:val="06E77323"/>
    <w:rsid w:val="073A680A"/>
    <w:rsid w:val="07418A5C"/>
    <w:rsid w:val="0748719C"/>
    <w:rsid w:val="074DF914"/>
    <w:rsid w:val="07595AF5"/>
    <w:rsid w:val="07845EF0"/>
    <w:rsid w:val="078CEA60"/>
    <w:rsid w:val="07C57B98"/>
    <w:rsid w:val="07EEE149"/>
    <w:rsid w:val="0805CABC"/>
    <w:rsid w:val="083D49B8"/>
    <w:rsid w:val="084DAE67"/>
    <w:rsid w:val="088AC039"/>
    <w:rsid w:val="08C70ACF"/>
    <w:rsid w:val="08E0FDBE"/>
    <w:rsid w:val="08F0D014"/>
    <w:rsid w:val="08FAEF8A"/>
    <w:rsid w:val="092B1D32"/>
    <w:rsid w:val="0944CC15"/>
    <w:rsid w:val="094E8EF7"/>
    <w:rsid w:val="095A01E1"/>
    <w:rsid w:val="095D6723"/>
    <w:rsid w:val="09675564"/>
    <w:rsid w:val="097130FD"/>
    <w:rsid w:val="0995D0DE"/>
    <w:rsid w:val="099E469E"/>
    <w:rsid w:val="09CDE914"/>
    <w:rsid w:val="09DA5870"/>
    <w:rsid w:val="0A278411"/>
    <w:rsid w:val="0A2F73C0"/>
    <w:rsid w:val="0A35A309"/>
    <w:rsid w:val="0A47864E"/>
    <w:rsid w:val="0A4DB927"/>
    <w:rsid w:val="0A997444"/>
    <w:rsid w:val="0AE11C1E"/>
    <w:rsid w:val="0AF8C904"/>
    <w:rsid w:val="0B2BCD27"/>
    <w:rsid w:val="0B7AD149"/>
    <w:rsid w:val="0BA0AB42"/>
    <w:rsid w:val="0BD2DCA8"/>
    <w:rsid w:val="0BE2E1F1"/>
    <w:rsid w:val="0BEB74CD"/>
    <w:rsid w:val="0BED4CE1"/>
    <w:rsid w:val="0C0D5766"/>
    <w:rsid w:val="0C1D7692"/>
    <w:rsid w:val="0C316B43"/>
    <w:rsid w:val="0C3434F7"/>
    <w:rsid w:val="0C4FBDA4"/>
    <w:rsid w:val="0C5341C2"/>
    <w:rsid w:val="0C8425B4"/>
    <w:rsid w:val="0C96DEE4"/>
    <w:rsid w:val="0CAE2CC5"/>
    <w:rsid w:val="0D0B775A"/>
    <w:rsid w:val="0D20E0EC"/>
    <w:rsid w:val="0D2835CA"/>
    <w:rsid w:val="0D3420CD"/>
    <w:rsid w:val="0D35FF3E"/>
    <w:rsid w:val="0D46B208"/>
    <w:rsid w:val="0D77F7D4"/>
    <w:rsid w:val="0D849D59"/>
    <w:rsid w:val="0D8A24D5"/>
    <w:rsid w:val="0DABE8FF"/>
    <w:rsid w:val="0DD1D929"/>
    <w:rsid w:val="0E0561A4"/>
    <w:rsid w:val="0E09FD4F"/>
    <w:rsid w:val="0E0E7DF0"/>
    <w:rsid w:val="0E3B67F9"/>
    <w:rsid w:val="0E449462"/>
    <w:rsid w:val="0E552623"/>
    <w:rsid w:val="0E63A953"/>
    <w:rsid w:val="0ED19A0B"/>
    <w:rsid w:val="0EF4871A"/>
    <w:rsid w:val="0F260E8B"/>
    <w:rsid w:val="0F580971"/>
    <w:rsid w:val="0FDFA2AE"/>
    <w:rsid w:val="1008904C"/>
    <w:rsid w:val="10480908"/>
    <w:rsid w:val="10586F78"/>
    <w:rsid w:val="106A8476"/>
    <w:rsid w:val="109E9124"/>
    <w:rsid w:val="10A6C973"/>
    <w:rsid w:val="10A9636A"/>
    <w:rsid w:val="10A990B9"/>
    <w:rsid w:val="10AD41FA"/>
    <w:rsid w:val="10D76397"/>
    <w:rsid w:val="118A3FB6"/>
    <w:rsid w:val="11AF1D36"/>
    <w:rsid w:val="11C3CA24"/>
    <w:rsid w:val="11F93996"/>
    <w:rsid w:val="1200CCCA"/>
    <w:rsid w:val="12195DD7"/>
    <w:rsid w:val="1219A272"/>
    <w:rsid w:val="122DB5B1"/>
    <w:rsid w:val="12402D7C"/>
    <w:rsid w:val="1244CCA1"/>
    <w:rsid w:val="126BF046"/>
    <w:rsid w:val="126DF854"/>
    <w:rsid w:val="131FDDF7"/>
    <w:rsid w:val="133623C7"/>
    <w:rsid w:val="13782923"/>
    <w:rsid w:val="1398D2BC"/>
    <w:rsid w:val="13BCDCB1"/>
    <w:rsid w:val="13E74AEE"/>
    <w:rsid w:val="13EEB6B7"/>
    <w:rsid w:val="13FFA41D"/>
    <w:rsid w:val="1416297D"/>
    <w:rsid w:val="141EBFE9"/>
    <w:rsid w:val="1432D287"/>
    <w:rsid w:val="14358257"/>
    <w:rsid w:val="1488FBFB"/>
    <w:rsid w:val="14FE966E"/>
    <w:rsid w:val="150002E6"/>
    <w:rsid w:val="15025A63"/>
    <w:rsid w:val="15051F53"/>
    <w:rsid w:val="1551C5BC"/>
    <w:rsid w:val="155770CC"/>
    <w:rsid w:val="15759B52"/>
    <w:rsid w:val="158C1E34"/>
    <w:rsid w:val="15913AE4"/>
    <w:rsid w:val="15ACB1C8"/>
    <w:rsid w:val="15AE7A51"/>
    <w:rsid w:val="15B4FBCF"/>
    <w:rsid w:val="15C22DC0"/>
    <w:rsid w:val="15D19C2F"/>
    <w:rsid w:val="15D5B4B7"/>
    <w:rsid w:val="15D8DF8F"/>
    <w:rsid w:val="15DB6879"/>
    <w:rsid w:val="15DB70A4"/>
    <w:rsid w:val="15E01C7C"/>
    <w:rsid w:val="15E400F9"/>
    <w:rsid w:val="160B3F65"/>
    <w:rsid w:val="164DC29D"/>
    <w:rsid w:val="16715039"/>
    <w:rsid w:val="16E10E5F"/>
    <w:rsid w:val="16EB453D"/>
    <w:rsid w:val="1795D0C7"/>
    <w:rsid w:val="179C0082"/>
    <w:rsid w:val="17AAE09F"/>
    <w:rsid w:val="17B612A5"/>
    <w:rsid w:val="17C596D4"/>
    <w:rsid w:val="17E14E7F"/>
    <w:rsid w:val="17E7307A"/>
    <w:rsid w:val="18542ABF"/>
    <w:rsid w:val="186F50F6"/>
    <w:rsid w:val="187DCE2A"/>
    <w:rsid w:val="189BACB7"/>
    <w:rsid w:val="18A8896B"/>
    <w:rsid w:val="18CA9C88"/>
    <w:rsid w:val="1923EAFE"/>
    <w:rsid w:val="1925B6DB"/>
    <w:rsid w:val="19390083"/>
    <w:rsid w:val="193D5961"/>
    <w:rsid w:val="19B8A6E9"/>
    <w:rsid w:val="19B9AA69"/>
    <w:rsid w:val="19C90CBC"/>
    <w:rsid w:val="1A0AF711"/>
    <w:rsid w:val="1A0F99D8"/>
    <w:rsid w:val="1A265D03"/>
    <w:rsid w:val="1A3235F1"/>
    <w:rsid w:val="1A363827"/>
    <w:rsid w:val="1A633DA4"/>
    <w:rsid w:val="1AA17471"/>
    <w:rsid w:val="1AB772B8"/>
    <w:rsid w:val="1B47ABB3"/>
    <w:rsid w:val="1B6C0135"/>
    <w:rsid w:val="1B74C47F"/>
    <w:rsid w:val="1B75F325"/>
    <w:rsid w:val="1B87533A"/>
    <w:rsid w:val="1BDEC576"/>
    <w:rsid w:val="1BE64F2C"/>
    <w:rsid w:val="1C07AF05"/>
    <w:rsid w:val="1C0C232E"/>
    <w:rsid w:val="1C465EB7"/>
    <w:rsid w:val="1C567607"/>
    <w:rsid w:val="1C5D158A"/>
    <w:rsid w:val="1C71CF68"/>
    <w:rsid w:val="1C84A326"/>
    <w:rsid w:val="1C86A242"/>
    <w:rsid w:val="1C94A728"/>
    <w:rsid w:val="1CA3D2C2"/>
    <w:rsid w:val="1CBFD8AB"/>
    <w:rsid w:val="1CC0AE13"/>
    <w:rsid w:val="1CC9C3C7"/>
    <w:rsid w:val="1CD42D7A"/>
    <w:rsid w:val="1CDEB115"/>
    <w:rsid w:val="1CDF8EE2"/>
    <w:rsid w:val="1CED03A9"/>
    <w:rsid w:val="1CEE537F"/>
    <w:rsid w:val="1CFA3146"/>
    <w:rsid w:val="1D1F946B"/>
    <w:rsid w:val="1D25F84F"/>
    <w:rsid w:val="1D6D2D55"/>
    <w:rsid w:val="1D71FFB3"/>
    <w:rsid w:val="1D906A7E"/>
    <w:rsid w:val="1D9BB770"/>
    <w:rsid w:val="1DD6D1DF"/>
    <w:rsid w:val="1DE7FA5B"/>
    <w:rsid w:val="1E15A591"/>
    <w:rsid w:val="1E38EC67"/>
    <w:rsid w:val="1E4B7EC1"/>
    <w:rsid w:val="1E6F48A5"/>
    <w:rsid w:val="1E8C570E"/>
    <w:rsid w:val="1E8D797C"/>
    <w:rsid w:val="1EAF50A5"/>
    <w:rsid w:val="1EBD0592"/>
    <w:rsid w:val="1ECF986C"/>
    <w:rsid w:val="1EFC2342"/>
    <w:rsid w:val="1F21619B"/>
    <w:rsid w:val="1F31B18E"/>
    <w:rsid w:val="1F3F57CF"/>
    <w:rsid w:val="1F513B68"/>
    <w:rsid w:val="1F6D1F3E"/>
    <w:rsid w:val="1F84B15F"/>
    <w:rsid w:val="1FDA978D"/>
    <w:rsid w:val="1FDAC852"/>
    <w:rsid w:val="1FEE457D"/>
    <w:rsid w:val="1FFD2A3E"/>
    <w:rsid w:val="20082082"/>
    <w:rsid w:val="20123B2F"/>
    <w:rsid w:val="204A67A1"/>
    <w:rsid w:val="20634B82"/>
    <w:rsid w:val="20A09291"/>
    <w:rsid w:val="20B79345"/>
    <w:rsid w:val="20B9E883"/>
    <w:rsid w:val="20D83B53"/>
    <w:rsid w:val="20E11844"/>
    <w:rsid w:val="20E97A19"/>
    <w:rsid w:val="212BA46F"/>
    <w:rsid w:val="213126CF"/>
    <w:rsid w:val="2172D5B2"/>
    <w:rsid w:val="217D5C9E"/>
    <w:rsid w:val="21B61396"/>
    <w:rsid w:val="21B91FB9"/>
    <w:rsid w:val="21D1B47C"/>
    <w:rsid w:val="21D7578D"/>
    <w:rsid w:val="21D89CC2"/>
    <w:rsid w:val="21E5899A"/>
    <w:rsid w:val="21F1E9CF"/>
    <w:rsid w:val="21F8C888"/>
    <w:rsid w:val="220FF213"/>
    <w:rsid w:val="2227727D"/>
    <w:rsid w:val="223A8697"/>
    <w:rsid w:val="224E0D4F"/>
    <w:rsid w:val="22531FB9"/>
    <w:rsid w:val="226D43C3"/>
    <w:rsid w:val="2273E2E4"/>
    <w:rsid w:val="22B2185D"/>
    <w:rsid w:val="22D3B0C0"/>
    <w:rsid w:val="22E94C7A"/>
    <w:rsid w:val="22EB366D"/>
    <w:rsid w:val="22FB3A3B"/>
    <w:rsid w:val="23004687"/>
    <w:rsid w:val="2318F1E9"/>
    <w:rsid w:val="233A9A3C"/>
    <w:rsid w:val="233AD254"/>
    <w:rsid w:val="2357561B"/>
    <w:rsid w:val="236AA972"/>
    <w:rsid w:val="237FBDE3"/>
    <w:rsid w:val="2391A775"/>
    <w:rsid w:val="23B6D5FF"/>
    <w:rsid w:val="23D5625F"/>
    <w:rsid w:val="23DA9FF5"/>
    <w:rsid w:val="23EB8A4E"/>
    <w:rsid w:val="240C0569"/>
    <w:rsid w:val="242F05A6"/>
    <w:rsid w:val="2449C6B2"/>
    <w:rsid w:val="24597381"/>
    <w:rsid w:val="24784C03"/>
    <w:rsid w:val="24B2DE3A"/>
    <w:rsid w:val="24B58401"/>
    <w:rsid w:val="24E6BD28"/>
    <w:rsid w:val="24FC09A6"/>
    <w:rsid w:val="253D2692"/>
    <w:rsid w:val="2540805B"/>
    <w:rsid w:val="2570757E"/>
    <w:rsid w:val="25A55670"/>
    <w:rsid w:val="25AE2685"/>
    <w:rsid w:val="2600B5FC"/>
    <w:rsid w:val="26045ACB"/>
    <w:rsid w:val="261C7B90"/>
    <w:rsid w:val="262C7EB4"/>
    <w:rsid w:val="264F4567"/>
    <w:rsid w:val="26514203"/>
    <w:rsid w:val="2667219A"/>
    <w:rsid w:val="26CADF71"/>
    <w:rsid w:val="26D7AEE9"/>
    <w:rsid w:val="26E4574C"/>
    <w:rsid w:val="26F51600"/>
    <w:rsid w:val="270FFA4B"/>
    <w:rsid w:val="2723F1AD"/>
    <w:rsid w:val="272BD01E"/>
    <w:rsid w:val="273532D0"/>
    <w:rsid w:val="276B1C20"/>
    <w:rsid w:val="27F6C3AE"/>
    <w:rsid w:val="27FD07BF"/>
    <w:rsid w:val="2813066A"/>
    <w:rsid w:val="2831FC4D"/>
    <w:rsid w:val="285A1B75"/>
    <w:rsid w:val="288A8188"/>
    <w:rsid w:val="288F4B5A"/>
    <w:rsid w:val="291CB05A"/>
    <w:rsid w:val="2929B973"/>
    <w:rsid w:val="292F7AEC"/>
    <w:rsid w:val="295C9097"/>
    <w:rsid w:val="29DC3321"/>
    <w:rsid w:val="29F2A8DC"/>
    <w:rsid w:val="2A06EBDF"/>
    <w:rsid w:val="2A0A3078"/>
    <w:rsid w:val="2A27A4CC"/>
    <w:rsid w:val="2A40D7C2"/>
    <w:rsid w:val="2A470921"/>
    <w:rsid w:val="2A4AE596"/>
    <w:rsid w:val="2A545B30"/>
    <w:rsid w:val="2A9B1A3E"/>
    <w:rsid w:val="2A9E6BA3"/>
    <w:rsid w:val="2AB2BD03"/>
    <w:rsid w:val="2ABB7DEF"/>
    <w:rsid w:val="2AEB80FD"/>
    <w:rsid w:val="2B0D1634"/>
    <w:rsid w:val="2B0D4121"/>
    <w:rsid w:val="2B353257"/>
    <w:rsid w:val="2B7DF2B0"/>
    <w:rsid w:val="2B84A282"/>
    <w:rsid w:val="2BC892E3"/>
    <w:rsid w:val="2BEE9FCA"/>
    <w:rsid w:val="2BF77D50"/>
    <w:rsid w:val="2C03934F"/>
    <w:rsid w:val="2C29723D"/>
    <w:rsid w:val="2C5677F0"/>
    <w:rsid w:val="2C59D92E"/>
    <w:rsid w:val="2C5D176C"/>
    <w:rsid w:val="2C7CE23F"/>
    <w:rsid w:val="2C8AD77E"/>
    <w:rsid w:val="2CA8A36F"/>
    <w:rsid w:val="2CB42174"/>
    <w:rsid w:val="2CB62F5D"/>
    <w:rsid w:val="2CDBB6DB"/>
    <w:rsid w:val="2CDD11A2"/>
    <w:rsid w:val="2CE5FD9F"/>
    <w:rsid w:val="2D0A90B4"/>
    <w:rsid w:val="2D138FF1"/>
    <w:rsid w:val="2D23D3D2"/>
    <w:rsid w:val="2D5FAA8E"/>
    <w:rsid w:val="2D816776"/>
    <w:rsid w:val="2D8AD339"/>
    <w:rsid w:val="2DC9885A"/>
    <w:rsid w:val="2DE942FA"/>
    <w:rsid w:val="2DEDBAA0"/>
    <w:rsid w:val="2E06C85E"/>
    <w:rsid w:val="2E1264BF"/>
    <w:rsid w:val="2E2CF5F0"/>
    <w:rsid w:val="2E5B4B27"/>
    <w:rsid w:val="2E8ABC4F"/>
    <w:rsid w:val="2EF1B7A7"/>
    <w:rsid w:val="2F0A0813"/>
    <w:rsid w:val="2F6159C5"/>
    <w:rsid w:val="2F6D90BE"/>
    <w:rsid w:val="2F803598"/>
    <w:rsid w:val="2F83F6BA"/>
    <w:rsid w:val="2F9D6833"/>
    <w:rsid w:val="2FA172E6"/>
    <w:rsid w:val="2FBBB260"/>
    <w:rsid w:val="2FF01839"/>
    <w:rsid w:val="3006119B"/>
    <w:rsid w:val="3009372A"/>
    <w:rsid w:val="30529411"/>
    <w:rsid w:val="305E77B0"/>
    <w:rsid w:val="30B1A5C9"/>
    <w:rsid w:val="30B9930E"/>
    <w:rsid w:val="30BE97C7"/>
    <w:rsid w:val="30C0EE91"/>
    <w:rsid w:val="3110AB95"/>
    <w:rsid w:val="31158D23"/>
    <w:rsid w:val="314D7EA5"/>
    <w:rsid w:val="316C307B"/>
    <w:rsid w:val="31A24673"/>
    <w:rsid w:val="31F288DE"/>
    <w:rsid w:val="3208BF9B"/>
    <w:rsid w:val="3208E013"/>
    <w:rsid w:val="320AB100"/>
    <w:rsid w:val="32130325"/>
    <w:rsid w:val="3217BEAD"/>
    <w:rsid w:val="322D74F6"/>
    <w:rsid w:val="323070BC"/>
    <w:rsid w:val="3243B824"/>
    <w:rsid w:val="32474544"/>
    <w:rsid w:val="326DABC1"/>
    <w:rsid w:val="326ECC0F"/>
    <w:rsid w:val="32881F47"/>
    <w:rsid w:val="32C90F6D"/>
    <w:rsid w:val="32DD613C"/>
    <w:rsid w:val="32EBE736"/>
    <w:rsid w:val="330312DC"/>
    <w:rsid w:val="335A2CDB"/>
    <w:rsid w:val="338DCCB3"/>
    <w:rsid w:val="3391E53C"/>
    <w:rsid w:val="339B3823"/>
    <w:rsid w:val="33A82F34"/>
    <w:rsid w:val="33B1F163"/>
    <w:rsid w:val="33C51F4F"/>
    <w:rsid w:val="33D01A64"/>
    <w:rsid w:val="33F8DC85"/>
    <w:rsid w:val="34050C20"/>
    <w:rsid w:val="34055783"/>
    <w:rsid w:val="34077B23"/>
    <w:rsid w:val="34728D02"/>
    <w:rsid w:val="34873B9C"/>
    <w:rsid w:val="3488F277"/>
    <w:rsid w:val="34DE2A2C"/>
    <w:rsid w:val="35289AE5"/>
    <w:rsid w:val="355AAC7A"/>
    <w:rsid w:val="35881EBE"/>
    <w:rsid w:val="3596F030"/>
    <w:rsid w:val="35DA4E43"/>
    <w:rsid w:val="361B1838"/>
    <w:rsid w:val="3677BF3B"/>
    <w:rsid w:val="367A5983"/>
    <w:rsid w:val="368796C2"/>
    <w:rsid w:val="36883871"/>
    <w:rsid w:val="36BAFDDE"/>
    <w:rsid w:val="36D410DE"/>
    <w:rsid w:val="36D59448"/>
    <w:rsid w:val="377418F1"/>
    <w:rsid w:val="37A8853D"/>
    <w:rsid w:val="37AF9795"/>
    <w:rsid w:val="37BB1537"/>
    <w:rsid w:val="37ED9F6E"/>
    <w:rsid w:val="37FBF3F8"/>
    <w:rsid w:val="38002F85"/>
    <w:rsid w:val="382119DA"/>
    <w:rsid w:val="38242B3B"/>
    <w:rsid w:val="387DFF5F"/>
    <w:rsid w:val="3893D5BD"/>
    <w:rsid w:val="389AA3C6"/>
    <w:rsid w:val="38F8E992"/>
    <w:rsid w:val="39144ABD"/>
    <w:rsid w:val="391A24D8"/>
    <w:rsid w:val="394BA3A9"/>
    <w:rsid w:val="39858D84"/>
    <w:rsid w:val="398D043E"/>
    <w:rsid w:val="399B2535"/>
    <w:rsid w:val="39A7CA31"/>
    <w:rsid w:val="39D40215"/>
    <w:rsid w:val="39E23C11"/>
    <w:rsid w:val="39F0ED00"/>
    <w:rsid w:val="3A3FE4E9"/>
    <w:rsid w:val="3A40EC09"/>
    <w:rsid w:val="3A4D3B26"/>
    <w:rsid w:val="3A7BA4E8"/>
    <w:rsid w:val="3A9C9799"/>
    <w:rsid w:val="3AA5E16A"/>
    <w:rsid w:val="3AADAFFB"/>
    <w:rsid w:val="3B014298"/>
    <w:rsid w:val="3B02FB13"/>
    <w:rsid w:val="3B055A8B"/>
    <w:rsid w:val="3B5BABC5"/>
    <w:rsid w:val="3B783360"/>
    <w:rsid w:val="3B8EF095"/>
    <w:rsid w:val="3BD3B268"/>
    <w:rsid w:val="3BF60007"/>
    <w:rsid w:val="3BFB6FF8"/>
    <w:rsid w:val="3C225646"/>
    <w:rsid w:val="3C28E3F7"/>
    <w:rsid w:val="3C56668E"/>
    <w:rsid w:val="3CBDF06F"/>
    <w:rsid w:val="3D0F282F"/>
    <w:rsid w:val="3D1FF0EE"/>
    <w:rsid w:val="3D207776"/>
    <w:rsid w:val="3D392552"/>
    <w:rsid w:val="3D3E0CEE"/>
    <w:rsid w:val="3D426061"/>
    <w:rsid w:val="3D4F63EC"/>
    <w:rsid w:val="3D555190"/>
    <w:rsid w:val="3D637036"/>
    <w:rsid w:val="3D6D0C12"/>
    <w:rsid w:val="3D6D0F4E"/>
    <w:rsid w:val="3D9EE7AB"/>
    <w:rsid w:val="3DA3F510"/>
    <w:rsid w:val="3DA7766C"/>
    <w:rsid w:val="3DB542E8"/>
    <w:rsid w:val="3DD1A942"/>
    <w:rsid w:val="3DE95C2A"/>
    <w:rsid w:val="3E0D70C2"/>
    <w:rsid w:val="3E0F0E11"/>
    <w:rsid w:val="3E1C6673"/>
    <w:rsid w:val="3E231F26"/>
    <w:rsid w:val="3E587F9A"/>
    <w:rsid w:val="3E5FB094"/>
    <w:rsid w:val="3E6546E7"/>
    <w:rsid w:val="3E6D7E8D"/>
    <w:rsid w:val="3EAB3A8B"/>
    <w:rsid w:val="3ED216A5"/>
    <w:rsid w:val="3EDC3483"/>
    <w:rsid w:val="3EEB2DE4"/>
    <w:rsid w:val="3EF228F7"/>
    <w:rsid w:val="3EFCE4C4"/>
    <w:rsid w:val="3F0E779F"/>
    <w:rsid w:val="3F24A598"/>
    <w:rsid w:val="3F34A61E"/>
    <w:rsid w:val="3F72B8C8"/>
    <w:rsid w:val="3FA8B25E"/>
    <w:rsid w:val="3FF64E0E"/>
    <w:rsid w:val="4018A89B"/>
    <w:rsid w:val="4027D973"/>
    <w:rsid w:val="404E85BA"/>
    <w:rsid w:val="406C2E0B"/>
    <w:rsid w:val="40ACE633"/>
    <w:rsid w:val="40D2BB3B"/>
    <w:rsid w:val="41226477"/>
    <w:rsid w:val="4144EADF"/>
    <w:rsid w:val="4197C2A6"/>
    <w:rsid w:val="41B23008"/>
    <w:rsid w:val="41BD7E32"/>
    <w:rsid w:val="41BFFA16"/>
    <w:rsid w:val="41CE4F11"/>
    <w:rsid w:val="425F3817"/>
    <w:rsid w:val="4264AF42"/>
    <w:rsid w:val="4295721B"/>
    <w:rsid w:val="429FDFDC"/>
    <w:rsid w:val="42CB9D0B"/>
    <w:rsid w:val="42D0F768"/>
    <w:rsid w:val="42E121D7"/>
    <w:rsid w:val="42E954E0"/>
    <w:rsid w:val="431696BA"/>
    <w:rsid w:val="4344DF92"/>
    <w:rsid w:val="43593E62"/>
    <w:rsid w:val="435D3ACE"/>
    <w:rsid w:val="437C6EB0"/>
    <w:rsid w:val="43908363"/>
    <w:rsid w:val="43927A7F"/>
    <w:rsid w:val="43DAC651"/>
    <w:rsid w:val="441019DE"/>
    <w:rsid w:val="44603812"/>
    <w:rsid w:val="44BF9BEA"/>
    <w:rsid w:val="44D58378"/>
    <w:rsid w:val="44E78FA6"/>
    <w:rsid w:val="44ECA979"/>
    <w:rsid w:val="457633CD"/>
    <w:rsid w:val="45A3C6FA"/>
    <w:rsid w:val="45C88726"/>
    <w:rsid w:val="45DBE1C2"/>
    <w:rsid w:val="45E7EEEE"/>
    <w:rsid w:val="46066A68"/>
    <w:rsid w:val="46111CFE"/>
    <w:rsid w:val="4645FFEC"/>
    <w:rsid w:val="464C12F9"/>
    <w:rsid w:val="467A8450"/>
    <w:rsid w:val="469662C2"/>
    <w:rsid w:val="469D0C6C"/>
    <w:rsid w:val="46AA0818"/>
    <w:rsid w:val="471C79BA"/>
    <w:rsid w:val="4732210C"/>
    <w:rsid w:val="473A4922"/>
    <w:rsid w:val="473D6E60"/>
    <w:rsid w:val="475F0706"/>
    <w:rsid w:val="477445ED"/>
    <w:rsid w:val="4774A012"/>
    <w:rsid w:val="47A0B24F"/>
    <w:rsid w:val="47E76155"/>
    <w:rsid w:val="47EC3177"/>
    <w:rsid w:val="4820B2E8"/>
    <w:rsid w:val="484D6473"/>
    <w:rsid w:val="48572F70"/>
    <w:rsid w:val="4885690F"/>
    <w:rsid w:val="489FD395"/>
    <w:rsid w:val="48A7E28C"/>
    <w:rsid w:val="48E5E0D3"/>
    <w:rsid w:val="48F3C060"/>
    <w:rsid w:val="49200AF1"/>
    <w:rsid w:val="493118BB"/>
    <w:rsid w:val="495CA3E9"/>
    <w:rsid w:val="49841958"/>
    <w:rsid w:val="49949717"/>
    <w:rsid w:val="49A3F40F"/>
    <w:rsid w:val="49C35B96"/>
    <w:rsid w:val="49DB9A47"/>
    <w:rsid w:val="49DEA6E3"/>
    <w:rsid w:val="4A0F3A53"/>
    <w:rsid w:val="4A4E0282"/>
    <w:rsid w:val="4AAC093B"/>
    <w:rsid w:val="4ACA2C70"/>
    <w:rsid w:val="4AD75578"/>
    <w:rsid w:val="4AE597F2"/>
    <w:rsid w:val="4AF6A891"/>
    <w:rsid w:val="4B33E5FE"/>
    <w:rsid w:val="4B4B8C57"/>
    <w:rsid w:val="4B803358"/>
    <w:rsid w:val="4B8BFB93"/>
    <w:rsid w:val="4BA226A6"/>
    <w:rsid w:val="4BBED6BB"/>
    <w:rsid w:val="4C080F22"/>
    <w:rsid w:val="4C1BD945"/>
    <w:rsid w:val="4C23CC27"/>
    <w:rsid w:val="4C81BE76"/>
    <w:rsid w:val="4CCBF704"/>
    <w:rsid w:val="4CCF484B"/>
    <w:rsid w:val="4CD90589"/>
    <w:rsid w:val="4CF41A44"/>
    <w:rsid w:val="4D252B25"/>
    <w:rsid w:val="4D258006"/>
    <w:rsid w:val="4D3882EC"/>
    <w:rsid w:val="4D785809"/>
    <w:rsid w:val="4D9F803E"/>
    <w:rsid w:val="4DA90D0D"/>
    <w:rsid w:val="4DBC9CDC"/>
    <w:rsid w:val="4E1A487D"/>
    <w:rsid w:val="4E3F4541"/>
    <w:rsid w:val="4E48196C"/>
    <w:rsid w:val="4E635D90"/>
    <w:rsid w:val="4E707352"/>
    <w:rsid w:val="4E905097"/>
    <w:rsid w:val="4F02F270"/>
    <w:rsid w:val="4F07C351"/>
    <w:rsid w:val="4F0E5B22"/>
    <w:rsid w:val="4F1E3C92"/>
    <w:rsid w:val="4F26F907"/>
    <w:rsid w:val="4F2C0EE1"/>
    <w:rsid w:val="4F52115D"/>
    <w:rsid w:val="4F68D095"/>
    <w:rsid w:val="4F8216D3"/>
    <w:rsid w:val="4F84CBD9"/>
    <w:rsid w:val="4F95435B"/>
    <w:rsid w:val="4FACB134"/>
    <w:rsid w:val="4FE8381A"/>
    <w:rsid w:val="4FEFBC46"/>
    <w:rsid w:val="5006F42E"/>
    <w:rsid w:val="500CB500"/>
    <w:rsid w:val="5015916E"/>
    <w:rsid w:val="502D3309"/>
    <w:rsid w:val="505B390D"/>
    <w:rsid w:val="5089E2D1"/>
    <w:rsid w:val="509166F1"/>
    <w:rsid w:val="5093681B"/>
    <w:rsid w:val="50A3BEA2"/>
    <w:rsid w:val="50AAA31D"/>
    <w:rsid w:val="50C1F6E4"/>
    <w:rsid w:val="51346626"/>
    <w:rsid w:val="51AE8B6C"/>
    <w:rsid w:val="51B81BAC"/>
    <w:rsid w:val="51BA4BDC"/>
    <w:rsid w:val="51CCD3C3"/>
    <w:rsid w:val="51D3228E"/>
    <w:rsid w:val="51DD45B4"/>
    <w:rsid w:val="5232F9E3"/>
    <w:rsid w:val="523A05B6"/>
    <w:rsid w:val="523AA998"/>
    <w:rsid w:val="527FC6D4"/>
    <w:rsid w:val="52840CA1"/>
    <w:rsid w:val="52AFC32B"/>
    <w:rsid w:val="530CC9C5"/>
    <w:rsid w:val="5356E2C8"/>
    <w:rsid w:val="53707157"/>
    <w:rsid w:val="53D169D2"/>
    <w:rsid w:val="53D4FDFA"/>
    <w:rsid w:val="542709B1"/>
    <w:rsid w:val="5465FF17"/>
    <w:rsid w:val="548509A9"/>
    <w:rsid w:val="5485F8D6"/>
    <w:rsid w:val="54B85FAA"/>
    <w:rsid w:val="54C8B83F"/>
    <w:rsid w:val="54E59C32"/>
    <w:rsid w:val="54FF38AC"/>
    <w:rsid w:val="550222E5"/>
    <w:rsid w:val="553B5F66"/>
    <w:rsid w:val="553D76BE"/>
    <w:rsid w:val="55898B8B"/>
    <w:rsid w:val="55C00A0A"/>
    <w:rsid w:val="55CD7B79"/>
    <w:rsid w:val="55D27BA7"/>
    <w:rsid w:val="55D9545E"/>
    <w:rsid w:val="5603BE43"/>
    <w:rsid w:val="5608FA46"/>
    <w:rsid w:val="5632BF07"/>
    <w:rsid w:val="563328FF"/>
    <w:rsid w:val="5650C0B6"/>
    <w:rsid w:val="5659BA9A"/>
    <w:rsid w:val="568AD667"/>
    <w:rsid w:val="56B1F8B1"/>
    <w:rsid w:val="56B808DD"/>
    <w:rsid w:val="56C8F176"/>
    <w:rsid w:val="56CAD968"/>
    <w:rsid w:val="56DB5F76"/>
    <w:rsid w:val="56FCFEF7"/>
    <w:rsid w:val="570CF8C8"/>
    <w:rsid w:val="57146BA2"/>
    <w:rsid w:val="5775426C"/>
    <w:rsid w:val="579F844C"/>
    <w:rsid w:val="57BF60D6"/>
    <w:rsid w:val="57F45077"/>
    <w:rsid w:val="580F3251"/>
    <w:rsid w:val="58209CAA"/>
    <w:rsid w:val="5838F7BF"/>
    <w:rsid w:val="58847064"/>
    <w:rsid w:val="58A16C95"/>
    <w:rsid w:val="58BAEBA4"/>
    <w:rsid w:val="58D4FE50"/>
    <w:rsid w:val="58FB3D6B"/>
    <w:rsid w:val="59079190"/>
    <w:rsid w:val="5936A5EA"/>
    <w:rsid w:val="59DAE843"/>
    <w:rsid w:val="59EFD498"/>
    <w:rsid w:val="59F140A5"/>
    <w:rsid w:val="5A134515"/>
    <w:rsid w:val="5A2C7939"/>
    <w:rsid w:val="5A3A12B8"/>
    <w:rsid w:val="5A3ABB66"/>
    <w:rsid w:val="5A421040"/>
    <w:rsid w:val="5A9650C4"/>
    <w:rsid w:val="5A9D8E5A"/>
    <w:rsid w:val="5AB6DD15"/>
    <w:rsid w:val="5AC48855"/>
    <w:rsid w:val="5AFF2E68"/>
    <w:rsid w:val="5B39AE83"/>
    <w:rsid w:val="5B6CA372"/>
    <w:rsid w:val="5B8098F0"/>
    <w:rsid w:val="5BA9B12B"/>
    <w:rsid w:val="5BBBE3BA"/>
    <w:rsid w:val="5BCD7542"/>
    <w:rsid w:val="5BD2CDFD"/>
    <w:rsid w:val="5BD98876"/>
    <w:rsid w:val="5BDBA790"/>
    <w:rsid w:val="5BDE5013"/>
    <w:rsid w:val="5BED3324"/>
    <w:rsid w:val="5C3E4C0D"/>
    <w:rsid w:val="5C9B3981"/>
    <w:rsid w:val="5C9FD1D1"/>
    <w:rsid w:val="5CAF5D3A"/>
    <w:rsid w:val="5D04EB1A"/>
    <w:rsid w:val="5D4C74A7"/>
    <w:rsid w:val="5D6945A3"/>
    <w:rsid w:val="5D994E85"/>
    <w:rsid w:val="5DCC5FA1"/>
    <w:rsid w:val="5DF79297"/>
    <w:rsid w:val="5E21E89C"/>
    <w:rsid w:val="5E2BF56C"/>
    <w:rsid w:val="5E309E8B"/>
    <w:rsid w:val="5E49C1CF"/>
    <w:rsid w:val="5E712778"/>
    <w:rsid w:val="5E71933D"/>
    <w:rsid w:val="5F051604"/>
    <w:rsid w:val="5F643D67"/>
    <w:rsid w:val="5F6B2466"/>
    <w:rsid w:val="5F744958"/>
    <w:rsid w:val="5FB3227F"/>
    <w:rsid w:val="5FB47235"/>
    <w:rsid w:val="5FE8969B"/>
    <w:rsid w:val="5FEFB0F2"/>
    <w:rsid w:val="5FF44C04"/>
    <w:rsid w:val="5FF756FA"/>
    <w:rsid w:val="604971D8"/>
    <w:rsid w:val="604A8B0F"/>
    <w:rsid w:val="606981E5"/>
    <w:rsid w:val="6072A149"/>
    <w:rsid w:val="60C4634F"/>
    <w:rsid w:val="60E4D2D7"/>
    <w:rsid w:val="61065C3C"/>
    <w:rsid w:val="610C2B61"/>
    <w:rsid w:val="617C170D"/>
    <w:rsid w:val="61952453"/>
    <w:rsid w:val="619E874F"/>
    <w:rsid w:val="61E59B3F"/>
    <w:rsid w:val="6210000C"/>
    <w:rsid w:val="62273543"/>
    <w:rsid w:val="62406D54"/>
    <w:rsid w:val="6297DFBC"/>
    <w:rsid w:val="62C3946A"/>
    <w:rsid w:val="62CB107D"/>
    <w:rsid w:val="62F24065"/>
    <w:rsid w:val="63214FA7"/>
    <w:rsid w:val="63369C25"/>
    <w:rsid w:val="637FDADB"/>
    <w:rsid w:val="639B39EF"/>
    <w:rsid w:val="6439BA3F"/>
    <w:rsid w:val="6485AB26"/>
    <w:rsid w:val="64987E23"/>
    <w:rsid w:val="64A68813"/>
    <w:rsid w:val="64D1D0C1"/>
    <w:rsid w:val="64E3377B"/>
    <w:rsid w:val="64E9D518"/>
    <w:rsid w:val="6562A89B"/>
    <w:rsid w:val="6594132A"/>
    <w:rsid w:val="65AF5058"/>
    <w:rsid w:val="65D3D023"/>
    <w:rsid w:val="65D3D77F"/>
    <w:rsid w:val="65EED418"/>
    <w:rsid w:val="66007443"/>
    <w:rsid w:val="6623568B"/>
    <w:rsid w:val="663A4F93"/>
    <w:rsid w:val="6651347C"/>
    <w:rsid w:val="6655DFE9"/>
    <w:rsid w:val="66691B95"/>
    <w:rsid w:val="66CE9CAC"/>
    <w:rsid w:val="6735C9E9"/>
    <w:rsid w:val="67389A9C"/>
    <w:rsid w:val="6738CA6B"/>
    <w:rsid w:val="673FBD92"/>
    <w:rsid w:val="6747488C"/>
    <w:rsid w:val="6768BB7F"/>
    <w:rsid w:val="67808DB1"/>
    <w:rsid w:val="6790D873"/>
    <w:rsid w:val="6792F23D"/>
    <w:rsid w:val="679338D3"/>
    <w:rsid w:val="67FDEC62"/>
    <w:rsid w:val="6816A73C"/>
    <w:rsid w:val="6818C29B"/>
    <w:rsid w:val="6820333C"/>
    <w:rsid w:val="682DCB3A"/>
    <w:rsid w:val="6836DC7C"/>
    <w:rsid w:val="683DB903"/>
    <w:rsid w:val="684A829C"/>
    <w:rsid w:val="686C3DEF"/>
    <w:rsid w:val="68E5413F"/>
    <w:rsid w:val="68EFD177"/>
    <w:rsid w:val="690F973A"/>
    <w:rsid w:val="691DBEA5"/>
    <w:rsid w:val="6927CBD1"/>
    <w:rsid w:val="69291FC1"/>
    <w:rsid w:val="69760DE3"/>
    <w:rsid w:val="69975347"/>
    <w:rsid w:val="699C67C7"/>
    <w:rsid w:val="69AEE825"/>
    <w:rsid w:val="69C32E1A"/>
    <w:rsid w:val="6A0BDFFA"/>
    <w:rsid w:val="6A1CCFA2"/>
    <w:rsid w:val="6A1E7103"/>
    <w:rsid w:val="6A68B2B9"/>
    <w:rsid w:val="6A7AE1EA"/>
    <w:rsid w:val="6AAE37B0"/>
    <w:rsid w:val="6AD15C40"/>
    <w:rsid w:val="6AE8AEB0"/>
    <w:rsid w:val="6B05EA90"/>
    <w:rsid w:val="6B404874"/>
    <w:rsid w:val="6B517A90"/>
    <w:rsid w:val="6B703B6E"/>
    <w:rsid w:val="6BA8FB00"/>
    <w:rsid w:val="6BBF8CFA"/>
    <w:rsid w:val="6BCAB488"/>
    <w:rsid w:val="6BF42DDF"/>
    <w:rsid w:val="6C003736"/>
    <w:rsid w:val="6C1AE274"/>
    <w:rsid w:val="6C3BB1E5"/>
    <w:rsid w:val="6C4AC16E"/>
    <w:rsid w:val="6C804F23"/>
    <w:rsid w:val="6CAAAD8E"/>
    <w:rsid w:val="6CB9BE5C"/>
    <w:rsid w:val="6CBD28F2"/>
    <w:rsid w:val="6CE0246E"/>
    <w:rsid w:val="6D466A6F"/>
    <w:rsid w:val="6D6A34BE"/>
    <w:rsid w:val="6D83C740"/>
    <w:rsid w:val="6DBEA784"/>
    <w:rsid w:val="6DDDCC82"/>
    <w:rsid w:val="6DFD7F46"/>
    <w:rsid w:val="6E00FC62"/>
    <w:rsid w:val="6E581826"/>
    <w:rsid w:val="6E92A63F"/>
    <w:rsid w:val="6EA9B713"/>
    <w:rsid w:val="6EB91D22"/>
    <w:rsid w:val="6EBBD389"/>
    <w:rsid w:val="6F05B966"/>
    <w:rsid w:val="6FD0C9E8"/>
    <w:rsid w:val="6FDF510B"/>
    <w:rsid w:val="705C40C5"/>
    <w:rsid w:val="707F740E"/>
    <w:rsid w:val="709CB441"/>
    <w:rsid w:val="70B01472"/>
    <w:rsid w:val="70BA2102"/>
    <w:rsid w:val="70BAEF14"/>
    <w:rsid w:val="70F728D9"/>
    <w:rsid w:val="7109B484"/>
    <w:rsid w:val="710DE144"/>
    <w:rsid w:val="712E3F11"/>
    <w:rsid w:val="713E5F1E"/>
    <w:rsid w:val="7156AFE6"/>
    <w:rsid w:val="717B9048"/>
    <w:rsid w:val="71AC44F3"/>
    <w:rsid w:val="71BA212C"/>
    <w:rsid w:val="71F09A6E"/>
    <w:rsid w:val="71F0E40E"/>
    <w:rsid w:val="71F0F52D"/>
    <w:rsid w:val="71F18100"/>
    <w:rsid w:val="721812C4"/>
    <w:rsid w:val="7236447D"/>
    <w:rsid w:val="7236F209"/>
    <w:rsid w:val="7252DAB6"/>
    <w:rsid w:val="726D9E54"/>
    <w:rsid w:val="7273E7E4"/>
    <w:rsid w:val="72961C33"/>
    <w:rsid w:val="729C2B66"/>
    <w:rsid w:val="72FE7840"/>
    <w:rsid w:val="7310DB7B"/>
    <w:rsid w:val="732A4ECB"/>
    <w:rsid w:val="732F6D64"/>
    <w:rsid w:val="73303B38"/>
    <w:rsid w:val="7331A463"/>
    <w:rsid w:val="738DC8C6"/>
    <w:rsid w:val="73A988B2"/>
    <w:rsid w:val="73CDB3FF"/>
    <w:rsid w:val="73CF9287"/>
    <w:rsid w:val="73D35D50"/>
    <w:rsid w:val="73E60D93"/>
    <w:rsid w:val="73F52782"/>
    <w:rsid w:val="7400C6A9"/>
    <w:rsid w:val="74271555"/>
    <w:rsid w:val="743E7C9F"/>
    <w:rsid w:val="7446B1BD"/>
    <w:rsid w:val="74529C4F"/>
    <w:rsid w:val="74692365"/>
    <w:rsid w:val="74BBE919"/>
    <w:rsid w:val="74C0F7B2"/>
    <w:rsid w:val="75186D95"/>
    <w:rsid w:val="7523574E"/>
    <w:rsid w:val="7529566B"/>
    <w:rsid w:val="753E5EAA"/>
    <w:rsid w:val="753E6F04"/>
    <w:rsid w:val="7543B377"/>
    <w:rsid w:val="75486AE4"/>
    <w:rsid w:val="754E5B23"/>
    <w:rsid w:val="7564172A"/>
    <w:rsid w:val="756A08DE"/>
    <w:rsid w:val="75771D3C"/>
    <w:rsid w:val="758E0BD8"/>
    <w:rsid w:val="75CEA647"/>
    <w:rsid w:val="762086E2"/>
    <w:rsid w:val="763633F5"/>
    <w:rsid w:val="763C4E76"/>
    <w:rsid w:val="765E6787"/>
    <w:rsid w:val="76C19AC8"/>
    <w:rsid w:val="76D47B26"/>
    <w:rsid w:val="7721399B"/>
    <w:rsid w:val="77241112"/>
    <w:rsid w:val="773AA891"/>
    <w:rsid w:val="7756C5CB"/>
    <w:rsid w:val="77920B61"/>
    <w:rsid w:val="77A33755"/>
    <w:rsid w:val="77D21DBA"/>
    <w:rsid w:val="78590943"/>
    <w:rsid w:val="785D427B"/>
    <w:rsid w:val="788521F1"/>
    <w:rsid w:val="78AB0EDD"/>
    <w:rsid w:val="78B72E37"/>
    <w:rsid w:val="78D06DC5"/>
    <w:rsid w:val="78E6068A"/>
    <w:rsid w:val="79298F9D"/>
    <w:rsid w:val="7939D4CC"/>
    <w:rsid w:val="79431E04"/>
    <w:rsid w:val="7978666D"/>
    <w:rsid w:val="79AAB534"/>
    <w:rsid w:val="79C6FA9D"/>
    <w:rsid w:val="79CF96F1"/>
    <w:rsid w:val="7A43D1A2"/>
    <w:rsid w:val="7A46DFBA"/>
    <w:rsid w:val="7A819607"/>
    <w:rsid w:val="7A99AD66"/>
    <w:rsid w:val="7A9DC2BC"/>
    <w:rsid w:val="7AAD683D"/>
    <w:rsid w:val="7AC1D12D"/>
    <w:rsid w:val="7AE5E50E"/>
    <w:rsid w:val="7AFF8298"/>
    <w:rsid w:val="7B04AE9F"/>
    <w:rsid w:val="7B12711E"/>
    <w:rsid w:val="7B19C840"/>
    <w:rsid w:val="7B205AFB"/>
    <w:rsid w:val="7B380E86"/>
    <w:rsid w:val="7B4EBFA2"/>
    <w:rsid w:val="7B628498"/>
    <w:rsid w:val="7B7A37E3"/>
    <w:rsid w:val="7B90BCE7"/>
    <w:rsid w:val="7BA734F8"/>
    <w:rsid w:val="7BACC463"/>
    <w:rsid w:val="7BAF00A2"/>
    <w:rsid w:val="7BFCB8A5"/>
    <w:rsid w:val="7C062CB0"/>
    <w:rsid w:val="7C4EA871"/>
    <w:rsid w:val="7C81798D"/>
    <w:rsid w:val="7C8C55B5"/>
    <w:rsid w:val="7C906909"/>
    <w:rsid w:val="7C91A630"/>
    <w:rsid w:val="7C961C72"/>
    <w:rsid w:val="7CB0842E"/>
    <w:rsid w:val="7CD80445"/>
    <w:rsid w:val="7CD9BED7"/>
    <w:rsid w:val="7CE87DC9"/>
    <w:rsid w:val="7D4194FD"/>
    <w:rsid w:val="7D4F8662"/>
    <w:rsid w:val="7D5824A7"/>
    <w:rsid w:val="7D637A19"/>
    <w:rsid w:val="7D651BBD"/>
    <w:rsid w:val="7D82CFC5"/>
    <w:rsid w:val="7D969EA9"/>
    <w:rsid w:val="7DA68C9C"/>
    <w:rsid w:val="7DB31FD4"/>
    <w:rsid w:val="7DC1B211"/>
    <w:rsid w:val="7E02CAD3"/>
    <w:rsid w:val="7E39FA09"/>
    <w:rsid w:val="7E639AEA"/>
    <w:rsid w:val="7E6741CB"/>
    <w:rsid w:val="7EAE707F"/>
    <w:rsid w:val="7EB6F89E"/>
    <w:rsid w:val="7ECD8A97"/>
    <w:rsid w:val="7ED1941C"/>
    <w:rsid w:val="7ED5A5EE"/>
    <w:rsid w:val="7F0B082A"/>
    <w:rsid w:val="7F17147B"/>
    <w:rsid w:val="7F2467BF"/>
    <w:rsid w:val="7F5497B4"/>
    <w:rsid w:val="7F783579"/>
    <w:rsid w:val="7F93FC95"/>
    <w:rsid w:val="7FB111D8"/>
    <w:rsid w:val="7FB9C40F"/>
    <w:rsid w:val="7FCC727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2740"/>
    <o:shapelayout v:ext="edit">
      <o:idmap v:ext="edit" data="2"/>
    </o:shapelayout>
  </w:shapeDefaults>
  <w:decimalSymbol w:val="."/>
  <w:listSeparator w:val=","/>
  <w14:docId w14:val="0C849B92"/>
  <w15:chartTrackingRefBased/>
  <w15:docId w15:val="{5EC58618-7F9D-45F3-B890-7F5C70D0A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2550"/>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 w:val="num" w:pos="5040"/>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 w:val="num" w:pos="5760"/>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 w:val="num" w:pos="648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 w:val="num" w:pos="720"/>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 w:val="num" w:pos="1260"/>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rsid w:val="005C2BD2"/>
    <w:pPr>
      <w:tabs>
        <w:tab w:val="left" w:pos="2340"/>
        <w:tab w:val="left" w:pos="3420"/>
      </w:tabs>
      <w:spacing w:after="240"/>
      <w:ind w:left="1080" w:hanging="360"/>
    </w:pPr>
    <w:rPr>
      <w:bCs/>
    </w:rPr>
  </w:style>
  <w:style w:type="paragraph" w:customStyle="1" w:styleId="FormulaBold">
    <w:name w:val="Formula Bold"/>
    <w:basedOn w:val="Normal"/>
    <w:link w:val="FormulaBoldChar"/>
    <w:autoRedefine/>
    <w:rsid w:val="002B7E5D"/>
    <w:pPr>
      <w:tabs>
        <w:tab w:val="left" w:pos="2340"/>
        <w:tab w:val="left" w:pos="3420"/>
      </w:tabs>
      <w:spacing w:before="240"/>
      <w:ind w:left="3150" w:hanging="2430"/>
      <w:jc w:val="both"/>
    </w:p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
    <w:basedOn w:val="Normal"/>
    <w:link w:val="ListChar"/>
    <w:pPr>
      <w:spacing w:after="240"/>
      <w:ind w:left="720" w:hanging="720"/>
    </w:pPr>
    <w:rPr>
      <w:szCs w:val="20"/>
    </w:rPr>
  </w:style>
  <w:style w:type="paragraph" w:styleId="List2">
    <w:name w:val="List 2"/>
    <w:aliases w:val=" Char2,Char2 Char Char,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uiPriority w:val="99"/>
    <w:pPr>
      <w:spacing w:after="60"/>
    </w:pPr>
    <w:rPr>
      <w:iCs/>
      <w:sz w:val="20"/>
      <w:szCs w:val="20"/>
    </w:rPr>
  </w:style>
  <w:style w:type="paragraph" w:customStyle="1" w:styleId="TableBullet">
    <w:name w:val="Table Bullet"/>
    <w:basedOn w:val="TableBody"/>
    <w:pPr>
      <w:numPr>
        <w:numId w:val="4"/>
      </w:numPr>
      <w:tabs>
        <w:tab w:val="clear" w:pos="360"/>
        <w:tab w:val="num" w:pos="1080"/>
        <w:tab w:val="num" w:pos="1260"/>
      </w:tabs>
      <w:ind w:left="0" w:firstLine="0"/>
    </w:pPr>
  </w:style>
  <w:style w:type="table" w:styleId="TableGrid">
    <w:name w:val="Table Grid"/>
    <w:basedOn w:val="TableNormal"/>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ing2Char">
    <w:name w:val="Heading 2 Char"/>
    <w:aliases w:val="h2 Char"/>
    <w:link w:val="Heading2"/>
    <w:rsid w:val="00D901E1"/>
    <w:rPr>
      <w:b/>
      <w:sz w:val="24"/>
    </w:rPr>
  </w:style>
  <w:style w:type="character" w:customStyle="1" w:styleId="H3Char">
    <w:name w:val="H3 Char"/>
    <w:link w:val="H3"/>
    <w:rsid w:val="00D901E1"/>
    <w:rPr>
      <w:b/>
      <w:bCs/>
      <w:i/>
      <w:sz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basedOn w:val="DefaultParagraphFont"/>
    <w:link w:val="BodyText"/>
    <w:rsid w:val="00D901E1"/>
    <w:rPr>
      <w:sz w:val="24"/>
      <w:szCs w:val="24"/>
    </w:rPr>
  </w:style>
  <w:style w:type="character" w:customStyle="1" w:styleId="BodyTextNumberedChar1">
    <w:name w:val="Body Text Numbered Char1"/>
    <w:link w:val="BodyTextNumbered"/>
    <w:rsid w:val="003F4C40"/>
    <w:rPr>
      <w:iCs/>
      <w:sz w:val="24"/>
    </w:rPr>
  </w:style>
  <w:style w:type="paragraph" w:customStyle="1" w:styleId="BodyTextNumbered">
    <w:name w:val="Body Text Numbered"/>
    <w:basedOn w:val="BodyText"/>
    <w:link w:val="BodyTextNumberedChar1"/>
    <w:rsid w:val="003F4C40"/>
    <w:pPr>
      <w:ind w:left="720" w:hanging="720"/>
    </w:pPr>
    <w:rPr>
      <w:iCs/>
      <w:szCs w:val="20"/>
    </w:rPr>
  </w:style>
  <w:style w:type="character" w:customStyle="1" w:styleId="DeltaViewInsertion">
    <w:name w:val="DeltaView Insertion"/>
    <w:rsid w:val="003F4C40"/>
    <w:rPr>
      <w:color w:val="0000FF"/>
      <w:spacing w:val="0"/>
      <w:u w:val="double"/>
    </w:rPr>
  </w:style>
  <w:style w:type="character" w:customStyle="1" w:styleId="DeltaViewMoveDestination">
    <w:name w:val="DeltaView Move Destination"/>
    <w:rsid w:val="003F4C40"/>
    <w:rPr>
      <w:color w:val="00C000"/>
      <w:spacing w:val="0"/>
      <w:u w:val="double"/>
    </w:rPr>
  </w:style>
  <w:style w:type="character" w:customStyle="1" w:styleId="H2Char">
    <w:name w:val="H2 Char"/>
    <w:link w:val="H2"/>
    <w:rsid w:val="000E428E"/>
    <w:rPr>
      <w:b/>
      <w:sz w:val="24"/>
    </w:rPr>
  </w:style>
  <w:style w:type="character" w:customStyle="1" w:styleId="H5Char">
    <w:name w:val="H5 Char"/>
    <w:link w:val="H5"/>
    <w:rsid w:val="00C0015D"/>
    <w:rPr>
      <w:b/>
      <w:bCs/>
      <w:i/>
      <w:iCs/>
      <w:sz w:val="24"/>
      <w:szCs w:val="26"/>
    </w:rPr>
  </w:style>
  <w:style w:type="character" w:customStyle="1" w:styleId="FormulaBoldChar">
    <w:name w:val="Formula Bold Char"/>
    <w:link w:val="FormulaBold"/>
    <w:rsid w:val="002B7E5D"/>
    <w:rPr>
      <w:sz w:val="24"/>
      <w:szCs w:val="24"/>
    </w:rPr>
  </w:style>
  <w:style w:type="character" w:customStyle="1" w:styleId="FormulaChar">
    <w:name w:val="Formula Char"/>
    <w:link w:val="Formula"/>
    <w:rsid w:val="005C2BD2"/>
    <w:rPr>
      <w:bCs/>
      <w:sz w:val="24"/>
      <w:szCs w:val="24"/>
    </w:rPr>
  </w:style>
  <w:style w:type="character" w:customStyle="1" w:styleId="BodyTextNumberedChar">
    <w:name w:val="Body Text Numbered Char"/>
    <w:rsid w:val="00C040D0"/>
    <w:rPr>
      <w:iCs/>
      <w:sz w:val="24"/>
      <w:szCs w:val="24"/>
      <w:lang w:val="en-US" w:eastAsia="en-US" w:bidi="ar-SA"/>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 Char Cha"/>
    <w:rsid w:val="00C040D0"/>
    <w:rPr>
      <w:iCs/>
      <w:sz w:val="24"/>
      <w:lang w:val="en-US" w:eastAsia="en-US" w:bidi="ar-SA"/>
    </w:rPr>
  </w:style>
  <w:style w:type="character" w:customStyle="1" w:styleId="List2Char">
    <w:name w:val="List 2 Char"/>
    <w:aliases w:val=" Char2 Char1,Char2 Char Char Char,Char2 Char"/>
    <w:link w:val="List2"/>
    <w:rsid w:val="00A33065"/>
    <w:rPr>
      <w:sz w:val="24"/>
    </w:rPr>
  </w:style>
  <w:style w:type="character" w:customStyle="1" w:styleId="H4Char">
    <w:name w:val="H4 Char"/>
    <w:link w:val="H4"/>
    <w:rsid w:val="0045745E"/>
    <w:rPr>
      <w:b/>
      <w:bCs/>
      <w:snapToGrid w:val="0"/>
      <w:sz w:val="24"/>
    </w:rPr>
  </w:style>
  <w:style w:type="character" w:customStyle="1" w:styleId="BodyTextNumberedCharChar">
    <w:name w:val="Body Text Numbered Char Char"/>
    <w:rsid w:val="008F4240"/>
    <w:rPr>
      <w:iCs w:val="0"/>
      <w:sz w:val="24"/>
      <w:lang w:val="en-US" w:eastAsia="en-US" w:bidi="ar-SA"/>
    </w:rPr>
  </w:style>
  <w:style w:type="character" w:customStyle="1" w:styleId="InstructionsChar">
    <w:name w:val="Instructions Char"/>
    <w:link w:val="Instructions"/>
    <w:rsid w:val="00F86092"/>
    <w:rPr>
      <w:b/>
      <w:i/>
      <w:iCs/>
      <w:sz w:val="24"/>
      <w:szCs w:val="24"/>
    </w:rPr>
  </w:style>
  <w:style w:type="character" w:customStyle="1" w:styleId="Heading1Char">
    <w:name w:val="Heading 1 Char"/>
    <w:aliases w:val="h1 Char"/>
    <w:link w:val="Heading1"/>
    <w:rsid w:val="00F21547"/>
    <w:rPr>
      <w:b/>
      <w:caps/>
      <w:sz w:val="24"/>
    </w:rPr>
  </w:style>
  <w:style w:type="character" w:customStyle="1" w:styleId="Heading3Char">
    <w:name w:val="Heading 3 Char"/>
    <w:aliases w:val="h3 Char"/>
    <w:link w:val="Heading3"/>
    <w:rsid w:val="00F21547"/>
    <w:rPr>
      <w:b/>
      <w:bCs/>
      <w:i/>
      <w:sz w:val="24"/>
    </w:rPr>
  </w:style>
  <w:style w:type="character" w:customStyle="1" w:styleId="Heading4Char">
    <w:name w:val="Heading 4 Char"/>
    <w:aliases w:val="h4 Char,delete Char"/>
    <w:link w:val="Heading4"/>
    <w:rsid w:val="00F21547"/>
    <w:rPr>
      <w:b/>
      <w:bCs/>
      <w:snapToGrid w:val="0"/>
      <w:sz w:val="24"/>
    </w:rPr>
  </w:style>
  <w:style w:type="character" w:customStyle="1" w:styleId="Heading5Char">
    <w:name w:val="Heading 5 Char"/>
    <w:aliases w:val="h5 Char"/>
    <w:link w:val="Heading5"/>
    <w:rsid w:val="00F21547"/>
    <w:rPr>
      <w:b/>
      <w:bCs/>
      <w:i/>
      <w:iCs/>
      <w:sz w:val="24"/>
      <w:szCs w:val="26"/>
    </w:rPr>
  </w:style>
  <w:style w:type="character" w:customStyle="1" w:styleId="Heading6Char">
    <w:name w:val="Heading 6 Char"/>
    <w:aliases w:val="h6 Char"/>
    <w:link w:val="Heading6"/>
    <w:rsid w:val="00F21547"/>
    <w:rPr>
      <w:b/>
      <w:bCs/>
      <w:sz w:val="24"/>
      <w:szCs w:val="22"/>
    </w:rPr>
  </w:style>
  <w:style w:type="character" w:customStyle="1" w:styleId="Heading7Char">
    <w:name w:val="Heading 7 Char"/>
    <w:link w:val="Heading7"/>
    <w:rsid w:val="00F21547"/>
    <w:rPr>
      <w:sz w:val="24"/>
      <w:szCs w:val="24"/>
    </w:rPr>
  </w:style>
  <w:style w:type="character" w:customStyle="1" w:styleId="Heading8Char">
    <w:name w:val="Heading 8 Char"/>
    <w:link w:val="Heading8"/>
    <w:rsid w:val="00F21547"/>
    <w:rPr>
      <w:i/>
      <w:iCs/>
      <w:sz w:val="24"/>
      <w:szCs w:val="24"/>
    </w:rPr>
  </w:style>
  <w:style w:type="character" w:customStyle="1" w:styleId="Heading9Char">
    <w:name w:val="Heading 9 Char"/>
    <w:link w:val="Heading9"/>
    <w:rsid w:val="00F21547"/>
    <w:rPr>
      <w:b/>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21547"/>
    <w:rPr>
      <w:iCs/>
      <w:sz w:val="24"/>
      <w:lang w:val="en-US" w:eastAsia="en-US" w:bidi="ar-SA"/>
    </w:rPr>
  </w:style>
  <w:style w:type="character" w:customStyle="1" w:styleId="FooterChar">
    <w:name w:val="Footer Char"/>
    <w:link w:val="Footer"/>
    <w:rsid w:val="00F21547"/>
    <w:rPr>
      <w:sz w:val="24"/>
      <w:szCs w:val="24"/>
    </w:rPr>
  </w:style>
  <w:style w:type="character" w:customStyle="1" w:styleId="FootnoteTextChar">
    <w:name w:val="Footnote Text Char"/>
    <w:link w:val="FootnoteText"/>
    <w:rsid w:val="00F21547"/>
    <w:rPr>
      <w:sz w:val="18"/>
    </w:rPr>
  </w:style>
  <w:style w:type="character" w:customStyle="1" w:styleId="HeaderChar">
    <w:name w:val="Header Char"/>
    <w:link w:val="Header"/>
    <w:rsid w:val="00F21547"/>
    <w:rPr>
      <w:rFonts w:ascii="Arial" w:hAnsi="Arial"/>
      <w:b/>
      <w:bCs/>
      <w:sz w:val="24"/>
      <w:szCs w:val="24"/>
    </w:rPr>
  </w:style>
  <w:style w:type="paragraph" w:customStyle="1" w:styleId="tablecontents">
    <w:name w:val="table contents"/>
    <w:basedOn w:val="Normal"/>
    <w:rsid w:val="00F21547"/>
    <w:rPr>
      <w:sz w:val="20"/>
      <w:szCs w:val="20"/>
    </w:rPr>
  </w:style>
  <w:style w:type="character" w:customStyle="1" w:styleId="BalloonTextChar">
    <w:name w:val="Balloon Text Char"/>
    <w:link w:val="BalloonText"/>
    <w:uiPriority w:val="99"/>
    <w:rsid w:val="00F21547"/>
    <w:rPr>
      <w:rFonts w:ascii="Tahoma" w:hAnsi="Tahoma" w:cs="Tahoma"/>
      <w:sz w:val="16"/>
      <w:szCs w:val="16"/>
    </w:rPr>
  </w:style>
  <w:style w:type="character" w:customStyle="1" w:styleId="CommentTextChar">
    <w:name w:val="Comment Text Char"/>
    <w:link w:val="CommentText"/>
    <w:rsid w:val="00F21547"/>
  </w:style>
  <w:style w:type="character" w:customStyle="1" w:styleId="CommentSubjectChar">
    <w:name w:val="Comment Subject Char"/>
    <w:link w:val="CommentSubject"/>
    <w:uiPriority w:val="99"/>
    <w:rsid w:val="00F21547"/>
    <w:rPr>
      <w:b/>
      <w:bCs/>
    </w:rPr>
  </w:style>
  <w:style w:type="paragraph" w:styleId="DocumentMap">
    <w:name w:val="Document Map"/>
    <w:basedOn w:val="Normal"/>
    <w:link w:val="DocumentMapChar"/>
    <w:rsid w:val="00F2154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21547"/>
    <w:rPr>
      <w:rFonts w:ascii="Tahoma" w:hAnsi="Tahoma" w:cs="Tahoma"/>
      <w:shd w:val="clear" w:color="auto" w:fill="000080"/>
    </w:rPr>
  </w:style>
  <w:style w:type="paragraph" w:customStyle="1" w:styleId="Default">
    <w:name w:val="Default"/>
    <w:rsid w:val="00F21547"/>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F21547"/>
    <w:pPr>
      <w:tabs>
        <w:tab w:val="left" w:pos="2160"/>
      </w:tabs>
      <w:spacing w:after="240"/>
      <w:ind w:left="4320" w:hanging="3600"/>
      <w:contextualSpacing/>
    </w:pPr>
    <w:rPr>
      <w:iCs/>
      <w:szCs w:val="20"/>
    </w:rPr>
  </w:style>
  <w:style w:type="paragraph" w:styleId="BlockText">
    <w:name w:val="Block Text"/>
    <w:basedOn w:val="Normal"/>
    <w:rsid w:val="00F21547"/>
    <w:pPr>
      <w:spacing w:after="120"/>
      <w:ind w:left="1440" w:right="1440"/>
    </w:pPr>
    <w:rPr>
      <w:szCs w:val="20"/>
    </w:rPr>
  </w:style>
  <w:style w:type="character" w:customStyle="1" w:styleId="CharChar">
    <w:name w:val="Char Char"/>
    <w:aliases w:val="Body Text Indent Char, Char Char"/>
    <w:rsid w:val="00F21547"/>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F21547"/>
    <w:rPr>
      <w:iCs/>
      <w:sz w:val="24"/>
      <w:lang w:val="en-US" w:eastAsia="en-US" w:bidi="ar-SA"/>
    </w:rPr>
  </w:style>
  <w:style w:type="paragraph" w:customStyle="1" w:styleId="Char3">
    <w:name w:val="Char3"/>
    <w:basedOn w:val="Normal"/>
    <w:rsid w:val="00F21547"/>
    <w:pPr>
      <w:spacing w:after="160" w:line="240" w:lineRule="exact"/>
    </w:pPr>
    <w:rPr>
      <w:rFonts w:ascii="Verdana" w:hAnsi="Verdana"/>
      <w:sz w:val="16"/>
      <w:szCs w:val="20"/>
    </w:rPr>
  </w:style>
  <w:style w:type="paragraph" w:customStyle="1" w:styleId="Char">
    <w:name w:val="Char"/>
    <w:basedOn w:val="Normal"/>
    <w:rsid w:val="00F21547"/>
    <w:pPr>
      <w:spacing w:after="160" w:line="240" w:lineRule="exact"/>
    </w:pPr>
    <w:rPr>
      <w:rFonts w:ascii="Verdana" w:hAnsi="Verdana"/>
      <w:sz w:val="16"/>
      <w:szCs w:val="20"/>
    </w:rPr>
  </w:style>
  <w:style w:type="paragraph" w:customStyle="1" w:styleId="formula0">
    <w:name w:val="formula"/>
    <w:basedOn w:val="Normal"/>
    <w:rsid w:val="00F21547"/>
    <w:pPr>
      <w:spacing w:after="120"/>
      <w:ind w:left="720" w:hanging="720"/>
    </w:pPr>
  </w:style>
  <w:style w:type="paragraph" w:customStyle="1" w:styleId="tablebody0">
    <w:name w:val="tablebody"/>
    <w:basedOn w:val="Normal"/>
    <w:rsid w:val="00F21547"/>
    <w:pPr>
      <w:spacing w:after="60"/>
    </w:pPr>
    <w:rPr>
      <w:sz w:val="20"/>
      <w:szCs w:val="20"/>
    </w:rPr>
  </w:style>
  <w:style w:type="paragraph" w:customStyle="1" w:styleId="Char4">
    <w:name w:val="Char4"/>
    <w:basedOn w:val="Normal"/>
    <w:rsid w:val="00F21547"/>
    <w:pPr>
      <w:spacing w:after="160" w:line="240" w:lineRule="exact"/>
    </w:pPr>
    <w:rPr>
      <w:rFonts w:ascii="Verdana" w:hAnsi="Verdana"/>
      <w:sz w:val="16"/>
      <w:szCs w:val="20"/>
    </w:rPr>
  </w:style>
  <w:style w:type="paragraph" w:customStyle="1" w:styleId="Char32">
    <w:name w:val="Char32"/>
    <w:basedOn w:val="Normal"/>
    <w:rsid w:val="00F21547"/>
    <w:pPr>
      <w:spacing w:after="160" w:line="240" w:lineRule="exact"/>
    </w:pPr>
    <w:rPr>
      <w:rFonts w:ascii="Verdana" w:hAnsi="Verdana"/>
      <w:sz w:val="16"/>
      <w:szCs w:val="20"/>
    </w:rPr>
  </w:style>
  <w:style w:type="paragraph" w:customStyle="1" w:styleId="Char31">
    <w:name w:val="Char31"/>
    <w:basedOn w:val="Normal"/>
    <w:rsid w:val="00F21547"/>
    <w:pPr>
      <w:spacing w:after="160" w:line="240" w:lineRule="exact"/>
    </w:pPr>
    <w:rPr>
      <w:rFonts w:ascii="Verdana" w:hAnsi="Verdana"/>
      <w:sz w:val="16"/>
      <w:szCs w:val="20"/>
    </w:rPr>
  </w:style>
  <w:style w:type="paragraph" w:customStyle="1" w:styleId="TableBulletBullet">
    <w:name w:val="Table Bullet/Bullet"/>
    <w:basedOn w:val="Normal"/>
    <w:rsid w:val="00F21547"/>
    <w:pPr>
      <w:numPr>
        <w:numId w:val="5"/>
      </w:numPr>
      <w:tabs>
        <w:tab w:val="clear" w:pos="720"/>
        <w:tab w:val="num" w:pos="360"/>
      </w:tabs>
      <w:ind w:left="360"/>
    </w:pPr>
    <w:rPr>
      <w:szCs w:val="20"/>
    </w:rPr>
  </w:style>
  <w:style w:type="paragraph" w:customStyle="1" w:styleId="Char1">
    <w:name w:val="Char1"/>
    <w:basedOn w:val="Normal"/>
    <w:rsid w:val="00F21547"/>
    <w:pPr>
      <w:spacing w:after="160" w:line="240" w:lineRule="exact"/>
    </w:pPr>
    <w:rPr>
      <w:rFonts w:ascii="Verdana" w:hAnsi="Verdana"/>
      <w:sz w:val="16"/>
      <w:szCs w:val="20"/>
    </w:rPr>
  </w:style>
  <w:style w:type="paragraph" w:customStyle="1" w:styleId="Char11">
    <w:name w:val="Char11"/>
    <w:basedOn w:val="Normal"/>
    <w:rsid w:val="00F21547"/>
    <w:pPr>
      <w:spacing w:after="160" w:line="240" w:lineRule="exact"/>
    </w:pPr>
    <w:rPr>
      <w:rFonts w:ascii="Verdana" w:hAnsi="Verdana"/>
      <w:sz w:val="16"/>
      <w:szCs w:val="20"/>
    </w:rPr>
  </w:style>
  <w:style w:type="character" w:customStyle="1" w:styleId="H6Char">
    <w:name w:val="H6 Char"/>
    <w:link w:val="H6"/>
    <w:rsid w:val="00F21547"/>
    <w:rPr>
      <w:b/>
      <w:bCs/>
      <w:sz w:val="24"/>
      <w:szCs w:val="22"/>
    </w:rPr>
  </w:style>
  <w:style w:type="paragraph" w:customStyle="1" w:styleId="ColorfulList-Accent11">
    <w:name w:val="Colorful List - Accent 11"/>
    <w:basedOn w:val="Normal"/>
    <w:qFormat/>
    <w:rsid w:val="00F21547"/>
    <w:pPr>
      <w:ind w:left="720"/>
      <w:contextualSpacing/>
    </w:pPr>
  </w:style>
  <w:style w:type="paragraph" w:styleId="ListParagraph">
    <w:name w:val="List Paragraph"/>
    <w:basedOn w:val="Normal"/>
    <w:uiPriority w:val="34"/>
    <w:qFormat/>
    <w:rsid w:val="00F21547"/>
    <w:pPr>
      <w:ind w:left="720"/>
      <w:contextualSpacing/>
    </w:pPr>
  </w:style>
  <w:style w:type="character" w:customStyle="1" w:styleId="msoins0">
    <w:name w:val="msoins"/>
    <w:rsid w:val="00F21547"/>
  </w:style>
  <w:style w:type="paragraph" w:styleId="HTMLAddress">
    <w:name w:val="HTML Address"/>
    <w:basedOn w:val="Normal"/>
    <w:link w:val="HTMLAddressChar"/>
    <w:unhideWhenUsed/>
    <w:rsid w:val="00F21547"/>
    <w:rPr>
      <w:i/>
      <w:iCs/>
      <w:szCs w:val="20"/>
    </w:rPr>
  </w:style>
  <w:style w:type="character" w:customStyle="1" w:styleId="HTMLAddressChar">
    <w:name w:val="HTML Address Char"/>
    <w:basedOn w:val="DefaultParagraphFont"/>
    <w:link w:val="HTMLAddress"/>
    <w:rsid w:val="00F21547"/>
    <w:rPr>
      <w:i/>
      <w:iCs/>
      <w:sz w:val="24"/>
    </w:rPr>
  </w:style>
  <w:style w:type="character" w:customStyle="1" w:styleId="Heading1Char1">
    <w:name w:val="Heading 1 Char1"/>
    <w:aliases w:val="h1 Char1"/>
    <w:basedOn w:val="DefaultParagraphFont"/>
    <w:rsid w:val="00F21547"/>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F21547"/>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F21547"/>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F21547"/>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F21547"/>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F21547"/>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F21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F21547"/>
    <w:rPr>
      <w:rFonts w:ascii="Courier New" w:hAnsi="Courier New" w:cs="Courier New"/>
    </w:rPr>
  </w:style>
  <w:style w:type="paragraph" w:styleId="Index1">
    <w:name w:val="index 1"/>
    <w:basedOn w:val="Normal"/>
    <w:next w:val="Normal"/>
    <w:autoRedefine/>
    <w:unhideWhenUsed/>
    <w:rsid w:val="00F21547"/>
    <w:pPr>
      <w:ind w:left="240" w:hanging="240"/>
    </w:pPr>
    <w:rPr>
      <w:szCs w:val="20"/>
    </w:rPr>
  </w:style>
  <w:style w:type="paragraph" w:styleId="Index2">
    <w:name w:val="index 2"/>
    <w:basedOn w:val="Normal"/>
    <w:next w:val="Normal"/>
    <w:autoRedefine/>
    <w:unhideWhenUsed/>
    <w:rsid w:val="00F21547"/>
    <w:pPr>
      <w:ind w:left="480" w:hanging="240"/>
    </w:pPr>
    <w:rPr>
      <w:szCs w:val="20"/>
    </w:rPr>
  </w:style>
  <w:style w:type="paragraph" w:styleId="Index3">
    <w:name w:val="index 3"/>
    <w:basedOn w:val="Normal"/>
    <w:next w:val="Normal"/>
    <w:autoRedefine/>
    <w:unhideWhenUsed/>
    <w:rsid w:val="00F21547"/>
    <w:pPr>
      <w:ind w:left="720" w:hanging="240"/>
    </w:pPr>
    <w:rPr>
      <w:szCs w:val="20"/>
    </w:rPr>
  </w:style>
  <w:style w:type="paragraph" w:styleId="Index4">
    <w:name w:val="index 4"/>
    <w:basedOn w:val="Normal"/>
    <w:next w:val="Normal"/>
    <w:autoRedefine/>
    <w:unhideWhenUsed/>
    <w:rsid w:val="00F21547"/>
    <w:pPr>
      <w:ind w:left="960" w:hanging="240"/>
    </w:pPr>
    <w:rPr>
      <w:szCs w:val="20"/>
    </w:rPr>
  </w:style>
  <w:style w:type="paragraph" w:styleId="Index5">
    <w:name w:val="index 5"/>
    <w:basedOn w:val="Normal"/>
    <w:next w:val="Normal"/>
    <w:autoRedefine/>
    <w:unhideWhenUsed/>
    <w:rsid w:val="00F21547"/>
    <w:pPr>
      <w:ind w:left="1200" w:hanging="240"/>
    </w:pPr>
    <w:rPr>
      <w:szCs w:val="20"/>
    </w:rPr>
  </w:style>
  <w:style w:type="paragraph" w:styleId="Index6">
    <w:name w:val="index 6"/>
    <w:basedOn w:val="Normal"/>
    <w:next w:val="Normal"/>
    <w:autoRedefine/>
    <w:unhideWhenUsed/>
    <w:rsid w:val="00F21547"/>
    <w:pPr>
      <w:ind w:left="1440" w:hanging="240"/>
    </w:pPr>
    <w:rPr>
      <w:szCs w:val="20"/>
    </w:rPr>
  </w:style>
  <w:style w:type="paragraph" w:styleId="Index7">
    <w:name w:val="index 7"/>
    <w:basedOn w:val="Normal"/>
    <w:next w:val="Normal"/>
    <w:autoRedefine/>
    <w:unhideWhenUsed/>
    <w:rsid w:val="00F21547"/>
    <w:pPr>
      <w:ind w:left="1680" w:hanging="240"/>
    </w:pPr>
    <w:rPr>
      <w:szCs w:val="20"/>
    </w:rPr>
  </w:style>
  <w:style w:type="paragraph" w:styleId="Index8">
    <w:name w:val="index 8"/>
    <w:basedOn w:val="Normal"/>
    <w:next w:val="Normal"/>
    <w:autoRedefine/>
    <w:unhideWhenUsed/>
    <w:rsid w:val="00F21547"/>
    <w:pPr>
      <w:ind w:left="1920" w:hanging="240"/>
    </w:pPr>
    <w:rPr>
      <w:szCs w:val="20"/>
    </w:rPr>
  </w:style>
  <w:style w:type="paragraph" w:styleId="Index9">
    <w:name w:val="index 9"/>
    <w:basedOn w:val="Normal"/>
    <w:next w:val="Normal"/>
    <w:autoRedefine/>
    <w:unhideWhenUsed/>
    <w:rsid w:val="00F21547"/>
    <w:pPr>
      <w:ind w:left="2160" w:hanging="240"/>
    </w:pPr>
    <w:rPr>
      <w:szCs w:val="20"/>
    </w:rPr>
  </w:style>
  <w:style w:type="paragraph" w:styleId="NormalIndent">
    <w:name w:val="Normal Indent"/>
    <w:basedOn w:val="Normal"/>
    <w:unhideWhenUsed/>
    <w:rsid w:val="00F21547"/>
    <w:pPr>
      <w:ind w:left="720"/>
    </w:pPr>
    <w:rPr>
      <w:szCs w:val="20"/>
    </w:rPr>
  </w:style>
  <w:style w:type="paragraph" w:styleId="IndexHeading">
    <w:name w:val="index heading"/>
    <w:basedOn w:val="Normal"/>
    <w:next w:val="Index1"/>
    <w:unhideWhenUsed/>
    <w:rsid w:val="00F21547"/>
    <w:rPr>
      <w:rFonts w:ascii="Arial" w:hAnsi="Arial" w:cs="Arial"/>
      <w:b/>
      <w:bCs/>
      <w:szCs w:val="20"/>
    </w:rPr>
  </w:style>
  <w:style w:type="paragraph" w:styleId="Caption">
    <w:name w:val="caption"/>
    <w:basedOn w:val="Normal"/>
    <w:next w:val="Normal"/>
    <w:unhideWhenUsed/>
    <w:qFormat/>
    <w:rsid w:val="00F21547"/>
    <w:rPr>
      <w:b/>
      <w:bCs/>
      <w:sz w:val="20"/>
      <w:szCs w:val="20"/>
    </w:rPr>
  </w:style>
  <w:style w:type="paragraph" w:styleId="TableofFigures">
    <w:name w:val="table of figures"/>
    <w:basedOn w:val="Normal"/>
    <w:next w:val="Normal"/>
    <w:unhideWhenUsed/>
    <w:rsid w:val="00F21547"/>
    <w:rPr>
      <w:szCs w:val="20"/>
    </w:rPr>
  </w:style>
  <w:style w:type="paragraph" w:styleId="EnvelopeAddress">
    <w:name w:val="envelope address"/>
    <w:basedOn w:val="Normal"/>
    <w:unhideWhenUsed/>
    <w:rsid w:val="00F21547"/>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F21547"/>
    <w:rPr>
      <w:rFonts w:ascii="Arial" w:hAnsi="Arial" w:cs="Arial"/>
      <w:sz w:val="20"/>
      <w:szCs w:val="20"/>
    </w:rPr>
  </w:style>
  <w:style w:type="paragraph" w:styleId="EndnoteText">
    <w:name w:val="endnote text"/>
    <w:basedOn w:val="Normal"/>
    <w:link w:val="EndnoteTextChar"/>
    <w:unhideWhenUsed/>
    <w:rsid w:val="00F21547"/>
    <w:rPr>
      <w:sz w:val="20"/>
      <w:szCs w:val="20"/>
    </w:rPr>
  </w:style>
  <w:style w:type="character" w:customStyle="1" w:styleId="EndnoteTextChar">
    <w:name w:val="Endnote Text Char"/>
    <w:basedOn w:val="DefaultParagraphFont"/>
    <w:link w:val="EndnoteText"/>
    <w:rsid w:val="00F21547"/>
  </w:style>
  <w:style w:type="paragraph" w:styleId="TableofAuthorities">
    <w:name w:val="table of authorities"/>
    <w:basedOn w:val="Normal"/>
    <w:next w:val="Normal"/>
    <w:unhideWhenUsed/>
    <w:rsid w:val="00F21547"/>
    <w:pPr>
      <w:ind w:left="240" w:hanging="240"/>
    </w:pPr>
    <w:rPr>
      <w:szCs w:val="20"/>
    </w:rPr>
  </w:style>
  <w:style w:type="paragraph" w:styleId="MacroText">
    <w:name w:val="macro"/>
    <w:link w:val="MacroTextChar"/>
    <w:unhideWhenUsed/>
    <w:rsid w:val="00F2154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F21547"/>
    <w:rPr>
      <w:rFonts w:ascii="Courier New" w:hAnsi="Courier New" w:cs="Courier New"/>
    </w:rPr>
  </w:style>
  <w:style w:type="paragraph" w:styleId="TOAHeading">
    <w:name w:val="toa heading"/>
    <w:basedOn w:val="Normal"/>
    <w:next w:val="Normal"/>
    <w:unhideWhenUsed/>
    <w:rsid w:val="00F21547"/>
    <w:pPr>
      <w:spacing w:before="120"/>
    </w:pPr>
    <w:rPr>
      <w:rFonts w:ascii="Arial" w:hAnsi="Arial" w:cs="Arial"/>
      <w:b/>
      <w:bCs/>
    </w:rPr>
  </w:style>
  <w:style w:type="paragraph" w:styleId="ListBullet">
    <w:name w:val="List Bullet"/>
    <w:basedOn w:val="Normal"/>
    <w:unhideWhenUsed/>
    <w:rsid w:val="00F21547"/>
    <w:pPr>
      <w:tabs>
        <w:tab w:val="num" w:pos="360"/>
      </w:tabs>
      <w:ind w:left="360" w:hanging="360"/>
    </w:pPr>
    <w:rPr>
      <w:szCs w:val="20"/>
    </w:rPr>
  </w:style>
  <w:style w:type="paragraph" w:styleId="ListNumber">
    <w:name w:val="List Number"/>
    <w:basedOn w:val="Normal"/>
    <w:unhideWhenUsed/>
    <w:rsid w:val="00F21547"/>
    <w:pPr>
      <w:tabs>
        <w:tab w:val="num" w:pos="360"/>
      </w:tabs>
      <w:ind w:left="360" w:hanging="360"/>
    </w:pPr>
    <w:rPr>
      <w:szCs w:val="20"/>
    </w:rPr>
  </w:style>
  <w:style w:type="paragraph" w:styleId="List4">
    <w:name w:val="List 4"/>
    <w:basedOn w:val="Normal"/>
    <w:unhideWhenUsed/>
    <w:rsid w:val="00F21547"/>
    <w:pPr>
      <w:ind w:left="1440" w:hanging="360"/>
    </w:pPr>
    <w:rPr>
      <w:szCs w:val="20"/>
    </w:rPr>
  </w:style>
  <w:style w:type="paragraph" w:styleId="List5">
    <w:name w:val="List 5"/>
    <w:basedOn w:val="Normal"/>
    <w:unhideWhenUsed/>
    <w:rsid w:val="00F21547"/>
    <w:pPr>
      <w:ind w:left="1800" w:hanging="360"/>
    </w:pPr>
    <w:rPr>
      <w:szCs w:val="20"/>
    </w:rPr>
  </w:style>
  <w:style w:type="paragraph" w:styleId="ListBullet2">
    <w:name w:val="List Bullet 2"/>
    <w:basedOn w:val="Normal"/>
    <w:unhideWhenUsed/>
    <w:rsid w:val="00F21547"/>
    <w:pPr>
      <w:tabs>
        <w:tab w:val="num" w:pos="720"/>
      </w:tabs>
      <w:ind w:left="720" w:hanging="360"/>
    </w:pPr>
    <w:rPr>
      <w:szCs w:val="20"/>
    </w:rPr>
  </w:style>
  <w:style w:type="paragraph" w:styleId="ListBullet3">
    <w:name w:val="List Bullet 3"/>
    <w:basedOn w:val="Normal"/>
    <w:unhideWhenUsed/>
    <w:rsid w:val="00F21547"/>
    <w:pPr>
      <w:tabs>
        <w:tab w:val="num" w:pos="1080"/>
      </w:tabs>
      <w:ind w:left="1080" w:hanging="360"/>
    </w:pPr>
    <w:rPr>
      <w:szCs w:val="20"/>
    </w:rPr>
  </w:style>
  <w:style w:type="paragraph" w:styleId="ListBullet4">
    <w:name w:val="List Bullet 4"/>
    <w:basedOn w:val="Normal"/>
    <w:unhideWhenUsed/>
    <w:rsid w:val="00F21547"/>
    <w:pPr>
      <w:tabs>
        <w:tab w:val="num" w:pos="1440"/>
      </w:tabs>
      <w:ind w:left="1440" w:hanging="360"/>
    </w:pPr>
    <w:rPr>
      <w:szCs w:val="20"/>
    </w:rPr>
  </w:style>
  <w:style w:type="paragraph" w:styleId="ListBullet5">
    <w:name w:val="List Bullet 5"/>
    <w:basedOn w:val="Normal"/>
    <w:unhideWhenUsed/>
    <w:rsid w:val="00F21547"/>
    <w:pPr>
      <w:tabs>
        <w:tab w:val="num" w:pos="1800"/>
      </w:tabs>
      <w:ind w:left="1800" w:hanging="360"/>
    </w:pPr>
    <w:rPr>
      <w:szCs w:val="20"/>
    </w:rPr>
  </w:style>
  <w:style w:type="paragraph" w:styleId="ListNumber2">
    <w:name w:val="List Number 2"/>
    <w:basedOn w:val="Normal"/>
    <w:unhideWhenUsed/>
    <w:rsid w:val="00F21547"/>
    <w:pPr>
      <w:tabs>
        <w:tab w:val="num" w:pos="720"/>
      </w:tabs>
      <w:ind w:left="720" w:hanging="360"/>
    </w:pPr>
    <w:rPr>
      <w:szCs w:val="20"/>
    </w:rPr>
  </w:style>
  <w:style w:type="paragraph" w:styleId="ListNumber3">
    <w:name w:val="List Number 3"/>
    <w:basedOn w:val="Normal"/>
    <w:unhideWhenUsed/>
    <w:rsid w:val="00F21547"/>
    <w:pPr>
      <w:tabs>
        <w:tab w:val="num" w:pos="1080"/>
      </w:tabs>
      <w:ind w:left="1080" w:hanging="360"/>
    </w:pPr>
    <w:rPr>
      <w:szCs w:val="20"/>
    </w:rPr>
  </w:style>
  <w:style w:type="paragraph" w:styleId="ListNumber4">
    <w:name w:val="List Number 4"/>
    <w:basedOn w:val="Normal"/>
    <w:unhideWhenUsed/>
    <w:rsid w:val="00F21547"/>
    <w:pPr>
      <w:tabs>
        <w:tab w:val="num" w:pos="1440"/>
      </w:tabs>
      <w:ind w:left="1440" w:hanging="360"/>
    </w:pPr>
    <w:rPr>
      <w:szCs w:val="20"/>
    </w:rPr>
  </w:style>
  <w:style w:type="paragraph" w:styleId="ListNumber5">
    <w:name w:val="List Number 5"/>
    <w:basedOn w:val="Normal"/>
    <w:unhideWhenUsed/>
    <w:rsid w:val="00F21547"/>
    <w:pPr>
      <w:tabs>
        <w:tab w:val="num" w:pos="1800"/>
      </w:tabs>
      <w:ind w:left="1800" w:hanging="360"/>
    </w:pPr>
    <w:rPr>
      <w:szCs w:val="20"/>
    </w:rPr>
  </w:style>
  <w:style w:type="paragraph" w:styleId="Title">
    <w:name w:val="Title"/>
    <w:basedOn w:val="Normal"/>
    <w:link w:val="TitleChar"/>
    <w:qFormat/>
    <w:rsid w:val="00F2154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F21547"/>
    <w:rPr>
      <w:rFonts w:ascii="Arial" w:hAnsi="Arial" w:cs="Arial"/>
      <w:b/>
      <w:bCs/>
      <w:kern w:val="28"/>
      <w:sz w:val="32"/>
      <w:szCs w:val="32"/>
    </w:rPr>
  </w:style>
  <w:style w:type="paragraph" w:styleId="Closing">
    <w:name w:val="Closing"/>
    <w:basedOn w:val="Normal"/>
    <w:link w:val="ClosingChar"/>
    <w:unhideWhenUsed/>
    <w:rsid w:val="00F21547"/>
    <w:pPr>
      <w:ind w:left="4320"/>
    </w:pPr>
    <w:rPr>
      <w:szCs w:val="20"/>
    </w:rPr>
  </w:style>
  <w:style w:type="character" w:customStyle="1" w:styleId="ClosingChar">
    <w:name w:val="Closing Char"/>
    <w:basedOn w:val="DefaultParagraphFont"/>
    <w:link w:val="Closing"/>
    <w:rsid w:val="00F21547"/>
    <w:rPr>
      <w:sz w:val="24"/>
    </w:rPr>
  </w:style>
  <w:style w:type="paragraph" w:styleId="Signature">
    <w:name w:val="Signature"/>
    <w:basedOn w:val="Normal"/>
    <w:link w:val="SignatureChar"/>
    <w:unhideWhenUsed/>
    <w:rsid w:val="00F21547"/>
    <w:pPr>
      <w:ind w:left="4320"/>
    </w:pPr>
    <w:rPr>
      <w:szCs w:val="20"/>
    </w:rPr>
  </w:style>
  <w:style w:type="character" w:customStyle="1" w:styleId="SignatureChar">
    <w:name w:val="Signature Char"/>
    <w:basedOn w:val="DefaultParagraphFont"/>
    <w:link w:val="Signature"/>
    <w:rsid w:val="00F21547"/>
    <w:rPr>
      <w:sz w:val="24"/>
    </w:rPr>
  </w:style>
  <w:style w:type="character" w:customStyle="1" w:styleId="BodyTextIndentChar1">
    <w:name w:val="Body Text Indent Char1"/>
    <w:aliases w:val=" Char Char1"/>
    <w:basedOn w:val="DefaultParagraphFont"/>
    <w:rsid w:val="00F21547"/>
    <w:rPr>
      <w:rFonts w:ascii="Verdana" w:eastAsia="Times New Roman" w:hAnsi="Verdana"/>
      <w:sz w:val="16"/>
    </w:rPr>
  </w:style>
  <w:style w:type="paragraph" w:styleId="ListContinue">
    <w:name w:val="List Continue"/>
    <w:basedOn w:val="Normal"/>
    <w:unhideWhenUsed/>
    <w:rsid w:val="00F21547"/>
    <w:pPr>
      <w:spacing w:after="120"/>
      <w:ind w:left="360"/>
    </w:pPr>
    <w:rPr>
      <w:szCs w:val="20"/>
    </w:rPr>
  </w:style>
  <w:style w:type="paragraph" w:styleId="ListContinue2">
    <w:name w:val="List Continue 2"/>
    <w:basedOn w:val="Normal"/>
    <w:unhideWhenUsed/>
    <w:rsid w:val="00F21547"/>
    <w:pPr>
      <w:spacing w:after="120"/>
      <w:ind w:left="720"/>
    </w:pPr>
    <w:rPr>
      <w:szCs w:val="20"/>
    </w:rPr>
  </w:style>
  <w:style w:type="paragraph" w:styleId="ListContinue3">
    <w:name w:val="List Continue 3"/>
    <w:basedOn w:val="Normal"/>
    <w:unhideWhenUsed/>
    <w:rsid w:val="00F21547"/>
    <w:pPr>
      <w:spacing w:after="120"/>
      <w:ind w:left="1080"/>
    </w:pPr>
    <w:rPr>
      <w:szCs w:val="20"/>
    </w:rPr>
  </w:style>
  <w:style w:type="paragraph" w:styleId="ListContinue4">
    <w:name w:val="List Continue 4"/>
    <w:basedOn w:val="Normal"/>
    <w:unhideWhenUsed/>
    <w:rsid w:val="00F21547"/>
    <w:pPr>
      <w:spacing w:after="120"/>
      <w:ind w:left="1440"/>
    </w:pPr>
    <w:rPr>
      <w:szCs w:val="20"/>
    </w:rPr>
  </w:style>
  <w:style w:type="paragraph" w:styleId="ListContinue5">
    <w:name w:val="List Continue 5"/>
    <w:basedOn w:val="Normal"/>
    <w:unhideWhenUsed/>
    <w:rsid w:val="00F21547"/>
    <w:pPr>
      <w:spacing w:after="120"/>
      <w:ind w:left="1800"/>
    </w:pPr>
    <w:rPr>
      <w:szCs w:val="20"/>
    </w:rPr>
  </w:style>
  <w:style w:type="paragraph" w:styleId="MessageHeader">
    <w:name w:val="Message Header"/>
    <w:basedOn w:val="Normal"/>
    <w:link w:val="MessageHeaderChar"/>
    <w:unhideWhenUsed/>
    <w:rsid w:val="00F21547"/>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F21547"/>
    <w:rPr>
      <w:rFonts w:ascii="Arial" w:hAnsi="Arial" w:cs="Arial"/>
      <w:sz w:val="24"/>
      <w:szCs w:val="24"/>
      <w:shd w:val="pct20" w:color="auto" w:fill="auto"/>
    </w:rPr>
  </w:style>
  <w:style w:type="paragraph" w:styleId="Subtitle">
    <w:name w:val="Subtitle"/>
    <w:basedOn w:val="Normal"/>
    <w:link w:val="SubtitleChar"/>
    <w:qFormat/>
    <w:rsid w:val="00F21547"/>
    <w:pPr>
      <w:spacing w:after="60"/>
      <w:jc w:val="center"/>
      <w:outlineLvl w:val="1"/>
    </w:pPr>
    <w:rPr>
      <w:rFonts w:ascii="Arial" w:hAnsi="Arial" w:cs="Arial"/>
    </w:rPr>
  </w:style>
  <w:style w:type="character" w:customStyle="1" w:styleId="SubtitleChar">
    <w:name w:val="Subtitle Char"/>
    <w:basedOn w:val="DefaultParagraphFont"/>
    <w:link w:val="Subtitle"/>
    <w:rsid w:val="00F21547"/>
    <w:rPr>
      <w:rFonts w:ascii="Arial" w:hAnsi="Arial" w:cs="Arial"/>
      <w:sz w:val="24"/>
      <w:szCs w:val="24"/>
    </w:rPr>
  </w:style>
  <w:style w:type="paragraph" w:styleId="Salutation">
    <w:name w:val="Salutation"/>
    <w:basedOn w:val="Normal"/>
    <w:next w:val="Normal"/>
    <w:link w:val="SalutationChar"/>
    <w:unhideWhenUsed/>
    <w:rsid w:val="00F21547"/>
    <w:rPr>
      <w:szCs w:val="20"/>
    </w:rPr>
  </w:style>
  <w:style w:type="character" w:customStyle="1" w:styleId="SalutationChar">
    <w:name w:val="Salutation Char"/>
    <w:basedOn w:val="DefaultParagraphFont"/>
    <w:link w:val="Salutation"/>
    <w:rsid w:val="00F21547"/>
    <w:rPr>
      <w:sz w:val="24"/>
    </w:rPr>
  </w:style>
  <w:style w:type="paragraph" w:styleId="Date">
    <w:name w:val="Date"/>
    <w:basedOn w:val="Normal"/>
    <w:next w:val="Normal"/>
    <w:link w:val="DateChar"/>
    <w:unhideWhenUsed/>
    <w:rsid w:val="00F21547"/>
    <w:rPr>
      <w:szCs w:val="20"/>
    </w:rPr>
  </w:style>
  <w:style w:type="character" w:customStyle="1" w:styleId="DateChar">
    <w:name w:val="Date Char"/>
    <w:basedOn w:val="DefaultParagraphFont"/>
    <w:link w:val="Date"/>
    <w:rsid w:val="00F21547"/>
    <w:rPr>
      <w:sz w:val="24"/>
    </w:rPr>
  </w:style>
  <w:style w:type="paragraph" w:styleId="BodyTextFirstIndent2">
    <w:name w:val="Body Text First Indent 2"/>
    <w:basedOn w:val="BodyTextIndent"/>
    <w:link w:val="BodyTextFirstIndent2Char"/>
    <w:unhideWhenUsed/>
    <w:rsid w:val="00F21547"/>
    <w:pPr>
      <w:spacing w:after="120"/>
      <w:ind w:left="360" w:firstLine="210"/>
    </w:pPr>
    <w:rPr>
      <w:iCs w:val="0"/>
    </w:rPr>
  </w:style>
  <w:style w:type="character" w:customStyle="1" w:styleId="BodyTextIndentChar2">
    <w:name w:val="Body Text Indent Char2"/>
    <w:aliases w:val=" Char Char2"/>
    <w:basedOn w:val="DefaultParagraphFont"/>
    <w:link w:val="BodyTextIndent"/>
    <w:rsid w:val="00F21547"/>
    <w:rPr>
      <w:iCs/>
      <w:sz w:val="24"/>
    </w:rPr>
  </w:style>
  <w:style w:type="character" w:customStyle="1" w:styleId="BodyTextFirstIndent2Char">
    <w:name w:val="Body Text First Indent 2 Char"/>
    <w:basedOn w:val="BodyTextIndentChar2"/>
    <w:link w:val="BodyTextFirstIndent2"/>
    <w:rsid w:val="00F21547"/>
    <w:rPr>
      <w:iCs w:val="0"/>
      <w:sz w:val="24"/>
    </w:rPr>
  </w:style>
  <w:style w:type="paragraph" w:styleId="NoteHeading">
    <w:name w:val="Note Heading"/>
    <w:basedOn w:val="Normal"/>
    <w:next w:val="Normal"/>
    <w:link w:val="NoteHeadingChar"/>
    <w:unhideWhenUsed/>
    <w:rsid w:val="00F21547"/>
    <w:rPr>
      <w:szCs w:val="20"/>
    </w:rPr>
  </w:style>
  <w:style w:type="character" w:customStyle="1" w:styleId="NoteHeadingChar">
    <w:name w:val="Note Heading Char"/>
    <w:basedOn w:val="DefaultParagraphFont"/>
    <w:link w:val="NoteHeading"/>
    <w:rsid w:val="00F21547"/>
    <w:rPr>
      <w:sz w:val="24"/>
    </w:rPr>
  </w:style>
  <w:style w:type="paragraph" w:styleId="BodyText2">
    <w:name w:val="Body Text 2"/>
    <w:basedOn w:val="Normal"/>
    <w:link w:val="BodyText2Char"/>
    <w:unhideWhenUsed/>
    <w:rsid w:val="00F21547"/>
    <w:pPr>
      <w:spacing w:after="120" w:line="480" w:lineRule="auto"/>
    </w:pPr>
    <w:rPr>
      <w:szCs w:val="20"/>
    </w:rPr>
  </w:style>
  <w:style w:type="character" w:customStyle="1" w:styleId="BodyText2Char">
    <w:name w:val="Body Text 2 Char"/>
    <w:basedOn w:val="DefaultParagraphFont"/>
    <w:link w:val="BodyText2"/>
    <w:rsid w:val="00F21547"/>
    <w:rPr>
      <w:sz w:val="24"/>
    </w:rPr>
  </w:style>
  <w:style w:type="paragraph" w:styleId="BodyText3">
    <w:name w:val="Body Text 3"/>
    <w:basedOn w:val="Normal"/>
    <w:link w:val="BodyText3Char"/>
    <w:unhideWhenUsed/>
    <w:rsid w:val="00F21547"/>
    <w:pPr>
      <w:spacing w:after="120"/>
    </w:pPr>
    <w:rPr>
      <w:sz w:val="16"/>
      <w:szCs w:val="16"/>
    </w:rPr>
  </w:style>
  <w:style w:type="character" w:customStyle="1" w:styleId="BodyText3Char">
    <w:name w:val="Body Text 3 Char"/>
    <w:basedOn w:val="DefaultParagraphFont"/>
    <w:link w:val="BodyText3"/>
    <w:rsid w:val="00F21547"/>
    <w:rPr>
      <w:sz w:val="16"/>
      <w:szCs w:val="16"/>
    </w:rPr>
  </w:style>
  <w:style w:type="paragraph" w:styleId="BodyTextIndent2">
    <w:name w:val="Body Text Indent 2"/>
    <w:basedOn w:val="Normal"/>
    <w:link w:val="BodyTextIndent2Char"/>
    <w:unhideWhenUsed/>
    <w:rsid w:val="00F21547"/>
    <w:pPr>
      <w:spacing w:after="120" w:line="480" w:lineRule="auto"/>
      <w:ind w:left="360"/>
    </w:pPr>
    <w:rPr>
      <w:szCs w:val="20"/>
    </w:rPr>
  </w:style>
  <w:style w:type="character" w:customStyle="1" w:styleId="BodyTextIndent2Char">
    <w:name w:val="Body Text Indent 2 Char"/>
    <w:basedOn w:val="DefaultParagraphFont"/>
    <w:link w:val="BodyTextIndent2"/>
    <w:rsid w:val="00F21547"/>
    <w:rPr>
      <w:sz w:val="24"/>
    </w:rPr>
  </w:style>
  <w:style w:type="paragraph" w:styleId="BodyTextIndent3">
    <w:name w:val="Body Text Indent 3"/>
    <w:basedOn w:val="Normal"/>
    <w:link w:val="BodyTextIndent3Char"/>
    <w:unhideWhenUsed/>
    <w:rsid w:val="00F21547"/>
    <w:pPr>
      <w:spacing w:after="120"/>
      <w:ind w:left="360"/>
    </w:pPr>
    <w:rPr>
      <w:sz w:val="16"/>
      <w:szCs w:val="16"/>
    </w:rPr>
  </w:style>
  <w:style w:type="character" w:customStyle="1" w:styleId="BodyTextIndent3Char">
    <w:name w:val="Body Text Indent 3 Char"/>
    <w:basedOn w:val="DefaultParagraphFont"/>
    <w:link w:val="BodyTextIndent3"/>
    <w:rsid w:val="00F21547"/>
    <w:rPr>
      <w:sz w:val="16"/>
      <w:szCs w:val="16"/>
    </w:rPr>
  </w:style>
  <w:style w:type="paragraph" w:styleId="PlainText">
    <w:name w:val="Plain Text"/>
    <w:basedOn w:val="Normal"/>
    <w:link w:val="PlainTextChar"/>
    <w:unhideWhenUsed/>
    <w:rsid w:val="00F21547"/>
    <w:rPr>
      <w:rFonts w:ascii="Courier New" w:hAnsi="Courier New" w:cs="Courier New"/>
      <w:sz w:val="20"/>
      <w:szCs w:val="20"/>
    </w:rPr>
  </w:style>
  <w:style w:type="character" w:customStyle="1" w:styleId="PlainTextChar">
    <w:name w:val="Plain Text Char"/>
    <w:basedOn w:val="DefaultParagraphFont"/>
    <w:link w:val="PlainText"/>
    <w:rsid w:val="00F21547"/>
    <w:rPr>
      <w:rFonts w:ascii="Courier New" w:hAnsi="Courier New" w:cs="Courier New"/>
    </w:rPr>
  </w:style>
  <w:style w:type="paragraph" w:styleId="E-mailSignature">
    <w:name w:val="E-mail Signature"/>
    <w:basedOn w:val="Normal"/>
    <w:link w:val="E-mailSignatureChar"/>
    <w:unhideWhenUsed/>
    <w:rsid w:val="00F21547"/>
    <w:rPr>
      <w:szCs w:val="20"/>
    </w:rPr>
  </w:style>
  <w:style w:type="character" w:customStyle="1" w:styleId="E-mailSignatureChar">
    <w:name w:val="E-mail Signature Char"/>
    <w:basedOn w:val="DefaultParagraphFont"/>
    <w:link w:val="E-mailSignature"/>
    <w:rsid w:val="00F21547"/>
    <w:rPr>
      <w:sz w:val="24"/>
    </w:rPr>
  </w:style>
  <w:style w:type="paragraph" w:styleId="NoSpacing">
    <w:name w:val="No Spacing"/>
    <w:uiPriority w:val="1"/>
    <w:qFormat/>
    <w:rsid w:val="00F21547"/>
    <w:rPr>
      <w:sz w:val="24"/>
      <w:szCs w:val="24"/>
    </w:rPr>
  </w:style>
  <w:style w:type="character" w:customStyle="1" w:styleId="BulletChar">
    <w:name w:val="Bullet Char"/>
    <w:link w:val="Bullet"/>
    <w:locked/>
    <w:rsid w:val="00F21547"/>
    <w:rPr>
      <w:sz w:val="24"/>
    </w:rPr>
  </w:style>
  <w:style w:type="character" w:customStyle="1" w:styleId="BulletIndentChar">
    <w:name w:val="Bullet Indent Char"/>
    <w:link w:val="BulletIndent"/>
    <w:locked/>
    <w:rsid w:val="00F21547"/>
    <w:rPr>
      <w:sz w:val="24"/>
    </w:rPr>
  </w:style>
  <w:style w:type="character" w:customStyle="1" w:styleId="ListSubChar">
    <w:name w:val="List Sub Char"/>
    <w:link w:val="ListSub"/>
    <w:locked/>
    <w:rsid w:val="00F21547"/>
    <w:rPr>
      <w:sz w:val="24"/>
    </w:rPr>
  </w:style>
  <w:style w:type="character" w:customStyle="1" w:styleId="VariableDefinitionChar">
    <w:name w:val="Variable Definition Char"/>
    <w:link w:val="VariableDefinition"/>
    <w:locked/>
    <w:rsid w:val="00F21547"/>
    <w:rPr>
      <w:iCs/>
      <w:sz w:val="24"/>
    </w:rPr>
  </w:style>
  <w:style w:type="paragraph" w:customStyle="1" w:styleId="TermDefinition">
    <w:name w:val="Term Definition"/>
    <w:basedOn w:val="Normal"/>
    <w:rsid w:val="00F21547"/>
    <w:pPr>
      <w:spacing w:after="60"/>
      <w:ind w:left="720"/>
    </w:pPr>
    <w:rPr>
      <w:szCs w:val="20"/>
    </w:rPr>
  </w:style>
  <w:style w:type="character" w:customStyle="1" w:styleId="TermTitleChar">
    <w:name w:val="Term Title Char"/>
    <w:link w:val="TermTitle"/>
    <w:locked/>
    <w:rsid w:val="00F21547"/>
    <w:rPr>
      <w:b/>
      <w:sz w:val="24"/>
    </w:rPr>
  </w:style>
  <w:style w:type="paragraph" w:customStyle="1" w:styleId="TermTitle">
    <w:name w:val="Term Title"/>
    <w:basedOn w:val="Normal"/>
    <w:link w:val="TermTitleChar"/>
    <w:rsid w:val="00F21547"/>
    <w:pPr>
      <w:spacing w:before="120"/>
      <w:ind w:left="720"/>
    </w:pPr>
    <w:rPr>
      <w:b/>
      <w:szCs w:val="20"/>
    </w:rPr>
  </w:style>
  <w:style w:type="paragraph" w:customStyle="1" w:styleId="Style1">
    <w:name w:val="Style1"/>
    <w:basedOn w:val="BodyText3"/>
    <w:rsid w:val="00F21547"/>
    <w:rPr>
      <w:b/>
      <w:sz w:val="40"/>
      <w:szCs w:val="40"/>
    </w:rPr>
  </w:style>
  <w:style w:type="paragraph" w:customStyle="1" w:styleId="note">
    <w:name w:val="note"/>
    <w:basedOn w:val="Normal"/>
    <w:rsid w:val="00F21547"/>
    <w:rPr>
      <w:sz w:val="22"/>
      <w:szCs w:val="20"/>
    </w:rPr>
  </w:style>
  <w:style w:type="paragraph" w:customStyle="1" w:styleId="List1">
    <w:name w:val="List1"/>
    <w:basedOn w:val="H4"/>
    <w:rsid w:val="00F21547"/>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F21547"/>
    <w:pPr>
      <w:tabs>
        <w:tab w:val="num" w:pos="2520"/>
      </w:tabs>
      <w:spacing w:after="120"/>
      <w:ind w:left="2520" w:hanging="720"/>
    </w:pPr>
    <w:rPr>
      <w:szCs w:val="20"/>
    </w:rPr>
  </w:style>
  <w:style w:type="character" w:customStyle="1" w:styleId="BulletCharCharChar">
    <w:name w:val="Bullet Char Char Char"/>
    <w:link w:val="BulletCharChar"/>
    <w:locked/>
    <w:rsid w:val="00F21547"/>
    <w:rPr>
      <w:sz w:val="24"/>
    </w:rPr>
  </w:style>
  <w:style w:type="paragraph" w:customStyle="1" w:styleId="BulletCharChar">
    <w:name w:val="Bullet Char Char"/>
    <w:basedOn w:val="Normal"/>
    <w:link w:val="BulletCharCharChar"/>
    <w:rsid w:val="00F21547"/>
    <w:pPr>
      <w:tabs>
        <w:tab w:val="num" w:pos="450"/>
      </w:tabs>
      <w:spacing w:after="180"/>
      <w:ind w:left="450" w:hanging="360"/>
    </w:pPr>
    <w:rPr>
      <w:szCs w:val="20"/>
    </w:rPr>
  </w:style>
  <w:style w:type="paragraph" w:customStyle="1" w:styleId="bodytextnumbered0">
    <w:name w:val="bodytextnumbered"/>
    <w:basedOn w:val="Normal"/>
    <w:rsid w:val="00F21547"/>
    <w:pPr>
      <w:spacing w:after="240"/>
      <w:ind w:left="720" w:hanging="720"/>
    </w:pPr>
    <w:rPr>
      <w:rFonts w:eastAsia="Calibri"/>
    </w:rPr>
  </w:style>
  <w:style w:type="paragraph" w:customStyle="1" w:styleId="PJMNormal">
    <w:name w:val="PJM_Normal"/>
    <w:basedOn w:val="Default"/>
    <w:next w:val="Default"/>
    <w:rsid w:val="00F21547"/>
    <w:pPr>
      <w:spacing w:before="120" w:after="120"/>
    </w:pPr>
    <w:rPr>
      <w:rFonts w:cs="Times New Roman"/>
      <w:color w:val="auto"/>
    </w:rPr>
  </w:style>
  <w:style w:type="paragraph" w:customStyle="1" w:styleId="PJMListOutline1">
    <w:name w:val="PJM_List_Outline_1"/>
    <w:basedOn w:val="Default"/>
    <w:next w:val="Default"/>
    <w:rsid w:val="00F21547"/>
    <w:pPr>
      <w:spacing w:before="120" w:after="120"/>
    </w:pPr>
    <w:rPr>
      <w:rFonts w:cs="Times New Roman"/>
      <w:color w:val="auto"/>
    </w:rPr>
  </w:style>
  <w:style w:type="paragraph" w:customStyle="1" w:styleId="VariableDefinition1">
    <w:name w:val="Variable Definition+1"/>
    <w:basedOn w:val="Default"/>
    <w:next w:val="Default"/>
    <w:rsid w:val="00F21547"/>
    <w:pPr>
      <w:spacing w:after="240"/>
    </w:pPr>
    <w:rPr>
      <w:rFonts w:ascii="Times New Roman" w:hAnsi="Times New Roman" w:cs="Times New Roman"/>
      <w:color w:val="auto"/>
    </w:rPr>
  </w:style>
  <w:style w:type="paragraph" w:customStyle="1" w:styleId="ListSub2">
    <w:name w:val="List Sub+2"/>
    <w:basedOn w:val="Default"/>
    <w:next w:val="Default"/>
    <w:rsid w:val="00F21547"/>
    <w:pPr>
      <w:spacing w:after="240"/>
    </w:pPr>
    <w:rPr>
      <w:rFonts w:ascii="Times New Roman" w:hAnsi="Times New Roman" w:cs="Times New Roman"/>
      <w:color w:val="auto"/>
    </w:rPr>
  </w:style>
  <w:style w:type="paragraph" w:customStyle="1" w:styleId="H">
    <w:name w:val="H%"/>
    <w:basedOn w:val="H4"/>
    <w:rsid w:val="00F21547"/>
    <w:pPr>
      <w:snapToGrid w:val="0"/>
    </w:pPr>
    <w:rPr>
      <w:rFonts w:ascii="Calibri" w:eastAsia="Calibri" w:hAnsi="Calibri"/>
      <w:snapToGrid/>
      <w:szCs w:val="24"/>
    </w:rPr>
  </w:style>
  <w:style w:type="paragraph" w:customStyle="1" w:styleId="Style2">
    <w:name w:val="Style2"/>
    <w:basedOn w:val="H5"/>
    <w:autoRedefine/>
    <w:rsid w:val="00F21547"/>
    <w:rPr>
      <w:rFonts w:ascii="Calibri" w:eastAsia="Calibri" w:hAnsi="Calibri"/>
      <w:i w:val="0"/>
    </w:rPr>
  </w:style>
  <w:style w:type="paragraph" w:customStyle="1" w:styleId="listintroduction0">
    <w:name w:val="listintroduction"/>
    <w:basedOn w:val="Normal"/>
    <w:rsid w:val="00F21547"/>
    <w:pPr>
      <w:keepNext/>
      <w:spacing w:after="240"/>
    </w:pPr>
  </w:style>
  <w:style w:type="paragraph" w:customStyle="1" w:styleId="RegularText">
    <w:name w:val="Regular Text"/>
    <w:basedOn w:val="Normal"/>
    <w:rsid w:val="00F21547"/>
    <w:pPr>
      <w:spacing w:before="120" w:after="120"/>
      <w:ind w:left="432"/>
      <w:jc w:val="both"/>
    </w:pPr>
    <w:rPr>
      <w:szCs w:val="20"/>
    </w:rPr>
  </w:style>
  <w:style w:type="character" w:styleId="FootnoteReference">
    <w:name w:val="footnote reference"/>
    <w:unhideWhenUsed/>
    <w:rsid w:val="00F21547"/>
    <w:rPr>
      <w:vertAlign w:val="superscript"/>
    </w:rPr>
  </w:style>
  <w:style w:type="character" w:styleId="PlaceholderText">
    <w:name w:val="Placeholder Text"/>
    <w:basedOn w:val="DefaultParagraphFont"/>
    <w:uiPriority w:val="99"/>
    <w:rsid w:val="00F21547"/>
    <w:rPr>
      <w:color w:val="808080"/>
    </w:rPr>
  </w:style>
  <w:style w:type="character" w:customStyle="1" w:styleId="CharCharCharCharCharCharCharChar">
    <w:name w:val="Char Char Char Char Char Char Char Char"/>
    <w:rsid w:val="00F21547"/>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F21547"/>
  </w:style>
  <w:style w:type="character" w:customStyle="1" w:styleId="InstructionsCharCharCharCharCharCharChar">
    <w:name w:val="Instructions Char Char Char Char Char Char Char"/>
    <w:link w:val="InstructionsCharCharCharCharCharChar"/>
    <w:locked/>
    <w:rsid w:val="00F21547"/>
    <w:rPr>
      <w:sz w:val="24"/>
      <w:szCs w:val="24"/>
    </w:rPr>
  </w:style>
  <w:style w:type="character" w:customStyle="1" w:styleId="CharCharCharCharCharCharCharChar1">
    <w:name w:val="Char Char Char Char Char Char Char Char1"/>
    <w:rsid w:val="00F21547"/>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21547"/>
    <w:rPr>
      <w:iCs/>
      <w:sz w:val="24"/>
      <w:lang w:val="en-US" w:eastAsia="en-US" w:bidi="ar-SA"/>
    </w:rPr>
  </w:style>
  <w:style w:type="character" w:customStyle="1" w:styleId="H2CharChar">
    <w:name w:val="H2 Char Char"/>
    <w:rsid w:val="00F21547"/>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F21547"/>
    <w:rPr>
      <w:iCs/>
      <w:sz w:val="24"/>
      <w:lang w:val="en-US" w:eastAsia="en-US" w:bidi="ar-SA"/>
    </w:rPr>
  </w:style>
  <w:style w:type="character" w:customStyle="1" w:styleId="BodyTextChar2Char1">
    <w:name w:val="Body Text Char2 Char1"/>
    <w:aliases w:val="Char Char Char Char11,Char Char Char Char111"/>
    <w:rsid w:val="00F21547"/>
    <w:rPr>
      <w:iCs/>
      <w:sz w:val="24"/>
      <w:lang w:val="en-US" w:eastAsia="en-US" w:bidi="ar-SA"/>
    </w:rPr>
  </w:style>
  <w:style w:type="character" w:customStyle="1" w:styleId="ListIntroductionChar">
    <w:name w:val="List Introduction Char"/>
    <w:link w:val="ListIntroduction"/>
    <w:locked/>
    <w:rsid w:val="00F21547"/>
    <w:rPr>
      <w:iCs/>
      <w:sz w:val="24"/>
    </w:rPr>
  </w:style>
  <w:style w:type="paragraph" w:styleId="BodyTextFirstIndent">
    <w:name w:val="Body Text First Indent"/>
    <w:basedOn w:val="BodyText"/>
    <w:link w:val="BodyTextFirstIndentChar"/>
    <w:unhideWhenUsed/>
    <w:rsid w:val="00F21547"/>
    <w:pPr>
      <w:spacing w:after="0"/>
      <w:ind w:firstLine="360"/>
    </w:pPr>
  </w:style>
  <w:style w:type="character" w:customStyle="1" w:styleId="BodyTextFirstIndentChar">
    <w:name w:val="Body Text First Indent Char"/>
    <w:basedOn w:val="BodyTextChar1"/>
    <w:link w:val="BodyTextFirstIndent"/>
    <w:rsid w:val="00F21547"/>
    <w:rPr>
      <w:sz w:val="24"/>
      <w:szCs w:val="24"/>
    </w:rPr>
  </w:style>
  <w:style w:type="character" w:customStyle="1" w:styleId="BodyTextChar2">
    <w:name w:val="Body Text Char2"/>
    <w:aliases w:val="Char Char Char Char Char Char Char2,Char Char Char Char Char Char Charh2 Char1,... Char1, Char Char Char Char Char Char Char2, Char Char Char Char Char Char Char Char3,Body Text Char Char Char3,Body Text Char1 Char Char Char3"/>
    <w:basedOn w:val="DefaultParagraphFont"/>
    <w:rsid w:val="00F21547"/>
    <w:rPr>
      <w:rFonts w:ascii="Times New Roman" w:eastAsia="Times New Roman" w:hAnsi="Times New Roman"/>
      <w:sz w:val="24"/>
      <w:szCs w:val="24"/>
    </w:rPr>
  </w:style>
  <w:style w:type="character" w:customStyle="1" w:styleId="H3Char1">
    <w:name w:val="H3 Char1"/>
    <w:rsid w:val="00F21547"/>
    <w:rPr>
      <w:b/>
      <w:bCs/>
      <w:i/>
      <w:iCs w:val="0"/>
      <w:sz w:val="24"/>
      <w:lang w:val="en-US" w:eastAsia="en-US" w:bidi="ar-SA"/>
    </w:rPr>
  </w:style>
  <w:style w:type="character" w:customStyle="1" w:styleId="bodytextnumberedchar0">
    <w:name w:val="bodytextnumberedchar"/>
    <w:rsid w:val="00F21547"/>
  </w:style>
  <w:style w:type="character" w:customStyle="1" w:styleId="TableHeadChar">
    <w:name w:val="Table Head Char"/>
    <w:rsid w:val="00F21547"/>
    <w:rPr>
      <w:b/>
      <w:bCs w:val="0"/>
      <w:iCs/>
      <w:sz w:val="24"/>
      <w:lang w:val="en-US" w:eastAsia="en-US" w:bidi="ar-SA"/>
    </w:rPr>
  </w:style>
  <w:style w:type="character" w:customStyle="1" w:styleId="Char1CharChar">
    <w:name w:val="Char1 Char Char"/>
    <w:rsid w:val="00F21547"/>
    <w:rPr>
      <w:iCs/>
      <w:sz w:val="24"/>
      <w:lang w:val="en-US" w:eastAsia="en-US" w:bidi="ar-SA"/>
    </w:rPr>
  </w:style>
  <w:style w:type="character" w:customStyle="1" w:styleId="CharChar2">
    <w:name w:val="Char Char2"/>
    <w:rsid w:val="00F21547"/>
    <w:rPr>
      <w:b/>
      <w:bCs/>
      <w:i/>
      <w:iCs w:val="0"/>
      <w:sz w:val="24"/>
      <w:lang w:val="en-US" w:eastAsia="en-US" w:bidi="ar-SA"/>
    </w:rPr>
  </w:style>
  <w:style w:type="character" w:customStyle="1" w:styleId="Char21">
    <w:name w:val="Char21"/>
    <w:rsid w:val="00F21547"/>
    <w:rPr>
      <w:b/>
      <w:bCs/>
      <w:i/>
      <w:iCs w:val="0"/>
      <w:sz w:val="24"/>
      <w:lang w:val="en-US" w:eastAsia="en-US" w:bidi="ar-SA"/>
    </w:rPr>
  </w:style>
  <w:style w:type="character" w:customStyle="1" w:styleId="CharCharChar">
    <w:name w:val="Char Char Char"/>
    <w:rsid w:val="00F21547"/>
    <w:rPr>
      <w:sz w:val="24"/>
      <w:lang w:val="en-US" w:eastAsia="en-US" w:bidi="ar-SA"/>
    </w:rPr>
  </w:style>
  <w:style w:type="character" w:customStyle="1" w:styleId="h3CharChar">
    <w:name w:val="h3 Char Char"/>
    <w:rsid w:val="00F21547"/>
    <w:rPr>
      <w:b/>
      <w:bCs/>
      <w:i/>
      <w:iCs w:val="0"/>
      <w:sz w:val="24"/>
      <w:lang w:val="en-US" w:eastAsia="en-US" w:bidi="ar-SA"/>
    </w:rPr>
  </w:style>
  <w:style w:type="character" w:customStyle="1" w:styleId="InstructionsCharChar">
    <w:name w:val="Instructions Char Char"/>
    <w:rsid w:val="00F21547"/>
    <w:rPr>
      <w:b/>
      <w:bCs w:val="0"/>
      <w:i/>
      <w:iCs/>
      <w:sz w:val="24"/>
      <w:szCs w:val="24"/>
      <w:lang w:val="en-US" w:eastAsia="en-US" w:bidi="ar-SA"/>
    </w:rPr>
  </w:style>
  <w:style w:type="character" w:customStyle="1" w:styleId="CharCharCharChar1">
    <w:name w:val="Char Char Char Char1"/>
    <w:aliases w:val="Char1 Char Char Char Char, Char1 Char Char Char Char"/>
    <w:rsid w:val="00F21547"/>
    <w:rPr>
      <w:sz w:val="24"/>
      <w:lang w:val="en-US" w:eastAsia="en-US" w:bidi="ar-SA"/>
    </w:rPr>
  </w:style>
  <w:style w:type="character" w:customStyle="1" w:styleId="H3CharChar0">
    <w:name w:val="H3 Char Char"/>
    <w:rsid w:val="00F21547"/>
    <w:rPr>
      <w:b w:val="0"/>
      <w:bCs w:val="0"/>
      <w:i w:val="0"/>
      <w:iCs w:val="0"/>
      <w:sz w:val="24"/>
      <w:lang w:val="en-US" w:eastAsia="en-US" w:bidi="ar-SA"/>
    </w:rPr>
  </w:style>
  <w:style w:type="character" w:customStyle="1" w:styleId="ListIntroductionCharChar">
    <w:name w:val="List Introduction Char Char"/>
    <w:rsid w:val="00F21547"/>
    <w:rPr>
      <w:iCs/>
      <w:sz w:val="24"/>
      <w:lang w:val="en-US" w:eastAsia="en-US" w:bidi="ar-SA"/>
    </w:rPr>
  </w:style>
  <w:style w:type="character" w:customStyle="1" w:styleId="H4CharChar">
    <w:name w:val="H4 Char Char"/>
    <w:rsid w:val="00F21547"/>
    <w:rPr>
      <w:b/>
      <w:bCs/>
      <w:snapToGrid/>
      <w:sz w:val="24"/>
      <w:lang w:val="en-US" w:eastAsia="en-US" w:bidi="ar-SA"/>
    </w:rPr>
  </w:style>
  <w:style w:type="character" w:customStyle="1" w:styleId="Char2CharChar1">
    <w:name w:val="Char2 Char Char1"/>
    <w:rsid w:val="00F21547"/>
    <w:rPr>
      <w:sz w:val="24"/>
      <w:lang w:val="en-US" w:eastAsia="en-US" w:bidi="ar-SA"/>
    </w:rPr>
  </w:style>
  <w:style w:type="character" w:customStyle="1" w:styleId="CharChar3">
    <w:name w:val="Char Char3"/>
    <w:rsid w:val="00F21547"/>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F21547"/>
    <w:rPr>
      <w:sz w:val="24"/>
      <w:lang w:val="en-US" w:eastAsia="en-US" w:bidi="ar-SA"/>
    </w:rPr>
  </w:style>
  <w:style w:type="character" w:customStyle="1" w:styleId="CharChar4">
    <w:name w:val="Char Char4"/>
    <w:rsid w:val="00F21547"/>
    <w:rPr>
      <w:sz w:val="24"/>
      <w:lang w:val="en-US" w:eastAsia="en-US" w:bidi="ar-SA"/>
    </w:rPr>
  </w:style>
  <w:style w:type="character" w:customStyle="1" w:styleId="Char1CharChar1">
    <w:name w:val="Char1 Char Char1"/>
    <w:rsid w:val="00F21547"/>
    <w:rPr>
      <w:sz w:val="24"/>
      <w:lang w:val="en-US" w:eastAsia="en-US" w:bidi="ar-SA"/>
    </w:rPr>
  </w:style>
  <w:style w:type="character" w:customStyle="1" w:styleId="CharChar12">
    <w:name w:val="Char Char12"/>
    <w:rsid w:val="00F21547"/>
    <w:rPr>
      <w:sz w:val="24"/>
      <w:lang w:val="en-US" w:eastAsia="en-US" w:bidi="ar-SA"/>
    </w:rPr>
  </w:style>
  <w:style w:type="character" w:customStyle="1" w:styleId="CharChar5">
    <w:name w:val="Char Char5"/>
    <w:rsid w:val="00F21547"/>
    <w:rPr>
      <w:iCs/>
      <w:sz w:val="24"/>
      <w:lang w:val="en-US" w:eastAsia="en-US" w:bidi="ar-SA"/>
    </w:rPr>
  </w:style>
  <w:style w:type="character" w:customStyle="1" w:styleId="CharCharCharChar3">
    <w:name w:val="Char Char Char Char3"/>
    <w:rsid w:val="00F21547"/>
    <w:rPr>
      <w:iCs/>
      <w:sz w:val="24"/>
      <w:lang w:val="en-US" w:eastAsia="en-US" w:bidi="ar-SA"/>
    </w:rPr>
  </w:style>
  <w:style w:type="character" w:customStyle="1" w:styleId="CharChar42">
    <w:name w:val="Char Char42"/>
    <w:rsid w:val="00F21547"/>
    <w:rPr>
      <w:sz w:val="24"/>
      <w:lang w:val="en-US" w:eastAsia="en-US" w:bidi="ar-SA"/>
    </w:rPr>
  </w:style>
  <w:style w:type="character" w:customStyle="1" w:styleId="CharCharChar2">
    <w:name w:val="Char Char Char2"/>
    <w:rsid w:val="00F21547"/>
    <w:rPr>
      <w:iCs/>
      <w:sz w:val="24"/>
      <w:lang w:val="en-US" w:eastAsia="en-US" w:bidi="ar-SA"/>
    </w:rPr>
  </w:style>
  <w:style w:type="character" w:customStyle="1" w:styleId="Char1CharChar12">
    <w:name w:val="Char1 Char Char12"/>
    <w:rsid w:val="00F21547"/>
    <w:rPr>
      <w:sz w:val="24"/>
      <w:lang w:val="en-US" w:eastAsia="en-US" w:bidi="ar-SA"/>
    </w:rPr>
  </w:style>
  <w:style w:type="character" w:customStyle="1" w:styleId="CharCharChar22">
    <w:name w:val="Char Char Char22"/>
    <w:rsid w:val="00F21547"/>
    <w:rPr>
      <w:iCs/>
      <w:sz w:val="24"/>
      <w:lang w:val="en-US" w:eastAsia="en-US" w:bidi="ar-SA"/>
    </w:rPr>
  </w:style>
  <w:style w:type="character" w:customStyle="1" w:styleId="CharChar6">
    <w:name w:val="Char Char6"/>
    <w:rsid w:val="00F21547"/>
    <w:rPr>
      <w:sz w:val="24"/>
      <w:lang w:val="en-US" w:eastAsia="en-US" w:bidi="ar-SA"/>
    </w:rPr>
  </w:style>
  <w:style w:type="character" w:customStyle="1" w:styleId="ListCharChar">
    <w:name w:val="List Char Char"/>
    <w:rsid w:val="00F21547"/>
    <w:rPr>
      <w:sz w:val="24"/>
      <w:lang w:val="en-US" w:eastAsia="en-US" w:bidi="ar-SA"/>
    </w:rPr>
  </w:style>
  <w:style w:type="character" w:customStyle="1" w:styleId="CharChar11">
    <w:name w:val="Char Char11"/>
    <w:rsid w:val="00F21547"/>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F21547"/>
    <w:rPr>
      <w:iCs/>
      <w:sz w:val="24"/>
      <w:lang w:val="en-US" w:eastAsia="en-US" w:bidi="ar-SA"/>
    </w:rPr>
  </w:style>
  <w:style w:type="character" w:customStyle="1" w:styleId="CharChar41">
    <w:name w:val="Char Char41"/>
    <w:rsid w:val="00F21547"/>
    <w:rPr>
      <w:sz w:val="24"/>
      <w:lang w:val="en-US" w:eastAsia="en-US" w:bidi="ar-SA"/>
    </w:rPr>
  </w:style>
  <w:style w:type="character" w:customStyle="1" w:styleId="CharCharChar21">
    <w:name w:val="Char Char Char21"/>
    <w:rsid w:val="00F21547"/>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F21547"/>
    <w:rPr>
      <w:iCs/>
      <w:sz w:val="24"/>
      <w:lang w:val="en-US" w:eastAsia="en-US" w:bidi="ar-SA"/>
    </w:rPr>
  </w:style>
  <w:style w:type="character" w:customStyle="1" w:styleId="TextChar">
    <w:name w:val="Text Char"/>
    <w:rsid w:val="00F21547"/>
    <w:rPr>
      <w:iCs/>
      <w:sz w:val="24"/>
      <w:lang w:val="en-US" w:eastAsia="en-US" w:bidi="ar-SA"/>
    </w:rPr>
  </w:style>
  <w:style w:type="table" w:customStyle="1" w:styleId="TableGrid1">
    <w:name w:val="Table Grid1"/>
    <w:basedOn w:val="TableNormal"/>
    <w:rsid w:val="00F2154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F2154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F21547"/>
    <w:tblPr/>
    <w:tcPr>
      <w:shd w:val="clear" w:color="auto" w:fill="E0E0E0"/>
    </w:tcPr>
  </w:style>
  <w:style w:type="table" w:customStyle="1" w:styleId="FormulaVariableTable1">
    <w:name w:val="Formula Variable Table1"/>
    <w:basedOn w:val="TableNormal"/>
    <w:rsid w:val="00F2154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F21547"/>
    <w:pPr>
      <w:spacing w:after="240"/>
      <w:ind w:left="3168" w:hanging="2880"/>
    </w:pPr>
    <w:rPr>
      <w:iCs/>
      <w:szCs w:val="20"/>
    </w:rPr>
  </w:style>
  <w:style w:type="paragraph" w:customStyle="1" w:styleId="Acronym">
    <w:name w:val="Acronym"/>
    <w:basedOn w:val="Normal"/>
    <w:rsid w:val="00F21547"/>
    <w:pPr>
      <w:tabs>
        <w:tab w:val="left" w:pos="1440"/>
      </w:tabs>
    </w:pPr>
    <w:rPr>
      <w:iCs/>
      <w:szCs w:val="20"/>
    </w:rPr>
  </w:style>
  <w:style w:type="character" w:customStyle="1" w:styleId="CharChar1">
    <w:name w:val="Char Char1"/>
    <w:rsid w:val="00F21547"/>
    <w:rPr>
      <w:b/>
      <w:bCs/>
      <w:i/>
      <w:iCs/>
      <w:sz w:val="24"/>
      <w:szCs w:val="26"/>
      <w:lang w:val="en-US" w:eastAsia="en-US" w:bidi="ar-SA"/>
    </w:rPr>
  </w:style>
  <w:style w:type="character" w:customStyle="1" w:styleId="CharCharCharChar">
    <w:name w:val="Char Char Char Char"/>
    <w:aliases w:val="Body Text Char2 Char Char,Body Text Char Char Char1, Char1 Char Char Char1"/>
    <w:rsid w:val="00F21547"/>
    <w:rPr>
      <w:iCs/>
      <w:sz w:val="24"/>
      <w:lang w:val="en-US" w:eastAsia="en-US" w:bidi="ar-SA"/>
    </w:rPr>
  </w:style>
  <w:style w:type="character" w:styleId="Strong">
    <w:name w:val="Strong"/>
    <w:qFormat/>
    <w:rsid w:val="00F21547"/>
    <w:rPr>
      <w:b/>
      <w:bCs/>
    </w:rPr>
  </w:style>
  <w:style w:type="paragraph" w:customStyle="1" w:styleId="BulletIndent2">
    <w:name w:val="Bullet Indent 2"/>
    <w:basedOn w:val="BulletIndent"/>
    <w:rsid w:val="00F21547"/>
    <w:pPr>
      <w:numPr>
        <w:numId w:val="0"/>
      </w:numPr>
      <w:tabs>
        <w:tab w:val="left" w:pos="2520"/>
      </w:tabs>
      <w:ind w:left="2520" w:hanging="547"/>
    </w:pPr>
  </w:style>
  <w:style w:type="character" w:customStyle="1" w:styleId="ListCharChar1">
    <w:name w:val="List Char Char1"/>
    <w:rsid w:val="00F21547"/>
    <w:rPr>
      <w:sz w:val="24"/>
      <w:lang w:val="en-US" w:eastAsia="en-US" w:bidi="ar-SA"/>
    </w:rPr>
  </w:style>
  <w:style w:type="character" w:customStyle="1" w:styleId="UnresolvedMention1">
    <w:name w:val="Unresolved Mention1"/>
    <w:basedOn w:val="DefaultParagraphFont"/>
    <w:uiPriority w:val="99"/>
    <w:semiHidden/>
    <w:unhideWhenUsed/>
    <w:rsid w:val="00F21547"/>
    <w:rPr>
      <w:color w:val="605E5C"/>
      <w:shd w:val="clear" w:color="auto" w:fill="E1DFDD"/>
    </w:rPr>
  </w:style>
  <w:style w:type="table" w:customStyle="1" w:styleId="BoxedLanguage2">
    <w:name w:val="Boxed Language2"/>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F21547"/>
    <w:tblPr/>
  </w:style>
  <w:style w:type="table" w:customStyle="1" w:styleId="VariableTable1">
    <w:name w:val="Variable Table1"/>
    <w:basedOn w:val="TableNormal"/>
    <w:rsid w:val="00F21547"/>
    <w:tblPr/>
  </w:style>
  <w:style w:type="table" w:customStyle="1" w:styleId="TableGrid11">
    <w:name w:val="Table Grid11"/>
    <w:basedOn w:val="TableNormal"/>
    <w:next w:val="TableGrid"/>
    <w:rsid w:val="00F21547"/>
    <w:tblPr/>
  </w:style>
  <w:style w:type="table" w:customStyle="1" w:styleId="BoxedLanguage3">
    <w:name w:val="Boxed Language3"/>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F21547"/>
    <w:tblPr/>
  </w:style>
  <w:style w:type="table" w:customStyle="1" w:styleId="VariableTable2">
    <w:name w:val="Variable Table2"/>
    <w:basedOn w:val="TableNormal"/>
    <w:rsid w:val="00F21547"/>
    <w:tblPr/>
  </w:style>
  <w:style w:type="table" w:customStyle="1" w:styleId="TableGrid12">
    <w:name w:val="Table Grid12"/>
    <w:basedOn w:val="TableNormal"/>
    <w:next w:val="TableGrid"/>
    <w:rsid w:val="00F21547"/>
    <w:tblPr/>
  </w:style>
  <w:style w:type="table" w:customStyle="1" w:styleId="TableGrid21">
    <w:name w:val="Table Grid21"/>
    <w:basedOn w:val="TableNormal"/>
    <w:next w:val="TableGrid"/>
    <w:rsid w:val="00F21547"/>
    <w:tblPr/>
  </w:style>
  <w:style w:type="table" w:customStyle="1" w:styleId="BoxedLanguage11">
    <w:name w:val="Boxed Language1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F21547"/>
    <w:tblPr/>
  </w:style>
  <w:style w:type="table" w:customStyle="1" w:styleId="BoxedLanguage4">
    <w:name w:val="Boxed Language4"/>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F21547"/>
    <w:tblPr>
      <w:tblInd w:w="0" w:type="nil"/>
    </w:tblPr>
  </w:style>
  <w:style w:type="table" w:customStyle="1" w:styleId="TableGrid13">
    <w:name w:val="Table Grid13"/>
    <w:basedOn w:val="TableNormal"/>
    <w:rsid w:val="00F2154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F2154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F21547"/>
    <w:tblPr/>
    <w:tcPr>
      <w:shd w:val="clear" w:color="auto" w:fill="E0E0E0"/>
    </w:tcPr>
  </w:style>
  <w:style w:type="table" w:customStyle="1" w:styleId="FormulaVariableTable12">
    <w:name w:val="Formula Variable Table12"/>
    <w:basedOn w:val="TableNormal"/>
    <w:rsid w:val="00F2154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F21547"/>
    <w:tblPr/>
  </w:style>
  <w:style w:type="table" w:customStyle="1" w:styleId="VariableTable11">
    <w:name w:val="Variable Table11"/>
    <w:basedOn w:val="TableNormal"/>
    <w:rsid w:val="00F21547"/>
    <w:tblPr/>
  </w:style>
  <w:style w:type="table" w:customStyle="1" w:styleId="TableGrid111">
    <w:name w:val="Table Grid111"/>
    <w:basedOn w:val="TableNormal"/>
    <w:next w:val="TableGrid"/>
    <w:rsid w:val="00F21547"/>
    <w:tblPr/>
  </w:style>
  <w:style w:type="table" w:customStyle="1" w:styleId="BoxedLanguage31">
    <w:name w:val="Boxed Language31"/>
    <w:basedOn w:val="TableNormal"/>
    <w:rsid w:val="00F21547"/>
    <w:tblPr/>
  </w:style>
  <w:style w:type="table" w:customStyle="1" w:styleId="FormulaVariableTable31">
    <w:name w:val="Formula Variable Table3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F21547"/>
    <w:tblPr/>
  </w:style>
  <w:style w:type="table" w:customStyle="1" w:styleId="VariableTable21">
    <w:name w:val="Variable Table21"/>
    <w:basedOn w:val="TableNormal"/>
    <w:rsid w:val="00F21547"/>
    <w:tblPr/>
  </w:style>
  <w:style w:type="table" w:customStyle="1" w:styleId="TableGrid121">
    <w:name w:val="Table Grid121"/>
    <w:basedOn w:val="TableNormal"/>
    <w:next w:val="TableGrid"/>
    <w:rsid w:val="00F21547"/>
    <w:tblPr/>
  </w:style>
  <w:style w:type="table" w:customStyle="1" w:styleId="TableGrid211">
    <w:name w:val="Table Grid211"/>
    <w:basedOn w:val="TableNormal"/>
    <w:next w:val="TableGrid"/>
    <w:rsid w:val="00F21547"/>
    <w:tblPr/>
  </w:style>
  <w:style w:type="table" w:customStyle="1" w:styleId="BoxedLanguage111">
    <w:name w:val="Boxed Language111"/>
    <w:basedOn w:val="TableNormal"/>
    <w:rsid w:val="00F21547"/>
    <w:tblPr/>
  </w:style>
  <w:style w:type="table" w:customStyle="1" w:styleId="FormulaVariableTable112">
    <w:name w:val="Formula Variable Table112"/>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F21547"/>
  </w:style>
  <w:style w:type="character" w:styleId="Mention">
    <w:name w:val="Mention"/>
    <w:basedOn w:val="DefaultParagraphFont"/>
    <w:uiPriority w:val="99"/>
    <w:unhideWhenUsed/>
    <w:rsid w:val="00C210AF"/>
    <w:rPr>
      <w:color w:val="2B579A"/>
      <w:shd w:val="clear" w:color="auto" w:fill="E1DFDD"/>
    </w:rPr>
  </w:style>
  <w:style w:type="numbering" w:customStyle="1" w:styleId="NoList1">
    <w:name w:val="No List1"/>
    <w:next w:val="NoList"/>
    <w:uiPriority w:val="99"/>
    <w:semiHidden/>
    <w:unhideWhenUsed/>
    <w:rsid w:val="006E68EA"/>
  </w:style>
  <w:style w:type="numbering" w:customStyle="1" w:styleId="NoList2">
    <w:name w:val="No List2"/>
    <w:next w:val="NoList"/>
    <w:uiPriority w:val="99"/>
    <w:semiHidden/>
    <w:unhideWhenUsed/>
    <w:rsid w:val="006E68EA"/>
  </w:style>
  <w:style w:type="numbering" w:customStyle="1" w:styleId="NoList3">
    <w:name w:val="No List3"/>
    <w:next w:val="NoList"/>
    <w:uiPriority w:val="99"/>
    <w:semiHidden/>
    <w:unhideWhenUsed/>
    <w:rsid w:val="006E68EA"/>
  </w:style>
  <w:style w:type="numbering" w:customStyle="1" w:styleId="NoList4">
    <w:name w:val="No List4"/>
    <w:next w:val="NoList"/>
    <w:uiPriority w:val="99"/>
    <w:semiHidden/>
    <w:unhideWhenUsed/>
    <w:rsid w:val="006E68EA"/>
  </w:style>
  <w:style w:type="numbering" w:customStyle="1" w:styleId="NoList5">
    <w:name w:val="No List5"/>
    <w:next w:val="NoList"/>
    <w:uiPriority w:val="99"/>
    <w:semiHidden/>
    <w:unhideWhenUsed/>
    <w:rsid w:val="006E68EA"/>
  </w:style>
  <w:style w:type="numbering" w:customStyle="1" w:styleId="NoList6">
    <w:name w:val="No List6"/>
    <w:next w:val="NoList"/>
    <w:uiPriority w:val="99"/>
    <w:semiHidden/>
    <w:unhideWhenUsed/>
    <w:rsid w:val="006E68EA"/>
  </w:style>
  <w:style w:type="numbering" w:customStyle="1" w:styleId="NoList7">
    <w:name w:val="No List7"/>
    <w:next w:val="NoList"/>
    <w:uiPriority w:val="99"/>
    <w:semiHidden/>
    <w:unhideWhenUsed/>
    <w:rsid w:val="006E68EA"/>
  </w:style>
  <w:style w:type="numbering" w:customStyle="1" w:styleId="NoList11">
    <w:name w:val="No List11"/>
    <w:next w:val="NoList"/>
    <w:uiPriority w:val="99"/>
    <w:semiHidden/>
    <w:unhideWhenUsed/>
    <w:rsid w:val="006E68EA"/>
  </w:style>
  <w:style w:type="numbering" w:customStyle="1" w:styleId="NoList21">
    <w:name w:val="No List21"/>
    <w:next w:val="NoList"/>
    <w:uiPriority w:val="99"/>
    <w:semiHidden/>
    <w:unhideWhenUsed/>
    <w:rsid w:val="006E68EA"/>
  </w:style>
  <w:style w:type="numbering" w:customStyle="1" w:styleId="NoList31">
    <w:name w:val="No List31"/>
    <w:next w:val="NoList"/>
    <w:uiPriority w:val="99"/>
    <w:semiHidden/>
    <w:unhideWhenUsed/>
    <w:rsid w:val="006E68EA"/>
  </w:style>
  <w:style w:type="numbering" w:customStyle="1" w:styleId="NoList8">
    <w:name w:val="No List8"/>
    <w:next w:val="NoList"/>
    <w:uiPriority w:val="99"/>
    <w:semiHidden/>
    <w:unhideWhenUsed/>
    <w:rsid w:val="006E68EA"/>
  </w:style>
  <w:style w:type="numbering" w:customStyle="1" w:styleId="NoList12">
    <w:name w:val="No List12"/>
    <w:next w:val="NoList"/>
    <w:uiPriority w:val="99"/>
    <w:semiHidden/>
    <w:unhideWhenUsed/>
    <w:rsid w:val="006E68EA"/>
  </w:style>
  <w:style w:type="numbering" w:customStyle="1" w:styleId="NoList111">
    <w:name w:val="No List111"/>
    <w:next w:val="NoList"/>
    <w:uiPriority w:val="99"/>
    <w:semiHidden/>
    <w:unhideWhenUsed/>
    <w:rsid w:val="006E68EA"/>
  </w:style>
  <w:style w:type="numbering" w:customStyle="1" w:styleId="NoList22">
    <w:name w:val="No List22"/>
    <w:next w:val="NoList"/>
    <w:uiPriority w:val="99"/>
    <w:semiHidden/>
    <w:unhideWhenUsed/>
    <w:rsid w:val="006E68EA"/>
  </w:style>
  <w:style w:type="numbering" w:customStyle="1" w:styleId="NoList32">
    <w:name w:val="No List32"/>
    <w:next w:val="NoList"/>
    <w:uiPriority w:val="99"/>
    <w:semiHidden/>
    <w:unhideWhenUsed/>
    <w:rsid w:val="006E68EA"/>
  </w:style>
  <w:style w:type="numbering" w:customStyle="1" w:styleId="NoList41">
    <w:name w:val="No List41"/>
    <w:next w:val="NoList"/>
    <w:uiPriority w:val="99"/>
    <w:semiHidden/>
    <w:unhideWhenUsed/>
    <w:rsid w:val="006E68EA"/>
  </w:style>
  <w:style w:type="numbering" w:customStyle="1" w:styleId="NoList9">
    <w:name w:val="No List9"/>
    <w:next w:val="NoList"/>
    <w:uiPriority w:val="99"/>
    <w:semiHidden/>
    <w:unhideWhenUsed/>
    <w:rsid w:val="00616671"/>
  </w:style>
  <w:style w:type="table" w:customStyle="1" w:styleId="TableGrid6">
    <w:name w:val="Table Grid6"/>
    <w:basedOn w:val="TableNormal"/>
    <w:next w:val="TableGrid"/>
    <w:rsid w:val="00616671"/>
    <w:rPr>
      <w:rFonts w:eastAsia="Times New Roman"/>
    </w:rPr>
    <w:tblPr/>
  </w:style>
  <w:style w:type="table" w:customStyle="1" w:styleId="BoxedLanguage5">
    <w:name w:val="Boxed Language5"/>
    <w:basedOn w:val="TableNormal"/>
    <w:rsid w:val="00616671"/>
    <w:rPr>
      <w:rFonts w:eastAsia="Times New Roman"/>
    </w:rPr>
    <w:tblPr/>
  </w:style>
  <w:style w:type="table" w:customStyle="1" w:styleId="FormulaVariableTable5">
    <w:name w:val="Formula Variable Table5"/>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4">
    <w:name w:val="Variable Table4"/>
    <w:basedOn w:val="TableNormal"/>
    <w:rsid w:val="00616671"/>
    <w:rPr>
      <w:rFonts w:eastAsia="Times New Roman"/>
    </w:rPr>
    <w:tblPr>
      <w:tblInd w:w="0" w:type="nil"/>
    </w:tblPr>
  </w:style>
  <w:style w:type="table" w:customStyle="1" w:styleId="TableGrid14">
    <w:name w:val="Table Grid14"/>
    <w:basedOn w:val="TableNormal"/>
    <w:rsid w:val="00616671"/>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rsid w:val="0061667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3">
    <w:name w:val="Boxed Language13"/>
    <w:basedOn w:val="TableNormal"/>
    <w:rsid w:val="00616671"/>
    <w:rPr>
      <w:rFonts w:eastAsia="Times New Roman"/>
    </w:rPr>
    <w:tblPr/>
    <w:tcPr>
      <w:shd w:val="clear" w:color="auto" w:fill="E0E0E0"/>
    </w:tcPr>
  </w:style>
  <w:style w:type="table" w:customStyle="1" w:styleId="FormulaVariableTable13">
    <w:name w:val="Formula Variable Table13"/>
    <w:basedOn w:val="TableNormal"/>
    <w:rsid w:val="00616671"/>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2">
    <w:name w:val="Boxed Language22"/>
    <w:basedOn w:val="TableNormal"/>
    <w:rsid w:val="00616671"/>
    <w:rPr>
      <w:rFonts w:eastAsia="Times New Roman"/>
    </w:rPr>
    <w:tblPr/>
  </w:style>
  <w:style w:type="table" w:customStyle="1" w:styleId="FormulaVariableTable22">
    <w:name w:val="Formula Variable Table2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2">
    <w:name w:val="Table Grid32"/>
    <w:basedOn w:val="TableNormal"/>
    <w:next w:val="TableGrid"/>
    <w:rsid w:val="00616671"/>
    <w:rPr>
      <w:rFonts w:eastAsia="Times New Roman"/>
    </w:rPr>
    <w:tblPr/>
  </w:style>
  <w:style w:type="table" w:customStyle="1" w:styleId="VariableTable12">
    <w:name w:val="Variable Table12"/>
    <w:basedOn w:val="TableNormal"/>
    <w:rsid w:val="00616671"/>
    <w:rPr>
      <w:rFonts w:eastAsia="Times New Roman"/>
    </w:rPr>
    <w:tblPr/>
  </w:style>
  <w:style w:type="table" w:customStyle="1" w:styleId="TableGrid112">
    <w:name w:val="Table Grid112"/>
    <w:basedOn w:val="TableNormal"/>
    <w:next w:val="TableGrid"/>
    <w:rsid w:val="00616671"/>
    <w:rPr>
      <w:rFonts w:eastAsia="Times New Roman"/>
    </w:rPr>
    <w:tblPr/>
  </w:style>
  <w:style w:type="table" w:customStyle="1" w:styleId="BoxedLanguage32">
    <w:name w:val="Boxed Language32"/>
    <w:basedOn w:val="TableNormal"/>
    <w:rsid w:val="00616671"/>
    <w:rPr>
      <w:rFonts w:eastAsia="Times New Roman"/>
    </w:rPr>
    <w:tblPr/>
  </w:style>
  <w:style w:type="table" w:customStyle="1" w:styleId="FormulaVariableTable32">
    <w:name w:val="Formula Variable Table3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2">
    <w:name w:val="Table Grid42"/>
    <w:basedOn w:val="TableNormal"/>
    <w:next w:val="TableGrid"/>
    <w:rsid w:val="00616671"/>
    <w:rPr>
      <w:rFonts w:eastAsia="Times New Roman"/>
    </w:rPr>
    <w:tblPr/>
  </w:style>
  <w:style w:type="table" w:customStyle="1" w:styleId="VariableTable22">
    <w:name w:val="Variable Table22"/>
    <w:basedOn w:val="TableNormal"/>
    <w:rsid w:val="00616671"/>
    <w:rPr>
      <w:rFonts w:eastAsia="Times New Roman"/>
    </w:rPr>
    <w:tblPr/>
  </w:style>
  <w:style w:type="table" w:customStyle="1" w:styleId="TableGrid122">
    <w:name w:val="Table Grid122"/>
    <w:basedOn w:val="TableNormal"/>
    <w:next w:val="TableGrid"/>
    <w:rsid w:val="00616671"/>
    <w:rPr>
      <w:rFonts w:eastAsia="Times New Roman"/>
    </w:rPr>
    <w:tblPr/>
  </w:style>
  <w:style w:type="table" w:customStyle="1" w:styleId="TableGrid212">
    <w:name w:val="Table Grid212"/>
    <w:basedOn w:val="TableNormal"/>
    <w:next w:val="TableGrid"/>
    <w:rsid w:val="00616671"/>
    <w:rPr>
      <w:rFonts w:eastAsia="Times New Roman"/>
    </w:rPr>
    <w:tblPr/>
  </w:style>
  <w:style w:type="table" w:customStyle="1" w:styleId="BoxedLanguage112">
    <w:name w:val="Boxed Language112"/>
    <w:basedOn w:val="TableNormal"/>
    <w:rsid w:val="00616671"/>
    <w:rPr>
      <w:rFonts w:eastAsia="Times New Roman"/>
    </w:rPr>
    <w:tblPr/>
  </w:style>
  <w:style w:type="table" w:customStyle="1" w:styleId="FormulaVariableTable113">
    <w:name w:val="Formula Variable Table113"/>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1">
    <w:name w:val="Formula Variable Table1111"/>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1">
    <w:name w:val="Table Grid51"/>
    <w:basedOn w:val="TableNormal"/>
    <w:next w:val="TableGrid"/>
    <w:rsid w:val="00616671"/>
    <w:rPr>
      <w:rFonts w:eastAsia="Times New Roman"/>
    </w:rPr>
    <w:tblPr/>
  </w:style>
  <w:style w:type="table" w:customStyle="1" w:styleId="BoxedLanguage41">
    <w:name w:val="Boxed Language41"/>
    <w:basedOn w:val="TableNormal"/>
    <w:rsid w:val="00616671"/>
    <w:rPr>
      <w:rFonts w:eastAsia="Times New Roman"/>
    </w:rPr>
    <w:tblPr/>
  </w:style>
  <w:style w:type="table" w:customStyle="1" w:styleId="FormulaVariableTable41">
    <w:name w:val="Formula Variable Table41"/>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1">
    <w:name w:val="Variable Table31"/>
    <w:basedOn w:val="TableNormal"/>
    <w:rsid w:val="00616671"/>
    <w:rPr>
      <w:rFonts w:eastAsia="Times New Roman"/>
    </w:rPr>
    <w:tblPr>
      <w:tblInd w:w="0" w:type="nil"/>
    </w:tblPr>
  </w:style>
  <w:style w:type="table" w:customStyle="1" w:styleId="TableGrid131">
    <w:name w:val="Table Grid131"/>
    <w:basedOn w:val="TableNormal"/>
    <w:rsid w:val="00616671"/>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1">
    <w:name w:val="Table Grid221"/>
    <w:basedOn w:val="TableNormal"/>
    <w:rsid w:val="0061667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1">
    <w:name w:val="Boxed Language121"/>
    <w:basedOn w:val="TableNormal"/>
    <w:rsid w:val="00616671"/>
    <w:rPr>
      <w:rFonts w:eastAsia="Times New Roman"/>
    </w:rPr>
    <w:tblPr/>
    <w:tcPr>
      <w:shd w:val="clear" w:color="auto" w:fill="E0E0E0"/>
    </w:tcPr>
  </w:style>
  <w:style w:type="table" w:customStyle="1" w:styleId="FormulaVariableTable121">
    <w:name w:val="Formula Variable Table121"/>
    <w:basedOn w:val="TableNormal"/>
    <w:rsid w:val="00616671"/>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1">
    <w:name w:val="Boxed Language211"/>
    <w:basedOn w:val="TableNormal"/>
    <w:rsid w:val="00616671"/>
    <w:rPr>
      <w:rFonts w:eastAsia="Times New Roman"/>
    </w:rPr>
    <w:tblPr/>
  </w:style>
  <w:style w:type="table" w:customStyle="1" w:styleId="FormulaVariableTable211">
    <w:name w:val="Formula Variable Table211"/>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1">
    <w:name w:val="Table Grid311"/>
    <w:basedOn w:val="TableNormal"/>
    <w:next w:val="TableGrid"/>
    <w:rsid w:val="00616671"/>
    <w:rPr>
      <w:rFonts w:eastAsia="Times New Roman"/>
    </w:rPr>
    <w:tblPr/>
  </w:style>
  <w:style w:type="table" w:customStyle="1" w:styleId="VariableTable111">
    <w:name w:val="Variable Table111"/>
    <w:basedOn w:val="TableNormal"/>
    <w:rsid w:val="00616671"/>
    <w:rPr>
      <w:rFonts w:eastAsia="Times New Roman"/>
    </w:rPr>
    <w:tblPr/>
  </w:style>
  <w:style w:type="table" w:customStyle="1" w:styleId="TableGrid1111">
    <w:name w:val="Table Grid1111"/>
    <w:basedOn w:val="TableNormal"/>
    <w:next w:val="TableGrid"/>
    <w:rsid w:val="00616671"/>
    <w:rPr>
      <w:rFonts w:eastAsia="Times New Roman"/>
    </w:rPr>
    <w:tblPr/>
  </w:style>
  <w:style w:type="table" w:customStyle="1" w:styleId="BoxedLanguage311">
    <w:name w:val="Boxed Language311"/>
    <w:basedOn w:val="TableNormal"/>
    <w:rsid w:val="00616671"/>
    <w:rPr>
      <w:rFonts w:eastAsia="Times New Roman"/>
    </w:rPr>
    <w:tblPr/>
  </w:style>
  <w:style w:type="table" w:customStyle="1" w:styleId="FormulaVariableTable311">
    <w:name w:val="Formula Variable Table311"/>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1">
    <w:name w:val="Table Grid411"/>
    <w:basedOn w:val="TableNormal"/>
    <w:next w:val="TableGrid"/>
    <w:rsid w:val="00616671"/>
    <w:rPr>
      <w:rFonts w:eastAsia="Times New Roman"/>
    </w:rPr>
    <w:tblPr/>
  </w:style>
  <w:style w:type="table" w:customStyle="1" w:styleId="VariableTable211">
    <w:name w:val="Variable Table211"/>
    <w:basedOn w:val="TableNormal"/>
    <w:rsid w:val="00616671"/>
    <w:rPr>
      <w:rFonts w:eastAsia="Times New Roman"/>
    </w:rPr>
    <w:tblPr/>
  </w:style>
  <w:style w:type="table" w:customStyle="1" w:styleId="TableGrid1211">
    <w:name w:val="Table Grid1211"/>
    <w:basedOn w:val="TableNormal"/>
    <w:next w:val="TableGrid"/>
    <w:rsid w:val="00616671"/>
    <w:rPr>
      <w:rFonts w:eastAsia="Times New Roman"/>
    </w:rPr>
    <w:tblPr/>
  </w:style>
  <w:style w:type="table" w:customStyle="1" w:styleId="TableGrid2111">
    <w:name w:val="Table Grid2111"/>
    <w:basedOn w:val="TableNormal"/>
    <w:next w:val="TableGrid"/>
    <w:rsid w:val="00616671"/>
    <w:rPr>
      <w:rFonts w:eastAsia="Times New Roman"/>
    </w:rPr>
    <w:tblPr/>
  </w:style>
  <w:style w:type="table" w:customStyle="1" w:styleId="BoxedLanguage1111">
    <w:name w:val="Boxed Language1111"/>
    <w:basedOn w:val="TableNormal"/>
    <w:rsid w:val="00616671"/>
    <w:rPr>
      <w:rFonts w:eastAsia="Times New Roman"/>
    </w:rPr>
    <w:tblPr/>
  </w:style>
  <w:style w:type="table" w:customStyle="1" w:styleId="FormulaVariableTable1121">
    <w:name w:val="Formula Variable Table1121"/>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0">
    <w:name w:val="No List10"/>
    <w:next w:val="NoList"/>
    <w:uiPriority w:val="99"/>
    <w:semiHidden/>
    <w:unhideWhenUsed/>
    <w:rsid w:val="00616671"/>
  </w:style>
  <w:style w:type="table" w:customStyle="1" w:styleId="TableGrid7">
    <w:name w:val="Table Grid7"/>
    <w:basedOn w:val="TableNormal"/>
    <w:next w:val="TableGrid"/>
    <w:rsid w:val="00616671"/>
    <w:rPr>
      <w:rFonts w:eastAsia="Times New Roman"/>
    </w:rPr>
    <w:tblPr/>
  </w:style>
  <w:style w:type="table" w:customStyle="1" w:styleId="BoxedLanguage6">
    <w:name w:val="Boxed Language6"/>
    <w:basedOn w:val="TableNormal"/>
    <w:rsid w:val="00616671"/>
    <w:rPr>
      <w:rFonts w:eastAsia="Times New Roman"/>
    </w:rPr>
    <w:tblPr/>
  </w:style>
  <w:style w:type="table" w:customStyle="1" w:styleId="FormulaVariableTable6">
    <w:name w:val="Formula Variable Table6"/>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5">
    <w:name w:val="Variable Table5"/>
    <w:basedOn w:val="TableNormal"/>
    <w:rsid w:val="00616671"/>
    <w:rPr>
      <w:rFonts w:eastAsia="Times New Roman"/>
    </w:rPr>
    <w:tblPr>
      <w:tblInd w:w="0" w:type="nil"/>
    </w:tblPr>
  </w:style>
  <w:style w:type="table" w:customStyle="1" w:styleId="TableGrid15">
    <w:name w:val="Table Grid15"/>
    <w:basedOn w:val="TableNormal"/>
    <w:rsid w:val="00616671"/>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rsid w:val="0061667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4">
    <w:name w:val="Boxed Language14"/>
    <w:basedOn w:val="TableNormal"/>
    <w:rsid w:val="00616671"/>
    <w:rPr>
      <w:rFonts w:eastAsia="Times New Roman"/>
    </w:rPr>
    <w:tblPr/>
    <w:tcPr>
      <w:shd w:val="clear" w:color="auto" w:fill="E0E0E0"/>
    </w:tcPr>
  </w:style>
  <w:style w:type="table" w:customStyle="1" w:styleId="FormulaVariableTable14">
    <w:name w:val="Formula Variable Table14"/>
    <w:basedOn w:val="TableNormal"/>
    <w:rsid w:val="00616671"/>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3">
    <w:name w:val="Boxed Language23"/>
    <w:basedOn w:val="TableNormal"/>
    <w:rsid w:val="00616671"/>
    <w:rPr>
      <w:rFonts w:eastAsia="Times New Roman"/>
    </w:rPr>
    <w:tblPr/>
  </w:style>
  <w:style w:type="table" w:customStyle="1" w:styleId="FormulaVariableTable23">
    <w:name w:val="Formula Variable Table23"/>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3">
    <w:name w:val="Table Grid33"/>
    <w:basedOn w:val="TableNormal"/>
    <w:next w:val="TableGrid"/>
    <w:rsid w:val="00616671"/>
    <w:rPr>
      <w:rFonts w:eastAsia="Times New Roman"/>
    </w:rPr>
    <w:tblPr/>
  </w:style>
  <w:style w:type="table" w:customStyle="1" w:styleId="VariableTable13">
    <w:name w:val="Variable Table13"/>
    <w:basedOn w:val="TableNormal"/>
    <w:rsid w:val="00616671"/>
    <w:rPr>
      <w:rFonts w:eastAsia="Times New Roman"/>
    </w:rPr>
    <w:tblPr/>
  </w:style>
  <w:style w:type="table" w:customStyle="1" w:styleId="TableGrid113">
    <w:name w:val="Table Grid113"/>
    <w:basedOn w:val="TableNormal"/>
    <w:next w:val="TableGrid"/>
    <w:rsid w:val="00616671"/>
    <w:rPr>
      <w:rFonts w:eastAsia="Times New Roman"/>
    </w:rPr>
    <w:tblPr/>
  </w:style>
  <w:style w:type="table" w:customStyle="1" w:styleId="BoxedLanguage33">
    <w:name w:val="Boxed Language33"/>
    <w:basedOn w:val="TableNormal"/>
    <w:rsid w:val="00616671"/>
    <w:rPr>
      <w:rFonts w:eastAsia="Times New Roman"/>
    </w:rPr>
    <w:tblPr/>
  </w:style>
  <w:style w:type="table" w:customStyle="1" w:styleId="FormulaVariableTable33">
    <w:name w:val="Formula Variable Table33"/>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3">
    <w:name w:val="Table Grid43"/>
    <w:basedOn w:val="TableNormal"/>
    <w:next w:val="TableGrid"/>
    <w:rsid w:val="00616671"/>
    <w:rPr>
      <w:rFonts w:eastAsia="Times New Roman"/>
    </w:rPr>
    <w:tblPr/>
  </w:style>
  <w:style w:type="table" w:customStyle="1" w:styleId="VariableTable23">
    <w:name w:val="Variable Table23"/>
    <w:basedOn w:val="TableNormal"/>
    <w:rsid w:val="00616671"/>
    <w:rPr>
      <w:rFonts w:eastAsia="Times New Roman"/>
    </w:rPr>
    <w:tblPr/>
  </w:style>
  <w:style w:type="table" w:customStyle="1" w:styleId="TableGrid123">
    <w:name w:val="Table Grid123"/>
    <w:basedOn w:val="TableNormal"/>
    <w:next w:val="TableGrid"/>
    <w:rsid w:val="00616671"/>
    <w:rPr>
      <w:rFonts w:eastAsia="Times New Roman"/>
    </w:rPr>
    <w:tblPr/>
  </w:style>
  <w:style w:type="table" w:customStyle="1" w:styleId="TableGrid213">
    <w:name w:val="Table Grid213"/>
    <w:basedOn w:val="TableNormal"/>
    <w:next w:val="TableGrid"/>
    <w:rsid w:val="00616671"/>
    <w:rPr>
      <w:rFonts w:eastAsia="Times New Roman"/>
    </w:rPr>
    <w:tblPr/>
  </w:style>
  <w:style w:type="table" w:customStyle="1" w:styleId="BoxedLanguage113">
    <w:name w:val="Boxed Language113"/>
    <w:basedOn w:val="TableNormal"/>
    <w:rsid w:val="00616671"/>
    <w:rPr>
      <w:rFonts w:eastAsia="Times New Roman"/>
    </w:rPr>
    <w:tblPr/>
  </w:style>
  <w:style w:type="table" w:customStyle="1" w:styleId="FormulaVariableTable114">
    <w:name w:val="Formula Variable Table114"/>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2">
    <w:name w:val="Formula Variable Table111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2">
    <w:name w:val="Table Grid52"/>
    <w:basedOn w:val="TableNormal"/>
    <w:next w:val="TableGrid"/>
    <w:rsid w:val="00616671"/>
    <w:rPr>
      <w:rFonts w:eastAsia="Times New Roman"/>
    </w:rPr>
    <w:tblPr/>
  </w:style>
  <w:style w:type="table" w:customStyle="1" w:styleId="BoxedLanguage42">
    <w:name w:val="Boxed Language42"/>
    <w:basedOn w:val="TableNormal"/>
    <w:rsid w:val="00616671"/>
    <w:rPr>
      <w:rFonts w:eastAsia="Times New Roman"/>
    </w:rPr>
    <w:tblPr/>
  </w:style>
  <w:style w:type="table" w:customStyle="1" w:styleId="FormulaVariableTable42">
    <w:name w:val="Formula Variable Table4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2">
    <w:name w:val="Variable Table32"/>
    <w:basedOn w:val="TableNormal"/>
    <w:rsid w:val="00616671"/>
    <w:rPr>
      <w:rFonts w:eastAsia="Times New Roman"/>
    </w:rPr>
    <w:tblPr>
      <w:tblInd w:w="0" w:type="nil"/>
    </w:tblPr>
  </w:style>
  <w:style w:type="table" w:customStyle="1" w:styleId="TableGrid132">
    <w:name w:val="Table Grid132"/>
    <w:basedOn w:val="TableNormal"/>
    <w:rsid w:val="00616671"/>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2">
    <w:name w:val="Table Grid222"/>
    <w:basedOn w:val="TableNormal"/>
    <w:rsid w:val="0061667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2">
    <w:name w:val="Boxed Language122"/>
    <w:basedOn w:val="TableNormal"/>
    <w:rsid w:val="00616671"/>
    <w:rPr>
      <w:rFonts w:eastAsia="Times New Roman"/>
    </w:rPr>
    <w:tblPr/>
    <w:tcPr>
      <w:shd w:val="clear" w:color="auto" w:fill="E0E0E0"/>
    </w:tcPr>
  </w:style>
  <w:style w:type="table" w:customStyle="1" w:styleId="FormulaVariableTable122">
    <w:name w:val="Formula Variable Table122"/>
    <w:basedOn w:val="TableNormal"/>
    <w:rsid w:val="00616671"/>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2">
    <w:name w:val="Boxed Language212"/>
    <w:basedOn w:val="TableNormal"/>
    <w:rsid w:val="00616671"/>
    <w:rPr>
      <w:rFonts w:eastAsia="Times New Roman"/>
    </w:rPr>
    <w:tblPr/>
  </w:style>
  <w:style w:type="table" w:customStyle="1" w:styleId="FormulaVariableTable212">
    <w:name w:val="Formula Variable Table21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2">
    <w:name w:val="Table Grid312"/>
    <w:basedOn w:val="TableNormal"/>
    <w:next w:val="TableGrid"/>
    <w:rsid w:val="00616671"/>
    <w:rPr>
      <w:rFonts w:eastAsia="Times New Roman"/>
    </w:rPr>
    <w:tblPr/>
  </w:style>
  <w:style w:type="table" w:customStyle="1" w:styleId="VariableTable112">
    <w:name w:val="Variable Table112"/>
    <w:basedOn w:val="TableNormal"/>
    <w:rsid w:val="00616671"/>
    <w:rPr>
      <w:rFonts w:eastAsia="Times New Roman"/>
    </w:rPr>
    <w:tblPr/>
  </w:style>
  <w:style w:type="table" w:customStyle="1" w:styleId="TableGrid1112">
    <w:name w:val="Table Grid1112"/>
    <w:basedOn w:val="TableNormal"/>
    <w:next w:val="TableGrid"/>
    <w:rsid w:val="00616671"/>
    <w:rPr>
      <w:rFonts w:eastAsia="Times New Roman"/>
    </w:rPr>
    <w:tblPr/>
  </w:style>
  <w:style w:type="table" w:customStyle="1" w:styleId="BoxedLanguage312">
    <w:name w:val="Boxed Language312"/>
    <w:basedOn w:val="TableNormal"/>
    <w:rsid w:val="00616671"/>
    <w:rPr>
      <w:rFonts w:eastAsia="Times New Roman"/>
    </w:rPr>
    <w:tblPr/>
  </w:style>
  <w:style w:type="table" w:customStyle="1" w:styleId="FormulaVariableTable312">
    <w:name w:val="Formula Variable Table31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2">
    <w:name w:val="Table Grid412"/>
    <w:basedOn w:val="TableNormal"/>
    <w:next w:val="TableGrid"/>
    <w:rsid w:val="00616671"/>
    <w:rPr>
      <w:rFonts w:eastAsia="Times New Roman"/>
    </w:rPr>
    <w:tblPr/>
  </w:style>
  <w:style w:type="table" w:customStyle="1" w:styleId="VariableTable212">
    <w:name w:val="Variable Table212"/>
    <w:basedOn w:val="TableNormal"/>
    <w:rsid w:val="00616671"/>
    <w:rPr>
      <w:rFonts w:eastAsia="Times New Roman"/>
    </w:rPr>
    <w:tblPr/>
  </w:style>
  <w:style w:type="table" w:customStyle="1" w:styleId="TableGrid1212">
    <w:name w:val="Table Grid1212"/>
    <w:basedOn w:val="TableNormal"/>
    <w:next w:val="TableGrid"/>
    <w:rsid w:val="00616671"/>
    <w:rPr>
      <w:rFonts w:eastAsia="Times New Roman"/>
    </w:rPr>
    <w:tblPr/>
  </w:style>
  <w:style w:type="table" w:customStyle="1" w:styleId="TableGrid2112">
    <w:name w:val="Table Grid2112"/>
    <w:basedOn w:val="TableNormal"/>
    <w:next w:val="TableGrid"/>
    <w:rsid w:val="00616671"/>
    <w:rPr>
      <w:rFonts w:eastAsia="Times New Roman"/>
    </w:rPr>
    <w:tblPr/>
  </w:style>
  <w:style w:type="table" w:customStyle="1" w:styleId="BoxedLanguage1112">
    <w:name w:val="Boxed Language1112"/>
    <w:basedOn w:val="TableNormal"/>
    <w:rsid w:val="00616671"/>
    <w:rPr>
      <w:rFonts w:eastAsia="Times New Roman"/>
    </w:rPr>
    <w:tblPr/>
  </w:style>
  <w:style w:type="table" w:customStyle="1" w:styleId="FormulaVariableTable1122">
    <w:name w:val="Formula Variable Table112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3">
    <w:name w:val="No List13"/>
    <w:next w:val="NoList"/>
    <w:uiPriority w:val="99"/>
    <w:semiHidden/>
    <w:unhideWhenUsed/>
    <w:rsid w:val="00AB3D81"/>
  </w:style>
  <w:style w:type="table" w:customStyle="1" w:styleId="TableGrid8">
    <w:name w:val="Table Grid8"/>
    <w:basedOn w:val="TableNormal"/>
    <w:next w:val="TableGrid"/>
    <w:rsid w:val="00AB3D8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7">
    <w:name w:val="Boxed Language7"/>
    <w:basedOn w:val="TableNormal"/>
    <w:rsid w:val="00AB3D81"/>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VariableTable6">
    <w:name w:val="Variable Table6"/>
    <w:basedOn w:val="TableNormal"/>
    <w:rsid w:val="00AB3D81"/>
    <w:rPr>
      <w:rFonts w:eastAsia="Times New Roman"/>
    </w:rPr>
    <w:tblPr/>
  </w:style>
  <w:style w:type="table" w:customStyle="1" w:styleId="FormulaVariableTable7">
    <w:name w:val="Formula Variable Table7"/>
    <w:basedOn w:val="TableNormal"/>
    <w:rsid w:val="00AB3D8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4">
    <w:name w:val="No List14"/>
    <w:next w:val="NoList"/>
    <w:uiPriority w:val="99"/>
    <w:semiHidden/>
    <w:unhideWhenUsed/>
    <w:rsid w:val="00AB3D81"/>
  </w:style>
  <w:style w:type="numbering" w:customStyle="1" w:styleId="NoList23">
    <w:name w:val="No List23"/>
    <w:next w:val="NoList"/>
    <w:uiPriority w:val="99"/>
    <w:semiHidden/>
    <w:unhideWhenUsed/>
    <w:rsid w:val="00AB3D81"/>
  </w:style>
  <w:style w:type="table" w:customStyle="1" w:styleId="TableGrid16">
    <w:name w:val="Table Grid16"/>
    <w:basedOn w:val="TableNormal"/>
    <w:next w:val="TableGrid"/>
    <w:rsid w:val="00AB3D81"/>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3">
    <w:name w:val="No List33"/>
    <w:next w:val="NoList"/>
    <w:uiPriority w:val="99"/>
    <w:semiHidden/>
    <w:unhideWhenUsed/>
    <w:rsid w:val="00AB3D81"/>
  </w:style>
  <w:style w:type="numbering" w:customStyle="1" w:styleId="NoList42">
    <w:name w:val="No List42"/>
    <w:next w:val="NoList"/>
    <w:uiPriority w:val="99"/>
    <w:semiHidden/>
    <w:unhideWhenUsed/>
    <w:rsid w:val="00AB3D81"/>
  </w:style>
  <w:style w:type="table" w:customStyle="1" w:styleId="TableGrid25">
    <w:name w:val="Table Grid25"/>
    <w:basedOn w:val="TableNormal"/>
    <w:next w:val="TableGrid"/>
    <w:rsid w:val="00AB3D8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5">
    <w:name w:val="Boxed Language15"/>
    <w:basedOn w:val="TableNormal"/>
    <w:rsid w:val="00AB3D81"/>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5">
    <w:name w:val="Formula Variable Table15"/>
    <w:basedOn w:val="TableNormal"/>
    <w:rsid w:val="00AB3D8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51">
    <w:name w:val="No List51"/>
    <w:next w:val="NoList"/>
    <w:uiPriority w:val="99"/>
    <w:semiHidden/>
    <w:unhideWhenUsed/>
    <w:rsid w:val="00AB3D81"/>
  </w:style>
  <w:style w:type="numbering" w:customStyle="1" w:styleId="NoList61">
    <w:name w:val="No List61"/>
    <w:next w:val="NoList"/>
    <w:uiPriority w:val="99"/>
    <w:semiHidden/>
    <w:unhideWhenUsed/>
    <w:rsid w:val="00AB3D81"/>
  </w:style>
  <w:style w:type="numbering" w:customStyle="1" w:styleId="NoList71">
    <w:name w:val="No List71"/>
    <w:next w:val="NoList"/>
    <w:uiPriority w:val="99"/>
    <w:semiHidden/>
    <w:unhideWhenUsed/>
    <w:rsid w:val="00AB3D81"/>
  </w:style>
  <w:style w:type="table" w:customStyle="1" w:styleId="BoxedLanguage24">
    <w:name w:val="Boxed Language24"/>
    <w:basedOn w:val="TableNormal"/>
    <w:rsid w:val="00AB3D81"/>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4">
    <w:name w:val="Formula Variable Table24"/>
    <w:basedOn w:val="TableNormal"/>
    <w:rsid w:val="00AB3D8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4">
    <w:name w:val="Table Grid34"/>
    <w:basedOn w:val="TableNormal"/>
    <w:next w:val="TableGrid"/>
    <w:rsid w:val="00AB3D8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4">
    <w:name w:val="Variable Table14"/>
    <w:basedOn w:val="TableNormal"/>
    <w:rsid w:val="00AB3D81"/>
    <w:rPr>
      <w:rFonts w:eastAsia="Times New Roman"/>
    </w:rPr>
    <w:tblPr/>
  </w:style>
  <w:style w:type="numbering" w:customStyle="1" w:styleId="NoList112">
    <w:name w:val="No List112"/>
    <w:next w:val="NoList"/>
    <w:uiPriority w:val="99"/>
    <w:semiHidden/>
    <w:unhideWhenUsed/>
    <w:rsid w:val="00AB3D81"/>
  </w:style>
  <w:style w:type="numbering" w:customStyle="1" w:styleId="NoList211">
    <w:name w:val="No List211"/>
    <w:next w:val="NoList"/>
    <w:uiPriority w:val="99"/>
    <w:semiHidden/>
    <w:unhideWhenUsed/>
    <w:rsid w:val="00AB3D81"/>
  </w:style>
  <w:style w:type="table" w:customStyle="1" w:styleId="TableGrid114">
    <w:name w:val="Table Grid114"/>
    <w:basedOn w:val="TableNormal"/>
    <w:next w:val="TableGrid"/>
    <w:rsid w:val="00AB3D81"/>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1">
    <w:name w:val="No List311"/>
    <w:next w:val="NoList"/>
    <w:uiPriority w:val="99"/>
    <w:semiHidden/>
    <w:unhideWhenUsed/>
    <w:rsid w:val="00AB3D81"/>
  </w:style>
  <w:style w:type="numbering" w:customStyle="1" w:styleId="NoList81">
    <w:name w:val="No List81"/>
    <w:next w:val="NoList"/>
    <w:uiPriority w:val="99"/>
    <w:semiHidden/>
    <w:unhideWhenUsed/>
    <w:rsid w:val="00AB3D81"/>
  </w:style>
  <w:style w:type="numbering" w:customStyle="1" w:styleId="NoList121">
    <w:name w:val="No List121"/>
    <w:next w:val="NoList"/>
    <w:uiPriority w:val="99"/>
    <w:semiHidden/>
    <w:unhideWhenUsed/>
    <w:rsid w:val="00AB3D81"/>
  </w:style>
  <w:style w:type="table" w:customStyle="1" w:styleId="BoxedLanguage34">
    <w:name w:val="Boxed Language34"/>
    <w:basedOn w:val="TableNormal"/>
    <w:rsid w:val="00AB3D81"/>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4">
    <w:name w:val="Formula Variable Table34"/>
    <w:basedOn w:val="TableNormal"/>
    <w:rsid w:val="00AB3D8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4">
    <w:name w:val="Table Grid44"/>
    <w:basedOn w:val="TableNormal"/>
    <w:next w:val="TableGrid"/>
    <w:rsid w:val="00AB3D8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4">
    <w:name w:val="Variable Table24"/>
    <w:basedOn w:val="TableNormal"/>
    <w:rsid w:val="00AB3D81"/>
    <w:rPr>
      <w:rFonts w:eastAsia="Times New Roman"/>
    </w:rPr>
    <w:tblPr/>
  </w:style>
  <w:style w:type="numbering" w:customStyle="1" w:styleId="NoList1111">
    <w:name w:val="No List1111"/>
    <w:next w:val="NoList"/>
    <w:uiPriority w:val="99"/>
    <w:semiHidden/>
    <w:unhideWhenUsed/>
    <w:rsid w:val="00AB3D81"/>
  </w:style>
  <w:style w:type="numbering" w:customStyle="1" w:styleId="NoList221">
    <w:name w:val="No List221"/>
    <w:next w:val="NoList"/>
    <w:uiPriority w:val="99"/>
    <w:semiHidden/>
    <w:unhideWhenUsed/>
    <w:rsid w:val="00AB3D81"/>
  </w:style>
  <w:style w:type="table" w:customStyle="1" w:styleId="TableGrid124">
    <w:name w:val="Table Grid124"/>
    <w:basedOn w:val="TableNormal"/>
    <w:next w:val="TableGrid"/>
    <w:rsid w:val="00AB3D81"/>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1">
    <w:name w:val="No List321"/>
    <w:next w:val="NoList"/>
    <w:uiPriority w:val="99"/>
    <w:semiHidden/>
    <w:unhideWhenUsed/>
    <w:rsid w:val="00AB3D81"/>
  </w:style>
  <w:style w:type="numbering" w:customStyle="1" w:styleId="NoList411">
    <w:name w:val="No List411"/>
    <w:next w:val="NoList"/>
    <w:uiPriority w:val="99"/>
    <w:semiHidden/>
    <w:unhideWhenUsed/>
    <w:rsid w:val="00AB3D81"/>
  </w:style>
  <w:style w:type="table" w:customStyle="1" w:styleId="TableGrid214">
    <w:name w:val="Table Grid214"/>
    <w:basedOn w:val="TableNormal"/>
    <w:next w:val="TableGrid"/>
    <w:rsid w:val="00AB3D8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4">
    <w:name w:val="Boxed Language114"/>
    <w:basedOn w:val="TableNormal"/>
    <w:rsid w:val="00AB3D81"/>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5">
    <w:name w:val="Formula Variable Table115"/>
    <w:basedOn w:val="TableNormal"/>
    <w:rsid w:val="00AB3D8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5">
    <w:name w:val="No List15"/>
    <w:next w:val="NoList"/>
    <w:uiPriority w:val="99"/>
    <w:semiHidden/>
    <w:unhideWhenUsed/>
    <w:rsid w:val="00E0731F"/>
  </w:style>
  <w:style w:type="table" w:customStyle="1" w:styleId="TableGrid9">
    <w:name w:val="Table Grid9"/>
    <w:basedOn w:val="TableNormal"/>
    <w:next w:val="TableGrid"/>
    <w:rsid w:val="00E0731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8">
    <w:name w:val="Boxed Language8"/>
    <w:basedOn w:val="TableNormal"/>
    <w:rsid w:val="00E0731F"/>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8">
    <w:name w:val="Formula Variable Table8"/>
    <w:basedOn w:val="TableNormal"/>
    <w:rsid w:val="00E0731F"/>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7">
    <w:name w:val="Variable Table7"/>
    <w:basedOn w:val="TableNormal"/>
    <w:rsid w:val="00E0731F"/>
    <w:rPr>
      <w:rFonts w:eastAsia="Times New Roman"/>
    </w:rPr>
    <w:tblPr>
      <w:tblInd w:w="0" w:type="nil"/>
    </w:tblPr>
  </w:style>
  <w:style w:type="table" w:customStyle="1" w:styleId="TableGrid17">
    <w:name w:val="Table Grid17"/>
    <w:basedOn w:val="TableNormal"/>
    <w:rsid w:val="00E0731F"/>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6">
    <w:name w:val="Table Grid26"/>
    <w:basedOn w:val="TableNormal"/>
    <w:rsid w:val="00E0731F"/>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6">
    <w:name w:val="Boxed Language16"/>
    <w:basedOn w:val="TableNormal"/>
    <w:rsid w:val="00E0731F"/>
    <w:rPr>
      <w:rFonts w:eastAsia="Times New Roman"/>
    </w:rPr>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6">
    <w:name w:val="Formula Variable Table16"/>
    <w:basedOn w:val="TableNormal"/>
    <w:rsid w:val="00E0731F"/>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5">
    <w:name w:val="Boxed Language25"/>
    <w:basedOn w:val="TableNormal"/>
    <w:rsid w:val="00E0731F"/>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5">
    <w:name w:val="Formula Variable Table25"/>
    <w:basedOn w:val="TableNormal"/>
    <w:rsid w:val="00E0731F"/>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5">
    <w:name w:val="Table Grid35"/>
    <w:basedOn w:val="TableNormal"/>
    <w:next w:val="TableGrid"/>
    <w:rsid w:val="00E0731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5">
    <w:name w:val="Variable Table15"/>
    <w:basedOn w:val="TableNormal"/>
    <w:rsid w:val="00E0731F"/>
    <w:rPr>
      <w:rFonts w:eastAsia="Times New Roman"/>
    </w:rPr>
    <w:tblPr/>
  </w:style>
  <w:style w:type="table" w:customStyle="1" w:styleId="TableGrid115">
    <w:name w:val="Table Grid115"/>
    <w:basedOn w:val="TableNormal"/>
    <w:next w:val="TableGrid"/>
    <w:rsid w:val="00E0731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5">
    <w:name w:val="Boxed Language35"/>
    <w:basedOn w:val="TableNormal"/>
    <w:rsid w:val="00E0731F"/>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5">
    <w:name w:val="Formula Variable Table35"/>
    <w:basedOn w:val="TableNormal"/>
    <w:rsid w:val="00E0731F"/>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5">
    <w:name w:val="Table Grid45"/>
    <w:basedOn w:val="TableNormal"/>
    <w:next w:val="TableGrid"/>
    <w:rsid w:val="00E0731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5">
    <w:name w:val="Variable Table25"/>
    <w:basedOn w:val="TableNormal"/>
    <w:rsid w:val="00E0731F"/>
    <w:rPr>
      <w:rFonts w:eastAsia="Times New Roman"/>
    </w:rPr>
    <w:tblPr/>
  </w:style>
  <w:style w:type="table" w:customStyle="1" w:styleId="TableGrid125">
    <w:name w:val="Table Grid125"/>
    <w:basedOn w:val="TableNormal"/>
    <w:next w:val="TableGrid"/>
    <w:rsid w:val="00E0731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5">
    <w:name w:val="Table Grid215"/>
    <w:basedOn w:val="TableNormal"/>
    <w:next w:val="TableGrid"/>
    <w:rsid w:val="00E0731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5">
    <w:name w:val="Boxed Language115"/>
    <w:basedOn w:val="TableNormal"/>
    <w:rsid w:val="00E0731F"/>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6">
    <w:name w:val="Formula Variable Table116"/>
    <w:basedOn w:val="TableNormal"/>
    <w:rsid w:val="00E0731F"/>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3">
    <w:name w:val="Formula Variable Table1113"/>
    <w:basedOn w:val="TableNormal"/>
    <w:rsid w:val="00E0731F"/>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3">
    <w:name w:val="Table Grid53"/>
    <w:basedOn w:val="TableNormal"/>
    <w:next w:val="TableGrid"/>
    <w:rsid w:val="00E0731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3">
    <w:name w:val="Boxed Language43"/>
    <w:basedOn w:val="TableNormal"/>
    <w:rsid w:val="00E0731F"/>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3">
    <w:name w:val="Formula Variable Table43"/>
    <w:basedOn w:val="TableNormal"/>
    <w:rsid w:val="00E0731F"/>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3">
    <w:name w:val="Variable Table33"/>
    <w:basedOn w:val="TableNormal"/>
    <w:rsid w:val="00E0731F"/>
    <w:rPr>
      <w:rFonts w:eastAsia="Times New Roman"/>
    </w:rPr>
    <w:tblPr>
      <w:tblInd w:w="0" w:type="nil"/>
    </w:tblPr>
  </w:style>
  <w:style w:type="table" w:customStyle="1" w:styleId="TableGrid133">
    <w:name w:val="Table Grid133"/>
    <w:basedOn w:val="TableNormal"/>
    <w:rsid w:val="00E0731F"/>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3">
    <w:name w:val="Table Grid223"/>
    <w:basedOn w:val="TableNormal"/>
    <w:rsid w:val="00E0731F"/>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3">
    <w:name w:val="Boxed Language123"/>
    <w:basedOn w:val="TableNormal"/>
    <w:rsid w:val="00E0731F"/>
    <w:rPr>
      <w:rFonts w:eastAsia="Times New Roman"/>
    </w:rPr>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3">
    <w:name w:val="Formula Variable Table123"/>
    <w:basedOn w:val="TableNormal"/>
    <w:rsid w:val="00E0731F"/>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3">
    <w:name w:val="Boxed Language213"/>
    <w:basedOn w:val="TableNormal"/>
    <w:rsid w:val="00E0731F"/>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3">
    <w:name w:val="Formula Variable Table213"/>
    <w:basedOn w:val="TableNormal"/>
    <w:rsid w:val="00E0731F"/>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3">
    <w:name w:val="Table Grid313"/>
    <w:basedOn w:val="TableNormal"/>
    <w:next w:val="TableGrid"/>
    <w:rsid w:val="00E0731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3">
    <w:name w:val="Variable Table113"/>
    <w:basedOn w:val="TableNormal"/>
    <w:rsid w:val="00E0731F"/>
    <w:rPr>
      <w:rFonts w:eastAsia="Times New Roman"/>
    </w:rPr>
    <w:tblPr/>
  </w:style>
  <w:style w:type="table" w:customStyle="1" w:styleId="TableGrid1113">
    <w:name w:val="Table Grid1113"/>
    <w:basedOn w:val="TableNormal"/>
    <w:next w:val="TableGrid"/>
    <w:rsid w:val="00E0731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3">
    <w:name w:val="Boxed Language313"/>
    <w:basedOn w:val="TableNormal"/>
    <w:rsid w:val="00E0731F"/>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3">
    <w:name w:val="Formula Variable Table313"/>
    <w:basedOn w:val="TableNormal"/>
    <w:rsid w:val="00E0731F"/>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3">
    <w:name w:val="Table Grid413"/>
    <w:basedOn w:val="TableNormal"/>
    <w:next w:val="TableGrid"/>
    <w:rsid w:val="00E0731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3">
    <w:name w:val="Variable Table213"/>
    <w:basedOn w:val="TableNormal"/>
    <w:rsid w:val="00E0731F"/>
    <w:rPr>
      <w:rFonts w:eastAsia="Times New Roman"/>
    </w:rPr>
    <w:tblPr/>
  </w:style>
  <w:style w:type="table" w:customStyle="1" w:styleId="TableGrid1213">
    <w:name w:val="Table Grid1213"/>
    <w:basedOn w:val="TableNormal"/>
    <w:next w:val="TableGrid"/>
    <w:rsid w:val="00E0731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3">
    <w:name w:val="Table Grid2113"/>
    <w:basedOn w:val="TableNormal"/>
    <w:next w:val="TableGrid"/>
    <w:rsid w:val="00E0731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3">
    <w:name w:val="Boxed Language1113"/>
    <w:basedOn w:val="TableNormal"/>
    <w:rsid w:val="00E0731F"/>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3">
    <w:name w:val="Formula Variable Table1123"/>
    <w:basedOn w:val="TableNormal"/>
    <w:rsid w:val="00E0731F"/>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6">
    <w:name w:val="No List16"/>
    <w:next w:val="NoList"/>
    <w:uiPriority w:val="99"/>
    <w:semiHidden/>
    <w:unhideWhenUsed/>
    <w:rsid w:val="00E0731F"/>
  </w:style>
  <w:style w:type="table" w:customStyle="1" w:styleId="TableGrid10">
    <w:name w:val="Table Grid10"/>
    <w:basedOn w:val="TableNormal"/>
    <w:next w:val="TableGrid"/>
    <w:rsid w:val="00E0731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9">
    <w:name w:val="Boxed Language9"/>
    <w:basedOn w:val="TableNormal"/>
    <w:rsid w:val="00E0731F"/>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9">
    <w:name w:val="Formula Variable Table9"/>
    <w:basedOn w:val="TableNormal"/>
    <w:rsid w:val="00E0731F"/>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8">
    <w:name w:val="Variable Table8"/>
    <w:basedOn w:val="TableNormal"/>
    <w:rsid w:val="00E0731F"/>
    <w:rPr>
      <w:rFonts w:eastAsia="Times New Roman"/>
    </w:rPr>
    <w:tblPr>
      <w:tblInd w:w="0" w:type="nil"/>
    </w:tblPr>
  </w:style>
  <w:style w:type="table" w:customStyle="1" w:styleId="TableGrid18">
    <w:name w:val="Table Grid18"/>
    <w:basedOn w:val="TableNormal"/>
    <w:rsid w:val="00E0731F"/>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7">
    <w:name w:val="Table Grid27"/>
    <w:basedOn w:val="TableNormal"/>
    <w:rsid w:val="00E0731F"/>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7">
    <w:name w:val="Boxed Language17"/>
    <w:basedOn w:val="TableNormal"/>
    <w:rsid w:val="00E0731F"/>
    <w:rPr>
      <w:rFonts w:eastAsia="Times New Roman"/>
    </w:rPr>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7">
    <w:name w:val="Formula Variable Table17"/>
    <w:basedOn w:val="TableNormal"/>
    <w:rsid w:val="00E0731F"/>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6">
    <w:name w:val="Boxed Language26"/>
    <w:basedOn w:val="TableNormal"/>
    <w:rsid w:val="00E0731F"/>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6">
    <w:name w:val="Formula Variable Table26"/>
    <w:basedOn w:val="TableNormal"/>
    <w:rsid w:val="00E0731F"/>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6">
    <w:name w:val="Table Grid36"/>
    <w:basedOn w:val="TableNormal"/>
    <w:next w:val="TableGrid"/>
    <w:rsid w:val="00E0731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6">
    <w:name w:val="Variable Table16"/>
    <w:basedOn w:val="TableNormal"/>
    <w:rsid w:val="00E0731F"/>
    <w:rPr>
      <w:rFonts w:eastAsia="Times New Roman"/>
    </w:rPr>
    <w:tblPr/>
  </w:style>
  <w:style w:type="table" w:customStyle="1" w:styleId="TableGrid116">
    <w:name w:val="Table Grid116"/>
    <w:basedOn w:val="TableNormal"/>
    <w:next w:val="TableGrid"/>
    <w:rsid w:val="00E0731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6">
    <w:name w:val="Boxed Language36"/>
    <w:basedOn w:val="TableNormal"/>
    <w:rsid w:val="00E0731F"/>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6">
    <w:name w:val="Formula Variable Table36"/>
    <w:basedOn w:val="TableNormal"/>
    <w:rsid w:val="00E0731F"/>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6">
    <w:name w:val="Table Grid46"/>
    <w:basedOn w:val="TableNormal"/>
    <w:next w:val="TableGrid"/>
    <w:rsid w:val="00E0731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6">
    <w:name w:val="Variable Table26"/>
    <w:basedOn w:val="TableNormal"/>
    <w:rsid w:val="00E0731F"/>
    <w:rPr>
      <w:rFonts w:eastAsia="Times New Roman"/>
    </w:rPr>
    <w:tblPr/>
  </w:style>
  <w:style w:type="table" w:customStyle="1" w:styleId="TableGrid126">
    <w:name w:val="Table Grid126"/>
    <w:basedOn w:val="TableNormal"/>
    <w:next w:val="TableGrid"/>
    <w:rsid w:val="00E0731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6">
    <w:name w:val="Table Grid216"/>
    <w:basedOn w:val="TableNormal"/>
    <w:next w:val="TableGrid"/>
    <w:rsid w:val="00E0731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6">
    <w:name w:val="Boxed Language116"/>
    <w:basedOn w:val="TableNormal"/>
    <w:rsid w:val="00E0731F"/>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7">
    <w:name w:val="Formula Variable Table117"/>
    <w:basedOn w:val="TableNormal"/>
    <w:rsid w:val="00E0731F"/>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4">
    <w:name w:val="Formula Variable Table1114"/>
    <w:basedOn w:val="TableNormal"/>
    <w:rsid w:val="00E0731F"/>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4">
    <w:name w:val="Table Grid54"/>
    <w:basedOn w:val="TableNormal"/>
    <w:next w:val="TableGrid"/>
    <w:rsid w:val="00E0731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4">
    <w:name w:val="Boxed Language44"/>
    <w:basedOn w:val="TableNormal"/>
    <w:rsid w:val="00E0731F"/>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4">
    <w:name w:val="Formula Variable Table44"/>
    <w:basedOn w:val="TableNormal"/>
    <w:rsid w:val="00E0731F"/>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4">
    <w:name w:val="Variable Table34"/>
    <w:basedOn w:val="TableNormal"/>
    <w:rsid w:val="00E0731F"/>
    <w:rPr>
      <w:rFonts w:eastAsia="Times New Roman"/>
    </w:rPr>
    <w:tblPr>
      <w:tblInd w:w="0" w:type="nil"/>
    </w:tblPr>
  </w:style>
  <w:style w:type="table" w:customStyle="1" w:styleId="TableGrid134">
    <w:name w:val="Table Grid134"/>
    <w:basedOn w:val="TableNormal"/>
    <w:rsid w:val="00E0731F"/>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4">
    <w:name w:val="Table Grid224"/>
    <w:basedOn w:val="TableNormal"/>
    <w:rsid w:val="00E0731F"/>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4">
    <w:name w:val="Boxed Language124"/>
    <w:basedOn w:val="TableNormal"/>
    <w:rsid w:val="00E0731F"/>
    <w:rPr>
      <w:rFonts w:eastAsia="Times New Roman"/>
    </w:rPr>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4">
    <w:name w:val="Formula Variable Table124"/>
    <w:basedOn w:val="TableNormal"/>
    <w:rsid w:val="00E0731F"/>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4">
    <w:name w:val="Boxed Language214"/>
    <w:basedOn w:val="TableNormal"/>
    <w:rsid w:val="00E0731F"/>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4">
    <w:name w:val="Formula Variable Table214"/>
    <w:basedOn w:val="TableNormal"/>
    <w:rsid w:val="00E0731F"/>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4">
    <w:name w:val="Table Grid314"/>
    <w:basedOn w:val="TableNormal"/>
    <w:next w:val="TableGrid"/>
    <w:rsid w:val="00E0731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4">
    <w:name w:val="Variable Table114"/>
    <w:basedOn w:val="TableNormal"/>
    <w:rsid w:val="00E0731F"/>
    <w:rPr>
      <w:rFonts w:eastAsia="Times New Roman"/>
    </w:rPr>
    <w:tblPr/>
  </w:style>
  <w:style w:type="table" w:customStyle="1" w:styleId="TableGrid1114">
    <w:name w:val="Table Grid1114"/>
    <w:basedOn w:val="TableNormal"/>
    <w:next w:val="TableGrid"/>
    <w:rsid w:val="00E0731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4">
    <w:name w:val="Boxed Language314"/>
    <w:basedOn w:val="TableNormal"/>
    <w:rsid w:val="00E0731F"/>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4">
    <w:name w:val="Formula Variable Table314"/>
    <w:basedOn w:val="TableNormal"/>
    <w:rsid w:val="00E0731F"/>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4">
    <w:name w:val="Table Grid414"/>
    <w:basedOn w:val="TableNormal"/>
    <w:next w:val="TableGrid"/>
    <w:rsid w:val="00E0731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4">
    <w:name w:val="Variable Table214"/>
    <w:basedOn w:val="TableNormal"/>
    <w:rsid w:val="00E0731F"/>
    <w:rPr>
      <w:rFonts w:eastAsia="Times New Roman"/>
    </w:rPr>
    <w:tblPr/>
  </w:style>
  <w:style w:type="table" w:customStyle="1" w:styleId="TableGrid1214">
    <w:name w:val="Table Grid1214"/>
    <w:basedOn w:val="TableNormal"/>
    <w:next w:val="TableGrid"/>
    <w:rsid w:val="00E0731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4">
    <w:name w:val="Table Grid2114"/>
    <w:basedOn w:val="TableNormal"/>
    <w:next w:val="TableGrid"/>
    <w:rsid w:val="00E0731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4">
    <w:name w:val="Boxed Language1114"/>
    <w:basedOn w:val="TableNormal"/>
    <w:rsid w:val="00E0731F"/>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4">
    <w:name w:val="Formula Variable Table1124"/>
    <w:basedOn w:val="TableNormal"/>
    <w:rsid w:val="00E0731F"/>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7">
    <w:name w:val="No List17"/>
    <w:next w:val="NoList"/>
    <w:uiPriority w:val="99"/>
    <w:semiHidden/>
    <w:unhideWhenUsed/>
    <w:rsid w:val="002D0AE3"/>
  </w:style>
  <w:style w:type="table" w:customStyle="1" w:styleId="TableGrid19">
    <w:name w:val="Table Grid19"/>
    <w:basedOn w:val="TableNormal"/>
    <w:next w:val="TableGrid"/>
    <w:rsid w:val="002D0AE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0">
    <w:name w:val="Boxed Language10"/>
    <w:basedOn w:val="TableNormal"/>
    <w:rsid w:val="002D0AE3"/>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VariableTable9">
    <w:name w:val="Variable Table9"/>
    <w:basedOn w:val="TableNormal"/>
    <w:rsid w:val="002D0AE3"/>
    <w:rPr>
      <w:rFonts w:eastAsia="Times New Roman"/>
    </w:rPr>
    <w:tblPr/>
  </w:style>
  <w:style w:type="table" w:customStyle="1" w:styleId="FormulaVariableTable10">
    <w:name w:val="Formula Variable Table10"/>
    <w:basedOn w:val="TableNormal"/>
    <w:rsid w:val="002D0AE3"/>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90554">
      <w:bodyDiv w:val="1"/>
      <w:marLeft w:val="0"/>
      <w:marRight w:val="0"/>
      <w:marTop w:val="0"/>
      <w:marBottom w:val="0"/>
      <w:divBdr>
        <w:top w:val="none" w:sz="0" w:space="0" w:color="auto"/>
        <w:left w:val="none" w:sz="0" w:space="0" w:color="auto"/>
        <w:bottom w:val="none" w:sz="0" w:space="0" w:color="auto"/>
        <w:right w:val="none" w:sz="0" w:space="0" w:color="auto"/>
      </w:divBdr>
    </w:div>
    <w:div w:id="41250724">
      <w:bodyDiv w:val="1"/>
      <w:marLeft w:val="0"/>
      <w:marRight w:val="0"/>
      <w:marTop w:val="0"/>
      <w:marBottom w:val="0"/>
      <w:divBdr>
        <w:top w:val="none" w:sz="0" w:space="0" w:color="auto"/>
        <w:left w:val="none" w:sz="0" w:space="0" w:color="auto"/>
        <w:bottom w:val="none" w:sz="0" w:space="0" w:color="auto"/>
        <w:right w:val="none" w:sz="0" w:space="0" w:color="auto"/>
      </w:divBdr>
    </w:div>
    <w:div w:id="61147839">
      <w:bodyDiv w:val="1"/>
      <w:marLeft w:val="0"/>
      <w:marRight w:val="0"/>
      <w:marTop w:val="0"/>
      <w:marBottom w:val="0"/>
      <w:divBdr>
        <w:top w:val="none" w:sz="0" w:space="0" w:color="auto"/>
        <w:left w:val="none" w:sz="0" w:space="0" w:color="auto"/>
        <w:bottom w:val="none" w:sz="0" w:space="0" w:color="auto"/>
        <w:right w:val="none" w:sz="0" w:space="0" w:color="auto"/>
      </w:divBdr>
    </w:div>
    <w:div w:id="76948040">
      <w:bodyDiv w:val="1"/>
      <w:marLeft w:val="0"/>
      <w:marRight w:val="0"/>
      <w:marTop w:val="0"/>
      <w:marBottom w:val="0"/>
      <w:divBdr>
        <w:top w:val="none" w:sz="0" w:space="0" w:color="auto"/>
        <w:left w:val="none" w:sz="0" w:space="0" w:color="auto"/>
        <w:bottom w:val="none" w:sz="0" w:space="0" w:color="auto"/>
        <w:right w:val="none" w:sz="0" w:space="0" w:color="auto"/>
      </w:divBdr>
    </w:div>
    <w:div w:id="163518691">
      <w:bodyDiv w:val="1"/>
      <w:marLeft w:val="0"/>
      <w:marRight w:val="0"/>
      <w:marTop w:val="0"/>
      <w:marBottom w:val="0"/>
      <w:divBdr>
        <w:top w:val="none" w:sz="0" w:space="0" w:color="auto"/>
        <w:left w:val="none" w:sz="0" w:space="0" w:color="auto"/>
        <w:bottom w:val="none" w:sz="0" w:space="0" w:color="auto"/>
        <w:right w:val="none" w:sz="0" w:space="0" w:color="auto"/>
      </w:divBdr>
    </w:div>
    <w:div w:id="25436481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34042889">
      <w:bodyDiv w:val="1"/>
      <w:marLeft w:val="0"/>
      <w:marRight w:val="0"/>
      <w:marTop w:val="0"/>
      <w:marBottom w:val="0"/>
      <w:divBdr>
        <w:top w:val="none" w:sz="0" w:space="0" w:color="auto"/>
        <w:left w:val="none" w:sz="0" w:space="0" w:color="auto"/>
        <w:bottom w:val="none" w:sz="0" w:space="0" w:color="auto"/>
        <w:right w:val="none" w:sz="0" w:space="0" w:color="auto"/>
      </w:divBdr>
    </w:div>
    <w:div w:id="373189478">
      <w:bodyDiv w:val="1"/>
      <w:marLeft w:val="0"/>
      <w:marRight w:val="0"/>
      <w:marTop w:val="0"/>
      <w:marBottom w:val="0"/>
      <w:divBdr>
        <w:top w:val="none" w:sz="0" w:space="0" w:color="auto"/>
        <w:left w:val="none" w:sz="0" w:space="0" w:color="auto"/>
        <w:bottom w:val="none" w:sz="0" w:space="0" w:color="auto"/>
        <w:right w:val="none" w:sz="0" w:space="0" w:color="auto"/>
      </w:divBdr>
    </w:div>
    <w:div w:id="428278549">
      <w:bodyDiv w:val="1"/>
      <w:marLeft w:val="0"/>
      <w:marRight w:val="0"/>
      <w:marTop w:val="0"/>
      <w:marBottom w:val="0"/>
      <w:divBdr>
        <w:top w:val="none" w:sz="0" w:space="0" w:color="auto"/>
        <w:left w:val="none" w:sz="0" w:space="0" w:color="auto"/>
        <w:bottom w:val="none" w:sz="0" w:space="0" w:color="auto"/>
        <w:right w:val="none" w:sz="0" w:space="0" w:color="auto"/>
      </w:divBdr>
    </w:div>
    <w:div w:id="51596674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19551149">
      <w:bodyDiv w:val="1"/>
      <w:marLeft w:val="0"/>
      <w:marRight w:val="0"/>
      <w:marTop w:val="0"/>
      <w:marBottom w:val="0"/>
      <w:divBdr>
        <w:top w:val="none" w:sz="0" w:space="0" w:color="auto"/>
        <w:left w:val="none" w:sz="0" w:space="0" w:color="auto"/>
        <w:bottom w:val="none" w:sz="0" w:space="0" w:color="auto"/>
        <w:right w:val="none" w:sz="0" w:space="0" w:color="auto"/>
      </w:divBdr>
    </w:div>
    <w:div w:id="751007860">
      <w:bodyDiv w:val="1"/>
      <w:marLeft w:val="0"/>
      <w:marRight w:val="0"/>
      <w:marTop w:val="0"/>
      <w:marBottom w:val="0"/>
      <w:divBdr>
        <w:top w:val="none" w:sz="0" w:space="0" w:color="auto"/>
        <w:left w:val="none" w:sz="0" w:space="0" w:color="auto"/>
        <w:bottom w:val="none" w:sz="0" w:space="0" w:color="auto"/>
        <w:right w:val="none" w:sz="0" w:space="0" w:color="auto"/>
      </w:divBdr>
    </w:div>
    <w:div w:id="956987449">
      <w:bodyDiv w:val="1"/>
      <w:marLeft w:val="0"/>
      <w:marRight w:val="0"/>
      <w:marTop w:val="0"/>
      <w:marBottom w:val="0"/>
      <w:divBdr>
        <w:top w:val="none" w:sz="0" w:space="0" w:color="auto"/>
        <w:left w:val="none" w:sz="0" w:space="0" w:color="auto"/>
        <w:bottom w:val="none" w:sz="0" w:space="0" w:color="auto"/>
        <w:right w:val="none" w:sz="0" w:space="0" w:color="auto"/>
      </w:divBdr>
    </w:div>
    <w:div w:id="994600692">
      <w:bodyDiv w:val="1"/>
      <w:marLeft w:val="0"/>
      <w:marRight w:val="0"/>
      <w:marTop w:val="0"/>
      <w:marBottom w:val="0"/>
      <w:divBdr>
        <w:top w:val="none" w:sz="0" w:space="0" w:color="auto"/>
        <w:left w:val="none" w:sz="0" w:space="0" w:color="auto"/>
        <w:bottom w:val="none" w:sz="0" w:space="0" w:color="auto"/>
        <w:right w:val="none" w:sz="0" w:space="0" w:color="auto"/>
      </w:divBdr>
    </w:div>
    <w:div w:id="1011373718">
      <w:bodyDiv w:val="1"/>
      <w:marLeft w:val="0"/>
      <w:marRight w:val="0"/>
      <w:marTop w:val="0"/>
      <w:marBottom w:val="0"/>
      <w:divBdr>
        <w:top w:val="none" w:sz="0" w:space="0" w:color="auto"/>
        <w:left w:val="none" w:sz="0" w:space="0" w:color="auto"/>
        <w:bottom w:val="none" w:sz="0" w:space="0" w:color="auto"/>
        <w:right w:val="none" w:sz="0" w:space="0" w:color="auto"/>
      </w:divBdr>
    </w:div>
    <w:div w:id="1112826428">
      <w:bodyDiv w:val="1"/>
      <w:marLeft w:val="0"/>
      <w:marRight w:val="0"/>
      <w:marTop w:val="0"/>
      <w:marBottom w:val="0"/>
      <w:divBdr>
        <w:top w:val="none" w:sz="0" w:space="0" w:color="auto"/>
        <w:left w:val="none" w:sz="0" w:space="0" w:color="auto"/>
        <w:bottom w:val="none" w:sz="0" w:space="0" w:color="auto"/>
        <w:right w:val="none" w:sz="0" w:space="0" w:color="auto"/>
      </w:divBdr>
    </w:div>
    <w:div w:id="1115372631">
      <w:bodyDiv w:val="1"/>
      <w:marLeft w:val="0"/>
      <w:marRight w:val="0"/>
      <w:marTop w:val="0"/>
      <w:marBottom w:val="0"/>
      <w:divBdr>
        <w:top w:val="none" w:sz="0" w:space="0" w:color="auto"/>
        <w:left w:val="none" w:sz="0" w:space="0" w:color="auto"/>
        <w:bottom w:val="none" w:sz="0" w:space="0" w:color="auto"/>
        <w:right w:val="none" w:sz="0" w:space="0" w:color="auto"/>
      </w:divBdr>
    </w:div>
    <w:div w:id="1167403893">
      <w:bodyDiv w:val="1"/>
      <w:marLeft w:val="0"/>
      <w:marRight w:val="0"/>
      <w:marTop w:val="0"/>
      <w:marBottom w:val="0"/>
      <w:divBdr>
        <w:top w:val="none" w:sz="0" w:space="0" w:color="auto"/>
        <w:left w:val="none" w:sz="0" w:space="0" w:color="auto"/>
        <w:bottom w:val="none" w:sz="0" w:space="0" w:color="auto"/>
        <w:right w:val="none" w:sz="0" w:space="0" w:color="auto"/>
      </w:divBdr>
    </w:div>
    <w:div w:id="1212185631">
      <w:bodyDiv w:val="1"/>
      <w:marLeft w:val="0"/>
      <w:marRight w:val="0"/>
      <w:marTop w:val="0"/>
      <w:marBottom w:val="0"/>
      <w:divBdr>
        <w:top w:val="none" w:sz="0" w:space="0" w:color="auto"/>
        <w:left w:val="none" w:sz="0" w:space="0" w:color="auto"/>
        <w:bottom w:val="none" w:sz="0" w:space="0" w:color="auto"/>
        <w:right w:val="none" w:sz="0" w:space="0" w:color="auto"/>
      </w:divBdr>
    </w:div>
    <w:div w:id="1358195233">
      <w:bodyDiv w:val="1"/>
      <w:marLeft w:val="0"/>
      <w:marRight w:val="0"/>
      <w:marTop w:val="0"/>
      <w:marBottom w:val="0"/>
      <w:divBdr>
        <w:top w:val="none" w:sz="0" w:space="0" w:color="auto"/>
        <w:left w:val="none" w:sz="0" w:space="0" w:color="auto"/>
        <w:bottom w:val="none" w:sz="0" w:space="0" w:color="auto"/>
        <w:right w:val="none" w:sz="0" w:space="0" w:color="auto"/>
      </w:divBdr>
    </w:div>
    <w:div w:id="1460300065">
      <w:bodyDiv w:val="1"/>
      <w:marLeft w:val="0"/>
      <w:marRight w:val="0"/>
      <w:marTop w:val="0"/>
      <w:marBottom w:val="0"/>
      <w:divBdr>
        <w:top w:val="none" w:sz="0" w:space="0" w:color="auto"/>
        <w:left w:val="none" w:sz="0" w:space="0" w:color="auto"/>
        <w:bottom w:val="none" w:sz="0" w:space="0" w:color="auto"/>
        <w:right w:val="none" w:sz="0" w:space="0" w:color="auto"/>
      </w:divBdr>
    </w:div>
    <w:div w:id="1475416315">
      <w:bodyDiv w:val="1"/>
      <w:marLeft w:val="0"/>
      <w:marRight w:val="0"/>
      <w:marTop w:val="0"/>
      <w:marBottom w:val="0"/>
      <w:divBdr>
        <w:top w:val="none" w:sz="0" w:space="0" w:color="auto"/>
        <w:left w:val="none" w:sz="0" w:space="0" w:color="auto"/>
        <w:bottom w:val="none" w:sz="0" w:space="0" w:color="auto"/>
        <w:right w:val="none" w:sz="0" w:space="0" w:color="auto"/>
      </w:divBdr>
    </w:div>
    <w:div w:id="150636473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2449008">
      <w:bodyDiv w:val="1"/>
      <w:marLeft w:val="0"/>
      <w:marRight w:val="0"/>
      <w:marTop w:val="0"/>
      <w:marBottom w:val="0"/>
      <w:divBdr>
        <w:top w:val="none" w:sz="0" w:space="0" w:color="auto"/>
        <w:left w:val="none" w:sz="0" w:space="0" w:color="auto"/>
        <w:bottom w:val="none" w:sz="0" w:space="0" w:color="auto"/>
        <w:right w:val="none" w:sz="0" w:space="0" w:color="auto"/>
      </w:divBdr>
    </w:div>
    <w:div w:id="1683437297">
      <w:bodyDiv w:val="1"/>
      <w:marLeft w:val="0"/>
      <w:marRight w:val="0"/>
      <w:marTop w:val="0"/>
      <w:marBottom w:val="0"/>
      <w:divBdr>
        <w:top w:val="none" w:sz="0" w:space="0" w:color="auto"/>
        <w:left w:val="none" w:sz="0" w:space="0" w:color="auto"/>
        <w:bottom w:val="none" w:sz="0" w:space="0" w:color="auto"/>
        <w:right w:val="none" w:sz="0" w:space="0" w:color="auto"/>
      </w:divBdr>
    </w:div>
    <w:div w:id="1746606836">
      <w:bodyDiv w:val="1"/>
      <w:marLeft w:val="0"/>
      <w:marRight w:val="0"/>
      <w:marTop w:val="0"/>
      <w:marBottom w:val="0"/>
      <w:divBdr>
        <w:top w:val="none" w:sz="0" w:space="0" w:color="auto"/>
        <w:left w:val="none" w:sz="0" w:space="0" w:color="auto"/>
        <w:bottom w:val="none" w:sz="0" w:space="0" w:color="auto"/>
        <w:right w:val="none" w:sz="0" w:space="0" w:color="auto"/>
      </w:divBdr>
    </w:div>
    <w:div w:id="1787893296">
      <w:bodyDiv w:val="1"/>
      <w:marLeft w:val="0"/>
      <w:marRight w:val="0"/>
      <w:marTop w:val="0"/>
      <w:marBottom w:val="0"/>
      <w:divBdr>
        <w:top w:val="none" w:sz="0" w:space="0" w:color="auto"/>
        <w:left w:val="none" w:sz="0" w:space="0" w:color="auto"/>
        <w:bottom w:val="none" w:sz="0" w:space="0" w:color="auto"/>
        <w:right w:val="none" w:sz="0" w:space="0" w:color="auto"/>
      </w:divBdr>
    </w:div>
    <w:div w:id="2073889563">
      <w:bodyDiv w:val="1"/>
      <w:marLeft w:val="0"/>
      <w:marRight w:val="0"/>
      <w:marTop w:val="0"/>
      <w:marBottom w:val="0"/>
      <w:divBdr>
        <w:top w:val="none" w:sz="0" w:space="0" w:color="auto"/>
        <w:left w:val="none" w:sz="0" w:space="0" w:color="auto"/>
        <w:bottom w:val="none" w:sz="0" w:space="0" w:color="auto"/>
        <w:right w:val="none" w:sz="0" w:space="0" w:color="auto"/>
      </w:divBdr>
    </w:div>
    <w:div w:id="2119789377">
      <w:bodyDiv w:val="1"/>
      <w:marLeft w:val="0"/>
      <w:marRight w:val="0"/>
      <w:marTop w:val="0"/>
      <w:marBottom w:val="0"/>
      <w:divBdr>
        <w:top w:val="none" w:sz="0" w:space="0" w:color="auto"/>
        <w:left w:val="none" w:sz="0" w:space="0" w:color="auto"/>
        <w:bottom w:val="none" w:sz="0" w:space="0" w:color="auto"/>
        <w:right w:val="none" w:sz="0" w:space="0" w:color="auto"/>
      </w:divBdr>
    </w:div>
    <w:div w:id="212384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5.bin"/><Relationship Id="rId21" Type="http://schemas.microsoft.com/office/2016/09/relationships/commentsIds" Target="commentsIds.xml"/><Relationship Id="rId42" Type="http://schemas.openxmlformats.org/officeDocument/2006/relationships/oleObject" Target="embeddings/oleObject7.bin"/><Relationship Id="rId63" Type="http://schemas.openxmlformats.org/officeDocument/2006/relationships/image" Target="media/image26.wmf"/><Relationship Id="rId84" Type="http://schemas.openxmlformats.org/officeDocument/2006/relationships/oleObject" Target="embeddings/oleObject36.bin"/><Relationship Id="rId138" Type="http://schemas.openxmlformats.org/officeDocument/2006/relationships/oleObject" Target="embeddings/oleObject85.bin"/><Relationship Id="rId159" Type="http://schemas.openxmlformats.org/officeDocument/2006/relationships/oleObject" Target="embeddings/oleObject101.bin"/><Relationship Id="rId170" Type="http://schemas.openxmlformats.org/officeDocument/2006/relationships/image" Target="media/image43.wmf"/><Relationship Id="rId191" Type="http://schemas.microsoft.com/office/2011/relationships/people" Target="people.xml"/><Relationship Id="rId107" Type="http://schemas.openxmlformats.org/officeDocument/2006/relationships/oleObject" Target="embeddings/oleObject57.bin"/><Relationship Id="rId11" Type="http://schemas.openxmlformats.org/officeDocument/2006/relationships/hyperlink" Target="https://www.ercot.com/mktrules/issues/NPRR1309" TargetMode="External"/><Relationship Id="rId32" Type="http://schemas.openxmlformats.org/officeDocument/2006/relationships/image" Target="media/image10.wmf"/><Relationship Id="rId53" Type="http://schemas.openxmlformats.org/officeDocument/2006/relationships/image" Target="media/image21.wmf"/><Relationship Id="rId74" Type="http://schemas.openxmlformats.org/officeDocument/2006/relationships/image" Target="media/image28.wmf"/><Relationship Id="rId128" Type="http://schemas.openxmlformats.org/officeDocument/2006/relationships/oleObject" Target="embeddings/oleObject76.bin"/><Relationship Id="rId149" Type="http://schemas.openxmlformats.org/officeDocument/2006/relationships/oleObject" Target="embeddings/oleObject94.bin"/><Relationship Id="rId5" Type="http://schemas.openxmlformats.org/officeDocument/2006/relationships/numbering" Target="numbering.xml"/><Relationship Id="rId95" Type="http://schemas.openxmlformats.org/officeDocument/2006/relationships/image" Target="media/image30.wmf"/><Relationship Id="rId160" Type="http://schemas.openxmlformats.org/officeDocument/2006/relationships/oleObject" Target="embeddings/oleObject102.bin"/><Relationship Id="rId181" Type="http://schemas.openxmlformats.org/officeDocument/2006/relationships/oleObject" Target="embeddings/oleObject115.bin"/><Relationship Id="rId22" Type="http://schemas.microsoft.com/office/2018/08/relationships/commentsExtensible" Target="commentsExtensible.xml"/><Relationship Id="rId43" Type="http://schemas.openxmlformats.org/officeDocument/2006/relationships/oleObject" Target="embeddings/oleObject8.bin"/><Relationship Id="rId64" Type="http://schemas.openxmlformats.org/officeDocument/2006/relationships/oleObject" Target="embeddings/oleObject18.bin"/><Relationship Id="rId118" Type="http://schemas.openxmlformats.org/officeDocument/2006/relationships/oleObject" Target="embeddings/oleObject66.bin"/><Relationship Id="rId139" Type="http://schemas.openxmlformats.org/officeDocument/2006/relationships/oleObject" Target="embeddings/oleObject86.bin"/><Relationship Id="rId85" Type="http://schemas.openxmlformats.org/officeDocument/2006/relationships/oleObject" Target="embeddings/oleObject37.bin"/><Relationship Id="rId150" Type="http://schemas.openxmlformats.org/officeDocument/2006/relationships/image" Target="media/image36.wmf"/><Relationship Id="rId171" Type="http://schemas.openxmlformats.org/officeDocument/2006/relationships/oleObject" Target="embeddings/oleObject108.bin"/><Relationship Id="rId192" Type="http://schemas.openxmlformats.org/officeDocument/2006/relationships/theme" Target="theme/theme1.xml"/><Relationship Id="rId12" Type="http://schemas.openxmlformats.org/officeDocument/2006/relationships/image" Target="media/image1.wmf"/><Relationship Id="rId33" Type="http://schemas.openxmlformats.org/officeDocument/2006/relationships/oleObject" Target="embeddings/oleObject3.bin"/><Relationship Id="rId108" Type="http://schemas.openxmlformats.org/officeDocument/2006/relationships/image" Target="media/image31.wmf"/><Relationship Id="rId129" Type="http://schemas.openxmlformats.org/officeDocument/2006/relationships/oleObject" Target="embeddings/oleObject77.bin"/><Relationship Id="rId54" Type="http://schemas.openxmlformats.org/officeDocument/2006/relationships/oleObject" Target="embeddings/oleObject13.bin"/><Relationship Id="rId75" Type="http://schemas.openxmlformats.org/officeDocument/2006/relationships/oleObject" Target="embeddings/oleObject27.bin"/><Relationship Id="rId96" Type="http://schemas.openxmlformats.org/officeDocument/2006/relationships/oleObject" Target="embeddings/oleObject46.bin"/><Relationship Id="rId140" Type="http://schemas.openxmlformats.org/officeDocument/2006/relationships/image" Target="media/image34.wmf"/><Relationship Id="rId161" Type="http://schemas.openxmlformats.org/officeDocument/2006/relationships/oleObject" Target="embeddings/oleObject103.bin"/><Relationship Id="rId182" Type="http://schemas.openxmlformats.org/officeDocument/2006/relationships/image" Target="media/image47.wmf"/><Relationship Id="rId6" Type="http://schemas.openxmlformats.org/officeDocument/2006/relationships/styles" Target="styles.xml"/><Relationship Id="rId23" Type="http://schemas.openxmlformats.org/officeDocument/2006/relationships/image" Target="media/image3.wmf"/><Relationship Id="rId119" Type="http://schemas.openxmlformats.org/officeDocument/2006/relationships/oleObject" Target="embeddings/oleObject67.bin"/><Relationship Id="rId44" Type="http://schemas.openxmlformats.org/officeDocument/2006/relationships/image" Target="media/image16.wmf"/><Relationship Id="rId65" Type="http://schemas.openxmlformats.org/officeDocument/2006/relationships/oleObject" Target="embeddings/oleObject19.bin"/><Relationship Id="rId86" Type="http://schemas.openxmlformats.org/officeDocument/2006/relationships/oleObject" Target="embeddings/oleObject38.bin"/><Relationship Id="rId130" Type="http://schemas.openxmlformats.org/officeDocument/2006/relationships/oleObject" Target="embeddings/oleObject78.bin"/><Relationship Id="rId151" Type="http://schemas.openxmlformats.org/officeDocument/2006/relationships/oleObject" Target="embeddings/oleObject95.bin"/><Relationship Id="rId172" Type="http://schemas.openxmlformats.org/officeDocument/2006/relationships/image" Target="media/image44.wmf"/><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cory.phillips@ercot.com" TargetMode="External"/><Relationship Id="rId39" Type="http://schemas.openxmlformats.org/officeDocument/2006/relationships/image" Target="media/image15.wmf"/><Relationship Id="rId109" Type="http://schemas.openxmlformats.org/officeDocument/2006/relationships/oleObject" Target="embeddings/oleObject58.bin"/><Relationship Id="rId34" Type="http://schemas.openxmlformats.org/officeDocument/2006/relationships/image" Target="media/image11.wmf"/><Relationship Id="rId50" Type="http://schemas.openxmlformats.org/officeDocument/2006/relationships/oleObject" Target="embeddings/oleObject11.bin"/><Relationship Id="rId55" Type="http://schemas.openxmlformats.org/officeDocument/2006/relationships/image" Target="media/image22.wmf"/><Relationship Id="rId76" Type="http://schemas.openxmlformats.org/officeDocument/2006/relationships/oleObject" Target="embeddings/oleObject28.bin"/><Relationship Id="rId97" Type="http://schemas.openxmlformats.org/officeDocument/2006/relationships/oleObject" Target="embeddings/oleObject47.bin"/><Relationship Id="rId104" Type="http://schemas.openxmlformats.org/officeDocument/2006/relationships/oleObject" Target="embeddings/oleObject54.bin"/><Relationship Id="rId120" Type="http://schemas.openxmlformats.org/officeDocument/2006/relationships/oleObject" Target="embeddings/oleObject68.bin"/><Relationship Id="rId125" Type="http://schemas.openxmlformats.org/officeDocument/2006/relationships/oleObject" Target="embeddings/oleObject73.bin"/><Relationship Id="rId141" Type="http://schemas.openxmlformats.org/officeDocument/2006/relationships/oleObject" Target="embeddings/oleObject87.bin"/><Relationship Id="rId146" Type="http://schemas.openxmlformats.org/officeDocument/2006/relationships/oleObject" Target="embeddings/oleObject92.bin"/><Relationship Id="rId167" Type="http://schemas.openxmlformats.org/officeDocument/2006/relationships/image" Target="media/image41.wmf"/><Relationship Id="rId188" Type="http://schemas.openxmlformats.org/officeDocument/2006/relationships/footer" Target="footer2.xml"/><Relationship Id="rId7" Type="http://schemas.openxmlformats.org/officeDocument/2006/relationships/settings" Target="settings.xml"/><Relationship Id="rId71" Type="http://schemas.openxmlformats.org/officeDocument/2006/relationships/image" Target="media/image27.wmf"/><Relationship Id="rId92" Type="http://schemas.openxmlformats.org/officeDocument/2006/relationships/image" Target="media/image29.wmf"/><Relationship Id="rId162" Type="http://schemas.openxmlformats.org/officeDocument/2006/relationships/oleObject" Target="embeddings/oleObject104.bin"/><Relationship Id="rId183" Type="http://schemas.openxmlformats.org/officeDocument/2006/relationships/oleObject" Target="embeddings/oleObject116.bin"/><Relationship Id="rId2" Type="http://schemas.openxmlformats.org/officeDocument/2006/relationships/customXml" Target="../customXml/item2.xml"/><Relationship Id="rId29" Type="http://schemas.openxmlformats.org/officeDocument/2006/relationships/oleObject" Target="embeddings/oleObject2.bin"/><Relationship Id="rId24" Type="http://schemas.openxmlformats.org/officeDocument/2006/relationships/image" Target="media/image4.wmf"/><Relationship Id="rId40" Type="http://schemas.openxmlformats.org/officeDocument/2006/relationships/oleObject" Target="embeddings/oleObject5.bin"/><Relationship Id="rId45" Type="http://schemas.openxmlformats.org/officeDocument/2006/relationships/oleObject" Target="embeddings/oleObject9.bin"/><Relationship Id="rId66" Type="http://schemas.openxmlformats.org/officeDocument/2006/relationships/oleObject" Target="embeddings/oleObject20.bin"/><Relationship Id="rId87" Type="http://schemas.openxmlformats.org/officeDocument/2006/relationships/oleObject" Target="embeddings/oleObject39.bin"/><Relationship Id="rId110" Type="http://schemas.openxmlformats.org/officeDocument/2006/relationships/image" Target="media/image32.wmf"/><Relationship Id="rId115" Type="http://schemas.openxmlformats.org/officeDocument/2006/relationships/oleObject" Target="embeddings/oleObject63.bin"/><Relationship Id="rId131" Type="http://schemas.openxmlformats.org/officeDocument/2006/relationships/oleObject" Target="embeddings/oleObject79.bin"/><Relationship Id="rId136" Type="http://schemas.openxmlformats.org/officeDocument/2006/relationships/oleObject" Target="embeddings/oleObject83.bin"/><Relationship Id="rId157" Type="http://schemas.openxmlformats.org/officeDocument/2006/relationships/oleObject" Target="embeddings/oleObject100.bin"/><Relationship Id="rId178" Type="http://schemas.openxmlformats.org/officeDocument/2006/relationships/oleObject" Target="embeddings/oleObject113.bin"/><Relationship Id="rId61" Type="http://schemas.openxmlformats.org/officeDocument/2006/relationships/image" Target="media/image25.wmf"/><Relationship Id="rId82" Type="http://schemas.openxmlformats.org/officeDocument/2006/relationships/oleObject" Target="embeddings/oleObject34.bin"/><Relationship Id="rId152" Type="http://schemas.openxmlformats.org/officeDocument/2006/relationships/image" Target="media/image37.wmf"/><Relationship Id="rId173" Type="http://schemas.openxmlformats.org/officeDocument/2006/relationships/oleObject" Target="embeddings/oleObject109.bin"/><Relationship Id="rId19" Type="http://schemas.openxmlformats.org/officeDocument/2006/relationships/comments" Target="comments.xml"/><Relationship Id="rId14" Type="http://schemas.openxmlformats.org/officeDocument/2006/relationships/hyperlink" Target="https://www.ercot.com/files/docs/2023/08/25/ERCOT-Strategic-Plan-2024-2028.pdf" TargetMode="External"/><Relationship Id="rId30" Type="http://schemas.openxmlformats.org/officeDocument/2006/relationships/image" Target="media/image8.png"/><Relationship Id="rId35" Type="http://schemas.openxmlformats.org/officeDocument/2006/relationships/oleObject" Target="embeddings/oleObject4.bin"/><Relationship Id="rId56" Type="http://schemas.openxmlformats.org/officeDocument/2006/relationships/oleObject" Target="embeddings/oleObject14.bin"/><Relationship Id="rId77" Type="http://schemas.openxmlformats.org/officeDocument/2006/relationships/oleObject" Target="embeddings/oleObject29.bin"/><Relationship Id="rId100" Type="http://schemas.openxmlformats.org/officeDocument/2006/relationships/oleObject" Target="embeddings/oleObject50.bin"/><Relationship Id="rId105" Type="http://schemas.openxmlformats.org/officeDocument/2006/relationships/oleObject" Target="embeddings/oleObject55.bin"/><Relationship Id="rId126" Type="http://schemas.openxmlformats.org/officeDocument/2006/relationships/oleObject" Target="embeddings/oleObject74.bin"/><Relationship Id="rId147" Type="http://schemas.openxmlformats.org/officeDocument/2006/relationships/oleObject" Target="embeddings/oleObject93.bin"/><Relationship Id="rId168" Type="http://schemas.openxmlformats.org/officeDocument/2006/relationships/image" Target="media/image42.wmf"/><Relationship Id="rId8" Type="http://schemas.openxmlformats.org/officeDocument/2006/relationships/webSettings" Target="webSettings.xml"/><Relationship Id="rId51" Type="http://schemas.openxmlformats.org/officeDocument/2006/relationships/image" Target="media/image20.wmf"/><Relationship Id="rId72" Type="http://schemas.openxmlformats.org/officeDocument/2006/relationships/oleObject" Target="embeddings/oleObject25.bin"/><Relationship Id="rId93" Type="http://schemas.openxmlformats.org/officeDocument/2006/relationships/oleObject" Target="embeddings/oleObject44.bin"/><Relationship Id="rId98" Type="http://schemas.openxmlformats.org/officeDocument/2006/relationships/oleObject" Target="embeddings/oleObject48.bin"/><Relationship Id="rId121" Type="http://schemas.openxmlformats.org/officeDocument/2006/relationships/oleObject" Target="embeddings/oleObject69.bin"/><Relationship Id="rId142" Type="http://schemas.openxmlformats.org/officeDocument/2006/relationships/oleObject" Target="embeddings/oleObject88.bin"/><Relationship Id="rId163" Type="http://schemas.openxmlformats.org/officeDocument/2006/relationships/image" Target="media/image39.wmf"/><Relationship Id="rId184" Type="http://schemas.openxmlformats.org/officeDocument/2006/relationships/image" Target="media/image48.wmf"/><Relationship Id="rId189" Type="http://schemas.openxmlformats.org/officeDocument/2006/relationships/footer" Target="footer3.xml"/><Relationship Id="rId3" Type="http://schemas.openxmlformats.org/officeDocument/2006/relationships/customXml" Target="../customXml/item3.xml"/><Relationship Id="rId25" Type="http://schemas.openxmlformats.org/officeDocument/2006/relationships/image" Target="media/image5.wmf"/><Relationship Id="rId46" Type="http://schemas.openxmlformats.org/officeDocument/2006/relationships/image" Target="media/image17.wmf"/><Relationship Id="rId67" Type="http://schemas.openxmlformats.org/officeDocument/2006/relationships/oleObject" Target="embeddings/oleObject21.bin"/><Relationship Id="rId116" Type="http://schemas.openxmlformats.org/officeDocument/2006/relationships/oleObject" Target="embeddings/oleObject64.bin"/><Relationship Id="rId137" Type="http://schemas.openxmlformats.org/officeDocument/2006/relationships/oleObject" Target="embeddings/oleObject84.bin"/><Relationship Id="rId158" Type="http://schemas.openxmlformats.org/officeDocument/2006/relationships/image" Target="media/image38.wmf"/><Relationship Id="rId20" Type="http://schemas.microsoft.com/office/2011/relationships/commentsExtended" Target="commentsExtended.xml"/><Relationship Id="rId41" Type="http://schemas.openxmlformats.org/officeDocument/2006/relationships/oleObject" Target="embeddings/oleObject6.bin"/><Relationship Id="rId62" Type="http://schemas.openxmlformats.org/officeDocument/2006/relationships/oleObject" Target="embeddings/oleObject17.bin"/><Relationship Id="rId83" Type="http://schemas.openxmlformats.org/officeDocument/2006/relationships/oleObject" Target="embeddings/oleObject35.bin"/><Relationship Id="rId88" Type="http://schemas.openxmlformats.org/officeDocument/2006/relationships/oleObject" Target="embeddings/oleObject40.bin"/><Relationship Id="rId111" Type="http://schemas.openxmlformats.org/officeDocument/2006/relationships/oleObject" Target="embeddings/oleObject59.bin"/><Relationship Id="rId132" Type="http://schemas.openxmlformats.org/officeDocument/2006/relationships/oleObject" Target="embeddings/oleObject80.bin"/><Relationship Id="rId153" Type="http://schemas.openxmlformats.org/officeDocument/2006/relationships/oleObject" Target="embeddings/oleObject96.bin"/><Relationship Id="rId174" Type="http://schemas.openxmlformats.org/officeDocument/2006/relationships/oleObject" Target="embeddings/oleObject110.bin"/><Relationship Id="rId179" Type="http://schemas.openxmlformats.org/officeDocument/2006/relationships/oleObject" Target="embeddings/oleObject114.bin"/><Relationship Id="rId190" Type="http://schemas.openxmlformats.org/officeDocument/2006/relationships/fontTable" Target="fontTable.xml"/><Relationship Id="rId15" Type="http://schemas.openxmlformats.org/officeDocument/2006/relationships/hyperlink" Target="https://www.ercot.com/files/docs/2023/08/25/ERCOT-Strategic-Plan-2024-2028.pdf" TargetMode="External"/><Relationship Id="rId36" Type="http://schemas.openxmlformats.org/officeDocument/2006/relationships/image" Target="media/image12.wmf"/><Relationship Id="rId57" Type="http://schemas.openxmlformats.org/officeDocument/2006/relationships/image" Target="media/image23.wmf"/><Relationship Id="rId106" Type="http://schemas.openxmlformats.org/officeDocument/2006/relationships/oleObject" Target="embeddings/oleObject56.bin"/><Relationship Id="rId127" Type="http://schemas.openxmlformats.org/officeDocument/2006/relationships/oleObject" Target="embeddings/oleObject75.bin"/><Relationship Id="rId10" Type="http://schemas.openxmlformats.org/officeDocument/2006/relationships/endnotes" Target="endnotes.xml"/><Relationship Id="rId31" Type="http://schemas.openxmlformats.org/officeDocument/2006/relationships/image" Target="media/image9.wmf"/><Relationship Id="rId52" Type="http://schemas.openxmlformats.org/officeDocument/2006/relationships/oleObject" Target="embeddings/oleObject12.bin"/><Relationship Id="rId73" Type="http://schemas.openxmlformats.org/officeDocument/2006/relationships/oleObject" Target="embeddings/oleObject26.bin"/><Relationship Id="rId78" Type="http://schemas.openxmlformats.org/officeDocument/2006/relationships/oleObject" Target="embeddings/oleObject30.bin"/><Relationship Id="rId94" Type="http://schemas.openxmlformats.org/officeDocument/2006/relationships/oleObject" Target="embeddings/oleObject45.bin"/><Relationship Id="rId99" Type="http://schemas.openxmlformats.org/officeDocument/2006/relationships/oleObject" Target="embeddings/oleObject49.bin"/><Relationship Id="rId101" Type="http://schemas.openxmlformats.org/officeDocument/2006/relationships/oleObject" Target="embeddings/oleObject51.bin"/><Relationship Id="rId122" Type="http://schemas.openxmlformats.org/officeDocument/2006/relationships/oleObject" Target="embeddings/oleObject70.bin"/><Relationship Id="rId143" Type="http://schemas.openxmlformats.org/officeDocument/2006/relationships/oleObject" Target="embeddings/oleObject89.bin"/><Relationship Id="rId148" Type="http://schemas.openxmlformats.org/officeDocument/2006/relationships/image" Target="media/image35.wmf"/><Relationship Id="rId164" Type="http://schemas.openxmlformats.org/officeDocument/2006/relationships/oleObject" Target="embeddings/oleObject105.bin"/><Relationship Id="rId169" Type="http://schemas.openxmlformats.org/officeDocument/2006/relationships/oleObject" Target="embeddings/oleObject107.bin"/><Relationship Id="rId185" Type="http://schemas.openxmlformats.org/officeDocument/2006/relationships/oleObject" Target="embeddings/oleObject117.bin"/><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image" Target="media/image46.wmf"/><Relationship Id="rId26" Type="http://schemas.openxmlformats.org/officeDocument/2006/relationships/image" Target="media/image6.wmf"/><Relationship Id="rId47" Type="http://schemas.openxmlformats.org/officeDocument/2006/relationships/image" Target="media/image18.wmf"/><Relationship Id="rId68" Type="http://schemas.openxmlformats.org/officeDocument/2006/relationships/oleObject" Target="embeddings/oleObject22.bin"/><Relationship Id="rId89" Type="http://schemas.openxmlformats.org/officeDocument/2006/relationships/oleObject" Target="embeddings/oleObject41.bin"/><Relationship Id="rId112" Type="http://schemas.openxmlformats.org/officeDocument/2006/relationships/oleObject" Target="embeddings/oleObject60.bin"/><Relationship Id="rId133" Type="http://schemas.openxmlformats.org/officeDocument/2006/relationships/oleObject" Target="embeddings/oleObject81.bin"/><Relationship Id="rId154" Type="http://schemas.openxmlformats.org/officeDocument/2006/relationships/oleObject" Target="embeddings/oleObject97.bin"/><Relationship Id="rId175" Type="http://schemas.openxmlformats.org/officeDocument/2006/relationships/oleObject" Target="embeddings/oleObject111.bin"/><Relationship Id="rId16" Type="http://schemas.openxmlformats.org/officeDocument/2006/relationships/image" Target="media/image2.wmf"/><Relationship Id="rId37" Type="http://schemas.openxmlformats.org/officeDocument/2006/relationships/image" Target="media/image13.wmf"/><Relationship Id="rId58" Type="http://schemas.openxmlformats.org/officeDocument/2006/relationships/oleObject" Target="embeddings/oleObject15.bin"/><Relationship Id="rId79" Type="http://schemas.openxmlformats.org/officeDocument/2006/relationships/oleObject" Target="embeddings/oleObject31.bin"/><Relationship Id="rId102" Type="http://schemas.openxmlformats.org/officeDocument/2006/relationships/oleObject" Target="embeddings/oleObject52.bin"/><Relationship Id="rId123" Type="http://schemas.openxmlformats.org/officeDocument/2006/relationships/oleObject" Target="embeddings/oleObject71.bin"/><Relationship Id="rId144" Type="http://schemas.openxmlformats.org/officeDocument/2006/relationships/oleObject" Target="embeddings/oleObject90.bin"/><Relationship Id="rId90" Type="http://schemas.openxmlformats.org/officeDocument/2006/relationships/oleObject" Target="embeddings/oleObject42.bin"/><Relationship Id="rId165" Type="http://schemas.openxmlformats.org/officeDocument/2006/relationships/oleObject" Target="embeddings/oleObject106.bin"/><Relationship Id="rId186" Type="http://schemas.openxmlformats.org/officeDocument/2006/relationships/header" Target="header1.xml"/><Relationship Id="rId27" Type="http://schemas.openxmlformats.org/officeDocument/2006/relationships/oleObject" Target="embeddings/oleObject1.bin"/><Relationship Id="rId48" Type="http://schemas.openxmlformats.org/officeDocument/2006/relationships/oleObject" Target="embeddings/oleObject10.bin"/><Relationship Id="rId69" Type="http://schemas.openxmlformats.org/officeDocument/2006/relationships/oleObject" Target="embeddings/oleObject23.bin"/><Relationship Id="rId113" Type="http://schemas.openxmlformats.org/officeDocument/2006/relationships/oleObject" Target="embeddings/oleObject61.bin"/><Relationship Id="rId134" Type="http://schemas.openxmlformats.org/officeDocument/2006/relationships/image" Target="media/image33.wmf"/><Relationship Id="rId80" Type="http://schemas.openxmlformats.org/officeDocument/2006/relationships/oleObject" Target="embeddings/oleObject32.bin"/><Relationship Id="rId155" Type="http://schemas.openxmlformats.org/officeDocument/2006/relationships/oleObject" Target="embeddings/oleObject98.bin"/><Relationship Id="rId176" Type="http://schemas.openxmlformats.org/officeDocument/2006/relationships/oleObject" Target="embeddings/oleObject112.bin"/><Relationship Id="rId17" Type="http://schemas.openxmlformats.org/officeDocument/2006/relationships/hyperlink" Target="mailto:gordon.drake@ercot.com" TargetMode="External"/><Relationship Id="rId38" Type="http://schemas.openxmlformats.org/officeDocument/2006/relationships/image" Target="media/image14.wmf"/><Relationship Id="rId59" Type="http://schemas.openxmlformats.org/officeDocument/2006/relationships/image" Target="media/image24.wmf"/><Relationship Id="rId103" Type="http://schemas.openxmlformats.org/officeDocument/2006/relationships/oleObject" Target="embeddings/oleObject53.bin"/><Relationship Id="rId124" Type="http://schemas.openxmlformats.org/officeDocument/2006/relationships/oleObject" Target="embeddings/oleObject72.bin"/><Relationship Id="rId70" Type="http://schemas.openxmlformats.org/officeDocument/2006/relationships/oleObject" Target="embeddings/oleObject24.bin"/><Relationship Id="rId91" Type="http://schemas.openxmlformats.org/officeDocument/2006/relationships/oleObject" Target="embeddings/oleObject43.bin"/><Relationship Id="rId145" Type="http://schemas.openxmlformats.org/officeDocument/2006/relationships/oleObject" Target="embeddings/oleObject91.bin"/><Relationship Id="rId166" Type="http://schemas.openxmlformats.org/officeDocument/2006/relationships/image" Target="media/image40.wmf"/><Relationship Id="rId187" Type="http://schemas.openxmlformats.org/officeDocument/2006/relationships/footer" Target="footer1.xml"/><Relationship Id="rId1" Type="http://schemas.openxmlformats.org/officeDocument/2006/relationships/customXml" Target="../customXml/item1.xml"/><Relationship Id="rId28" Type="http://schemas.openxmlformats.org/officeDocument/2006/relationships/image" Target="media/image7.wmf"/><Relationship Id="rId49" Type="http://schemas.openxmlformats.org/officeDocument/2006/relationships/image" Target="media/image19.wmf"/><Relationship Id="rId114" Type="http://schemas.openxmlformats.org/officeDocument/2006/relationships/oleObject" Target="embeddings/oleObject62.bin"/><Relationship Id="rId60" Type="http://schemas.openxmlformats.org/officeDocument/2006/relationships/oleObject" Target="embeddings/oleObject16.bin"/><Relationship Id="rId81" Type="http://schemas.openxmlformats.org/officeDocument/2006/relationships/oleObject" Target="embeddings/oleObject33.bin"/><Relationship Id="rId135" Type="http://schemas.openxmlformats.org/officeDocument/2006/relationships/oleObject" Target="embeddings/oleObject82.bin"/><Relationship Id="rId156" Type="http://schemas.openxmlformats.org/officeDocument/2006/relationships/oleObject" Target="embeddings/oleObject99.bin"/><Relationship Id="rId177" Type="http://schemas.openxmlformats.org/officeDocument/2006/relationships/image" Target="media/image4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24b1f51c-9249-4476-b885-13d2f300b0c0">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BC577D721A6C142B255964A691ED565" ma:contentTypeVersion="10" ma:contentTypeDescription="Create a new document." ma:contentTypeScope="" ma:versionID="9d8377cae6b3e8a2daef43d498347fb6">
  <xsd:schema xmlns:xsd="http://www.w3.org/2001/XMLSchema" xmlns:xs="http://www.w3.org/2001/XMLSchema" xmlns:p="http://schemas.microsoft.com/office/2006/metadata/properties" xmlns:ns2="071645cf-3eb8-4cf7-bb93-3c03c4577621" xmlns:ns3="24b1f51c-9249-4476-b885-13d2f300b0c0" targetNamespace="http://schemas.microsoft.com/office/2006/metadata/properties" ma:root="true" ma:fieldsID="00e92cd710cb24b3d34c06e5cbfb80a2" ns2:_="" ns3:_="">
    <xsd:import namespace="071645cf-3eb8-4cf7-bb93-3c03c4577621"/>
    <xsd:import namespace="24b1f51c-9249-4476-b885-13d2f300b0c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645cf-3eb8-4cf7-bb93-3c03c45776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b1f51c-9249-4476-b885-13d2f300b0c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58FD0C3E-B9A8-457F-BDB6-57EAFFA9C550}">
  <ds:schemaRefs>
    <ds:schemaRef ds:uri="http://schemas.microsoft.com/sharepoint/v3/contenttype/forms"/>
  </ds:schemaRefs>
</ds:datastoreItem>
</file>

<file path=customXml/itemProps3.xml><?xml version="1.0" encoding="utf-8"?>
<ds:datastoreItem xmlns:ds="http://schemas.openxmlformats.org/officeDocument/2006/customXml" ds:itemID="{38EE9942-4F15-4852-948D-60580EC51AA4}">
  <ds:schemaRefs>
    <ds:schemaRef ds:uri="http://schemas.microsoft.com/office/2006/metadata/properties"/>
    <ds:schemaRef ds:uri="http://schemas.microsoft.com/office/infopath/2007/PartnerControls"/>
    <ds:schemaRef ds:uri="24b1f51c-9249-4476-b885-13d2f300b0c0"/>
  </ds:schemaRefs>
</ds:datastoreItem>
</file>

<file path=customXml/itemProps4.xml><?xml version="1.0" encoding="utf-8"?>
<ds:datastoreItem xmlns:ds="http://schemas.openxmlformats.org/officeDocument/2006/customXml" ds:itemID="{7B1FA61C-30EA-4A49-B520-AE8EE61AC6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645cf-3eb8-4cf7-bb93-3c03c4577621"/>
    <ds:schemaRef ds:uri="24b1f51c-9249-4476-b885-13d2f300b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180</Pages>
  <Words>67465</Words>
  <Characters>346776</Characters>
  <Application>Microsoft Office Word</Application>
  <DocSecurity>0</DocSecurity>
  <Lines>9125</Lines>
  <Paragraphs>5379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408862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2013-11-17T08:11:00Z</cp:lastPrinted>
  <dcterms:created xsi:type="dcterms:W3CDTF">2025-12-15T19:54:00Z</dcterms:created>
  <dcterms:modified xsi:type="dcterms:W3CDTF">2025-12-15T19:54:00Z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0x0101008BC577D721A6C142B255964A691ED565</vt:lpwstr>
  </property>
  <property fmtid="{D5CDD505-2E9C-101B-9397-08002B2CF9AE}" pid="3" name="MediaServiceImageTags">
    <vt:lpwstr/>
  </property>
  <property fmtid="{D5CDD505-2E9C-101B-9397-08002B2CF9AE}" pid="4" name="docLang">
    <vt:lpwstr>en</vt:lpwstr>
  </property>
  <property fmtid="{D5CDD505-2E9C-101B-9397-08002B2CF9AE}" pid="5" name="MSIP_Label_c144db1d-993e-40da-980d-6eea152adc50_Enabled">
    <vt:lpwstr>true</vt:lpwstr>
  </property>
  <property fmtid="{D5CDD505-2E9C-101B-9397-08002B2CF9AE}" pid="6" name="MSIP_Label_c144db1d-993e-40da-980d-6eea152adc50_SetDate">
    <vt:lpwstr>2025-11-20T03:56:53Z</vt:lpwstr>
  </property>
  <property fmtid="{D5CDD505-2E9C-101B-9397-08002B2CF9AE}" pid="7" name="MSIP_Label_c144db1d-993e-40da-980d-6eea152adc50_Method">
    <vt:lpwstr>Privileged</vt:lpwstr>
  </property>
  <property fmtid="{D5CDD505-2E9C-101B-9397-08002B2CF9AE}" pid="8" name="MSIP_Label_c144db1d-993e-40da-980d-6eea152adc50_Name">
    <vt:lpwstr>Public</vt:lpwstr>
  </property>
  <property fmtid="{D5CDD505-2E9C-101B-9397-08002B2CF9AE}" pid="9" name="MSIP_Label_c144db1d-993e-40da-980d-6eea152adc50_SiteId">
    <vt:lpwstr>0afb747d-bff7-4596-a9fc-950ef9e0ec45</vt:lpwstr>
  </property>
  <property fmtid="{D5CDD505-2E9C-101B-9397-08002B2CF9AE}" pid="10" name="MSIP_Label_c144db1d-993e-40da-980d-6eea152adc50_ActionId">
    <vt:lpwstr>9849c263-4287-47cc-a302-eaa4fdc03482</vt:lpwstr>
  </property>
  <property fmtid="{D5CDD505-2E9C-101B-9397-08002B2CF9AE}" pid="11" name="MSIP_Label_c144db1d-993e-40da-980d-6eea152adc50_ContentBits">
    <vt:lpwstr>0</vt:lpwstr>
  </property>
  <property fmtid="{D5CDD505-2E9C-101B-9397-08002B2CF9AE}" pid="12" name="MSIP_Label_c144db1d-993e-40da-980d-6eea152adc50_Tag">
    <vt:lpwstr>10, 0, 1, 1</vt:lpwstr>
  </property>
</Properties>
</file>